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464E04" w14:textId="44839FE2" w:rsidR="001A2306" w:rsidRPr="00925811" w:rsidRDefault="001238CF" w:rsidP="001A2306">
      <w:pPr>
        <w:pStyle w:val="Title"/>
      </w:pPr>
      <w:r w:rsidRPr="00925811">
        <w:t>National Grid Electricity Distribution (South Wales) plc</w:t>
      </w:r>
      <w:r w:rsidR="001A2306" w:rsidRPr="00925811">
        <w:t xml:space="preserve"> </w:t>
      </w:r>
    </w:p>
    <w:p w14:paraId="242BA541" w14:textId="77777777" w:rsidR="001A2306" w:rsidRPr="00925811" w:rsidRDefault="001A2306" w:rsidP="001A2306">
      <w:pPr>
        <w:pStyle w:val="Title"/>
      </w:pPr>
      <w:r w:rsidRPr="00925811">
        <w:t>Electricity Distribution Licence</w:t>
      </w:r>
    </w:p>
    <w:p w14:paraId="396F7220" w14:textId="77777777" w:rsidR="001A2306" w:rsidRPr="00925811" w:rsidRDefault="001A2306" w:rsidP="001A2306">
      <w:pPr>
        <w:pStyle w:val="Title"/>
      </w:pPr>
      <w:r w:rsidRPr="00925811">
        <w:t>Special Conditions</w:t>
      </w:r>
    </w:p>
    <w:p w14:paraId="7CE0F7B3" w14:textId="77777777" w:rsidR="001A2306" w:rsidRPr="00925811" w:rsidRDefault="001A2306" w:rsidP="001A2306">
      <w:r w:rsidRPr="00925811">
        <w:br w:type="page"/>
      </w:r>
    </w:p>
    <w:p w14:paraId="5D8B9472" w14:textId="77777777" w:rsidR="001A2306" w:rsidRPr="00925811" w:rsidRDefault="001A2306" w:rsidP="001A2306">
      <w:pPr>
        <w:pStyle w:val="TOCHeading"/>
      </w:pPr>
      <w:bookmarkStart w:id="0" w:name="_Toc51749184"/>
      <w:bookmarkStart w:id="1" w:name="_Toc121736101"/>
      <w:r w:rsidRPr="00925811">
        <w:lastRenderedPageBreak/>
        <w:t>Contents</w:t>
      </w:r>
      <w:bookmarkEnd w:id="0"/>
      <w:bookmarkEnd w:id="1"/>
    </w:p>
    <w:p w14:paraId="4B33B84E" w14:textId="05AA9975" w:rsidR="00413F39" w:rsidRPr="00925811" w:rsidRDefault="001A2306">
      <w:pPr>
        <w:pStyle w:val="TOC1"/>
        <w:rPr>
          <w:rFonts w:asciiTheme="minorHAnsi" w:eastAsiaTheme="minorEastAsia" w:hAnsiTheme="minorHAnsi"/>
          <w:b w:val="0"/>
          <w:sz w:val="22"/>
          <w:szCs w:val="22"/>
          <w:lang w:eastAsia="en-GB"/>
        </w:rPr>
      </w:pPr>
      <w:r w:rsidRPr="00925811">
        <w:fldChar w:fldCharType="begin"/>
      </w:r>
      <w:r w:rsidRPr="00925811">
        <w:instrText xml:space="preserve"> TOC \o "2-2" \h \z \t "Heading 1,1" </w:instrText>
      </w:r>
      <w:r w:rsidRPr="00925811">
        <w:fldChar w:fldCharType="separate"/>
      </w:r>
      <w:hyperlink w:anchor="_Toc126074387" w:history="1">
        <w:r w:rsidR="00413F39" w:rsidRPr="00925811">
          <w:rPr>
            <w:rStyle w:val="Hyperlink"/>
          </w:rPr>
          <w:t>Chapter 1: Interpretation, definitions and common procedure</w:t>
        </w:r>
        <w:r w:rsidR="00413F39" w:rsidRPr="00925811">
          <w:rPr>
            <w:webHidden/>
          </w:rPr>
          <w:tab/>
        </w:r>
        <w:r w:rsidR="00413F39" w:rsidRPr="00925811">
          <w:rPr>
            <w:webHidden/>
          </w:rPr>
          <w:fldChar w:fldCharType="begin"/>
        </w:r>
        <w:r w:rsidR="00413F39" w:rsidRPr="00925811">
          <w:rPr>
            <w:webHidden/>
          </w:rPr>
          <w:instrText xml:space="preserve"> PAGEREF _Toc126074387 \h </w:instrText>
        </w:r>
        <w:r w:rsidR="00413F39" w:rsidRPr="00925811">
          <w:rPr>
            <w:webHidden/>
          </w:rPr>
        </w:r>
        <w:r w:rsidR="00413F39" w:rsidRPr="00925811">
          <w:rPr>
            <w:webHidden/>
          </w:rPr>
          <w:fldChar w:fldCharType="separate"/>
        </w:r>
        <w:r w:rsidR="004554A1">
          <w:rPr>
            <w:webHidden/>
          </w:rPr>
          <w:t>5</w:t>
        </w:r>
        <w:r w:rsidR="00413F39" w:rsidRPr="00925811">
          <w:rPr>
            <w:webHidden/>
          </w:rPr>
          <w:fldChar w:fldCharType="end"/>
        </w:r>
      </w:hyperlink>
    </w:p>
    <w:p w14:paraId="1A326DCB" w14:textId="57AE420A" w:rsidR="00413F39" w:rsidRPr="00925811" w:rsidRDefault="00413F39">
      <w:pPr>
        <w:pStyle w:val="TOC2"/>
        <w:tabs>
          <w:tab w:val="right" w:pos="9016"/>
        </w:tabs>
        <w:rPr>
          <w:rFonts w:asciiTheme="minorHAnsi" w:eastAsiaTheme="minorEastAsia" w:hAnsiTheme="minorHAnsi"/>
          <w:noProof/>
          <w:sz w:val="22"/>
          <w:szCs w:val="22"/>
          <w:lang w:eastAsia="en-GB"/>
        </w:rPr>
      </w:pPr>
      <w:hyperlink w:anchor="_Toc126074388" w:history="1">
        <w:r w:rsidRPr="00925811">
          <w:rPr>
            <w:rStyle w:val="Hyperlink"/>
            <w:noProof/>
          </w:rPr>
          <w:t>Special Condition 1.1 Interpretation</w:t>
        </w:r>
        <w:r w:rsidRPr="00925811">
          <w:rPr>
            <w:noProof/>
            <w:webHidden/>
          </w:rPr>
          <w:tab/>
        </w:r>
        <w:r w:rsidRPr="00925811">
          <w:rPr>
            <w:noProof/>
            <w:webHidden/>
          </w:rPr>
          <w:fldChar w:fldCharType="begin"/>
        </w:r>
        <w:r w:rsidRPr="00925811">
          <w:rPr>
            <w:noProof/>
            <w:webHidden/>
          </w:rPr>
          <w:instrText xml:space="preserve"> PAGEREF _Toc126074388 \h </w:instrText>
        </w:r>
        <w:r w:rsidRPr="00925811">
          <w:rPr>
            <w:noProof/>
            <w:webHidden/>
          </w:rPr>
        </w:r>
        <w:r w:rsidRPr="00925811">
          <w:rPr>
            <w:noProof/>
            <w:webHidden/>
          </w:rPr>
          <w:fldChar w:fldCharType="separate"/>
        </w:r>
        <w:r w:rsidR="004554A1">
          <w:rPr>
            <w:noProof/>
            <w:webHidden/>
          </w:rPr>
          <w:t>5</w:t>
        </w:r>
        <w:r w:rsidRPr="00925811">
          <w:rPr>
            <w:noProof/>
            <w:webHidden/>
          </w:rPr>
          <w:fldChar w:fldCharType="end"/>
        </w:r>
      </w:hyperlink>
    </w:p>
    <w:p w14:paraId="1BAACCFB" w14:textId="4F7E3EF4" w:rsidR="00413F39" w:rsidRPr="00925811" w:rsidRDefault="00413F39">
      <w:pPr>
        <w:pStyle w:val="TOC2"/>
        <w:tabs>
          <w:tab w:val="right" w:pos="9016"/>
        </w:tabs>
        <w:rPr>
          <w:rFonts w:asciiTheme="minorHAnsi" w:eastAsiaTheme="minorEastAsia" w:hAnsiTheme="minorHAnsi"/>
          <w:noProof/>
          <w:sz w:val="22"/>
          <w:szCs w:val="22"/>
          <w:lang w:eastAsia="en-GB"/>
        </w:rPr>
      </w:pPr>
      <w:hyperlink w:anchor="_Toc126074389" w:history="1">
        <w:r w:rsidRPr="00925811">
          <w:rPr>
            <w:rStyle w:val="Hyperlink"/>
            <w:noProof/>
          </w:rPr>
          <w:t>Special Condition 1.2 Definitions and references to the Electricity Distributors</w:t>
        </w:r>
        <w:r w:rsidRPr="00925811">
          <w:rPr>
            <w:noProof/>
            <w:webHidden/>
          </w:rPr>
          <w:tab/>
        </w:r>
        <w:r w:rsidRPr="00925811">
          <w:rPr>
            <w:noProof/>
            <w:webHidden/>
          </w:rPr>
          <w:fldChar w:fldCharType="begin"/>
        </w:r>
        <w:r w:rsidRPr="00925811">
          <w:rPr>
            <w:noProof/>
            <w:webHidden/>
          </w:rPr>
          <w:instrText xml:space="preserve"> PAGEREF _Toc126074389 \h </w:instrText>
        </w:r>
        <w:r w:rsidRPr="00925811">
          <w:rPr>
            <w:noProof/>
            <w:webHidden/>
          </w:rPr>
        </w:r>
        <w:r w:rsidRPr="00925811">
          <w:rPr>
            <w:noProof/>
            <w:webHidden/>
          </w:rPr>
          <w:fldChar w:fldCharType="separate"/>
        </w:r>
        <w:r w:rsidR="004554A1">
          <w:rPr>
            <w:noProof/>
            <w:webHidden/>
          </w:rPr>
          <w:t>6</w:t>
        </w:r>
        <w:r w:rsidRPr="00925811">
          <w:rPr>
            <w:noProof/>
            <w:webHidden/>
          </w:rPr>
          <w:fldChar w:fldCharType="end"/>
        </w:r>
      </w:hyperlink>
    </w:p>
    <w:p w14:paraId="0286708F" w14:textId="31B3705B" w:rsidR="00413F39" w:rsidRPr="00925811" w:rsidRDefault="00413F39">
      <w:pPr>
        <w:pStyle w:val="TOC2"/>
        <w:tabs>
          <w:tab w:val="right" w:pos="9016"/>
        </w:tabs>
        <w:rPr>
          <w:rFonts w:asciiTheme="minorHAnsi" w:eastAsiaTheme="minorEastAsia" w:hAnsiTheme="minorHAnsi"/>
          <w:noProof/>
          <w:sz w:val="22"/>
          <w:szCs w:val="22"/>
          <w:lang w:eastAsia="en-GB"/>
        </w:rPr>
      </w:pPr>
      <w:hyperlink w:anchor="_Toc126074390" w:history="1">
        <w:r w:rsidRPr="00925811">
          <w:rPr>
            <w:rStyle w:val="Hyperlink"/>
            <w:noProof/>
          </w:rPr>
          <w:t>Special Condition 1.3 Common procedure</w:t>
        </w:r>
        <w:r w:rsidRPr="00925811">
          <w:rPr>
            <w:noProof/>
            <w:webHidden/>
          </w:rPr>
          <w:tab/>
        </w:r>
        <w:r w:rsidRPr="00925811">
          <w:rPr>
            <w:noProof/>
            <w:webHidden/>
          </w:rPr>
          <w:fldChar w:fldCharType="begin"/>
        </w:r>
        <w:r w:rsidRPr="00925811">
          <w:rPr>
            <w:noProof/>
            <w:webHidden/>
          </w:rPr>
          <w:instrText xml:space="preserve"> PAGEREF _Toc126074390 \h </w:instrText>
        </w:r>
        <w:r w:rsidRPr="00925811">
          <w:rPr>
            <w:noProof/>
            <w:webHidden/>
          </w:rPr>
        </w:r>
        <w:r w:rsidRPr="00925811">
          <w:rPr>
            <w:noProof/>
            <w:webHidden/>
          </w:rPr>
          <w:fldChar w:fldCharType="separate"/>
        </w:r>
        <w:r w:rsidR="004554A1">
          <w:rPr>
            <w:noProof/>
            <w:webHidden/>
          </w:rPr>
          <w:t>51</w:t>
        </w:r>
        <w:r w:rsidRPr="00925811">
          <w:rPr>
            <w:noProof/>
            <w:webHidden/>
          </w:rPr>
          <w:fldChar w:fldCharType="end"/>
        </w:r>
      </w:hyperlink>
    </w:p>
    <w:p w14:paraId="7A98DA57" w14:textId="71B80600" w:rsidR="00413F39" w:rsidRPr="00925811" w:rsidRDefault="00413F39">
      <w:pPr>
        <w:pStyle w:val="TOC1"/>
        <w:rPr>
          <w:rFonts w:asciiTheme="minorHAnsi" w:eastAsiaTheme="minorEastAsia" w:hAnsiTheme="minorHAnsi"/>
          <w:b w:val="0"/>
          <w:sz w:val="22"/>
          <w:szCs w:val="22"/>
          <w:lang w:eastAsia="en-GB"/>
        </w:rPr>
      </w:pPr>
      <w:hyperlink w:anchor="_Toc126074391" w:history="1">
        <w:r w:rsidRPr="00925811">
          <w:rPr>
            <w:rStyle w:val="Hyperlink"/>
          </w:rPr>
          <w:t>Chapter 2: Revenue restriction</w:t>
        </w:r>
        <w:r w:rsidRPr="00925811">
          <w:rPr>
            <w:webHidden/>
          </w:rPr>
          <w:tab/>
        </w:r>
        <w:r w:rsidRPr="00925811">
          <w:rPr>
            <w:webHidden/>
          </w:rPr>
          <w:fldChar w:fldCharType="begin"/>
        </w:r>
        <w:r w:rsidRPr="00925811">
          <w:rPr>
            <w:webHidden/>
          </w:rPr>
          <w:instrText xml:space="preserve"> PAGEREF _Toc126074391 \h </w:instrText>
        </w:r>
        <w:r w:rsidRPr="00925811">
          <w:rPr>
            <w:webHidden/>
          </w:rPr>
        </w:r>
        <w:r w:rsidRPr="00925811">
          <w:rPr>
            <w:webHidden/>
          </w:rPr>
          <w:fldChar w:fldCharType="separate"/>
        </w:r>
        <w:r w:rsidR="004554A1">
          <w:rPr>
            <w:webHidden/>
          </w:rPr>
          <w:t>54</w:t>
        </w:r>
        <w:r w:rsidRPr="00925811">
          <w:rPr>
            <w:webHidden/>
          </w:rPr>
          <w:fldChar w:fldCharType="end"/>
        </w:r>
      </w:hyperlink>
    </w:p>
    <w:p w14:paraId="54FD24E2" w14:textId="7A9BEAF3" w:rsidR="00413F39" w:rsidRPr="00925811" w:rsidRDefault="00413F39">
      <w:pPr>
        <w:pStyle w:val="TOC2"/>
        <w:tabs>
          <w:tab w:val="right" w:pos="9016"/>
        </w:tabs>
        <w:rPr>
          <w:rFonts w:asciiTheme="minorHAnsi" w:eastAsiaTheme="minorEastAsia" w:hAnsiTheme="minorHAnsi"/>
          <w:noProof/>
          <w:sz w:val="22"/>
          <w:szCs w:val="22"/>
          <w:lang w:eastAsia="en-GB"/>
        </w:rPr>
      </w:pPr>
      <w:hyperlink w:anchor="_Toc126074392" w:history="1">
        <w:r w:rsidRPr="00925811">
          <w:rPr>
            <w:rStyle w:val="Hyperlink"/>
            <w:noProof/>
          </w:rPr>
          <w:t>Special Condition 2.1 Revenue restriction</w:t>
        </w:r>
        <w:r w:rsidRPr="00925811">
          <w:rPr>
            <w:noProof/>
            <w:webHidden/>
          </w:rPr>
          <w:tab/>
        </w:r>
        <w:r w:rsidRPr="00925811">
          <w:rPr>
            <w:noProof/>
            <w:webHidden/>
          </w:rPr>
          <w:fldChar w:fldCharType="begin"/>
        </w:r>
        <w:r w:rsidRPr="00925811">
          <w:rPr>
            <w:noProof/>
            <w:webHidden/>
          </w:rPr>
          <w:instrText xml:space="preserve"> PAGEREF _Toc126074392 \h </w:instrText>
        </w:r>
        <w:r w:rsidRPr="00925811">
          <w:rPr>
            <w:noProof/>
            <w:webHidden/>
          </w:rPr>
        </w:r>
        <w:r w:rsidRPr="00925811">
          <w:rPr>
            <w:noProof/>
            <w:webHidden/>
          </w:rPr>
          <w:fldChar w:fldCharType="separate"/>
        </w:r>
        <w:r w:rsidR="004554A1">
          <w:rPr>
            <w:noProof/>
            <w:webHidden/>
          </w:rPr>
          <w:t>54</w:t>
        </w:r>
        <w:r w:rsidRPr="00925811">
          <w:rPr>
            <w:noProof/>
            <w:webHidden/>
          </w:rPr>
          <w:fldChar w:fldCharType="end"/>
        </w:r>
      </w:hyperlink>
    </w:p>
    <w:p w14:paraId="0E7CC473" w14:textId="44554689" w:rsidR="00413F39" w:rsidRPr="00925811" w:rsidRDefault="00413F39">
      <w:pPr>
        <w:pStyle w:val="TOC2"/>
        <w:tabs>
          <w:tab w:val="right" w:pos="9016"/>
        </w:tabs>
        <w:rPr>
          <w:rFonts w:asciiTheme="minorHAnsi" w:eastAsiaTheme="minorEastAsia" w:hAnsiTheme="minorHAnsi"/>
          <w:noProof/>
          <w:sz w:val="22"/>
          <w:szCs w:val="22"/>
          <w:lang w:eastAsia="en-GB"/>
        </w:rPr>
      </w:pPr>
      <w:hyperlink w:anchor="_Toc126074393" w:history="1">
        <w:r w:rsidRPr="00925811">
          <w:rPr>
            <w:rStyle w:val="Hyperlink"/>
            <w:noProof/>
          </w:rPr>
          <w:t>Special Condition 2.2 Tax allowance adjustment (TAXA</w:t>
        </w:r>
        <w:r w:rsidRPr="00925811">
          <w:rPr>
            <w:rStyle w:val="Hyperlink"/>
            <w:noProof/>
            <w:vertAlign w:val="subscript"/>
          </w:rPr>
          <w:t>t</w:t>
        </w:r>
        <w:r w:rsidRPr="00925811">
          <w:rPr>
            <w:rStyle w:val="Hyperlink"/>
            <w:noProof/>
          </w:rPr>
          <w:t>)</w:t>
        </w:r>
        <w:r w:rsidRPr="00925811">
          <w:rPr>
            <w:noProof/>
            <w:webHidden/>
          </w:rPr>
          <w:tab/>
        </w:r>
        <w:r w:rsidRPr="00925811">
          <w:rPr>
            <w:noProof/>
            <w:webHidden/>
          </w:rPr>
          <w:fldChar w:fldCharType="begin"/>
        </w:r>
        <w:r w:rsidRPr="00925811">
          <w:rPr>
            <w:noProof/>
            <w:webHidden/>
          </w:rPr>
          <w:instrText xml:space="preserve"> PAGEREF _Toc126074393 \h </w:instrText>
        </w:r>
        <w:r w:rsidRPr="00925811">
          <w:rPr>
            <w:noProof/>
            <w:webHidden/>
          </w:rPr>
        </w:r>
        <w:r w:rsidRPr="00925811">
          <w:rPr>
            <w:noProof/>
            <w:webHidden/>
          </w:rPr>
          <w:fldChar w:fldCharType="separate"/>
        </w:r>
        <w:r w:rsidR="004554A1">
          <w:rPr>
            <w:noProof/>
            <w:webHidden/>
          </w:rPr>
          <w:t>59</w:t>
        </w:r>
        <w:r w:rsidRPr="00925811">
          <w:rPr>
            <w:noProof/>
            <w:webHidden/>
          </w:rPr>
          <w:fldChar w:fldCharType="end"/>
        </w:r>
      </w:hyperlink>
    </w:p>
    <w:p w14:paraId="63893B27" w14:textId="41D073E3" w:rsidR="00413F39" w:rsidRPr="00925811" w:rsidRDefault="00413F39">
      <w:pPr>
        <w:pStyle w:val="TOC2"/>
        <w:tabs>
          <w:tab w:val="right" w:pos="9016"/>
        </w:tabs>
        <w:rPr>
          <w:rFonts w:asciiTheme="minorHAnsi" w:eastAsiaTheme="minorEastAsia" w:hAnsiTheme="minorHAnsi"/>
          <w:noProof/>
          <w:sz w:val="22"/>
          <w:szCs w:val="22"/>
          <w:lang w:eastAsia="en-GB"/>
        </w:rPr>
      </w:pPr>
      <w:hyperlink w:anchor="_Toc126074394" w:history="1">
        <w:r w:rsidRPr="00925811">
          <w:rPr>
            <w:rStyle w:val="Hyperlink"/>
            <w:noProof/>
          </w:rPr>
          <w:t>Special Condition 2.3 Return adjustment (RTNA</w:t>
        </w:r>
        <w:r w:rsidRPr="00925811">
          <w:rPr>
            <w:rStyle w:val="Hyperlink"/>
            <w:noProof/>
            <w:vertAlign w:val="subscript"/>
          </w:rPr>
          <w:t>t</w:t>
        </w:r>
        <w:r w:rsidRPr="00925811">
          <w:rPr>
            <w:rStyle w:val="Hyperlink"/>
            <w:noProof/>
          </w:rPr>
          <w:t>)</w:t>
        </w:r>
        <w:r w:rsidRPr="00925811">
          <w:rPr>
            <w:noProof/>
            <w:webHidden/>
          </w:rPr>
          <w:tab/>
        </w:r>
        <w:r w:rsidRPr="00925811">
          <w:rPr>
            <w:noProof/>
            <w:webHidden/>
          </w:rPr>
          <w:fldChar w:fldCharType="begin"/>
        </w:r>
        <w:r w:rsidRPr="00925811">
          <w:rPr>
            <w:noProof/>
            <w:webHidden/>
          </w:rPr>
          <w:instrText xml:space="preserve"> PAGEREF _Toc126074394 \h </w:instrText>
        </w:r>
        <w:r w:rsidRPr="00925811">
          <w:rPr>
            <w:noProof/>
            <w:webHidden/>
          </w:rPr>
        </w:r>
        <w:r w:rsidRPr="00925811">
          <w:rPr>
            <w:noProof/>
            <w:webHidden/>
          </w:rPr>
          <w:fldChar w:fldCharType="separate"/>
        </w:r>
        <w:r w:rsidR="004554A1">
          <w:rPr>
            <w:noProof/>
            <w:webHidden/>
          </w:rPr>
          <w:t>60</w:t>
        </w:r>
        <w:r w:rsidRPr="00925811">
          <w:rPr>
            <w:noProof/>
            <w:webHidden/>
          </w:rPr>
          <w:fldChar w:fldCharType="end"/>
        </w:r>
      </w:hyperlink>
    </w:p>
    <w:p w14:paraId="22AF3D08" w14:textId="4BB07505" w:rsidR="00413F39" w:rsidRPr="00925811" w:rsidRDefault="00413F39">
      <w:pPr>
        <w:pStyle w:val="TOC1"/>
        <w:rPr>
          <w:rFonts w:asciiTheme="minorHAnsi" w:eastAsiaTheme="minorEastAsia" w:hAnsiTheme="minorHAnsi"/>
          <w:b w:val="0"/>
          <w:sz w:val="22"/>
          <w:szCs w:val="22"/>
          <w:lang w:eastAsia="en-GB"/>
        </w:rPr>
      </w:pPr>
      <w:hyperlink w:anchor="_Toc126074395" w:history="1">
        <w:r w:rsidRPr="00925811">
          <w:rPr>
            <w:rStyle w:val="Hyperlink"/>
          </w:rPr>
          <w:t>Chapter 3: Allowance adjustments</w:t>
        </w:r>
        <w:r w:rsidRPr="00925811">
          <w:rPr>
            <w:webHidden/>
          </w:rPr>
          <w:tab/>
        </w:r>
        <w:r w:rsidRPr="00925811">
          <w:rPr>
            <w:webHidden/>
          </w:rPr>
          <w:fldChar w:fldCharType="begin"/>
        </w:r>
        <w:r w:rsidRPr="00925811">
          <w:rPr>
            <w:webHidden/>
          </w:rPr>
          <w:instrText xml:space="preserve"> PAGEREF _Toc126074395 \h </w:instrText>
        </w:r>
        <w:r w:rsidRPr="00925811">
          <w:rPr>
            <w:webHidden/>
          </w:rPr>
        </w:r>
        <w:r w:rsidRPr="00925811">
          <w:rPr>
            <w:webHidden/>
          </w:rPr>
          <w:fldChar w:fldCharType="separate"/>
        </w:r>
        <w:r w:rsidR="004554A1">
          <w:rPr>
            <w:webHidden/>
          </w:rPr>
          <w:t>62</w:t>
        </w:r>
        <w:r w:rsidRPr="00925811">
          <w:rPr>
            <w:webHidden/>
          </w:rPr>
          <w:fldChar w:fldCharType="end"/>
        </w:r>
      </w:hyperlink>
    </w:p>
    <w:p w14:paraId="37C52B08" w14:textId="741DE0AA" w:rsidR="00413F39" w:rsidRPr="00925811" w:rsidRDefault="00413F39">
      <w:pPr>
        <w:pStyle w:val="TOC2"/>
        <w:tabs>
          <w:tab w:val="right" w:pos="9016"/>
        </w:tabs>
        <w:rPr>
          <w:rFonts w:asciiTheme="minorHAnsi" w:eastAsiaTheme="minorEastAsia" w:hAnsiTheme="minorHAnsi"/>
          <w:noProof/>
          <w:sz w:val="22"/>
          <w:szCs w:val="22"/>
          <w:lang w:eastAsia="en-GB"/>
        </w:rPr>
      </w:pPr>
      <w:hyperlink w:anchor="_Toc126074396" w:history="1">
        <w:r w:rsidRPr="00925811">
          <w:rPr>
            <w:rStyle w:val="Hyperlink"/>
            <w:noProof/>
          </w:rPr>
          <w:t>Special Condition 3.1 Allowed Network Asset Risk Metric expenditure (NARM</w:t>
        </w:r>
        <w:r w:rsidRPr="00925811">
          <w:rPr>
            <w:rStyle w:val="Hyperlink"/>
            <w:noProof/>
            <w:vertAlign w:val="subscript"/>
          </w:rPr>
          <w:t>t</w:t>
        </w:r>
        <w:r w:rsidRPr="00925811">
          <w:rPr>
            <w:rStyle w:val="Hyperlink"/>
            <w:noProof/>
          </w:rPr>
          <w:t>)</w:t>
        </w:r>
        <w:r w:rsidRPr="00925811">
          <w:rPr>
            <w:noProof/>
            <w:webHidden/>
          </w:rPr>
          <w:tab/>
        </w:r>
        <w:r w:rsidRPr="00925811">
          <w:rPr>
            <w:noProof/>
            <w:webHidden/>
          </w:rPr>
          <w:fldChar w:fldCharType="begin"/>
        </w:r>
        <w:r w:rsidRPr="00925811">
          <w:rPr>
            <w:noProof/>
            <w:webHidden/>
          </w:rPr>
          <w:instrText xml:space="preserve"> PAGEREF _Toc126074396 \h </w:instrText>
        </w:r>
        <w:r w:rsidRPr="00925811">
          <w:rPr>
            <w:noProof/>
            <w:webHidden/>
          </w:rPr>
        </w:r>
        <w:r w:rsidRPr="00925811">
          <w:rPr>
            <w:noProof/>
            <w:webHidden/>
          </w:rPr>
          <w:fldChar w:fldCharType="separate"/>
        </w:r>
        <w:r w:rsidR="004554A1">
          <w:rPr>
            <w:noProof/>
            <w:webHidden/>
          </w:rPr>
          <w:t>62</w:t>
        </w:r>
        <w:r w:rsidRPr="00925811">
          <w:rPr>
            <w:noProof/>
            <w:webHidden/>
          </w:rPr>
          <w:fldChar w:fldCharType="end"/>
        </w:r>
      </w:hyperlink>
    </w:p>
    <w:p w14:paraId="2210A48E" w14:textId="060DDA1A" w:rsidR="00413F39" w:rsidRPr="00925811" w:rsidRDefault="00413F39">
      <w:pPr>
        <w:pStyle w:val="TOC2"/>
        <w:tabs>
          <w:tab w:val="right" w:pos="9016"/>
        </w:tabs>
        <w:rPr>
          <w:rFonts w:asciiTheme="minorHAnsi" w:eastAsiaTheme="minorEastAsia" w:hAnsiTheme="minorHAnsi"/>
          <w:noProof/>
          <w:sz w:val="22"/>
          <w:szCs w:val="22"/>
          <w:lang w:eastAsia="en-GB"/>
        </w:rPr>
      </w:pPr>
      <w:hyperlink w:anchor="_Toc126074397" w:history="1">
        <w:r w:rsidRPr="00925811">
          <w:rPr>
            <w:rStyle w:val="Hyperlink"/>
            <w:noProof/>
          </w:rPr>
          <w:t>Special Condition 3.2 Uncertain Costs Re-openers</w:t>
        </w:r>
        <w:r w:rsidRPr="00925811">
          <w:rPr>
            <w:noProof/>
            <w:webHidden/>
          </w:rPr>
          <w:tab/>
        </w:r>
        <w:r w:rsidRPr="00925811">
          <w:rPr>
            <w:noProof/>
            <w:webHidden/>
          </w:rPr>
          <w:fldChar w:fldCharType="begin"/>
        </w:r>
        <w:r w:rsidRPr="00925811">
          <w:rPr>
            <w:noProof/>
            <w:webHidden/>
          </w:rPr>
          <w:instrText xml:space="preserve"> PAGEREF _Toc126074397 \h </w:instrText>
        </w:r>
        <w:r w:rsidRPr="00925811">
          <w:rPr>
            <w:noProof/>
            <w:webHidden/>
          </w:rPr>
        </w:r>
        <w:r w:rsidRPr="00925811">
          <w:rPr>
            <w:noProof/>
            <w:webHidden/>
          </w:rPr>
          <w:fldChar w:fldCharType="separate"/>
        </w:r>
        <w:r w:rsidR="004554A1">
          <w:rPr>
            <w:noProof/>
            <w:webHidden/>
          </w:rPr>
          <w:t>71</w:t>
        </w:r>
        <w:r w:rsidRPr="00925811">
          <w:rPr>
            <w:noProof/>
            <w:webHidden/>
          </w:rPr>
          <w:fldChar w:fldCharType="end"/>
        </w:r>
      </w:hyperlink>
    </w:p>
    <w:p w14:paraId="73859C79" w14:textId="0A14D4D4" w:rsidR="00413F39" w:rsidRPr="00925811" w:rsidRDefault="00413F39">
      <w:pPr>
        <w:pStyle w:val="TOC2"/>
        <w:tabs>
          <w:tab w:val="right" w:pos="9016"/>
        </w:tabs>
        <w:rPr>
          <w:rFonts w:asciiTheme="minorHAnsi" w:eastAsiaTheme="minorEastAsia" w:hAnsiTheme="minorHAnsi"/>
          <w:noProof/>
          <w:sz w:val="22"/>
          <w:szCs w:val="22"/>
          <w:lang w:eastAsia="en-GB"/>
        </w:rPr>
      </w:pPr>
      <w:hyperlink w:anchor="_Toc126074398" w:history="1">
        <w:r w:rsidRPr="00925811">
          <w:rPr>
            <w:rStyle w:val="Hyperlink"/>
            <w:noProof/>
          </w:rPr>
          <w:t>Special Condition 3.3 Evaluative Price Control Deliverables</w:t>
        </w:r>
        <w:r w:rsidRPr="00925811">
          <w:rPr>
            <w:noProof/>
            <w:webHidden/>
          </w:rPr>
          <w:tab/>
        </w:r>
        <w:r w:rsidRPr="00925811">
          <w:rPr>
            <w:noProof/>
            <w:webHidden/>
          </w:rPr>
          <w:fldChar w:fldCharType="begin"/>
        </w:r>
        <w:r w:rsidRPr="00925811">
          <w:rPr>
            <w:noProof/>
            <w:webHidden/>
          </w:rPr>
          <w:instrText xml:space="preserve"> PAGEREF _Toc126074398 \h </w:instrText>
        </w:r>
        <w:r w:rsidRPr="00925811">
          <w:rPr>
            <w:noProof/>
            <w:webHidden/>
          </w:rPr>
        </w:r>
        <w:r w:rsidRPr="00925811">
          <w:rPr>
            <w:noProof/>
            <w:webHidden/>
          </w:rPr>
          <w:fldChar w:fldCharType="separate"/>
        </w:r>
        <w:r w:rsidR="004554A1">
          <w:rPr>
            <w:noProof/>
            <w:webHidden/>
          </w:rPr>
          <w:t>92</w:t>
        </w:r>
        <w:r w:rsidRPr="00925811">
          <w:rPr>
            <w:noProof/>
            <w:webHidden/>
          </w:rPr>
          <w:fldChar w:fldCharType="end"/>
        </w:r>
      </w:hyperlink>
    </w:p>
    <w:p w14:paraId="67D0B355" w14:textId="0C62CF06" w:rsidR="00413F39" w:rsidRPr="00925811" w:rsidRDefault="00413F39">
      <w:pPr>
        <w:pStyle w:val="TOC2"/>
        <w:tabs>
          <w:tab w:val="right" w:pos="9016"/>
        </w:tabs>
        <w:rPr>
          <w:rFonts w:asciiTheme="minorHAnsi" w:eastAsiaTheme="minorEastAsia" w:hAnsiTheme="minorHAnsi"/>
          <w:noProof/>
          <w:sz w:val="22"/>
          <w:szCs w:val="22"/>
          <w:lang w:eastAsia="en-GB"/>
        </w:rPr>
      </w:pPr>
      <w:hyperlink w:anchor="_Toc126074399" w:history="1">
        <w:r w:rsidRPr="00925811">
          <w:rPr>
            <w:rStyle w:val="Hyperlink"/>
            <w:noProof/>
          </w:rPr>
          <w:t>Special Condition 3.4 Use It Or Lose It Allowances</w:t>
        </w:r>
        <w:r w:rsidRPr="00925811">
          <w:rPr>
            <w:noProof/>
            <w:webHidden/>
          </w:rPr>
          <w:tab/>
        </w:r>
        <w:r w:rsidRPr="00925811">
          <w:rPr>
            <w:noProof/>
            <w:webHidden/>
          </w:rPr>
          <w:fldChar w:fldCharType="begin"/>
        </w:r>
        <w:r w:rsidRPr="00925811">
          <w:rPr>
            <w:noProof/>
            <w:webHidden/>
          </w:rPr>
          <w:instrText xml:space="preserve"> PAGEREF _Toc126074399 \h </w:instrText>
        </w:r>
        <w:r w:rsidRPr="00925811">
          <w:rPr>
            <w:noProof/>
            <w:webHidden/>
          </w:rPr>
        </w:r>
        <w:r w:rsidRPr="00925811">
          <w:rPr>
            <w:noProof/>
            <w:webHidden/>
          </w:rPr>
          <w:fldChar w:fldCharType="separate"/>
        </w:r>
        <w:r w:rsidR="004554A1">
          <w:rPr>
            <w:noProof/>
            <w:webHidden/>
          </w:rPr>
          <w:t>96</w:t>
        </w:r>
        <w:r w:rsidRPr="00925811">
          <w:rPr>
            <w:noProof/>
            <w:webHidden/>
          </w:rPr>
          <w:fldChar w:fldCharType="end"/>
        </w:r>
      </w:hyperlink>
    </w:p>
    <w:p w14:paraId="4C7CBAF1" w14:textId="1330E3D1" w:rsidR="00413F39" w:rsidRPr="00925811" w:rsidRDefault="00413F39">
      <w:pPr>
        <w:pStyle w:val="TOC2"/>
        <w:tabs>
          <w:tab w:val="right" w:pos="9016"/>
        </w:tabs>
        <w:rPr>
          <w:rFonts w:asciiTheme="minorHAnsi" w:eastAsiaTheme="minorEastAsia" w:hAnsiTheme="minorHAnsi"/>
          <w:noProof/>
          <w:sz w:val="22"/>
          <w:szCs w:val="22"/>
          <w:lang w:eastAsia="en-GB"/>
        </w:rPr>
      </w:pPr>
      <w:hyperlink w:anchor="_Toc126074400" w:history="1">
        <w:r w:rsidRPr="00925811">
          <w:rPr>
            <w:rStyle w:val="Hyperlink"/>
            <w:noProof/>
          </w:rPr>
          <w:t>Special Condition 3.5 PCB Interventions volume driver (PCB</w:t>
        </w:r>
        <w:r w:rsidRPr="00925811">
          <w:rPr>
            <w:rStyle w:val="Hyperlink"/>
            <w:noProof/>
            <w:vertAlign w:val="subscript"/>
          </w:rPr>
          <w:t>t</w:t>
        </w:r>
        <w:r w:rsidRPr="00925811">
          <w:rPr>
            <w:rStyle w:val="Hyperlink"/>
            <w:noProof/>
          </w:rPr>
          <w:t>)</w:t>
        </w:r>
        <w:r w:rsidRPr="00925811">
          <w:rPr>
            <w:noProof/>
            <w:webHidden/>
          </w:rPr>
          <w:tab/>
        </w:r>
        <w:r w:rsidRPr="00925811">
          <w:rPr>
            <w:noProof/>
            <w:webHidden/>
          </w:rPr>
          <w:fldChar w:fldCharType="begin"/>
        </w:r>
        <w:r w:rsidRPr="00925811">
          <w:rPr>
            <w:noProof/>
            <w:webHidden/>
          </w:rPr>
          <w:instrText xml:space="preserve"> PAGEREF _Toc126074400 \h </w:instrText>
        </w:r>
        <w:r w:rsidRPr="00925811">
          <w:rPr>
            <w:noProof/>
            <w:webHidden/>
          </w:rPr>
        </w:r>
        <w:r w:rsidRPr="00925811">
          <w:rPr>
            <w:noProof/>
            <w:webHidden/>
          </w:rPr>
          <w:fldChar w:fldCharType="separate"/>
        </w:r>
        <w:r w:rsidR="004554A1">
          <w:rPr>
            <w:noProof/>
            <w:webHidden/>
          </w:rPr>
          <w:t>99</w:t>
        </w:r>
        <w:r w:rsidRPr="00925811">
          <w:rPr>
            <w:noProof/>
            <w:webHidden/>
          </w:rPr>
          <w:fldChar w:fldCharType="end"/>
        </w:r>
      </w:hyperlink>
    </w:p>
    <w:p w14:paraId="681C7B14" w14:textId="08ABEEC6" w:rsidR="00413F39" w:rsidRPr="00925811" w:rsidRDefault="00413F39">
      <w:pPr>
        <w:pStyle w:val="TOC2"/>
        <w:tabs>
          <w:tab w:val="right" w:pos="9016"/>
        </w:tabs>
        <w:rPr>
          <w:rFonts w:asciiTheme="minorHAnsi" w:eastAsiaTheme="minorEastAsia" w:hAnsiTheme="minorHAnsi"/>
          <w:noProof/>
          <w:sz w:val="22"/>
          <w:szCs w:val="22"/>
          <w:lang w:eastAsia="en-GB"/>
        </w:rPr>
      </w:pPr>
      <w:hyperlink w:anchor="_Toc126074401" w:history="1">
        <w:r w:rsidRPr="00925811">
          <w:rPr>
            <w:rStyle w:val="Hyperlink"/>
            <w:noProof/>
          </w:rPr>
          <w:t>Special Condition 3.6 Net Zero Re-opener and Price Control Deliverable (NZ</w:t>
        </w:r>
        <w:r w:rsidRPr="00925811">
          <w:rPr>
            <w:rStyle w:val="Hyperlink"/>
            <w:noProof/>
            <w:vertAlign w:val="subscript"/>
          </w:rPr>
          <w:t>t</w:t>
        </w:r>
        <w:r w:rsidRPr="00925811">
          <w:rPr>
            <w:rStyle w:val="Hyperlink"/>
            <w:noProof/>
          </w:rPr>
          <w:t>)</w:t>
        </w:r>
        <w:r w:rsidRPr="00925811">
          <w:rPr>
            <w:noProof/>
            <w:webHidden/>
          </w:rPr>
          <w:tab/>
        </w:r>
        <w:r w:rsidRPr="00925811">
          <w:rPr>
            <w:noProof/>
            <w:webHidden/>
          </w:rPr>
          <w:fldChar w:fldCharType="begin"/>
        </w:r>
        <w:r w:rsidRPr="00925811">
          <w:rPr>
            <w:noProof/>
            <w:webHidden/>
          </w:rPr>
          <w:instrText xml:space="preserve"> PAGEREF _Toc126074401 \h </w:instrText>
        </w:r>
        <w:r w:rsidRPr="00925811">
          <w:rPr>
            <w:noProof/>
            <w:webHidden/>
          </w:rPr>
        </w:r>
        <w:r w:rsidRPr="00925811">
          <w:rPr>
            <w:noProof/>
            <w:webHidden/>
          </w:rPr>
          <w:fldChar w:fldCharType="separate"/>
        </w:r>
        <w:r w:rsidR="004554A1">
          <w:rPr>
            <w:noProof/>
            <w:webHidden/>
          </w:rPr>
          <w:t>100</w:t>
        </w:r>
        <w:r w:rsidRPr="00925811">
          <w:rPr>
            <w:noProof/>
            <w:webHidden/>
          </w:rPr>
          <w:fldChar w:fldCharType="end"/>
        </w:r>
      </w:hyperlink>
    </w:p>
    <w:p w14:paraId="27AA8BB4" w14:textId="15850EFB" w:rsidR="00413F39" w:rsidRPr="00925811" w:rsidRDefault="00413F39">
      <w:pPr>
        <w:pStyle w:val="TOC2"/>
        <w:tabs>
          <w:tab w:val="right" w:pos="9016"/>
        </w:tabs>
        <w:rPr>
          <w:rFonts w:asciiTheme="minorHAnsi" w:eastAsiaTheme="minorEastAsia" w:hAnsiTheme="minorHAnsi"/>
          <w:noProof/>
          <w:sz w:val="22"/>
          <w:szCs w:val="22"/>
          <w:lang w:eastAsia="en-GB"/>
        </w:rPr>
      </w:pPr>
      <w:hyperlink w:anchor="_Toc126074402" w:history="1">
        <w:r w:rsidRPr="00925811">
          <w:rPr>
            <w:rStyle w:val="Hyperlink"/>
            <w:noProof/>
          </w:rPr>
          <w:t>Special Condition 3.7 Coordinated Adjustment Mechanism Re-opener (CAM</w:t>
        </w:r>
        <w:r w:rsidRPr="00925811">
          <w:rPr>
            <w:rStyle w:val="Hyperlink"/>
            <w:noProof/>
            <w:vertAlign w:val="subscript"/>
          </w:rPr>
          <w:t>t</w:t>
        </w:r>
        <w:r w:rsidRPr="00925811">
          <w:rPr>
            <w:rStyle w:val="Hyperlink"/>
            <w:noProof/>
          </w:rPr>
          <w:t>)</w:t>
        </w:r>
        <w:r w:rsidRPr="00925811">
          <w:rPr>
            <w:noProof/>
            <w:webHidden/>
          </w:rPr>
          <w:tab/>
        </w:r>
        <w:r w:rsidRPr="00925811">
          <w:rPr>
            <w:noProof/>
            <w:webHidden/>
          </w:rPr>
          <w:fldChar w:fldCharType="begin"/>
        </w:r>
        <w:r w:rsidRPr="00925811">
          <w:rPr>
            <w:noProof/>
            <w:webHidden/>
          </w:rPr>
          <w:instrText xml:space="preserve"> PAGEREF _Toc126074402 \h </w:instrText>
        </w:r>
        <w:r w:rsidRPr="00925811">
          <w:rPr>
            <w:noProof/>
            <w:webHidden/>
          </w:rPr>
        </w:r>
        <w:r w:rsidRPr="00925811">
          <w:rPr>
            <w:noProof/>
            <w:webHidden/>
          </w:rPr>
          <w:fldChar w:fldCharType="separate"/>
        </w:r>
        <w:r w:rsidR="004554A1">
          <w:rPr>
            <w:noProof/>
            <w:webHidden/>
          </w:rPr>
          <w:t>102</w:t>
        </w:r>
        <w:r w:rsidRPr="00925811">
          <w:rPr>
            <w:noProof/>
            <w:webHidden/>
          </w:rPr>
          <w:fldChar w:fldCharType="end"/>
        </w:r>
      </w:hyperlink>
    </w:p>
    <w:p w14:paraId="54BE3F46" w14:textId="061B5E95" w:rsidR="00413F39" w:rsidRPr="00925811" w:rsidRDefault="00413F39">
      <w:pPr>
        <w:pStyle w:val="TOC2"/>
        <w:tabs>
          <w:tab w:val="right" w:pos="9016"/>
        </w:tabs>
        <w:rPr>
          <w:rFonts w:asciiTheme="minorHAnsi" w:eastAsiaTheme="minorEastAsia" w:hAnsiTheme="minorHAnsi"/>
          <w:noProof/>
          <w:sz w:val="22"/>
          <w:szCs w:val="22"/>
          <w:lang w:eastAsia="en-GB"/>
        </w:rPr>
      </w:pPr>
      <w:hyperlink w:anchor="_Toc126074403" w:history="1">
        <w:r w:rsidRPr="00925811">
          <w:rPr>
            <w:rStyle w:val="Hyperlink"/>
            <w:noProof/>
          </w:rPr>
          <w:t>Special Condition 3.8 Carry-over Green Recovery Scheme Project Costs (CGRS</w:t>
        </w:r>
        <w:r w:rsidRPr="00925811">
          <w:rPr>
            <w:rStyle w:val="Hyperlink"/>
            <w:noProof/>
            <w:vertAlign w:val="subscript"/>
          </w:rPr>
          <w:t>t</w:t>
        </w:r>
        <w:r w:rsidRPr="00925811">
          <w:rPr>
            <w:rStyle w:val="Hyperlink"/>
            <w:noProof/>
          </w:rPr>
          <w:t>)</w:t>
        </w:r>
        <w:r w:rsidRPr="00925811">
          <w:rPr>
            <w:noProof/>
            <w:webHidden/>
          </w:rPr>
          <w:tab/>
        </w:r>
        <w:r w:rsidRPr="00925811">
          <w:rPr>
            <w:noProof/>
            <w:webHidden/>
          </w:rPr>
          <w:fldChar w:fldCharType="begin"/>
        </w:r>
        <w:r w:rsidRPr="00925811">
          <w:rPr>
            <w:noProof/>
            <w:webHidden/>
          </w:rPr>
          <w:instrText xml:space="preserve"> PAGEREF _Toc126074403 \h </w:instrText>
        </w:r>
        <w:r w:rsidRPr="00925811">
          <w:rPr>
            <w:noProof/>
            <w:webHidden/>
          </w:rPr>
        </w:r>
        <w:r w:rsidRPr="00925811">
          <w:rPr>
            <w:noProof/>
            <w:webHidden/>
          </w:rPr>
          <w:fldChar w:fldCharType="separate"/>
        </w:r>
        <w:r w:rsidR="004554A1">
          <w:rPr>
            <w:noProof/>
            <w:webHidden/>
          </w:rPr>
          <w:t>104</w:t>
        </w:r>
        <w:r w:rsidRPr="00925811">
          <w:rPr>
            <w:noProof/>
            <w:webHidden/>
          </w:rPr>
          <w:fldChar w:fldCharType="end"/>
        </w:r>
      </w:hyperlink>
    </w:p>
    <w:p w14:paraId="218E33D4" w14:textId="493262DB" w:rsidR="00413F39" w:rsidRPr="00925811" w:rsidRDefault="00413F39">
      <w:pPr>
        <w:pStyle w:val="TOC2"/>
        <w:tabs>
          <w:tab w:val="right" w:pos="9016"/>
        </w:tabs>
        <w:rPr>
          <w:rFonts w:asciiTheme="minorHAnsi" w:eastAsiaTheme="minorEastAsia" w:hAnsiTheme="minorHAnsi"/>
          <w:noProof/>
          <w:sz w:val="22"/>
          <w:szCs w:val="22"/>
          <w:lang w:eastAsia="en-GB"/>
        </w:rPr>
      </w:pPr>
      <w:hyperlink w:anchor="_Toc126074404" w:history="1">
        <w:r w:rsidRPr="00925811">
          <w:rPr>
            <w:rStyle w:val="Hyperlink"/>
            <w:noProof/>
          </w:rPr>
          <w:t>Special Condition 3.9 Load Related Expenditure volume drivers (SRVD</w:t>
        </w:r>
        <w:r w:rsidRPr="00925811">
          <w:rPr>
            <w:rStyle w:val="Hyperlink"/>
            <w:noProof/>
            <w:vertAlign w:val="subscript"/>
          </w:rPr>
          <w:t>t</w:t>
        </w:r>
        <w:r w:rsidRPr="00925811">
          <w:rPr>
            <w:rStyle w:val="Hyperlink"/>
            <w:noProof/>
          </w:rPr>
          <w:t xml:space="preserve"> and LVSVD</w:t>
        </w:r>
        <w:r w:rsidRPr="00925811">
          <w:rPr>
            <w:rStyle w:val="Hyperlink"/>
            <w:noProof/>
            <w:vertAlign w:val="subscript"/>
          </w:rPr>
          <w:t>t</w:t>
        </w:r>
        <w:r w:rsidRPr="00925811">
          <w:rPr>
            <w:rStyle w:val="Hyperlink"/>
            <w:noProof/>
          </w:rPr>
          <w:t>)</w:t>
        </w:r>
        <w:r w:rsidRPr="00925811">
          <w:rPr>
            <w:noProof/>
            <w:webHidden/>
          </w:rPr>
          <w:tab/>
        </w:r>
        <w:r w:rsidRPr="00925811">
          <w:rPr>
            <w:noProof/>
            <w:webHidden/>
          </w:rPr>
          <w:fldChar w:fldCharType="begin"/>
        </w:r>
        <w:r w:rsidRPr="00925811">
          <w:rPr>
            <w:noProof/>
            <w:webHidden/>
          </w:rPr>
          <w:instrText xml:space="preserve"> PAGEREF _Toc126074404 \h </w:instrText>
        </w:r>
        <w:r w:rsidRPr="00925811">
          <w:rPr>
            <w:noProof/>
            <w:webHidden/>
          </w:rPr>
        </w:r>
        <w:r w:rsidRPr="00925811">
          <w:rPr>
            <w:noProof/>
            <w:webHidden/>
          </w:rPr>
          <w:fldChar w:fldCharType="separate"/>
        </w:r>
        <w:r w:rsidR="004554A1">
          <w:rPr>
            <w:noProof/>
            <w:webHidden/>
          </w:rPr>
          <w:t>106</w:t>
        </w:r>
        <w:r w:rsidRPr="00925811">
          <w:rPr>
            <w:noProof/>
            <w:webHidden/>
          </w:rPr>
          <w:fldChar w:fldCharType="end"/>
        </w:r>
      </w:hyperlink>
    </w:p>
    <w:p w14:paraId="676705DC" w14:textId="09DBD8CB" w:rsidR="00413F39" w:rsidRPr="00925811" w:rsidRDefault="00413F39">
      <w:pPr>
        <w:pStyle w:val="TOC2"/>
        <w:tabs>
          <w:tab w:val="right" w:pos="9016"/>
        </w:tabs>
        <w:rPr>
          <w:rFonts w:asciiTheme="minorHAnsi" w:eastAsiaTheme="minorEastAsia" w:hAnsiTheme="minorHAnsi"/>
          <w:noProof/>
          <w:sz w:val="22"/>
          <w:szCs w:val="22"/>
          <w:lang w:eastAsia="en-GB"/>
        </w:rPr>
      </w:pPr>
      <w:hyperlink w:anchor="_Toc126074405" w:history="1">
        <w:r w:rsidRPr="00925811">
          <w:rPr>
            <w:rStyle w:val="Hyperlink"/>
            <w:noProof/>
          </w:rPr>
          <w:t>Special Condition 3.10 Allowed Expenditure for 1-in-20 Severe Weather Event (OTSW</w:t>
        </w:r>
        <w:r w:rsidRPr="00925811">
          <w:rPr>
            <w:rStyle w:val="Hyperlink"/>
            <w:noProof/>
            <w:vertAlign w:val="subscript"/>
          </w:rPr>
          <w:t>t</w:t>
        </w:r>
        <w:r w:rsidRPr="00925811">
          <w:rPr>
            <w:rStyle w:val="Hyperlink"/>
            <w:noProof/>
          </w:rPr>
          <w:t>)</w:t>
        </w:r>
        <w:r w:rsidRPr="00925811">
          <w:rPr>
            <w:noProof/>
            <w:webHidden/>
          </w:rPr>
          <w:tab/>
        </w:r>
        <w:r w:rsidRPr="00925811">
          <w:rPr>
            <w:noProof/>
            <w:webHidden/>
          </w:rPr>
          <w:fldChar w:fldCharType="begin"/>
        </w:r>
        <w:r w:rsidRPr="00925811">
          <w:rPr>
            <w:noProof/>
            <w:webHidden/>
          </w:rPr>
          <w:instrText xml:space="preserve"> PAGEREF _Toc126074405 \h </w:instrText>
        </w:r>
        <w:r w:rsidRPr="00925811">
          <w:rPr>
            <w:noProof/>
            <w:webHidden/>
          </w:rPr>
        </w:r>
        <w:r w:rsidRPr="00925811">
          <w:rPr>
            <w:noProof/>
            <w:webHidden/>
          </w:rPr>
          <w:fldChar w:fldCharType="separate"/>
        </w:r>
        <w:r w:rsidR="004554A1">
          <w:rPr>
            <w:noProof/>
            <w:webHidden/>
          </w:rPr>
          <w:t>111</w:t>
        </w:r>
        <w:r w:rsidRPr="00925811">
          <w:rPr>
            <w:noProof/>
            <w:webHidden/>
          </w:rPr>
          <w:fldChar w:fldCharType="end"/>
        </w:r>
      </w:hyperlink>
    </w:p>
    <w:p w14:paraId="7658AB73" w14:textId="137FA21E" w:rsidR="00413F39" w:rsidRPr="00925811" w:rsidRDefault="00413F39">
      <w:pPr>
        <w:pStyle w:val="TOC2"/>
        <w:tabs>
          <w:tab w:val="right" w:pos="9016"/>
        </w:tabs>
        <w:rPr>
          <w:rFonts w:asciiTheme="minorHAnsi" w:eastAsiaTheme="minorEastAsia" w:hAnsiTheme="minorHAnsi"/>
          <w:noProof/>
          <w:sz w:val="22"/>
          <w:szCs w:val="22"/>
          <w:lang w:eastAsia="en-GB"/>
        </w:rPr>
      </w:pPr>
      <w:hyperlink w:anchor="_Toc126074406" w:history="1">
        <w:r w:rsidRPr="00925811">
          <w:rPr>
            <w:rStyle w:val="Hyperlink"/>
            <w:noProof/>
          </w:rPr>
          <w:t>Special Condition 3.11 Net to gross adjustment for Load Related Expenditure (NGLRE</w:t>
        </w:r>
        <w:r w:rsidRPr="00925811">
          <w:rPr>
            <w:rStyle w:val="Hyperlink"/>
            <w:noProof/>
            <w:vertAlign w:val="subscript"/>
          </w:rPr>
          <w:t>t</w:t>
        </w:r>
        <w:r w:rsidRPr="00925811">
          <w:rPr>
            <w:rStyle w:val="Hyperlink"/>
            <w:noProof/>
          </w:rPr>
          <w:t>)</w:t>
        </w:r>
        <w:r w:rsidRPr="00925811">
          <w:rPr>
            <w:noProof/>
            <w:webHidden/>
          </w:rPr>
          <w:tab/>
        </w:r>
        <w:r w:rsidRPr="00925811">
          <w:rPr>
            <w:noProof/>
            <w:webHidden/>
          </w:rPr>
          <w:fldChar w:fldCharType="begin"/>
        </w:r>
        <w:r w:rsidRPr="00925811">
          <w:rPr>
            <w:noProof/>
            <w:webHidden/>
          </w:rPr>
          <w:instrText xml:space="preserve"> PAGEREF _Toc126074406 \h </w:instrText>
        </w:r>
        <w:r w:rsidRPr="00925811">
          <w:rPr>
            <w:noProof/>
            <w:webHidden/>
          </w:rPr>
        </w:r>
        <w:r w:rsidRPr="00925811">
          <w:rPr>
            <w:noProof/>
            <w:webHidden/>
          </w:rPr>
          <w:fldChar w:fldCharType="separate"/>
        </w:r>
        <w:r w:rsidR="004554A1">
          <w:rPr>
            <w:noProof/>
            <w:webHidden/>
          </w:rPr>
          <w:t>112</w:t>
        </w:r>
        <w:r w:rsidRPr="00925811">
          <w:rPr>
            <w:noProof/>
            <w:webHidden/>
          </w:rPr>
          <w:fldChar w:fldCharType="end"/>
        </w:r>
      </w:hyperlink>
    </w:p>
    <w:p w14:paraId="42B65583" w14:textId="6509B6E2" w:rsidR="00413F39" w:rsidRPr="00925811" w:rsidRDefault="00413F39">
      <w:pPr>
        <w:pStyle w:val="TOC2"/>
        <w:tabs>
          <w:tab w:val="right" w:pos="9016"/>
        </w:tabs>
        <w:rPr>
          <w:rFonts w:asciiTheme="minorHAnsi" w:eastAsiaTheme="minorEastAsia" w:hAnsiTheme="minorHAnsi"/>
          <w:noProof/>
          <w:sz w:val="22"/>
          <w:szCs w:val="22"/>
          <w:lang w:eastAsia="en-GB"/>
        </w:rPr>
      </w:pPr>
      <w:hyperlink w:anchor="_Toc126074407" w:history="1">
        <w:r w:rsidRPr="00925811">
          <w:rPr>
            <w:rStyle w:val="Hyperlink"/>
            <w:noProof/>
          </w:rPr>
          <w:t>Special Condition 3.12 Indirects scaler (IS</w:t>
        </w:r>
        <w:r w:rsidRPr="00925811">
          <w:rPr>
            <w:rStyle w:val="Hyperlink"/>
            <w:noProof/>
            <w:vertAlign w:val="subscript"/>
          </w:rPr>
          <w:t>t</w:t>
        </w:r>
        <w:r w:rsidRPr="00925811">
          <w:rPr>
            <w:rStyle w:val="Hyperlink"/>
            <w:noProof/>
          </w:rPr>
          <w:t>)</w:t>
        </w:r>
        <w:r w:rsidRPr="00925811">
          <w:rPr>
            <w:noProof/>
            <w:webHidden/>
          </w:rPr>
          <w:tab/>
        </w:r>
        <w:r w:rsidRPr="00925811">
          <w:rPr>
            <w:noProof/>
            <w:webHidden/>
          </w:rPr>
          <w:fldChar w:fldCharType="begin"/>
        </w:r>
        <w:r w:rsidRPr="00925811">
          <w:rPr>
            <w:noProof/>
            <w:webHidden/>
          </w:rPr>
          <w:instrText xml:space="preserve"> PAGEREF _Toc126074407 \h </w:instrText>
        </w:r>
        <w:r w:rsidRPr="00925811">
          <w:rPr>
            <w:noProof/>
            <w:webHidden/>
          </w:rPr>
        </w:r>
        <w:r w:rsidRPr="00925811">
          <w:rPr>
            <w:noProof/>
            <w:webHidden/>
          </w:rPr>
          <w:fldChar w:fldCharType="separate"/>
        </w:r>
        <w:r w:rsidR="004554A1">
          <w:rPr>
            <w:noProof/>
            <w:webHidden/>
          </w:rPr>
          <w:t>115</w:t>
        </w:r>
        <w:r w:rsidRPr="00925811">
          <w:rPr>
            <w:noProof/>
            <w:webHidden/>
          </w:rPr>
          <w:fldChar w:fldCharType="end"/>
        </w:r>
      </w:hyperlink>
    </w:p>
    <w:p w14:paraId="67FB4A72" w14:textId="35C41F8A" w:rsidR="00413F39" w:rsidRPr="00925811" w:rsidRDefault="00413F39">
      <w:pPr>
        <w:pStyle w:val="TOC2"/>
        <w:tabs>
          <w:tab w:val="right" w:pos="9016"/>
        </w:tabs>
        <w:rPr>
          <w:rFonts w:asciiTheme="minorHAnsi" w:eastAsiaTheme="minorEastAsia" w:hAnsiTheme="minorHAnsi"/>
          <w:noProof/>
          <w:sz w:val="22"/>
          <w:szCs w:val="22"/>
          <w:lang w:eastAsia="en-GB"/>
        </w:rPr>
      </w:pPr>
      <w:hyperlink w:anchor="_Toc126074408" w:history="1">
        <w:r w:rsidRPr="00925811">
          <w:rPr>
            <w:rStyle w:val="Hyperlink"/>
            <w:noProof/>
          </w:rPr>
          <w:t>Special Condition 3.13 [Not used]</w:t>
        </w:r>
        <w:r w:rsidRPr="00925811">
          <w:rPr>
            <w:noProof/>
            <w:webHidden/>
          </w:rPr>
          <w:tab/>
        </w:r>
        <w:r w:rsidRPr="00925811">
          <w:rPr>
            <w:noProof/>
            <w:webHidden/>
          </w:rPr>
          <w:fldChar w:fldCharType="begin"/>
        </w:r>
        <w:r w:rsidRPr="00925811">
          <w:rPr>
            <w:noProof/>
            <w:webHidden/>
          </w:rPr>
          <w:instrText xml:space="preserve"> PAGEREF _Toc126074408 \h </w:instrText>
        </w:r>
        <w:r w:rsidRPr="00925811">
          <w:rPr>
            <w:noProof/>
            <w:webHidden/>
          </w:rPr>
        </w:r>
        <w:r w:rsidRPr="00925811">
          <w:rPr>
            <w:noProof/>
            <w:webHidden/>
          </w:rPr>
          <w:fldChar w:fldCharType="separate"/>
        </w:r>
        <w:r w:rsidR="004554A1">
          <w:rPr>
            <w:noProof/>
            <w:webHidden/>
          </w:rPr>
          <w:t>115</w:t>
        </w:r>
        <w:r w:rsidRPr="00925811">
          <w:rPr>
            <w:noProof/>
            <w:webHidden/>
          </w:rPr>
          <w:fldChar w:fldCharType="end"/>
        </w:r>
      </w:hyperlink>
    </w:p>
    <w:p w14:paraId="2E63D8AC" w14:textId="140A1B78" w:rsidR="00413F39" w:rsidRPr="00925811" w:rsidRDefault="00413F39">
      <w:pPr>
        <w:pStyle w:val="TOC2"/>
        <w:tabs>
          <w:tab w:val="right" w:pos="9016"/>
        </w:tabs>
        <w:rPr>
          <w:rFonts w:asciiTheme="minorHAnsi" w:eastAsiaTheme="minorEastAsia" w:hAnsiTheme="minorHAnsi"/>
          <w:noProof/>
          <w:sz w:val="22"/>
          <w:szCs w:val="22"/>
          <w:lang w:eastAsia="en-GB"/>
        </w:rPr>
      </w:pPr>
      <w:hyperlink w:anchor="_Toc126074409" w:history="1">
        <w:r w:rsidRPr="00925811">
          <w:rPr>
            <w:rStyle w:val="Hyperlink"/>
            <w:noProof/>
          </w:rPr>
          <w:t>Special Condition 3.14 [Not used]</w:t>
        </w:r>
        <w:r w:rsidRPr="00925811">
          <w:rPr>
            <w:noProof/>
            <w:webHidden/>
          </w:rPr>
          <w:tab/>
        </w:r>
        <w:r w:rsidRPr="00925811">
          <w:rPr>
            <w:noProof/>
            <w:webHidden/>
          </w:rPr>
          <w:fldChar w:fldCharType="begin"/>
        </w:r>
        <w:r w:rsidRPr="00925811">
          <w:rPr>
            <w:noProof/>
            <w:webHidden/>
          </w:rPr>
          <w:instrText xml:space="preserve"> PAGEREF _Toc126074409 \h </w:instrText>
        </w:r>
        <w:r w:rsidRPr="00925811">
          <w:rPr>
            <w:noProof/>
            <w:webHidden/>
          </w:rPr>
        </w:r>
        <w:r w:rsidRPr="00925811">
          <w:rPr>
            <w:noProof/>
            <w:webHidden/>
          </w:rPr>
          <w:fldChar w:fldCharType="separate"/>
        </w:r>
        <w:r w:rsidR="004554A1">
          <w:rPr>
            <w:noProof/>
            <w:webHidden/>
          </w:rPr>
          <w:t>115</w:t>
        </w:r>
        <w:r w:rsidRPr="00925811">
          <w:rPr>
            <w:noProof/>
            <w:webHidden/>
          </w:rPr>
          <w:fldChar w:fldCharType="end"/>
        </w:r>
      </w:hyperlink>
    </w:p>
    <w:p w14:paraId="477C0F7B" w14:textId="58D9B80C" w:rsidR="00413F39" w:rsidRPr="00925811" w:rsidRDefault="00413F39">
      <w:pPr>
        <w:pStyle w:val="TOC2"/>
        <w:tabs>
          <w:tab w:val="right" w:pos="9016"/>
        </w:tabs>
        <w:rPr>
          <w:rFonts w:asciiTheme="minorHAnsi" w:eastAsiaTheme="minorEastAsia" w:hAnsiTheme="minorHAnsi"/>
          <w:noProof/>
          <w:sz w:val="22"/>
          <w:szCs w:val="22"/>
          <w:lang w:eastAsia="en-GB"/>
        </w:rPr>
      </w:pPr>
      <w:hyperlink w:anchor="_Toc126074410" w:history="1">
        <w:r w:rsidRPr="00925811">
          <w:rPr>
            <w:rStyle w:val="Hyperlink"/>
            <w:noProof/>
          </w:rPr>
          <w:t>Special Condition 3.15 [Not used]</w:t>
        </w:r>
        <w:r w:rsidRPr="00925811">
          <w:rPr>
            <w:noProof/>
            <w:webHidden/>
          </w:rPr>
          <w:tab/>
        </w:r>
        <w:r w:rsidRPr="00925811">
          <w:rPr>
            <w:noProof/>
            <w:webHidden/>
          </w:rPr>
          <w:fldChar w:fldCharType="begin"/>
        </w:r>
        <w:r w:rsidRPr="00925811">
          <w:rPr>
            <w:noProof/>
            <w:webHidden/>
          </w:rPr>
          <w:instrText xml:space="preserve"> PAGEREF _Toc126074410 \h </w:instrText>
        </w:r>
        <w:r w:rsidRPr="00925811">
          <w:rPr>
            <w:noProof/>
            <w:webHidden/>
          </w:rPr>
        </w:r>
        <w:r w:rsidRPr="00925811">
          <w:rPr>
            <w:noProof/>
            <w:webHidden/>
          </w:rPr>
          <w:fldChar w:fldCharType="separate"/>
        </w:r>
        <w:r w:rsidR="004554A1">
          <w:rPr>
            <w:noProof/>
            <w:webHidden/>
          </w:rPr>
          <w:t>115</w:t>
        </w:r>
        <w:r w:rsidRPr="00925811">
          <w:rPr>
            <w:noProof/>
            <w:webHidden/>
          </w:rPr>
          <w:fldChar w:fldCharType="end"/>
        </w:r>
      </w:hyperlink>
    </w:p>
    <w:p w14:paraId="7D6AC915" w14:textId="669A3C41" w:rsidR="00413F39" w:rsidRPr="00925811" w:rsidRDefault="00413F39">
      <w:pPr>
        <w:pStyle w:val="TOC2"/>
        <w:tabs>
          <w:tab w:val="right" w:pos="9016"/>
        </w:tabs>
        <w:rPr>
          <w:rFonts w:asciiTheme="minorHAnsi" w:eastAsiaTheme="minorEastAsia" w:hAnsiTheme="minorHAnsi"/>
          <w:noProof/>
          <w:sz w:val="22"/>
          <w:szCs w:val="22"/>
          <w:lang w:eastAsia="en-GB"/>
        </w:rPr>
      </w:pPr>
      <w:hyperlink w:anchor="_Toc126074411" w:history="1">
        <w:r w:rsidRPr="00925811">
          <w:rPr>
            <w:rStyle w:val="Hyperlink"/>
            <w:noProof/>
          </w:rPr>
          <w:t>Special Condition 3.16 [Not used]</w:t>
        </w:r>
        <w:r w:rsidRPr="00925811">
          <w:rPr>
            <w:noProof/>
            <w:webHidden/>
          </w:rPr>
          <w:tab/>
        </w:r>
        <w:r w:rsidRPr="00925811">
          <w:rPr>
            <w:noProof/>
            <w:webHidden/>
          </w:rPr>
          <w:fldChar w:fldCharType="begin"/>
        </w:r>
        <w:r w:rsidRPr="00925811">
          <w:rPr>
            <w:noProof/>
            <w:webHidden/>
          </w:rPr>
          <w:instrText xml:space="preserve"> PAGEREF _Toc126074411 \h </w:instrText>
        </w:r>
        <w:r w:rsidRPr="00925811">
          <w:rPr>
            <w:noProof/>
            <w:webHidden/>
          </w:rPr>
        </w:r>
        <w:r w:rsidRPr="00925811">
          <w:rPr>
            <w:noProof/>
            <w:webHidden/>
          </w:rPr>
          <w:fldChar w:fldCharType="separate"/>
        </w:r>
        <w:r w:rsidR="004554A1">
          <w:rPr>
            <w:noProof/>
            <w:webHidden/>
          </w:rPr>
          <w:t>115</w:t>
        </w:r>
        <w:r w:rsidRPr="00925811">
          <w:rPr>
            <w:noProof/>
            <w:webHidden/>
          </w:rPr>
          <w:fldChar w:fldCharType="end"/>
        </w:r>
      </w:hyperlink>
    </w:p>
    <w:p w14:paraId="04B11DF3" w14:textId="00BFECAF" w:rsidR="00413F39" w:rsidRPr="00925811" w:rsidRDefault="00413F39">
      <w:pPr>
        <w:pStyle w:val="TOC1"/>
        <w:rPr>
          <w:rFonts w:asciiTheme="minorHAnsi" w:eastAsiaTheme="minorEastAsia" w:hAnsiTheme="minorHAnsi"/>
          <w:b w:val="0"/>
          <w:sz w:val="22"/>
          <w:szCs w:val="22"/>
          <w:lang w:eastAsia="en-GB"/>
        </w:rPr>
      </w:pPr>
      <w:hyperlink w:anchor="_Toc126074412" w:history="1">
        <w:r w:rsidRPr="00925811">
          <w:rPr>
            <w:rStyle w:val="Hyperlink"/>
          </w:rPr>
          <w:t>Chapter 4: Output delivery incentives</w:t>
        </w:r>
        <w:r w:rsidRPr="00925811">
          <w:rPr>
            <w:webHidden/>
          </w:rPr>
          <w:tab/>
        </w:r>
        <w:r w:rsidRPr="00925811">
          <w:rPr>
            <w:webHidden/>
          </w:rPr>
          <w:fldChar w:fldCharType="begin"/>
        </w:r>
        <w:r w:rsidRPr="00925811">
          <w:rPr>
            <w:webHidden/>
          </w:rPr>
          <w:instrText xml:space="preserve"> PAGEREF _Toc126074412 \h </w:instrText>
        </w:r>
        <w:r w:rsidRPr="00925811">
          <w:rPr>
            <w:webHidden/>
          </w:rPr>
        </w:r>
        <w:r w:rsidRPr="00925811">
          <w:rPr>
            <w:webHidden/>
          </w:rPr>
          <w:fldChar w:fldCharType="separate"/>
        </w:r>
        <w:r w:rsidR="004554A1">
          <w:rPr>
            <w:webHidden/>
          </w:rPr>
          <w:t>116</w:t>
        </w:r>
        <w:r w:rsidRPr="00925811">
          <w:rPr>
            <w:webHidden/>
          </w:rPr>
          <w:fldChar w:fldCharType="end"/>
        </w:r>
      </w:hyperlink>
    </w:p>
    <w:p w14:paraId="19D6955F" w14:textId="1B10CC1D" w:rsidR="00413F39" w:rsidRPr="00925811" w:rsidRDefault="00413F39">
      <w:pPr>
        <w:pStyle w:val="TOC2"/>
        <w:tabs>
          <w:tab w:val="right" w:pos="9016"/>
        </w:tabs>
        <w:rPr>
          <w:rFonts w:asciiTheme="minorHAnsi" w:eastAsiaTheme="minorEastAsia" w:hAnsiTheme="minorHAnsi"/>
          <w:noProof/>
          <w:sz w:val="22"/>
          <w:szCs w:val="22"/>
          <w:lang w:eastAsia="en-GB"/>
        </w:rPr>
      </w:pPr>
      <w:hyperlink w:anchor="_Toc126074413" w:history="1">
        <w:r w:rsidRPr="00925811">
          <w:rPr>
            <w:rStyle w:val="Hyperlink"/>
            <w:noProof/>
          </w:rPr>
          <w:t>Special Condition 4.1 Total output delivery incentive performance (ODI</w:t>
        </w:r>
        <w:r w:rsidRPr="00925811">
          <w:rPr>
            <w:rStyle w:val="Hyperlink"/>
            <w:noProof/>
            <w:vertAlign w:val="subscript"/>
          </w:rPr>
          <w:t>t</w:t>
        </w:r>
        <w:r w:rsidRPr="00925811">
          <w:rPr>
            <w:rStyle w:val="Hyperlink"/>
            <w:noProof/>
          </w:rPr>
          <w:t>)</w:t>
        </w:r>
        <w:r w:rsidRPr="00925811">
          <w:rPr>
            <w:noProof/>
            <w:webHidden/>
          </w:rPr>
          <w:tab/>
        </w:r>
        <w:r w:rsidRPr="00925811">
          <w:rPr>
            <w:noProof/>
            <w:webHidden/>
          </w:rPr>
          <w:fldChar w:fldCharType="begin"/>
        </w:r>
        <w:r w:rsidRPr="00925811">
          <w:rPr>
            <w:noProof/>
            <w:webHidden/>
          </w:rPr>
          <w:instrText xml:space="preserve"> PAGEREF _Toc126074413 \h </w:instrText>
        </w:r>
        <w:r w:rsidRPr="00925811">
          <w:rPr>
            <w:noProof/>
            <w:webHidden/>
          </w:rPr>
        </w:r>
        <w:r w:rsidRPr="00925811">
          <w:rPr>
            <w:noProof/>
            <w:webHidden/>
          </w:rPr>
          <w:fldChar w:fldCharType="separate"/>
        </w:r>
        <w:r w:rsidR="004554A1">
          <w:rPr>
            <w:noProof/>
            <w:webHidden/>
          </w:rPr>
          <w:t>116</w:t>
        </w:r>
        <w:r w:rsidRPr="00925811">
          <w:rPr>
            <w:noProof/>
            <w:webHidden/>
          </w:rPr>
          <w:fldChar w:fldCharType="end"/>
        </w:r>
      </w:hyperlink>
    </w:p>
    <w:p w14:paraId="582D29CA" w14:textId="55F1E8CF" w:rsidR="00413F39" w:rsidRPr="00925811" w:rsidRDefault="00413F39">
      <w:pPr>
        <w:pStyle w:val="TOC2"/>
        <w:tabs>
          <w:tab w:val="right" w:pos="9016"/>
        </w:tabs>
        <w:rPr>
          <w:rFonts w:asciiTheme="minorHAnsi" w:eastAsiaTheme="minorEastAsia" w:hAnsiTheme="minorHAnsi"/>
          <w:noProof/>
          <w:sz w:val="22"/>
          <w:szCs w:val="22"/>
          <w:lang w:eastAsia="en-GB"/>
        </w:rPr>
      </w:pPr>
      <w:hyperlink w:anchor="_Toc126074414" w:history="1">
        <w:r w:rsidRPr="00925811">
          <w:rPr>
            <w:rStyle w:val="Hyperlink"/>
            <w:noProof/>
          </w:rPr>
          <w:t>Special Condition 4.2 Time to connect output delivery incentive (TTC</w:t>
        </w:r>
        <w:r w:rsidRPr="00925811">
          <w:rPr>
            <w:rStyle w:val="Hyperlink"/>
            <w:noProof/>
            <w:vertAlign w:val="subscript"/>
          </w:rPr>
          <w:t>t</w:t>
        </w:r>
        <w:r w:rsidRPr="00925811">
          <w:rPr>
            <w:rStyle w:val="Hyperlink"/>
            <w:noProof/>
          </w:rPr>
          <w:t>)</w:t>
        </w:r>
        <w:r w:rsidRPr="00925811">
          <w:rPr>
            <w:noProof/>
            <w:webHidden/>
          </w:rPr>
          <w:tab/>
        </w:r>
        <w:r w:rsidRPr="00925811">
          <w:rPr>
            <w:noProof/>
            <w:webHidden/>
          </w:rPr>
          <w:fldChar w:fldCharType="begin"/>
        </w:r>
        <w:r w:rsidRPr="00925811">
          <w:rPr>
            <w:noProof/>
            <w:webHidden/>
          </w:rPr>
          <w:instrText xml:space="preserve"> PAGEREF _Toc126074414 \h </w:instrText>
        </w:r>
        <w:r w:rsidRPr="00925811">
          <w:rPr>
            <w:noProof/>
            <w:webHidden/>
          </w:rPr>
        </w:r>
        <w:r w:rsidRPr="00925811">
          <w:rPr>
            <w:noProof/>
            <w:webHidden/>
          </w:rPr>
          <w:fldChar w:fldCharType="separate"/>
        </w:r>
        <w:r w:rsidR="004554A1">
          <w:rPr>
            <w:noProof/>
            <w:webHidden/>
          </w:rPr>
          <w:t>116</w:t>
        </w:r>
        <w:r w:rsidRPr="00925811">
          <w:rPr>
            <w:noProof/>
            <w:webHidden/>
          </w:rPr>
          <w:fldChar w:fldCharType="end"/>
        </w:r>
      </w:hyperlink>
    </w:p>
    <w:p w14:paraId="57A900C6" w14:textId="29077408" w:rsidR="00413F39" w:rsidRPr="00925811" w:rsidRDefault="00413F39">
      <w:pPr>
        <w:pStyle w:val="TOC2"/>
        <w:tabs>
          <w:tab w:val="right" w:pos="9016"/>
        </w:tabs>
        <w:rPr>
          <w:rFonts w:asciiTheme="minorHAnsi" w:eastAsiaTheme="minorEastAsia" w:hAnsiTheme="minorHAnsi"/>
          <w:noProof/>
          <w:sz w:val="22"/>
          <w:szCs w:val="22"/>
          <w:lang w:eastAsia="en-GB"/>
        </w:rPr>
      </w:pPr>
      <w:hyperlink w:anchor="_Toc126074415" w:history="1">
        <w:r w:rsidRPr="00925811">
          <w:rPr>
            <w:rStyle w:val="Hyperlink"/>
            <w:noProof/>
          </w:rPr>
          <w:t>Special Condition 4.3 Broad measure of customer service output delivery incentive (BMCS</w:t>
        </w:r>
        <w:r w:rsidRPr="00925811">
          <w:rPr>
            <w:rStyle w:val="Hyperlink"/>
            <w:noProof/>
            <w:vertAlign w:val="subscript"/>
          </w:rPr>
          <w:t>t</w:t>
        </w:r>
        <w:r w:rsidRPr="00925811">
          <w:rPr>
            <w:rStyle w:val="Hyperlink"/>
            <w:noProof/>
          </w:rPr>
          <w:t>)</w:t>
        </w:r>
        <w:r w:rsidRPr="00925811">
          <w:rPr>
            <w:noProof/>
            <w:webHidden/>
          </w:rPr>
          <w:tab/>
        </w:r>
        <w:r w:rsidRPr="00925811">
          <w:rPr>
            <w:noProof/>
            <w:webHidden/>
          </w:rPr>
          <w:fldChar w:fldCharType="begin"/>
        </w:r>
        <w:r w:rsidRPr="00925811">
          <w:rPr>
            <w:noProof/>
            <w:webHidden/>
          </w:rPr>
          <w:instrText xml:space="preserve"> PAGEREF _Toc126074415 \h </w:instrText>
        </w:r>
        <w:r w:rsidRPr="00925811">
          <w:rPr>
            <w:noProof/>
            <w:webHidden/>
          </w:rPr>
        </w:r>
        <w:r w:rsidRPr="00925811">
          <w:rPr>
            <w:noProof/>
            <w:webHidden/>
          </w:rPr>
          <w:fldChar w:fldCharType="separate"/>
        </w:r>
        <w:r w:rsidR="004554A1">
          <w:rPr>
            <w:noProof/>
            <w:webHidden/>
          </w:rPr>
          <w:t>124</w:t>
        </w:r>
        <w:r w:rsidRPr="00925811">
          <w:rPr>
            <w:noProof/>
            <w:webHidden/>
          </w:rPr>
          <w:fldChar w:fldCharType="end"/>
        </w:r>
      </w:hyperlink>
    </w:p>
    <w:p w14:paraId="098F9655" w14:textId="4370DBC6" w:rsidR="00413F39" w:rsidRPr="00925811" w:rsidRDefault="00413F39">
      <w:pPr>
        <w:pStyle w:val="TOC2"/>
        <w:tabs>
          <w:tab w:val="right" w:pos="9016"/>
        </w:tabs>
        <w:rPr>
          <w:rFonts w:asciiTheme="minorHAnsi" w:eastAsiaTheme="minorEastAsia" w:hAnsiTheme="minorHAnsi"/>
          <w:noProof/>
          <w:sz w:val="22"/>
          <w:szCs w:val="22"/>
          <w:lang w:eastAsia="en-GB"/>
        </w:rPr>
      </w:pPr>
      <w:hyperlink w:anchor="_Toc126074416" w:history="1">
        <w:r w:rsidRPr="00925811">
          <w:rPr>
            <w:rStyle w:val="Hyperlink"/>
            <w:noProof/>
          </w:rPr>
          <w:t>Special Condition 4.4 Interruptions incentive scheme output delivery incentive (IQ</w:t>
        </w:r>
        <w:r w:rsidRPr="00925811">
          <w:rPr>
            <w:rStyle w:val="Hyperlink"/>
            <w:noProof/>
            <w:vertAlign w:val="subscript"/>
          </w:rPr>
          <w:t>t</w:t>
        </w:r>
        <w:r w:rsidRPr="00925811">
          <w:rPr>
            <w:rStyle w:val="Hyperlink"/>
            <w:noProof/>
          </w:rPr>
          <w:t>)</w:t>
        </w:r>
        <w:r w:rsidRPr="00925811">
          <w:rPr>
            <w:noProof/>
            <w:webHidden/>
          </w:rPr>
          <w:tab/>
        </w:r>
        <w:r w:rsidRPr="00925811">
          <w:rPr>
            <w:noProof/>
            <w:webHidden/>
          </w:rPr>
          <w:fldChar w:fldCharType="begin"/>
        </w:r>
        <w:r w:rsidRPr="00925811">
          <w:rPr>
            <w:noProof/>
            <w:webHidden/>
          </w:rPr>
          <w:instrText xml:space="preserve"> PAGEREF _Toc126074416 \h </w:instrText>
        </w:r>
        <w:r w:rsidRPr="00925811">
          <w:rPr>
            <w:noProof/>
            <w:webHidden/>
          </w:rPr>
        </w:r>
        <w:r w:rsidRPr="00925811">
          <w:rPr>
            <w:noProof/>
            <w:webHidden/>
          </w:rPr>
          <w:fldChar w:fldCharType="separate"/>
        </w:r>
        <w:r w:rsidR="004554A1">
          <w:rPr>
            <w:noProof/>
            <w:webHidden/>
          </w:rPr>
          <w:t>136</w:t>
        </w:r>
        <w:r w:rsidRPr="00925811">
          <w:rPr>
            <w:noProof/>
            <w:webHidden/>
          </w:rPr>
          <w:fldChar w:fldCharType="end"/>
        </w:r>
      </w:hyperlink>
    </w:p>
    <w:p w14:paraId="6486EBA8" w14:textId="72412B46" w:rsidR="00413F39" w:rsidRPr="00925811" w:rsidRDefault="00413F39">
      <w:pPr>
        <w:pStyle w:val="TOC2"/>
        <w:tabs>
          <w:tab w:val="right" w:pos="9016"/>
        </w:tabs>
        <w:rPr>
          <w:rFonts w:asciiTheme="minorHAnsi" w:eastAsiaTheme="minorEastAsia" w:hAnsiTheme="minorHAnsi"/>
          <w:noProof/>
          <w:sz w:val="22"/>
          <w:szCs w:val="22"/>
          <w:lang w:eastAsia="en-GB"/>
        </w:rPr>
      </w:pPr>
      <w:hyperlink w:anchor="_Toc126074417" w:history="1">
        <w:r w:rsidRPr="00925811">
          <w:rPr>
            <w:rStyle w:val="Hyperlink"/>
            <w:noProof/>
          </w:rPr>
          <w:t>Special Condition 4.5 Major connections output delivery incentive (MC</w:t>
        </w:r>
        <w:r w:rsidRPr="00925811">
          <w:rPr>
            <w:rStyle w:val="Hyperlink"/>
            <w:noProof/>
            <w:vertAlign w:val="subscript"/>
          </w:rPr>
          <w:t>t</w:t>
        </w:r>
        <w:r w:rsidRPr="00925811">
          <w:rPr>
            <w:rStyle w:val="Hyperlink"/>
            <w:noProof/>
          </w:rPr>
          <w:t>)</w:t>
        </w:r>
        <w:r w:rsidRPr="00925811">
          <w:rPr>
            <w:noProof/>
            <w:webHidden/>
          </w:rPr>
          <w:tab/>
        </w:r>
        <w:r w:rsidRPr="00925811">
          <w:rPr>
            <w:noProof/>
            <w:webHidden/>
          </w:rPr>
          <w:fldChar w:fldCharType="begin"/>
        </w:r>
        <w:r w:rsidRPr="00925811">
          <w:rPr>
            <w:noProof/>
            <w:webHidden/>
          </w:rPr>
          <w:instrText xml:space="preserve"> PAGEREF _Toc126074417 \h </w:instrText>
        </w:r>
        <w:r w:rsidRPr="00925811">
          <w:rPr>
            <w:noProof/>
            <w:webHidden/>
          </w:rPr>
        </w:r>
        <w:r w:rsidRPr="00925811">
          <w:rPr>
            <w:noProof/>
            <w:webHidden/>
          </w:rPr>
          <w:fldChar w:fldCharType="separate"/>
        </w:r>
        <w:r w:rsidR="004554A1">
          <w:rPr>
            <w:noProof/>
            <w:webHidden/>
          </w:rPr>
          <w:t>150</w:t>
        </w:r>
        <w:r w:rsidRPr="00925811">
          <w:rPr>
            <w:noProof/>
            <w:webHidden/>
          </w:rPr>
          <w:fldChar w:fldCharType="end"/>
        </w:r>
      </w:hyperlink>
    </w:p>
    <w:p w14:paraId="270B6F63" w14:textId="522BB261" w:rsidR="00413F39" w:rsidRPr="00925811" w:rsidRDefault="00413F39">
      <w:pPr>
        <w:pStyle w:val="TOC2"/>
        <w:tabs>
          <w:tab w:val="right" w:pos="9016"/>
        </w:tabs>
        <w:rPr>
          <w:rFonts w:asciiTheme="minorHAnsi" w:eastAsiaTheme="minorEastAsia" w:hAnsiTheme="minorHAnsi"/>
          <w:noProof/>
          <w:sz w:val="22"/>
          <w:szCs w:val="22"/>
          <w:lang w:eastAsia="en-GB"/>
        </w:rPr>
      </w:pPr>
      <w:hyperlink w:anchor="_Toc126074418" w:history="1">
        <w:r w:rsidRPr="00925811">
          <w:rPr>
            <w:rStyle w:val="Hyperlink"/>
            <w:noProof/>
          </w:rPr>
          <w:t>Special Condition 4.6 Consumer vulnerability output delivery incentive (CVI</w:t>
        </w:r>
        <w:r w:rsidRPr="00925811">
          <w:rPr>
            <w:rStyle w:val="Hyperlink"/>
            <w:noProof/>
            <w:vertAlign w:val="subscript"/>
          </w:rPr>
          <w:t>t</w:t>
        </w:r>
        <w:r w:rsidRPr="00925811">
          <w:rPr>
            <w:rStyle w:val="Hyperlink"/>
            <w:noProof/>
          </w:rPr>
          <w:t>)</w:t>
        </w:r>
        <w:r w:rsidRPr="00925811">
          <w:rPr>
            <w:noProof/>
            <w:webHidden/>
          </w:rPr>
          <w:tab/>
        </w:r>
        <w:r w:rsidRPr="00925811">
          <w:rPr>
            <w:noProof/>
            <w:webHidden/>
          </w:rPr>
          <w:fldChar w:fldCharType="begin"/>
        </w:r>
        <w:r w:rsidRPr="00925811">
          <w:rPr>
            <w:noProof/>
            <w:webHidden/>
          </w:rPr>
          <w:instrText xml:space="preserve"> PAGEREF _Toc126074418 \h </w:instrText>
        </w:r>
        <w:r w:rsidRPr="00925811">
          <w:rPr>
            <w:noProof/>
            <w:webHidden/>
          </w:rPr>
        </w:r>
        <w:r w:rsidRPr="00925811">
          <w:rPr>
            <w:noProof/>
            <w:webHidden/>
          </w:rPr>
          <w:fldChar w:fldCharType="separate"/>
        </w:r>
        <w:r w:rsidR="004554A1">
          <w:rPr>
            <w:noProof/>
            <w:webHidden/>
          </w:rPr>
          <w:t>153</w:t>
        </w:r>
        <w:r w:rsidRPr="00925811">
          <w:rPr>
            <w:noProof/>
            <w:webHidden/>
          </w:rPr>
          <w:fldChar w:fldCharType="end"/>
        </w:r>
      </w:hyperlink>
    </w:p>
    <w:p w14:paraId="7CBCFD41" w14:textId="1A8FDCE1" w:rsidR="00413F39" w:rsidRPr="00925811" w:rsidRDefault="00413F39">
      <w:pPr>
        <w:pStyle w:val="TOC2"/>
        <w:tabs>
          <w:tab w:val="right" w:pos="9016"/>
        </w:tabs>
        <w:rPr>
          <w:rFonts w:asciiTheme="minorHAnsi" w:eastAsiaTheme="minorEastAsia" w:hAnsiTheme="minorHAnsi"/>
          <w:noProof/>
          <w:sz w:val="22"/>
          <w:szCs w:val="22"/>
          <w:lang w:eastAsia="en-GB"/>
        </w:rPr>
      </w:pPr>
      <w:hyperlink w:anchor="_Toc126074419" w:history="1">
        <w:r w:rsidRPr="00925811">
          <w:rPr>
            <w:rStyle w:val="Hyperlink"/>
            <w:noProof/>
          </w:rPr>
          <w:t>Special Condition 4.7 Consumer value proposition</w:t>
        </w:r>
        <w:r w:rsidRPr="00925811">
          <w:rPr>
            <w:noProof/>
            <w:webHidden/>
          </w:rPr>
          <w:tab/>
        </w:r>
        <w:r w:rsidRPr="00925811">
          <w:rPr>
            <w:noProof/>
            <w:webHidden/>
          </w:rPr>
          <w:fldChar w:fldCharType="begin"/>
        </w:r>
        <w:r w:rsidRPr="00925811">
          <w:rPr>
            <w:noProof/>
            <w:webHidden/>
          </w:rPr>
          <w:instrText xml:space="preserve"> PAGEREF _Toc126074419 \h </w:instrText>
        </w:r>
        <w:r w:rsidRPr="00925811">
          <w:rPr>
            <w:noProof/>
            <w:webHidden/>
          </w:rPr>
        </w:r>
        <w:r w:rsidRPr="00925811">
          <w:rPr>
            <w:noProof/>
            <w:webHidden/>
          </w:rPr>
          <w:fldChar w:fldCharType="separate"/>
        </w:r>
        <w:r w:rsidR="004554A1">
          <w:rPr>
            <w:noProof/>
            <w:webHidden/>
          </w:rPr>
          <w:t>172</w:t>
        </w:r>
        <w:r w:rsidRPr="00925811">
          <w:rPr>
            <w:noProof/>
            <w:webHidden/>
          </w:rPr>
          <w:fldChar w:fldCharType="end"/>
        </w:r>
      </w:hyperlink>
    </w:p>
    <w:p w14:paraId="794CB413" w14:textId="1402A158" w:rsidR="00413F39" w:rsidRPr="00925811" w:rsidRDefault="00413F39">
      <w:pPr>
        <w:pStyle w:val="TOC2"/>
        <w:tabs>
          <w:tab w:val="right" w:pos="9016"/>
        </w:tabs>
        <w:rPr>
          <w:rFonts w:asciiTheme="minorHAnsi" w:eastAsiaTheme="minorEastAsia" w:hAnsiTheme="minorHAnsi"/>
          <w:noProof/>
          <w:sz w:val="22"/>
          <w:szCs w:val="22"/>
          <w:lang w:eastAsia="en-GB"/>
        </w:rPr>
      </w:pPr>
      <w:hyperlink w:anchor="_Toc126074420" w:history="1">
        <w:r w:rsidRPr="00925811">
          <w:rPr>
            <w:rStyle w:val="Hyperlink"/>
            <w:noProof/>
          </w:rPr>
          <w:t>Special Condition 4.8 Distribution System Operation output delivery incentive (DSOI</w:t>
        </w:r>
        <w:r w:rsidRPr="00925811">
          <w:rPr>
            <w:rStyle w:val="Hyperlink"/>
            <w:noProof/>
            <w:vertAlign w:val="subscript"/>
          </w:rPr>
          <w:t>t</w:t>
        </w:r>
        <w:r w:rsidRPr="00925811">
          <w:rPr>
            <w:rStyle w:val="Hyperlink"/>
            <w:noProof/>
          </w:rPr>
          <w:t>)</w:t>
        </w:r>
        <w:r w:rsidRPr="00925811">
          <w:rPr>
            <w:noProof/>
            <w:webHidden/>
          </w:rPr>
          <w:tab/>
        </w:r>
        <w:r w:rsidRPr="00925811">
          <w:rPr>
            <w:noProof/>
            <w:webHidden/>
          </w:rPr>
          <w:fldChar w:fldCharType="begin"/>
        </w:r>
        <w:r w:rsidRPr="00925811">
          <w:rPr>
            <w:noProof/>
            <w:webHidden/>
          </w:rPr>
          <w:instrText xml:space="preserve"> PAGEREF _Toc126074420 \h </w:instrText>
        </w:r>
        <w:r w:rsidRPr="00925811">
          <w:rPr>
            <w:noProof/>
            <w:webHidden/>
          </w:rPr>
        </w:r>
        <w:r w:rsidRPr="00925811">
          <w:rPr>
            <w:noProof/>
            <w:webHidden/>
          </w:rPr>
          <w:fldChar w:fldCharType="separate"/>
        </w:r>
        <w:r w:rsidR="004554A1">
          <w:rPr>
            <w:noProof/>
            <w:webHidden/>
          </w:rPr>
          <w:t>174</w:t>
        </w:r>
        <w:r w:rsidRPr="00925811">
          <w:rPr>
            <w:noProof/>
            <w:webHidden/>
          </w:rPr>
          <w:fldChar w:fldCharType="end"/>
        </w:r>
      </w:hyperlink>
    </w:p>
    <w:p w14:paraId="0EA53AB6" w14:textId="129A7647" w:rsidR="00413F39" w:rsidRPr="00925811" w:rsidRDefault="00413F39">
      <w:pPr>
        <w:pStyle w:val="TOC2"/>
        <w:tabs>
          <w:tab w:val="right" w:pos="9016"/>
        </w:tabs>
        <w:rPr>
          <w:rFonts w:asciiTheme="minorHAnsi" w:eastAsiaTheme="minorEastAsia" w:hAnsiTheme="minorHAnsi"/>
          <w:noProof/>
          <w:sz w:val="22"/>
          <w:szCs w:val="22"/>
          <w:lang w:eastAsia="en-GB"/>
        </w:rPr>
      </w:pPr>
      <w:hyperlink w:anchor="_Toc126074421" w:history="1">
        <w:r w:rsidRPr="00925811">
          <w:rPr>
            <w:rStyle w:val="Hyperlink"/>
            <w:noProof/>
          </w:rPr>
          <w:t>Special Condition 4.9 [Not used]</w:t>
        </w:r>
        <w:r w:rsidRPr="00925811">
          <w:rPr>
            <w:noProof/>
            <w:webHidden/>
          </w:rPr>
          <w:tab/>
        </w:r>
        <w:r w:rsidRPr="00925811">
          <w:rPr>
            <w:noProof/>
            <w:webHidden/>
          </w:rPr>
          <w:fldChar w:fldCharType="begin"/>
        </w:r>
        <w:r w:rsidRPr="00925811">
          <w:rPr>
            <w:noProof/>
            <w:webHidden/>
          </w:rPr>
          <w:instrText xml:space="preserve"> PAGEREF _Toc126074421 \h </w:instrText>
        </w:r>
        <w:r w:rsidRPr="00925811">
          <w:rPr>
            <w:noProof/>
            <w:webHidden/>
          </w:rPr>
        </w:r>
        <w:r w:rsidRPr="00925811">
          <w:rPr>
            <w:noProof/>
            <w:webHidden/>
          </w:rPr>
          <w:fldChar w:fldCharType="separate"/>
        </w:r>
        <w:r w:rsidR="004554A1">
          <w:rPr>
            <w:noProof/>
            <w:webHidden/>
          </w:rPr>
          <w:t>182</w:t>
        </w:r>
        <w:r w:rsidRPr="00925811">
          <w:rPr>
            <w:noProof/>
            <w:webHidden/>
          </w:rPr>
          <w:fldChar w:fldCharType="end"/>
        </w:r>
      </w:hyperlink>
    </w:p>
    <w:p w14:paraId="73CA0AB1" w14:textId="1802E830" w:rsidR="00413F39" w:rsidRPr="00925811" w:rsidRDefault="00413F39">
      <w:pPr>
        <w:pStyle w:val="TOC2"/>
        <w:tabs>
          <w:tab w:val="right" w:pos="9016"/>
        </w:tabs>
        <w:rPr>
          <w:rFonts w:asciiTheme="minorHAnsi" w:eastAsiaTheme="minorEastAsia" w:hAnsiTheme="minorHAnsi"/>
          <w:noProof/>
          <w:sz w:val="22"/>
          <w:szCs w:val="22"/>
          <w:lang w:eastAsia="en-GB"/>
        </w:rPr>
      </w:pPr>
      <w:hyperlink w:anchor="_Toc126074422" w:history="1">
        <w:r w:rsidRPr="00925811">
          <w:rPr>
            <w:rStyle w:val="Hyperlink"/>
            <w:noProof/>
          </w:rPr>
          <w:t>Special Condition 4.10 [Not used]</w:t>
        </w:r>
        <w:r w:rsidRPr="00925811">
          <w:rPr>
            <w:noProof/>
            <w:webHidden/>
          </w:rPr>
          <w:tab/>
        </w:r>
        <w:r w:rsidRPr="00925811">
          <w:rPr>
            <w:noProof/>
            <w:webHidden/>
          </w:rPr>
          <w:fldChar w:fldCharType="begin"/>
        </w:r>
        <w:r w:rsidRPr="00925811">
          <w:rPr>
            <w:noProof/>
            <w:webHidden/>
          </w:rPr>
          <w:instrText xml:space="preserve"> PAGEREF _Toc126074422 \h </w:instrText>
        </w:r>
        <w:r w:rsidRPr="00925811">
          <w:rPr>
            <w:noProof/>
            <w:webHidden/>
          </w:rPr>
        </w:r>
        <w:r w:rsidRPr="00925811">
          <w:rPr>
            <w:noProof/>
            <w:webHidden/>
          </w:rPr>
          <w:fldChar w:fldCharType="separate"/>
        </w:r>
        <w:r w:rsidR="004554A1">
          <w:rPr>
            <w:noProof/>
            <w:webHidden/>
          </w:rPr>
          <w:t>182</w:t>
        </w:r>
        <w:r w:rsidRPr="00925811">
          <w:rPr>
            <w:noProof/>
            <w:webHidden/>
          </w:rPr>
          <w:fldChar w:fldCharType="end"/>
        </w:r>
      </w:hyperlink>
    </w:p>
    <w:p w14:paraId="29091972" w14:textId="00D6F063" w:rsidR="00413F39" w:rsidRPr="00925811" w:rsidRDefault="00413F39">
      <w:pPr>
        <w:pStyle w:val="TOC1"/>
        <w:rPr>
          <w:rFonts w:asciiTheme="minorHAnsi" w:eastAsiaTheme="minorEastAsia" w:hAnsiTheme="minorHAnsi"/>
          <w:b w:val="0"/>
          <w:sz w:val="22"/>
          <w:szCs w:val="22"/>
          <w:lang w:eastAsia="en-GB"/>
        </w:rPr>
      </w:pPr>
      <w:hyperlink w:anchor="_Toc126074423" w:history="1">
        <w:r w:rsidRPr="00925811">
          <w:rPr>
            <w:rStyle w:val="Hyperlink"/>
          </w:rPr>
          <w:t>Chapter 5: Other revenue allowances</w:t>
        </w:r>
        <w:r w:rsidRPr="00925811">
          <w:rPr>
            <w:webHidden/>
          </w:rPr>
          <w:tab/>
        </w:r>
        <w:r w:rsidRPr="00925811">
          <w:rPr>
            <w:webHidden/>
          </w:rPr>
          <w:fldChar w:fldCharType="begin"/>
        </w:r>
        <w:r w:rsidRPr="00925811">
          <w:rPr>
            <w:webHidden/>
          </w:rPr>
          <w:instrText xml:space="preserve"> PAGEREF _Toc126074423 \h </w:instrText>
        </w:r>
        <w:r w:rsidRPr="00925811">
          <w:rPr>
            <w:webHidden/>
          </w:rPr>
        </w:r>
        <w:r w:rsidRPr="00925811">
          <w:rPr>
            <w:webHidden/>
          </w:rPr>
          <w:fldChar w:fldCharType="separate"/>
        </w:r>
        <w:r w:rsidR="004554A1">
          <w:rPr>
            <w:webHidden/>
          </w:rPr>
          <w:t>183</w:t>
        </w:r>
        <w:r w:rsidRPr="00925811">
          <w:rPr>
            <w:webHidden/>
          </w:rPr>
          <w:fldChar w:fldCharType="end"/>
        </w:r>
      </w:hyperlink>
    </w:p>
    <w:p w14:paraId="5D21E8AE" w14:textId="6FB514C2" w:rsidR="00413F39" w:rsidRPr="00925811" w:rsidRDefault="00413F39">
      <w:pPr>
        <w:pStyle w:val="TOC2"/>
        <w:tabs>
          <w:tab w:val="right" w:pos="9016"/>
        </w:tabs>
        <w:rPr>
          <w:rFonts w:asciiTheme="minorHAnsi" w:eastAsiaTheme="minorEastAsia" w:hAnsiTheme="minorHAnsi"/>
          <w:noProof/>
          <w:sz w:val="22"/>
          <w:szCs w:val="22"/>
          <w:lang w:eastAsia="en-GB"/>
        </w:rPr>
      </w:pPr>
      <w:hyperlink w:anchor="_Toc126074424" w:history="1">
        <w:r w:rsidRPr="00925811">
          <w:rPr>
            <w:rStyle w:val="Hyperlink"/>
            <w:noProof/>
          </w:rPr>
          <w:t>Special Condition 5.1 Total other revenue allowances (ORA</w:t>
        </w:r>
        <w:r w:rsidRPr="00925811">
          <w:rPr>
            <w:rStyle w:val="Hyperlink"/>
            <w:noProof/>
            <w:vertAlign w:val="subscript"/>
          </w:rPr>
          <w:t>t</w:t>
        </w:r>
        <w:r w:rsidRPr="00925811">
          <w:rPr>
            <w:rStyle w:val="Hyperlink"/>
            <w:noProof/>
          </w:rPr>
          <w:t>)</w:t>
        </w:r>
        <w:r w:rsidRPr="00925811">
          <w:rPr>
            <w:noProof/>
            <w:webHidden/>
          </w:rPr>
          <w:tab/>
        </w:r>
        <w:r w:rsidRPr="00925811">
          <w:rPr>
            <w:noProof/>
            <w:webHidden/>
          </w:rPr>
          <w:fldChar w:fldCharType="begin"/>
        </w:r>
        <w:r w:rsidRPr="00925811">
          <w:rPr>
            <w:noProof/>
            <w:webHidden/>
          </w:rPr>
          <w:instrText xml:space="preserve"> PAGEREF _Toc126074424 \h </w:instrText>
        </w:r>
        <w:r w:rsidRPr="00925811">
          <w:rPr>
            <w:noProof/>
            <w:webHidden/>
          </w:rPr>
        </w:r>
        <w:r w:rsidRPr="00925811">
          <w:rPr>
            <w:noProof/>
            <w:webHidden/>
          </w:rPr>
          <w:fldChar w:fldCharType="separate"/>
        </w:r>
        <w:r w:rsidR="004554A1">
          <w:rPr>
            <w:noProof/>
            <w:webHidden/>
          </w:rPr>
          <w:t>183</w:t>
        </w:r>
        <w:r w:rsidRPr="00925811">
          <w:rPr>
            <w:noProof/>
            <w:webHidden/>
          </w:rPr>
          <w:fldChar w:fldCharType="end"/>
        </w:r>
      </w:hyperlink>
    </w:p>
    <w:p w14:paraId="78E832E0" w14:textId="0970BE83" w:rsidR="00413F39" w:rsidRPr="00925811" w:rsidRDefault="00413F39">
      <w:pPr>
        <w:pStyle w:val="TOC2"/>
        <w:tabs>
          <w:tab w:val="right" w:pos="9016"/>
        </w:tabs>
        <w:rPr>
          <w:rFonts w:asciiTheme="minorHAnsi" w:eastAsiaTheme="minorEastAsia" w:hAnsiTheme="minorHAnsi"/>
          <w:noProof/>
          <w:sz w:val="22"/>
          <w:szCs w:val="22"/>
          <w:lang w:eastAsia="en-GB"/>
        </w:rPr>
      </w:pPr>
      <w:hyperlink w:anchor="_Toc126074425" w:history="1">
        <w:r w:rsidRPr="00925811">
          <w:rPr>
            <w:rStyle w:val="Hyperlink"/>
            <w:noProof/>
          </w:rPr>
          <w:t>Special Condition 5.2 RIIO-2 network innovation allowance (NIA</w:t>
        </w:r>
        <w:r w:rsidRPr="00925811">
          <w:rPr>
            <w:rStyle w:val="Hyperlink"/>
            <w:noProof/>
            <w:vertAlign w:val="subscript"/>
          </w:rPr>
          <w:t>t</w:t>
        </w:r>
        <w:r w:rsidRPr="00925811">
          <w:rPr>
            <w:rStyle w:val="Hyperlink"/>
            <w:noProof/>
          </w:rPr>
          <w:t>)</w:t>
        </w:r>
        <w:r w:rsidRPr="00925811">
          <w:rPr>
            <w:noProof/>
            <w:webHidden/>
          </w:rPr>
          <w:tab/>
        </w:r>
        <w:r w:rsidRPr="00925811">
          <w:rPr>
            <w:noProof/>
            <w:webHidden/>
          </w:rPr>
          <w:fldChar w:fldCharType="begin"/>
        </w:r>
        <w:r w:rsidRPr="00925811">
          <w:rPr>
            <w:noProof/>
            <w:webHidden/>
          </w:rPr>
          <w:instrText xml:space="preserve"> PAGEREF _Toc126074425 \h </w:instrText>
        </w:r>
        <w:r w:rsidRPr="00925811">
          <w:rPr>
            <w:noProof/>
            <w:webHidden/>
          </w:rPr>
        </w:r>
        <w:r w:rsidRPr="00925811">
          <w:rPr>
            <w:noProof/>
            <w:webHidden/>
          </w:rPr>
          <w:fldChar w:fldCharType="separate"/>
        </w:r>
        <w:r w:rsidR="004554A1">
          <w:rPr>
            <w:noProof/>
            <w:webHidden/>
          </w:rPr>
          <w:t>183</w:t>
        </w:r>
        <w:r w:rsidRPr="00925811">
          <w:rPr>
            <w:noProof/>
            <w:webHidden/>
          </w:rPr>
          <w:fldChar w:fldCharType="end"/>
        </w:r>
      </w:hyperlink>
    </w:p>
    <w:p w14:paraId="7EF4A924" w14:textId="27DEA7E1" w:rsidR="00413F39" w:rsidRPr="00925811" w:rsidRDefault="00413F39">
      <w:pPr>
        <w:pStyle w:val="TOC2"/>
        <w:tabs>
          <w:tab w:val="right" w:pos="9016"/>
        </w:tabs>
        <w:rPr>
          <w:rFonts w:asciiTheme="minorHAnsi" w:eastAsiaTheme="minorEastAsia" w:hAnsiTheme="minorHAnsi"/>
          <w:noProof/>
          <w:sz w:val="22"/>
          <w:szCs w:val="22"/>
          <w:lang w:eastAsia="en-GB"/>
        </w:rPr>
      </w:pPr>
      <w:hyperlink w:anchor="_Toc126074426" w:history="1">
        <w:r w:rsidRPr="00925811">
          <w:rPr>
            <w:rStyle w:val="Hyperlink"/>
            <w:noProof/>
          </w:rPr>
          <w:t>Special Condition 5.3 Carry-over Network Innovation Allowance (CNIA</w:t>
        </w:r>
        <w:r w:rsidRPr="00925811">
          <w:rPr>
            <w:rStyle w:val="Hyperlink"/>
            <w:noProof/>
            <w:vertAlign w:val="subscript"/>
          </w:rPr>
          <w:t>t</w:t>
        </w:r>
        <w:r w:rsidRPr="00925811">
          <w:rPr>
            <w:rStyle w:val="Hyperlink"/>
            <w:noProof/>
          </w:rPr>
          <w:t>)</w:t>
        </w:r>
        <w:r w:rsidRPr="00925811">
          <w:rPr>
            <w:noProof/>
            <w:webHidden/>
          </w:rPr>
          <w:tab/>
        </w:r>
        <w:r w:rsidRPr="00925811">
          <w:rPr>
            <w:noProof/>
            <w:webHidden/>
          </w:rPr>
          <w:fldChar w:fldCharType="begin"/>
        </w:r>
        <w:r w:rsidRPr="00925811">
          <w:rPr>
            <w:noProof/>
            <w:webHidden/>
          </w:rPr>
          <w:instrText xml:space="preserve"> PAGEREF _Toc126074426 \h </w:instrText>
        </w:r>
        <w:r w:rsidRPr="00925811">
          <w:rPr>
            <w:noProof/>
            <w:webHidden/>
          </w:rPr>
        </w:r>
        <w:r w:rsidRPr="00925811">
          <w:rPr>
            <w:noProof/>
            <w:webHidden/>
          </w:rPr>
          <w:fldChar w:fldCharType="separate"/>
        </w:r>
        <w:r w:rsidR="004554A1">
          <w:rPr>
            <w:noProof/>
            <w:webHidden/>
          </w:rPr>
          <w:t>186</w:t>
        </w:r>
        <w:r w:rsidRPr="00925811">
          <w:rPr>
            <w:noProof/>
            <w:webHidden/>
          </w:rPr>
          <w:fldChar w:fldCharType="end"/>
        </w:r>
      </w:hyperlink>
    </w:p>
    <w:p w14:paraId="0B09CE55" w14:textId="2976D08E" w:rsidR="00413F39" w:rsidRPr="00925811" w:rsidRDefault="00413F39">
      <w:pPr>
        <w:pStyle w:val="TOC2"/>
        <w:tabs>
          <w:tab w:val="right" w:pos="9016"/>
        </w:tabs>
        <w:rPr>
          <w:rFonts w:asciiTheme="minorHAnsi" w:eastAsiaTheme="minorEastAsia" w:hAnsiTheme="minorHAnsi"/>
          <w:noProof/>
          <w:sz w:val="22"/>
          <w:szCs w:val="22"/>
          <w:lang w:eastAsia="en-GB"/>
        </w:rPr>
      </w:pPr>
      <w:hyperlink w:anchor="_Toc126074427" w:history="1">
        <w:r w:rsidRPr="00925811">
          <w:rPr>
            <w:rStyle w:val="Hyperlink"/>
            <w:noProof/>
          </w:rPr>
          <w:t>Special Condition 5.4 Revenue adjustments in respect of connection performance failures</w:t>
        </w:r>
        <w:r w:rsidRPr="00925811">
          <w:rPr>
            <w:noProof/>
            <w:webHidden/>
          </w:rPr>
          <w:tab/>
        </w:r>
        <w:r w:rsidRPr="00925811">
          <w:rPr>
            <w:noProof/>
            <w:webHidden/>
          </w:rPr>
          <w:fldChar w:fldCharType="begin"/>
        </w:r>
        <w:r w:rsidRPr="00925811">
          <w:rPr>
            <w:noProof/>
            <w:webHidden/>
          </w:rPr>
          <w:instrText xml:space="preserve"> PAGEREF _Toc126074427 \h </w:instrText>
        </w:r>
        <w:r w:rsidRPr="00925811">
          <w:rPr>
            <w:noProof/>
            <w:webHidden/>
          </w:rPr>
        </w:r>
        <w:r w:rsidRPr="00925811">
          <w:rPr>
            <w:noProof/>
            <w:webHidden/>
          </w:rPr>
          <w:fldChar w:fldCharType="separate"/>
        </w:r>
        <w:r w:rsidR="004554A1">
          <w:rPr>
            <w:noProof/>
            <w:webHidden/>
          </w:rPr>
          <w:t>188</w:t>
        </w:r>
        <w:r w:rsidRPr="00925811">
          <w:rPr>
            <w:noProof/>
            <w:webHidden/>
          </w:rPr>
          <w:fldChar w:fldCharType="end"/>
        </w:r>
      </w:hyperlink>
    </w:p>
    <w:p w14:paraId="123D36EC" w14:textId="7C37204B" w:rsidR="00413F39" w:rsidRPr="00925811" w:rsidRDefault="00413F39">
      <w:pPr>
        <w:pStyle w:val="TOC1"/>
        <w:rPr>
          <w:rFonts w:asciiTheme="minorHAnsi" w:eastAsiaTheme="minorEastAsia" w:hAnsiTheme="minorHAnsi"/>
          <w:b w:val="0"/>
          <w:sz w:val="22"/>
          <w:szCs w:val="22"/>
          <w:lang w:eastAsia="en-GB"/>
        </w:rPr>
      </w:pPr>
      <w:hyperlink w:anchor="_Toc126074428" w:history="1">
        <w:r w:rsidRPr="00925811">
          <w:rPr>
            <w:rStyle w:val="Hyperlink"/>
          </w:rPr>
          <w:t>Chapter 6: Pass-through expenditure</w:t>
        </w:r>
        <w:r w:rsidRPr="00925811">
          <w:rPr>
            <w:webHidden/>
          </w:rPr>
          <w:tab/>
        </w:r>
        <w:r w:rsidRPr="00925811">
          <w:rPr>
            <w:webHidden/>
          </w:rPr>
          <w:fldChar w:fldCharType="begin"/>
        </w:r>
        <w:r w:rsidRPr="00925811">
          <w:rPr>
            <w:webHidden/>
          </w:rPr>
          <w:instrText xml:space="preserve"> PAGEREF _Toc126074428 \h </w:instrText>
        </w:r>
        <w:r w:rsidRPr="00925811">
          <w:rPr>
            <w:webHidden/>
          </w:rPr>
        </w:r>
        <w:r w:rsidRPr="00925811">
          <w:rPr>
            <w:webHidden/>
          </w:rPr>
          <w:fldChar w:fldCharType="separate"/>
        </w:r>
        <w:r w:rsidR="004554A1">
          <w:rPr>
            <w:webHidden/>
          </w:rPr>
          <w:t>190</w:t>
        </w:r>
        <w:r w:rsidRPr="00925811">
          <w:rPr>
            <w:webHidden/>
          </w:rPr>
          <w:fldChar w:fldCharType="end"/>
        </w:r>
      </w:hyperlink>
    </w:p>
    <w:p w14:paraId="5170BD5F" w14:textId="25C2B7E0" w:rsidR="00413F39" w:rsidRPr="00925811" w:rsidRDefault="00413F39">
      <w:pPr>
        <w:pStyle w:val="TOC2"/>
        <w:tabs>
          <w:tab w:val="right" w:pos="9016"/>
        </w:tabs>
        <w:rPr>
          <w:rFonts w:asciiTheme="minorHAnsi" w:eastAsiaTheme="minorEastAsia" w:hAnsiTheme="minorHAnsi"/>
          <w:noProof/>
          <w:sz w:val="22"/>
          <w:szCs w:val="22"/>
          <w:lang w:eastAsia="en-GB"/>
        </w:rPr>
      </w:pPr>
      <w:hyperlink w:anchor="_Toc126074429" w:history="1">
        <w:r w:rsidRPr="00925811">
          <w:rPr>
            <w:rStyle w:val="Hyperlink"/>
            <w:noProof/>
          </w:rPr>
          <w:t>Special Condition 6.1 Pass-through items (PT</w:t>
        </w:r>
        <w:r w:rsidRPr="00925811">
          <w:rPr>
            <w:rStyle w:val="Hyperlink"/>
            <w:noProof/>
            <w:vertAlign w:val="subscript"/>
          </w:rPr>
          <w:t>t</w:t>
        </w:r>
        <w:r w:rsidRPr="00925811">
          <w:rPr>
            <w:rStyle w:val="Hyperlink"/>
            <w:noProof/>
          </w:rPr>
          <w:t>)</w:t>
        </w:r>
        <w:r w:rsidRPr="00925811">
          <w:rPr>
            <w:noProof/>
            <w:webHidden/>
          </w:rPr>
          <w:tab/>
        </w:r>
        <w:r w:rsidRPr="00925811">
          <w:rPr>
            <w:noProof/>
            <w:webHidden/>
          </w:rPr>
          <w:fldChar w:fldCharType="begin"/>
        </w:r>
        <w:r w:rsidRPr="00925811">
          <w:rPr>
            <w:noProof/>
            <w:webHidden/>
          </w:rPr>
          <w:instrText xml:space="preserve"> PAGEREF _Toc126074429 \h </w:instrText>
        </w:r>
        <w:r w:rsidRPr="00925811">
          <w:rPr>
            <w:noProof/>
            <w:webHidden/>
          </w:rPr>
        </w:r>
        <w:r w:rsidRPr="00925811">
          <w:rPr>
            <w:noProof/>
            <w:webHidden/>
          </w:rPr>
          <w:fldChar w:fldCharType="separate"/>
        </w:r>
        <w:r w:rsidR="004554A1">
          <w:rPr>
            <w:noProof/>
            <w:webHidden/>
          </w:rPr>
          <w:t>190</w:t>
        </w:r>
        <w:r w:rsidRPr="00925811">
          <w:rPr>
            <w:noProof/>
            <w:webHidden/>
          </w:rPr>
          <w:fldChar w:fldCharType="end"/>
        </w:r>
      </w:hyperlink>
    </w:p>
    <w:p w14:paraId="6D1DC3D8" w14:textId="4A0AF49E" w:rsidR="00413F39" w:rsidRPr="00925811" w:rsidRDefault="00413F39">
      <w:pPr>
        <w:pStyle w:val="TOC1"/>
        <w:rPr>
          <w:rFonts w:asciiTheme="minorHAnsi" w:eastAsiaTheme="minorEastAsia" w:hAnsiTheme="minorHAnsi"/>
          <w:b w:val="0"/>
          <w:sz w:val="22"/>
          <w:szCs w:val="22"/>
          <w:lang w:eastAsia="en-GB"/>
        </w:rPr>
      </w:pPr>
      <w:hyperlink w:anchor="_Toc126074430" w:history="1">
        <w:r w:rsidRPr="00925811">
          <w:rPr>
            <w:rStyle w:val="Hyperlink"/>
          </w:rPr>
          <w:t>Chapter 7: Legacy</w:t>
        </w:r>
        <w:r w:rsidRPr="00925811">
          <w:rPr>
            <w:webHidden/>
          </w:rPr>
          <w:tab/>
        </w:r>
        <w:r w:rsidRPr="00925811">
          <w:rPr>
            <w:webHidden/>
          </w:rPr>
          <w:fldChar w:fldCharType="begin"/>
        </w:r>
        <w:r w:rsidRPr="00925811">
          <w:rPr>
            <w:webHidden/>
          </w:rPr>
          <w:instrText xml:space="preserve"> PAGEREF _Toc126074430 \h </w:instrText>
        </w:r>
        <w:r w:rsidRPr="00925811">
          <w:rPr>
            <w:webHidden/>
          </w:rPr>
        </w:r>
        <w:r w:rsidRPr="00925811">
          <w:rPr>
            <w:webHidden/>
          </w:rPr>
          <w:fldChar w:fldCharType="separate"/>
        </w:r>
        <w:r w:rsidR="004554A1">
          <w:rPr>
            <w:webHidden/>
          </w:rPr>
          <w:t>192</w:t>
        </w:r>
        <w:r w:rsidRPr="00925811">
          <w:rPr>
            <w:webHidden/>
          </w:rPr>
          <w:fldChar w:fldCharType="end"/>
        </w:r>
      </w:hyperlink>
    </w:p>
    <w:p w14:paraId="29EF299C" w14:textId="26148C80" w:rsidR="00413F39" w:rsidRPr="00925811" w:rsidRDefault="00413F39">
      <w:pPr>
        <w:pStyle w:val="TOC2"/>
        <w:tabs>
          <w:tab w:val="right" w:pos="9016"/>
        </w:tabs>
        <w:rPr>
          <w:rFonts w:asciiTheme="minorHAnsi" w:eastAsiaTheme="minorEastAsia" w:hAnsiTheme="minorHAnsi"/>
          <w:noProof/>
          <w:sz w:val="22"/>
          <w:szCs w:val="22"/>
          <w:lang w:eastAsia="en-GB"/>
        </w:rPr>
      </w:pPr>
      <w:hyperlink w:anchor="_Toc126074431" w:history="1">
        <w:r w:rsidRPr="00925811">
          <w:rPr>
            <w:rStyle w:val="Hyperlink"/>
            <w:noProof/>
          </w:rPr>
          <w:t>Special Condition 7.1 Legacy adjustments to revenue (LAR</w:t>
        </w:r>
        <w:r w:rsidRPr="00925811">
          <w:rPr>
            <w:rStyle w:val="Hyperlink"/>
            <w:noProof/>
            <w:vertAlign w:val="subscript"/>
          </w:rPr>
          <w:t>t</w:t>
        </w:r>
        <w:r w:rsidRPr="00925811">
          <w:rPr>
            <w:rStyle w:val="Hyperlink"/>
            <w:noProof/>
          </w:rPr>
          <w:t>)</w:t>
        </w:r>
        <w:r w:rsidRPr="00925811">
          <w:rPr>
            <w:noProof/>
            <w:webHidden/>
          </w:rPr>
          <w:tab/>
        </w:r>
        <w:r w:rsidRPr="00925811">
          <w:rPr>
            <w:noProof/>
            <w:webHidden/>
          </w:rPr>
          <w:fldChar w:fldCharType="begin"/>
        </w:r>
        <w:r w:rsidRPr="00925811">
          <w:rPr>
            <w:noProof/>
            <w:webHidden/>
          </w:rPr>
          <w:instrText xml:space="preserve"> PAGEREF _Toc126074431 \h </w:instrText>
        </w:r>
        <w:r w:rsidRPr="00925811">
          <w:rPr>
            <w:noProof/>
            <w:webHidden/>
          </w:rPr>
        </w:r>
        <w:r w:rsidRPr="00925811">
          <w:rPr>
            <w:noProof/>
            <w:webHidden/>
          </w:rPr>
          <w:fldChar w:fldCharType="separate"/>
        </w:r>
        <w:r w:rsidR="004554A1">
          <w:rPr>
            <w:noProof/>
            <w:webHidden/>
          </w:rPr>
          <w:t>192</w:t>
        </w:r>
        <w:r w:rsidRPr="00925811">
          <w:rPr>
            <w:noProof/>
            <w:webHidden/>
          </w:rPr>
          <w:fldChar w:fldCharType="end"/>
        </w:r>
      </w:hyperlink>
    </w:p>
    <w:p w14:paraId="571C0E20" w14:textId="3A6266B0" w:rsidR="00413F39" w:rsidRPr="00925811" w:rsidRDefault="00413F39">
      <w:pPr>
        <w:pStyle w:val="TOC2"/>
        <w:tabs>
          <w:tab w:val="right" w:pos="9016"/>
        </w:tabs>
        <w:rPr>
          <w:rFonts w:asciiTheme="minorHAnsi" w:eastAsiaTheme="minorEastAsia" w:hAnsiTheme="minorHAnsi"/>
          <w:noProof/>
          <w:sz w:val="22"/>
          <w:szCs w:val="22"/>
          <w:lang w:eastAsia="en-GB"/>
        </w:rPr>
      </w:pPr>
      <w:hyperlink w:anchor="_Toc126074432" w:history="1">
        <w:r w:rsidRPr="00925811">
          <w:rPr>
            <w:rStyle w:val="Hyperlink"/>
            <w:noProof/>
          </w:rPr>
          <w:t>Special Condition 7.2 Legacy MOD (LMOD</w:t>
        </w:r>
        <w:r w:rsidRPr="00925811">
          <w:rPr>
            <w:rStyle w:val="Hyperlink"/>
            <w:noProof/>
            <w:vertAlign w:val="subscript"/>
          </w:rPr>
          <w:t>t</w:t>
        </w:r>
        <w:r w:rsidRPr="00925811">
          <w:rPr>
            <w:rStyle w:val="Hyperlink"/>
            <w:noProof/>
          </w:rPr>
          <w:t>)</w:t>
        </w:r>
        <w:r w:rsidRPr="00925811">
          <w:rPr>
            <w:noProof/>
            <w:webHidden/>
          </w:rPr>
          <w:tab/>
        </w:r>
        <w:r w:rsidRPr="00925811">
          <w:rPr>
            <w:noProof/>
            <w:webHidden/>
          </w:rPr>
          <w:fldChar w:fldCharType="begin"/>
        </w:r>
        <w:r w:rsidRPr="00925811">
          <w:rPr>
            <w:noProof/>
            <w:webHidden/>
          </w:rPr>
          <w:instrText xml:space="preserve"> PAGEREF _Toc126074432 \h </w:instrText>
        </w:r>
        <w:r w:rsidRPr="00925811">
          <w:rPr>
            <w:noProof/>
            <w:webHidden/>
          </w:rPr>
        </w:r>
        <w:r w:rsidRPr="00925811">
          <w:rPr>
            <w:noProof/>
            <w:webHidden/>
          </w:rPr>
          <w:fldChar w:fldCharType="separate"/>
        </w:r>
        <w:r w:rsidR="004554A1">
          <w:rPr>
            <w:noProof/>
            <w:webHidden/>
          </w:rPr>
          <w:t>193</w:t>
        </w:r>
        <w:r w:rsidRPr="00925811">
          <w:rPr>
            <w:noProof/>
            <w:webHidden/>
          </w:rPr>
          <w:fldChar w:fldCharType="end"/>
        </w:r>
      </w:hyperlink>
    </w:p>
    <w:p w14:paraId="6A56D443" w14:textId="5E2ED478" w:rsidR="00413F39" w:rsidRPr="00925811" w:rsidRDefault="00413F39">
      <w:pPr>
        <w:pStyle w:val="TOC2"/>
        <w:tabs>
          <w:tab w:val="right" w:pos="9016"/>
        </w:tabs>
        <w:rPr>
          <w:rFonts w:asciiTheme="minorHAnsi" w:eastAsiaTheme="minorEastAsia" w:hAnsiTheme="minorHAnsi"/>
          <w:noProof/>
          <w:sz w:val="22"/>
          <w:szCs w:val="22"/>
          <w:lang w:eastAsia="en-GB"/>
        </w:rPr>
      </w:pPr>
      <w:hyperlink w:anchor="_Toc126074433" w:history="1">
        <w:r w:rsidRPr="00925811">
          <w:rPr>
            <w:rStyle w:val="Hyperlink"/>
            <w:noProof/>
          </w:rPr>
          <w:t>Special Condition 7.3 Legacy net RAV additions and tax pool balances</w:t>
        </w:r>
        <w:r w:rsidRPr="00925811">
          <w:rPr>
            <w:noProof/>
            <w:webHidden/>
          </w:rPr>
          <w:tab/>
        </w:r>
        <w:r w:rsidRPr="00925811">
          <w:rPr>
            <w:noProof/>
            <w:webHidden/>
          </w:rPr>
          <w:fldChar w:fldCharType="begin"/>
        </w:r>
        <w:r w:rsidRPr="00925811">
          <w:rPr>
            <w:noProof/>
            <w:webHidden/>
          </w:rPr>
          <w:instrText xml:space="preserve"> PAGEREF _Toc126074433 \h </w:instrText>
        </w:r>
        <w:r w:rsidRPr="00925811">
          <w:rPr>
            <w:noProof/>
            <w:webHidden/>
          </w:rPr>
        </w:r>
        <w:r w:rsidRPr="00925811">
          <w:rPr>
            <w:noProof/>
            <w:webHidden/>
          </w:rPr>
          <w:fldChar w:fldCharType="separate"/>
        </w:r>
        <w:r w:rsidR="004554A1">
          <w:rPr>
            <w:noProof/>
            <w:webHidden/>
          </w:rPr>
          <w:t>194</w:t>
        </w:r>
        <w:r w:rsidRPr="00925811">
          <w:rPr>
            <w:noProof/>
            <w:webHidden/>
          </w:rPr>
          <w:fldChar w:fldCharType="end"/>
        </w:r>
      </w:hyperlink>
    </w:p>
    <w:p w14:paraId="201A0B19" w14:textId="3B063FAF" w:rsidR="00413F39" w:rsidRPr="00925811" w:rsidRDefault="00413F39">
      <w:pPr>
        <w:pStyle w:val="TOC2"/>
        <w:tabs>
          <w:tab w:val="right" w:pos="9016"/>
        </w:tabs>
        <w:rPr>
          <w:rFonts w:asciiTheme="minorHAnsi" w:eastAsiaTheme="minorEastAsia" w:hAnsiTheme="minorHAnsi"/>
          <w:noProof/>
          <w:sz w:val="22"/>
          <w:szCs w:val="22"/>
          <w:lang w:eastAsia="en-GB"/>
        </w:rPr>
      </w:pPr>
      <w:hyperlink w:anchor="_Toc126074434" w:history="1">
        <w:r w:rsidRPr="00925811">
          <w:rPr>
            <w:rStyle w:val="Hyperlink"/>
            <w:noProof/>
          </w:rPr>
          <w:t>Special Condition 7.4 Legacy incentive performance (LIP</w:t>
        </w:r>
        <w:r w:rsidRPr="00925811">
          <w:rPr>
            <w:rStyle w:val="Hyperlink"/>
            <w:noProof/>
            <w:vertAlign w:val="subscript"/>
          </w:rPr>
          <w:t>t</w:t>
        </w:r>
        <w:r w:rsidRPr="00925811">
          <w:rPr>
            <w:rStyle w:val="Hyperlink"/>
            <w:noProof/>
          </w:rPr>
          <w:t>)</w:t>
        </w:r>
        <w:r w:rsidRPr="00925811">
          <w:rPr>
            <w:noProof/>
            <w:webHidden/>
          </w:rPr>
          <w:tab/>
        </w:r>
        <w:r w:rsidRPr="00925811">
          <w:rPr>
            <w:noProof/>
            <w:webHidden/>
          </w:rPr>
          <w:fldChar w:fldCharType="begin"/>
        </w:r>
        <w:r w:rsidRPr="00925811">
          <w:rPr>
            <w:noProof/>
            <w:webHidden/>
          </w:rPr>
          <w:instrText xml:space="preserve"> PAGEREF _Toc126074434 \h </w:instrText>
        </w:r>
        <w:r w:rsidRPr="00925811">
          <w:rPr>
            <w:noProof/>
            <w:webHidden/>
          </w:rPr>
        </w:r>
        <w:r w:rsidRPr="00925811">
          <w:rPr>
            <w:noProof/>
            <w:webHidden/>
          </w:rPr>
          <w:fldChar w:fldCharType="separate"/>
        </w:r>
        <w:r w:rsidR="004554A1">
          <w:rPr>
            <w:noProof/>
            <w:webHidden/>
          </w:rPr>
          <w:t>195</w:t>
        </w:r>
        <w:r w:rsidRPr="00925811">
          <w:rPr>
            <w:noProof/>
            <w:webHidden/>
          </w:rPr>
          <w:fldChar w:fldCharType="end"/>
        </w:r>
      </w:hyperlink>
    </w:p>
    <w:p w14:paraId="2228821E" w14:textId="3C00C15E" w:rsidR="00413F39" w:rsidRPr="00925811" w:rsidRDefault="00413F39">
      <w:pPr>
        <w:pStyle w:val="TOC2"/>
        <w:tabs>
          <w:tab w:val="right" w:pos="9016"/>
        </w:tabs>
        <w:rPr>
          <w:rFonts w:asciiTheme="minorHAnsi" w:eastAsiaTheme="minorEastAsia" w:hAnsiTheme="minorHAnsi"/>
          <w:noProof/>
          <w:sz w:val="22"/>
          <w:szCs w:val="22"/>
          <w:lang w:eastAsia="en-GB"/>
        </w:rPr>
      </w:pPr>
      <w:hyperlink w:anchor="_Toc126074435" w:history="1">
        <w:r w:rsidRPr="00925811">
          <w:rPr>
            <w:rStyle w:val="Hyperlink"/>
            <w:noProof/>
          </w:rPr>
          <w:t>Special Condition 7.5 Legacy pass-through items term (LPT</w:t>
        </w:r>
        <w:r w:rsidRPr="00925811">
          <w:rPr>
            <w:rStyle w:val="Hyperlink"/>
            <w:noProof/>
            <w:vertAlign w:val="subscript"/>
          </w:rPr>
          <w:t>t</w:t>
        </w:r>
        <w:r w:rsidRPr="00925811">
          <w:rPr>
            <w:rStyle w:val="Hyperlink"/>
            <w:noProof/>
          </w:rPr>
          <w:t>)</w:t>
        </w:r>
        <w:r w:rsidRPr="00925811">
          <w:rPr>
            <w:noProof/>
            <w:webHidden/>
          </w:rPr>
          <w:tab/>
        </w:r>
        <w:r w:rsidRPr="00925811">
          <w:rPr>
            <w:noProof/>
            <w:webHidden/>
          </w:rPr>
          <w:fldChar w:fldCharType="begin"/>
        </w:r>
        <w:r w:rsidRPr="00925811">
          <w:rPr>
            <w:noProof/>
            <w:webHidden/>
          </w:rPr>
          <w:instrText xml:space="preserve"> PAGEREF _Toc126074435 \h </w:instrText>
        </w:r>
        <w:r w:rsidRPr="00925811">
          <w:rPr>
            <w:noProof/>
            <w:webHidden/>
          </w:rPr>
        </w:r>
        <w:r w:rsidRPr="00925811">
          <w:rPr>
            <w:noProof/>
            <w:webHidden/>
          </w:rPr>
          <w:fldChar w:fldCharType="separate"/>
        </w:r>
        <w:r w:rsidR="004554A1">
          <w:rPr>
            <w:noProof/>
            <w:webHidden/>
          </w:rPr>
          <w:t>198</w:t>
        </w:r>
        <w:r w:rsidRPr="00925811">
          <w:rPr>
            <w:noProof/>
            <w:webHidden/>
          </w:rPr>
          <w:fldChar w:fldCharType="end"/>
        </w:r>
      </w:hyperlink>
    </w:p>
    <w:p w14:paraId="0714900B" w14:textId="1DAC9608" w:rsidR="00413F39" w:rsidRPr="00925811" w:rsidRDefault="00413F39">
      <w:pPr>
        <w:pStyle w:val="TOC2"/>
        <w:tabs>
          <w:tab w:val="right" w:pos="9016"/>
        </w:tabs>
        <w:rPr>
          <w:rFonts w:asciiTheme="minorHAnsi" w:eastAsiaTheme="minorEastAsia" w:hAnsiTheme="minorHAnsi"/>
          <w:noProof/>
          <w:sz w:val="22"/>
          <w:szCs w:val="22"/>
          <w:lang w:eastAsia="en-GB"/>
        </w:rPr>
      </w:pPr>
      <w:hyperlink w:anchor="_Toc126074436" w:history="1">
        <w:r w:rsidRPr="00925811">
          <w:rPr>
            <w:rStyle w:val="Hyperlink"/>
            <w:noProof/>
          </w:rPr>
          <w:t>Special Condition 7.6 Legacy K correction (LK</w:t>
        </w:r>
        <w:r w:rsidRPr="00925811">
          <w:rPr>
            <w:rStyle w:val="Hyperlink"/>
            <w:noProof/>
            <w:vertAlign w:val="subscript"/>
          </w:rPr>
          <w:t>t</w:t>
        </w:r>
        <w:r w:rsidRPr="00925811">
          <w:rPr>
            <w:rStyle w:val="Hyperlink"/>
            <w:noProof/>
          </w:rPr>
          <w:t>)</w:t>
        </w:r>
        <w:r w:rsidRPr="00925811">
          <w:rPr>
            <w:noProof/>
            <w:webHidden/>
          </w:rPr>
          <w:tab/>
        </w:r>
        <w:r w:rsidRPr="00925811">
          <w:rPr>
            <w:noProof/>
            <w:webHidden/>
          </w:rPr>
          <w:fldChar w:fldCharType="begin"/>
        </w:r>
        <w:r w:rsidRPr="00925811">
          <w:rPr>
            <w:noProof/>
            <w:webHidden/>
          </w:rPr>
          <w:instrText xml:space="preserve"> PAGEREF _Toc126074436 \h </w:instrText>
        </w:r>
        <w:r w:rsidRPr="00925811">
          <w:rPr>
            <w:noProof/>
            <w:webHidden/>
          </w:rPr>
        </w:r>
        <w:r w:rsidRPr="00925811">
          <w:rPr>
            <w:noProof/>
            <w:webHidden/>
          </w:rPr>
          <w:fldChar w:fldCharType="separate"/>
        </w:r>
        <w:r w:rsidR="004554A1">
          <w:rPr>
            <w:noProof/>
            <w:webHidden/>
          </w:rPr>
          <w:t>205</w:t>
        </w:r>
        <w:r w:rsidRPr="00925811">
          <w:rPr>
            <w:noProof/>
            <w:webHidden/>
          </w:rPr>
          <w:fldChar w:fldCharType="end"/>
        </w:r>
      </w:hyperlink>
    </w:p>
    <w:p w14:paraId="3AE6B2FD" w14:textId="2490E6FA" w:rsidR="00413F39" w:rsidRPr="00925811" w:rsidRDefault="00413F39">
      <w:pPr>
        <w:pStyle w:val="TOC2"/>
        <w:tabs>
          <w:tab w:val="right" w:pos="9016"/>
        </w:tabs>
        <w:rPr>
          <w:rFonts w:asciiTheme="minorHAnsi" w:eastAsiaTheme="minorEastAsia" w:hAnsiTheme="minorHAnsi"/>
          <w:noProof/>
          <w:sz w:val="22"/>
          <w:szCs w:val="22"/>
          <w:lang w:eastAsia="en-GB"/>
        </w:rPr>
      </w:pPr>
      <w:hyperlink w:anchor="_Toc126074437" w:history="1">
        <w:r w:rsidRPr="00925811">
          <w:rPr>
            <w:rStyle w:val="Hyperlink"/>
            <w:noProof/>
          </w:rPr>
          <w:t>Special Condition 7.7 Legacy TRU term (LTRU</w:t>
        </w:r>
        <w:r w:rsidRPr="00925811">
          <w:rPr>
            <w:rStyle w:val="Hyperlink"/>
            <w:noProof/>
            <w:vertAlign w:val="subscript"/>
          </w:rPr>
          <w:t>t</w:t>
        </w:r>
        <w:r w:rsidRPr="00925811">
          <w:rPr>
            <w:rStyle w:val="Hyperlink"/>
            <w:noProof/>
          </w:rPr>
          <w:t>)</w:t>
        </w:r>
        <w:r w:rsidRPr="00925811">
          <w:rPr>
            <w:noProof/>
            <w:webHidden/>
          </w:rPr>
          <w:tab/>
        </w:r>
        <w:r w:rsidRPr="00925811">
          <w:rPr>
            <w:noProof/>
            <w:webHidden/>
          </w:rPr>
          <w:fldChar w:fldCharType="begin"/>
        </w:r>
        <w:r w:rsidRPr="00925811">
          <w:rPr>
            <w:noProof/>
            <w:webHidden/>
          </w:rPr>
          <w:instrText xml:space="preserve"> PAGEREF _Toc126074437 \h </w:instrText>
        </w:r>
        <w:r w:rsidRPr="00925811">
          <w:rPr>
            <w:noProof/>
            <w:webHidden/>
          </w:rPr>
        </w:r>
        <w:r w:rsidRPr="00925811">
          <w:rPr>
            <w:noProof/>
            <w:webHidden/>
          </w:rPr>
          <w:fldChar w:fldCharType="separate"/>
        </w:r>
        <w:r w:rsidR="004554A1">
          <w:rPr>
            <w:noProof/>
            <w:webHidden/>
          </w:rPr>
          <w:t>206</w:t>
        </w:r>
        <w:r w:rsidRPr="00925811">
          <w:rPr>
            <w:noProof/>
            <w:webHidden/>
          </w:rPr>
          <w:fldChar w:fldCharType="end"/>
        </w:r>
      </w:hyperlink>
    </w:p>
    <w:p w14:paraId="3F6D6834" w14:textId="3B2DF59B" w:rsidR="00413F39" w:rsidRPr="00925811" w:rsidRDefault="00413F39">
      <w:pPr>
        <w:pStyle w:val="TOC2"/>
        <w:tabs>
          <w:tab w:val="right" w:pos="9016"/>
        </w:tabs>
        <w:rPr>
          <w:rFonts w:asciiTheme="minorHAnsi" w:eastAsiaTheme="minorEastAsia" w:hAnsiTheme="minorHAnsi"/>
          <w:noProof/>
          <w:sz w:val="22"/>
          <w:szCs w:val="22"/>
          <w:lang w:eastAsia="en-GB"/>
        </w:rPr>
      </w:pPr>
      <w:hyperlink w:anchor="_Toc126074438" w:history="1">
        <w:r w:rsidRPr="00925811">
          <w:rPr>
            <w:rStyle w:val="Hyperlink"/>
            <w:noProof/>
          </w:rPr>
          <w:t>Special Condition 7.8 Low Carbon Networks Fund (LCN</w:t>
        </w:r>
        <w:r w:rsidRPr="00925811">
          <w:rPr>
            <w:rStyle w:val="Hyperlink"/>
            <w:noProof/>
            <w:vertAlign w:val="subscript"/>
          </w:rPr>
          <w:t>t</w:t>
        </w:r>
        <w:r w:rsidRPr="00925811">
          <w:rPr>
            <w:rStyle w:val="Hyperlink"/>
            <w:noProof/>
          </w:rPr>
          <w:t>)</w:t>
        </w:r>
        <w:r w:rsidRPr="00925811">
          <w:rPr>
            <w:noProof/>
            <w:webHidden/>
          </w:rPr>
          <w:tab/>
        </w:r>
        <w:r w:rsidRPr="00925811">
          <w:rPr>
            <w:noProof/>
            <w:webHidden/>
          </w:rPr>
          <w:fldChar w:fldCharType="begin"/>
        </w:r>
        <w:r w:rsidRPr="00925811">
          <w:rPr>
            <w:noProof/>
            <w:webHidden/>
          </w:rPr>
          <w:instrText xml:space="preserve"> PAGEREF _Toc126074438 \h </w:instrText>
        </w:r>
        <w:r w:rsidRPr="00925811">
          <w:rPr>
            <w:noProof/>
            <w:webHidden/>
          </w:rPr>
        </w:r>
        <w:r w:rsidRPr="00925811">
          <w:rPr>
            <w:noProof/>
            <w:webHidden/>
          </w:rPr>
          <w:fldChar w:fldCharType="separate"/>
        </w:r>
        <w:r w:rsidR="004554A1">
          <w:rPr>
            <w:noProof/>
            <w:webHidden/>
          </w:rPr>
          <w:t>207</w:t>
        </w:r>
        <w:r w:rsidRPr="00925811">
          <w:rPr>
            <w:noProof/>
            <w:webHidden/>
          </w:rPr>
          <w:fldChar w:fldCharType="end"/>
        </w:r>
      </w:hyperlink>
    </w:p>
    <w:p w14:paraId="634379FD" w14:textId="02F97A86" w:rsidR="00413F39" w:rsidRPr="00925811" w:rsidRDefault="00413F39">
      <w:pPr>
        <w:pStyle w:val="TOC2"/>
        <w:tabs>
          <w:tab w:val="right" w:pos="9016"/>
        </w:tabs>
        <w:rPr>
          <w:rFonts w:asciiTheme="minorHAnsi" w:eastAsiaTheme="minorEastAsia" w:hAnsiTheme="minorHAnsi"/>
          <w:noProof/>
          <w:sz w:val="22"/>
          <w:szCs w:val="22"/>
          <w:lang w:eastAsia="en-GB"/>
        </w:rPr>
      </w:pPr>
      <w:hyperlink w:anchor="_Toc126074439" w:history="1">
        <w:r w:rsidRPr="00925811">
          <w:rPr>
            <w:rStyle w:val="Hyperlink"/>
            <w:noProof/>
          </w:rPr>
          <w:t>Special Condition 7.9 RIIO-ED1 network innovation competition</w:t>
        </w:r>
        <w:r w:rsidRPr="00925811">
          <w:rPr>
            <w:noProof/>
            <w:webHidden/>
          </w:rPr>
          <w:tab/>
        </w:r>
        <w:r w:rsidRPr="00925811">
          <w:rPr>
            <w:noProof/>
            <w:webHidden/>
          </w:rPr>
          <w:fldChar w:fldCharType="begin"/>
        </w:r>
        <w:r w:rsidRPr="00925811">
          <w:rPr>
            <w:noProof/>
            <w:webHidden/>
          </w:rPr>
          <w:instrText xml:space="preserve"> PAGEREF _Toc126074439 \h </w:instrText>
        </w:r>
        <w:r w:rsidRPr="00925811">
          <w:rPr>
            <w:noProof/>
            <w:webHidden/>
          </w:rPr>
        </w:r>
        <w:r w:rsidRPr="00925811">
          <w:rPr>
            <w:noProof/>
            <w:webHidden/>
          </w:rPr>
          <w:fldChar w:fldCharType="separate"/>
        </w:r>
        <w:r w:rsidR="004554A1">
          <w:rPr>
            <w:noProof/>
            <w:webHidden/>
          </w:rPr>
          <w:t>209</w:t>
        </w:r>
        <w:r w:rsidRPr="00925811">
          <w:rPr>
            <w:noProof/>
            <w:webHidden/>
          </w:rPr>
          <w:fldChar w:fldCharType="end"/>
        </w:r>
      </w:hyperlink>
    </w:p>
    <w:p w14:paraId="2EABDCB7" w14:textId="5D0054D4" w:rsidR="00413F39" w:rsidRPr="00925811" w:rsidRDefault="00413F39">
      <w:pPr>
        <w:pStyle w:val="TOC1"/>
        <w:rPr>
          <w:rFonts w:asciiTheme="minorHAnsi" w:eastAsiaTheme="minorEastAsia" w:hAnsiTheme="minorHAnsi"/>
          <w:b w:val="0"/>
          <w:sz w:val="22"/>
          <w:szCs w:val="22"/>
          <w:lang w:eastAsia="en-GB"/>
        </w:rPr>
      </w:pPr>
      <w:hyperlink w:anchor="_Toc126074440" w:history="1">
        <w:r w:rsidRPr="00925811">
          <w:rPr>
            <w:rStyle w:val="Hyperlink"/>
          </w:rPr>
          <w:t>Chapter 8: Governance</w:t>
        </w:r>
        <w:r w:rsidRPr="00925811">
          <w:rPr>
            <w:webHidden/>
          </w:rPr>
          <w:tab/>
        </w:r>
        <w:r w:rsidRPr="00925811">
          <w:rPr>
            <w:webHidden/>
          </w:rPr>
          <w:fldChar w:fldCharType="begin"/>
        </w:r>
        <w:r w:rsidRPr="00925811">
          <w:rPr>
            <w:webHidden/>
          </w:rPr>
          <w:instrText xml:space="preserve"> PAGEREF _Toc126074440 \h </w:instrText>
        </w:r>
        <w:r w:rsidRPr="00925811">
          <w:rPr>
            <w:webHidden/>
          </w:rPr>
        </w:r>
        <w:r w:rsidRPr="00925811">
          <w:rPr>
            <w:webHidden/>
          </w:rPr>
          <w:fldChar w:fldCharType="separate"/>
        </w:r>
        <w:r w:rsidR="004554A1">
          <w:rPr>
            <w:webHidden/>
          </w:rPr>
          <w:t>211</w:t>
        </w:r>
        <w:r w:rsidRPr="00925811">
          <w:rPr>
            <w:webHidden/>
          </w:rPr>
          <w:fldChar w:fldCharType="end"/>
        </w:r>
      </w:hyperlink>
    </w:p>
    <w:p w14:paraId="123F3159" w14:textId="0970597C" w:rsidR="00413F39" w:rsidRPr="00925811" w:rsidRDefault="00413F39">
      <w:pPr>
        <w:pStyle w:val="TOC2"/>
        <w:tabs>
          <w:tab w:val="right" w:pos="9016"/>
        </w:tabs>
        <w:rPr>
          <w:rFonts w:asciiTheme="minorHAnsi" w:eastAsiaTheme="minorEastAsia" w:hAnsiTheme="minorHAnsi"/>
          <w:noProof/>
          <w:sz w:val="22"/>
          <w:szCs w:val="22"/>
          <w:lang w:eastAsia="en-GB"/>
        </w:rPr>
      </w:pPr>
      <w:hyperlink w:anchor="_Toc126074441" w:history="1">
        <w:r w:rsidRPr="00925811">
          <w:rPr>
            <w:rStyle w:val="Hyperlink"/>
            <w:noProof/>
          </w:rPr>
          <w:t>Special Condition 8.1 Governance of the ED2 Price Control Financial Instruments</w:t>
        </w:r>
        <w:r w:rsidRPr="00925811">
          <w:rPr>
            <w:noProof/>
            <w:webHidden/>
          </w:rPr>
          <w:tab/>
        </w:r>
        <w:r w:rsidRPr="00925811">
          <w:rPr>
            <w:noProof/>
            <w:webHidden/>
          </w:rPr>
          <w:fldChar w:fldCharType="begin"/>
        </w:r>
        <w:r w:rsidRPr="00925811">
          <w:rPr>
            <w:noProof/>
            <w:webHidden/>
          </w:rPr>
          <w:instrText xml:space="preserve"> PAGEREF _Toc126074441 \h </w:instrText>
        </w:r>
        <w:r w:rsidRPr="00925811">
          <w:rPr>
            <w:noProof/>
            <w:webHidden/>
          </w:rPr>
        </w:r>
        <w:r w:rsidRPr="00925811">
          <w:rPr>
            <w:noProof/>
            <w:webHidden/>
          </w:rPr>
          <w:fldChar w:fldCharType="separate"/>
        </w:r>
        <w:r w:rsidR="004554A1">
          <w:rPr>
            <w:noProof/>
            <w:webHidden/>
          </w:rPr>
          <w:t>211</w:t>
        </w:r>
        <w:r w:rsidRPr="00925811">
          <w:rPr>
            <w:noProof/>
            <w:webHidden/>
          </w:rPr>
          <w:fldChar w:fldCharType="end"/>
        </w:r>
      </w:hyperlink>
    </w:p>
    <w:p w14:paraId="1D54E725" w14:textId="5B60F7A1" w:rsidR="00413F39" w:rsidRPr="00925811" w:rsidRDefault="00413F39">
      <w:pPr>
        <w:pStyle w:val="TOC1"/>
        <w:rPr>
          <w:rFonts w:asciiTheme="minorHAnsi" w:eastAsiaTheme="minorEastAsia" w:hAnsiTheme="minorHAnsi"/>
          <w:b w:val="0"/>
          <w:sz w:val="22"/>
          <w:szCs w:val="22"/>
          <w:lang w:eastAsia="en-GB"/>
        </w:rPr>
      </w:pPr>
      <w:hyperlink w:anchor="_Toc126074442" w:history="1">
        <w:r w:rsidRPr="00925811">
          <w:rPr>
            <w:rStyle w:val="Hyperlink"/>
          </w:rPr>
          <w:t>Chapter 9: General obligations</w:t>
        </w:r>
        <w:r w:rsidRPr="00925811">
          <w:rPr>
            <w:webHidden/>
          </w:rPr>
          <w:tab/>
        </w:r>
        <w:r w:rsidRPr="00925811">
          <w:rPr>
            <w:webHidden/>
          </w:rPr>
          <w:fldChar w:fldCharType="begin"/>
        </w:r>
        <w:r w:rsidRPr="00925811">
          <w:rPr>
            <w:webHidden/>
          </w:rPr>
          <w:instrText xml:space="preserve"> PAGEREF _Toc126074442 \h </w:instrText>
        </w:r>
        <w:r w:rsidRPr="00925811">
          <w:rPr>
            <w:webHidden/>
          </w:rPr>
        </w:r>
        <w:r w:rsidRPr="00925811">
          <w:rPr>
            <w:webHidden/>
          </w:rPr>
          <w:fldChar w:fldCharType="separate"/>
        </w:r>
        <w:r w:rsidR="004554A1">
          <w:rPr>
            <w:webHidden/>
          </w:rPr>
          <w:t>213</w:t>
        </w:r>
        <w:r w:rsidRPr="00925811">
          <w:rPr>
            <w:webHidden/>
          </w:rPr>
          <w:fldChar w:fldCharType="end"/>
        </w:r>
      </w:hyperlink>
    </w:p>
    <w:p w14:paraId="5D3438AD" w14:textId="1257F23E" w:rsidR="00413F39" w:rsidRPr="00925811" w:rsidRDefault="00413F39">
      <w:pPr>
        <w:pStyle w:val="TOC2"/>
        <w:tabs>
          <w:tab w:val="right" w:pos="9016"/>
        </w:tabs>
        <w:rPr>
          <w:rFonts w:asciiTheme="minorHAnsi" w:eastAsiaTheme="minorEastAsia" w:hAnsiTheme="minorHAnsi"/>
          <w:noProof/>
          <w:sz w:val="22"/>
          <w:szCs w:val="22"/>
          <w:lang w:eastAsia="en-GB"/>
        </w:rPr>
      </w:pPr>
      <w:hyperlink w:anchor="_Toc126074443" w:history="1">
        <w:r w:rsidRPr="00925811">
          <w:rPr>
            <w:rStyle w:val="Hyperlink"/>
            <w:noProof/>
          </w:rPr>
          <w:t>Special Condition 9.1 Annual Environmental Report</w:t>
        </w:r>
        <w:r w:rsidRPr="00925811">
          <w:rPr>
            <w:noProof/>
            <w:webHidden/>
          </w:rPr>
          <w:tab/>
        </w:r>
        <w:r w:rsidRPr="00925811">
          <w:rPr>
            <w:noProof/>
            <w:webHidden/>
          </w:rPr>
          <w:fldChar w:fldCharType="begin"/>
        </w:r>
        <w:r w:rsidRPr="00925811">
          <w:rPr>
            <w:noProof/>
            <w:webHidden/>
          </w:rPr>
          <w:instrText xml:space="preserve"> PAGEREF _Toc126074443 \h </w:instrText>
        </w:r>
        <w:r w:rsidRPr="00925811">
          <w:rPr>
            <w:noProof/>
            <w:webHidden/>
          </w:rPr>
        </w:r>
        <w:r w:rsidRPr="00925811">
          <w:rPr>
            <w:noProof/>
            <w:webHidden/>
          </w:rPr>
          <w:fldChar w:fldCharType="separate"/>
        </w:r>
        <w:r w:rsidR="004554A1">
          <w:rPr>
            <w:noProof/>
            <w:webHidden/>
          </w:rPr>
          <w:t>213</w:t>
        </w:r>
        <w:r w:rsidRPr="00925811">
          <w:rPr>
            <w:noProof/>
            <w:webHidden/>
          </w:rPr>
          <w:fldChar w:fldCharType="end"/>
        </w:r>
      </w:hyperlink>
    </w:p>
    <w:p w14:paraId="376F3491" w14:textId="1B60780D" w:rsidR="00413F39" w:rsidRPr="00925811" w:rsidRDefault="00413F39">
      <w:pPr>
        <w:pStyle w:val="TOC2"/>
        <w:tabs>
          <w:tab w:val="right" w:pos="9016"/>
        </w:tabs>
        <w:rPr>
          <w:rFonts w:asciiTheme="minorHAnsi" w:eastAsiaTheme="minorEastAsia" w:hAnsiTheme="minorHAnsi"/>
          <w:noProof/>
          <w:sz w:val="22"/>
          <w:szCs w:val="22"/>
          <w:lang w:eastAsia="en-GB"/>
        </w:rPr>
      </w:pPr>
      <w:hyperlink w:anchor="_Toc126074444" w:history="1">
        <w:r w:rsidRPr="00925811">
          <w:rPr>
            <w:rStyle w:val="Hyperlink"/>
            <w:noProof/>
          </w:rPr>
          <w:t>Special Condition 9.2 Network Asset Risk Metric methodology</w:t>
        </w:r>
        <w:r w:rsidRPr="00925811">
          <w:rPr>
            <w:noProof/>
            <w:webHidden/>
          </w:rPr>
          <w:tab/>
        </w:r>
        <w:r w:rsidRPr="00925811">
          <w:rPr>
            <w:noProof/>
            <w:webHidden/>
          </w:rPr>
          <w:fldChar w:fldCharType="begin"/>
        </w:r>
        <w:r w:rsidRPr="00925811">
          <w:rPr>
            <w:noProof/>
            <w:webHidden/>
          </w:rPr>
          <w:instrText xml:space="preserve"> PAGEREF _Toc126074444 \h </w:instrText>
        </w:r>
        <w:r w:rsidRPr="00925811">
          <w:rPr>
            <w:noProof/>
            <w:webHidden/>
          </w:rPr>
        </w:r>
        <w:r w:rsidRPr="00925811">
          <w:rPr>
            <w:noProof/>
            <w:webHidden/>
          </w:rPr>
          <w:fldChar w:fldCharType="separate"/>
        </w:r>
        <w:r w:rsidR="004554A1">
          <w:rPr>
            <w:noProof/>
            <w:webHidden/>
          </w:rPr>
          <w:t>214</w:t>
        </w:r>
        <w:r w:rsidRPr="00925811">
          <w:rPr>
            <w:noProof/>
            <w:webHidden/>
          </w:rPr>
          <w:fldChar w:fldCharType="end"/>
        </w:r>
      </w:hyperlink>
    </w:p>
    <w:p w14:paraId="404071D9" w14:textId="5BB73851" w:rsidR="00413F39" w:rsidRPr="00925811" w:rsidRDefault="00413F39">
      <w:pPr>
        <w:pStyle w:val="TOC2"/>
        <w:tabs>
          <w:tab w:val="right" w:pos="9016"/>
        </w:tabs>
        <w:rPr>
          <w:rFonts w:asciiTheme="minorHAnsi" w:eastAsiaTheme="minorEastAsia" w:hAnsiTheme="minorHAnsi"/>
          <w:noProof/>
          <w:sz w:val="22"/>
          <w:szCs w:val="22"/>
          <w:lang w:eastAsia="en-GB"/>
        </w:rPr>
      </w:pPr>
      <w:hyperlink w:anchor="_Toc126074445" w:history="1">
        <w:r w:rsidRPr="00925811">
          <w:rPr>
            <w:rStyle w:val="Hyperlink"/>
            <w:noProof/>
          </w:rPr>
          <w:t>Special Condition 9.3 Evaluative Price Control Deliverable reporting requirements</w:t>
        </w:r>
        <w:r w:rsidRPr="00925811">
          <w:rPr>
            <w:noProof/>
            <w:webHidden/>
          </w:rPr>
          <w:tab/>
        </w:r>
        <w:r w:rsidRPr="00925811">
          <w:rPr>
            <w:noProof/>
            <w:webHidden/>
          </w:rPr>
          <w:fldChar w:fldCharType="begin"/>
        </w:r>
        <w:r w:rsidRPr="00925811">
          <w:rPr>
            <w:noProof/>
            <w:webHidden/>
          </w:rPr>
          <w:instrText xml:space="preserve"> PAGEREF _Toc126074445 \h </w:instrText>
        </w:r>
        <w:r w:rsidRPr="00925811">
          <w:rPr>
            <w:noProof/>
            <w:webHidden/>
          </w:rPr>
        </w:r>
        <w:r w:rsidRPr="00925811">
          <w:rPr>
            <w:noProof/>
            <w:webHidden/>
          </w:rPr>
          <w:fldChar w:fldCharType="separate"/>
        </w:r>
        <w:r w:rsidR="004554A1">
          <w:rPr>
            <w:noProof/>
            <w:webHidden/>
          </w:rPr>
          <w:t>219</w:t>
        </w:r>
        <w:r w:rsidRPr="00925811">
          <w:rPr>
            <w:noProof/>
            <w:webHidden/>
          </w:rPr>
          <w:fldChar w:fldCharType="end"/>
        </w:r>
      </w:hyperlink>
    </w:p>
    <w:p w14:paraId="035C5D24" w14:textId="3C52B0AE" w:rsidR="00413F39" w:rsidRPr="00925811" w:rsidRDefault="00413F39">
      <w:pPr>
        <w:pStyle w:val="TOC2"/>
        <w:tabs>
          <w:tab w:val="right" w:pos="9016"/>
        </w:tabs>
        <w:rPr>
          <w:rFonts w:asciiTheme="minorHAnsi" w:eastAsiaTheme="minorEastAsia" w:hAnsiTheme="minorHAnsi"/>
          <w:noProof/>
          <w:sz w:val="22"/>
          <w:szCs w:val="22"/>
          <w:lang w:eastAsia="en-GB"/>
        </w:rPr>
      </w:pPr>
      <w:hyperlink w:anchor="_Toc126074446" w:history="1">
        <w:r w:rsidRPr="00925811">
          <w:rPr>
            <w:rStyle w:val="Hyperlink"/>
            <w:noProof/>
          </w:rPr>
          <w:t>Special Condition 9.4 Re-opener Guidance and Application Requirements Document</w:t>
        </w:r>
        <w:r w:rsidRPr="00925811">
          <w:rPr>
            <w:noProof/>
            <w:webHidden/>
          </w:rPr>
          <w:tab/>
        </w:r>
        <w:r w:rsidRPr="00925811">
          <w:rPr>
            <w:noProof/>
            <w:webHidden/>
          </w:rPr>
          <w:fldChar w:fldCharType="begin"/>
        </w:r>
        <w:r w:rsidRPr="00925811">
          <w:rPr>
            <w:noProof/>
            <w:webHidden/>
          </w:rPr>
          <w:instrText xml:space="preserve"> PAGEREF _Toc126074446 \h </w:instrText>
        </w:r>
        <w:r w:rsidRPr="00925811">
          <w:rPr>
            <w:noProof/>
            <w:webHidden/>
          </w:rPr>
        </w:r>
        <w:r w:rsidRPr="00925811">
          <w:rPr>
            <w:noProof/>
            <w:webHidden/>
          </w:rPr>
          <w:fldChar w:fldCharType="separate"/>
        </w:r>
        <w:r w:rsidR="004554A1">
          <w:rPr>
            <w:noProof/>
            <w:webHidden/>
          </w:rPr>
          <w:t>221</w:t>
        </w:r>
        <w:r w:rsidRPr="00925811">
          <w:rPr>
            <w:noProof/>
            <w:webHidden/>
          </w:rPr>
          <w:fldChar w:fldCharType="end"/>
        </w:r>
      </w:hyperlink>
    </w:p>
    <w:p w14:paraId="096DD040" w14:textId="778AD569" w:rsidR="00413F39" w:rsidRPr="00925811" w:rsidRDefault="00413F39">
      <w:pPr>
        <w:pStyle w:val="TOC2"/>
        <w:tabs>
          <w:tab w:val="right" w:pos="9016"/>
        </w:tabs>
        <w:rPr>
          <w:rFonts w:asciiTheme="minorHAnsi" w:eastAsiaTheme="minorEastAsia" w:hAnsiTheme="minorHAnsi"/>
          <w:noProof/>
          <w:sz w:val="22"/>
          <w:szCs w:val="22"/>
          <w:lang w:eastAsia="en-GB"/>
        </w:rPr>
      </w:pPr>
      <w:hyperlink w:anchor="_Toc126074447" w:history="1">
        <w:r w:rsidRPr="00925811">
          <w:rPr>
            <w:rStyle w:val="Hyperlink"/>
            <w:noProof/>
          </w:rPr>
          <w:t>Special Condition 9.5 Digitalisation</w:t>
        </w:r>
        <w:r w:rsidRPr="00925811">
          <w:rPr>
            <w:noProof/>
            <w:webHidden/>
          </w:rPr>
          <w:tab/>
        </w:r>
        <w:r w:rsidRPr="00925811">
          <w:rPr>
            <w:noProof/>
            <w:webHidden/>
          </w:rPr>
          <w:fldChar w:fldCharType="begin"/>
        </w:r>
        <w:r w:rsidRPr="00925811">
          <w:rPr>
            <w:noProof/>
            <w:webHidden/>
          </w:rPr>
          <w:instrText xml:space="preserve"> PAGEREF _Toc126074447 \h </w:instrText>
        </w:r>
        <w:r w:rsidRPr="00925811">
          <w:rPr>
            <w:noProof/>
            <w:webHidden/>
          </w:rPr>
        </w:r>
        <w:r w:rsidRPr="00925811">
          <w:rPr>
            <w:noProof/>
            <w:webHidden/>
          </w:rPr>
          <w:fldChar w:fldCharType="separate"/>
        </w:r>
        <w:r w:rsidR="004554A1">
          <w:rPr>
            <w:noProof/>
            <w:webHidden/>
          </w:rPr>
          <w:t>222</w:t>
        </w:r>
        <w:r w:rsidRPr="00925811">
          <w:rPr>
            <w:noProof/>
            <w:webHidden/>
          </w:rPr>
          <w:fldChar w:fldCharType="end"/>
        </w:r>
      </w:hyperlink>
    </w:p>
    <w:p w14:paraId="54DAD422" w14:textId="7CAF485B" w:rsidR="00413F39" w:rsidRPr="00925811" w:rsidRDefault="00413F39">
      <w:pPr>
        <w:pStyle w:val="TOC2"/>
        <w:tabs>
          <w:tab w:val="right" w:pos="9016"/>
        </w:tabs>
        <w:rPr>
          <w:rFonts w:asciiTheme="minorHAnsi" w:eastAsiaTheme="minorEastAsia" w:hAnsiTheme="minorHAnsi"/>
          <w:noProof/>
          <w:sz w:val="22"/>
          <w:szCs w:val="22"/>
          <w:lang w:eastAsia="en-GB"/>
        </w:rPr>
      </w:pPr>
      <w:hyperlink w:anchor="_Toc126074448" w:history="1">
        <w:r w:rsidRPr="00925811">
          <w:rPr>
            <w:rStyle w:val="Hyperlink"/>
            <w:noProof/>
          </w:rPr>
          <w:t>Special Condition 9.6 Disapplication of Relevant Special Conditions</w:t>
        </w:r>
        <w:r w:rsidRPr="00925811">
          <w:rPr>
            <w:noProof/>
            <w:webHidden/>
          </w:rPr>
          <w:tab/>
        </w:r>
        <w:r w:rsidRPr="00925811">
          <w:rPr>
            <w:noProof/>
            <w:webHidden/>
          </w:rPr>
          <w:fldChar w:fldCharType="begin"/>
        </w:r>
        <w:r w:rsidRPr="00925811">
          <w:rPr>
            <w:noProof/>
            <w:webHidden/>
          </w:rPr>
          <w:instrText xml:space="preserve"> PAGEREF _Toc126074448 \h </w:instrText>
        </w:r>
        <w:r w:rsidRPr="00925811">
          <w:rPr>
            <w:noProof/>
            <w:webHidden/>
          </w:rPr>
        </w:r>
        <w:r w:rsidRPr="00925811">
          <w:rPr>
            <w:noProof/>
            <w:webHidden/>
          </w:rPr>
          <w:fldChar w:fldCharType="separate"/>
        </w:r>
        <w:r w:rsidR="004554A1">
          <w:rPr>
            <w:noProof/>
            <w:webHidden/>
          </w:rPr>
          <w:t>224</w:t>
        </w:r>
        <w:r w:rsidRPr="00925811">
          <w:rPr>
            <w:noProof/>
            <w:webHidden/>
          </w:rPr>
          <w:fldChar w:fldCharType="end"/>
        </w:r>
      </w:hyperlink>
    </w:p>
    <w:p w14:paraId="6A08EE9F" w14:textId="6AE65BE1" w:rsidR="00413F39" w:rsidRPr="00925811" w:rsidRDefault="00413F39">
      <w:pPr>
        <w:pStyle w:val="TOC2"/>
        <w:tabs>
          <w:tab w:val="right" w:pos="9016"/>
        </w:tabs>
        <w:rPr>
          <w:rFonts w:asciiTheme="minorHAnsi" w:eastAsiaTheme="minorEastAsia" w:hAnsiTheme="minorHAnsi"/>
          <w:noProof/>
          <w:sz w:val="22"/>
          <w:szCs w:val="22"/>
          <w:lang w:eastAsia="en-GB"/>
        </w:rPr>
      </w:pPr>
      <w:hyperlink w:anchor="_Toc126074449" w:history="1">
        <w:r w:rsidRPr="00925811">
          <w:rPr>
            <w:rStyle w:val="Hyperlink"/>
            <w:noProof/>
          </w:rPr>
          <w:t>Special Condition 9.7 Directly Remunerated Services</w:t>
        </w:r>
        <w:r w:rsidRPr="00925811">
          <w:rPr>
            <w:noProof/>
            <w:webHidden/>
          </w:rPr>
          <w:tab/>
        </w:r>
        <w:r w:rsidRPr="00925811">
          <w:rPr>
            <w:noProof/>
            <w:webHidden/>
          </w:rPr>
          <w:fldChar w:fldCharType="begin"/>
        </w:r>
        <w:r w:rsidRPr="00925811">
          <w:rPr>
            <w:noProof/>
            <w:webHidden/>
          </w:rPr>
          <w:instrText xml:space="preserve"> PAGEREF _Toc126074449 \h </w:instrText>
        </w:r>
        <w:r w:rsidRPr="00925811">
          <w:rPr>
            <w:noProof/>
            <w:webHidden/>
          </w:rPr>
        </w:r>
        <w:r w:rsidRPr="00925811">
          <w:rPr>
            <w:noProof/>
            <w:webHidden/>
          </w:rPr>
          <w:fldChar w:fldCharType="separate"/>
        </w:r>
        <w:r w:rsidR="004554A1">
          <w:rPr>
            <w:noProof/>
            <w:webHidden/>
          </w:rPr>
          <w:t>226</w:t>
        </w:r>
        <w:r w:rsidRPr="00925811">
          <w:rPr>
            <w:noProof/>
            <w:webHidden/>
          </w:rPr>
          <w:fldChar w:fldCharType="end"/>
        </w:r>
      </w:hyperlink>
    </w:p>
    <w:p w14:paraId="73B73488" w14:textId="4CADFC56" w:rsidR="00413F39" w:rsidRPr="00925811" w:rsidRDefault="00413F39">
      <w:pPr>
        <w:pStyle w:val="TOC2"/>
        <w:tabs>
          <w:tab w:val="right" w:pos="9016"/>
        </w:tabs>
        <w:rPr>
          <w:rFonts w:asciiTheme="minorHAnsi" w:eastAsiaTheme="minorEastAsia" w:hAnsiTheme="minorHAnsi"/>
          <w:noProof/>
          <w:sz w:val="22"/>
          <w:szCs w:val="22"/>
          <w:lang w:eastAsia="en-GB"/>
        </w:rPr>
      </w:pPr>
      <w:hyperlink w:anchor="_Toc126074450" w:history="1">
        <w:r w:rsidRPr="00925811">
          <w:rPr>
            <w:rStyle w:val="Hyperlink"/>
            <w:noProof/>
          </w:rPr>
          <w:t>Special Condition 9.8 Tax Reconciliation assurance statement</w:t>
        </w:r>
        <w:r w:rsidRPr="00925811">
          <w:rPr>
            <w:noProof/>
            <w:webHidden/>
          </w:rPr>
          <w:tab/>
        </w:r>
        <w:r w:rsidRPr="00925811">
          <w:rPr>
            <w:noProof/>
            <w:webHidden/>
          </w:rPr>
          <w:fldChar w:fldCharType="begin"/>
        </w:r>
        <w:r w:rsidRPr="00925811">
          <w:rPr>
            <w:noProof/>
            <w:webHidden/>
          </w:rPr>
          <w:instrText xml:space="preserve"> PAGEREF _Toc126074450 \h </w:instrText>
        </w:r>
        <w:r w:rsidRPr="00925811">
          <w:rPr>
            <w:noProof/>
            <w:webHidden/>
          </w:rPr>
        </w:r>
        <w:r w:rsidRPr="00925811">
          <w:rPr>
            <w:noProof/>
            <w:webHidden/>
          </w:rPr>
          <w:fldChar w:fldCharType="separate"/>
        </w:r>
        <w:r w:rsidR="004554A1">
          <w:rPr>
            <w:noProof/>
            <w:webHidden/>
          </w:rPr>
          <w:t>230</w:t>
        </w:r>
        <w:r w:rsidRPr="00925811">
          <w:rPr>
            <w:noProof/>
            <w:webHidden/>
          </w:rPr>
          <w:fldChar w:fldCharType="end"/>
        </w:r>
      </w:hyperlink>
    </w:p>
    <w:p w14:paraId="56673F63" w14:textId="70D69F88" w:rsidR="00413F39" w:rsidRPr="00925811" w:rsidRDefault="00413F39">
      <w:pPr>
        <w:pStyle w:val="TOC2"/>
        <w:tabs>
          <w:tab w:val="right" w:pos="9016"/>
        </w:tabs>
        <w:rPr>
          <w:rFonts w:asciiTheme="minorHAnsi" w:eastAsiaTheme="minorEastAsia" w:hAnsiTheme="minorHAnsi"/>
          <w:noProof/>
          <w:sz w:val="22"/>
          <w:szCs w:val="22"/>
          <w:lang w:eastAsia="en-GB"/>
        </w:rPr>
      </w:pPr>
      <w:hyperlink w:anchor="_Toc126074451" w:history="1">
        <w:r w:rsidRPr="00925811">
          <w:rPr>
            <w:rStyle w:val="Hyperlink"/>
            <w:noProof/>
          </w:rPr>
          <w:t>Special Condition 9.9 The strategic innovation fund (SIF</w:t>
        </w:r>
        <w:r w:rsidRPr="00925811">
          <w:rPr>
            <w:rStyle w:val="Hyperlink"/>
            <w:noProof/>
            <w:vertAlign w:val="subscript"/>
          </w:rPr>
          <w:t>t</w:t>
        </w:r>
        <w:r w:rsidRPr="00925811">
          <w:rPr>
            <w:rStyle w:val="Hyperlink"/>
            <w:noProof/>
          </w:rPr>
          <w:t>)</w:t>
        </w:r>
        <w:r w:rsidRPr="00925811">
          <w:rPr>
            <w:noProof/>
            <w:webHidden/>
          </w:rPr>
          <w:tab/>
        </w:r>
        <w:r w:rsidRPr="00925811">
          <w:rPr>
            <w:noProof/>
            <w:webHidden/>
          </w:rPr>
          <w:fldChar w:fldCharType="begin"/>
        </w:r>
        <w:r w:rsidRPr="00925811">
          <w:rPr>
            <w:noProof/>
            <w:webHidden/>
          </w:rPr>
          <w:instrText xml:space="preserve"> PAGEREF _Toc126074451 \h </w:instrText>
        </w:r>
        <w:r w:rsidRPr="00925811">
          <w:rPr>
            <w:noProof/>
            <w:webHidden/>
          </w:rPr>
        </w:r>
        <w:r w:rsidRPr="00925811">
          <w:rPr>
            <w:noProof/>
            <w:webHidden/>
          </w:rPr>
          <w:fldChar w:fldCharType="separate"/>
        </w:r>
        <w:r w:rsidR="004554A1">
          <w:rPr>
            <w:noProof/>
            <w:webHidden/>
          </w:rPr>
          <w:t>232</w:t>
        </w:r>
        <w:r w:rsidRPr="00925811">
          <w:rPr>
            <w:noProof/>
            <w:webHidden/>
          </w:rPr>
          <w:fldChar w:fldCharType="end"/>
        </w:r>
      </w:hyperlink>
    </w:p>
    <w:p w14:paraId="51F7AE14" w14:textId="15B03BF2" w:rsidR="00413F39" w:rsidRPr="00925811" w:rsidRDefault="00413F39">
      <w:pPr>
        <w:pStyle w:val="TOC2"/>
        <w:tabs>
          <w:tab w:val="right" w:pos="9016"/>
        </w:tabs>
        <w:rPr>
          <w:rFonts w:asciiTheme="minorHAnsi" w:eastAsiaTheme="minorEastAsia" w:hAnsiTheme="minorHAnsi"/>
          <w:noProof/>
          <w:sz w:val="22"/>
          <w:szCs w:val="22"/>
          <w:lang w:eastAsia="en-GB"/>
        </w:rPr>
      </w:pPr>
      <w:hyperlink w:anchor="_Toc126074452" w:history="1">
        <w:r w:rsidRPr="00925811">
          <w:rPr>
            <w:rStyle w:val="Hyperlink"/>
            <w:noProof/>
          </w:rPr>
          <w:t>Special Condition 9.10 Margins on licensee’s Connection Activities</w:t>
        </w:r>
        <w:r w:rsidRPr="00925811">
          <w:rPr>
            <w:noProof/>
            <w:webHidden/>
          </w:rPr>
          <w:tab/>
        </w:r>
        <w:r w:rsidRPr="00925811">
          <w:rPr>
            <w:noProof/>
            <w:webHidden/>
          </w:rPr>
          <w:fldChar w:fldCharType="begin"/>
        </w:r>
        <w:r w:rsidRPr="00925811">
          <w:rPr>
            <w:noProof/>
            <w:webHidden/>
          </w:rPr>
          <w:instrText xml:space="preserve"> PAGEREF _Toc126074452 \h </w:instrText>
        </w:r>
        <w:r w:rsidRPr="00925811">
          <w:rPr>
            <w:noProof/>
            <w:webHidden/>
          </w:rPr>
        </w:r>
        <w:r w:rsidRPr="00925811">
          <w:rPr>
            <w:noProof/>
            <w:webHidden/>
          </w:rPr>
          <w:fldChar w:fldCharType="separate"/>
        </w:r>
        <w:r w:rsidR="004554A1">
          <w:rPr>
            <w:noProof/>
            <w:webHidden/>
          </w:rPr>
          <w:t>234</w:t>
        </w:r>
        <w:r w:rsidRPr="00925811">
          <w:rPr>
            <w:noProof/>
            <w:webHidden/>
          </w:rPr>
          <w:fldChar w:fldCharType="end"/>
        </w:r>
      </w:hyperlink>
    </w:p>
    <w:p w14:paraId="25DE0B6F" w14:textId="681560A7" w:rsidR="00413F39" w:rsidRPr="00925811" w:rsidRDefault="00413F39">
      <w:pPr>
        <w:pStyle w:val="TOC2"/>
        <w:tabs>
          <w:tab w:val="right" w:pos="9016"/>
        </w:tabs>
        <w:rPr>
          <w:rFonts w:asciiTheme="minorHAnsi" w:eastAsiaTheme="minorEastAsia" w:hAnsiTheme="minorHAnsi"/>
          <w:noProof/>
          <w:sz w:val="22"/>
          <w:szCs w:val="22"/>
          <w:lang w:eastAsia="en-GB"/>
        </w:rPr>
      </w:pPr>
      <w:hyperlink w:anchor="_Toc126074453" w:history="1">
        <w:r w:rsidRPr="00925811">
          <w:rPr>
            <w:rStyle w:val="Hyperlink"/>
            <w:noProof/>
          </w:rPr>
          <w:t>Special Condition 9.11 Restriction on charges for the provision of Legacy Metering Equipment</w:t>
        </w:r>
        <w:r w:rsidRPr="00925811">
          <w:rPr>
            <w:noProof/>
            <w:webHidden/>
          </w:rPr>
          <w:tab/>
        </w:r>
        <w:r w:rsidRPr="00925811">
          <w:rPr>
            <w:noProof/>
            <w:webHidden/>
          </w:rPr>
          <w:fldChar w:fldCharType="begin"/>
        </w:r>
        <w:r w:rsidRPr="00925811">
          <w:rPr>
            <w:noProof/>
            <w:webHidden/>
          </w:rPr>
          <w:instrText xml:space="preserve"> PAGEREF _Toc126074453 \h </w:instrText>
        </w:r>
        <w:r w:rsidRPr="00925811">
          <w:rPr>
            <w:noProof/>
            <w:webHidden/>
          </w:rPr>
        </w:r>
        <w:r w:rsidRPr="00925811">
          <w:rPr>
            <w:noProof/>
            <w:webHidden/>
          </w:rPr>
          <w:fldChar w:fldCharType="separate"/>
        </w:r>
        <w:r w:rsidR="004554A1">
          <w:rPr>
            <w:noProof/>
            <w:webHidden/>
          </w:rPr>
          <w:t>237</w:t>
        </w:r>
        <w:r w:rsidRPr="00925811">
          <w:rPr>
            <w:noProof/>
            <w:webHidden/>
          </w:rPr>
          <w:fldChar w:fldCharType="end"/>
        </w:r>
      </w:hyperlink>
    </w:p>
    <w:p w14:paraId="526976D1" w14:textId="3CB61441" w:rsidR="00413F39" w:rsidRPr="00925811" w:rsidRDefault="00413F39">
      <w:pPr>
        <w:pStyle w:val="TOC2"/>
        <w:tabs>
          <w:tab w:val="right" w:pos="9016"/>
        </w:tabs>
        <w:rPr>
          <w:rFonts w:asciiTheme="minorHAnsi" w:eastAsiaTheme="minorEastAsia" w:hAnsiTheme="minorHAnsi"/>
          <w:noProof/>
          <w:sz w:val="22"/>
          <w:szCs w:val="22"/>
          <w:lang w:eastAsia="en-GB"/>
        </w:rPr>
      </w:pPr>
      <w:hyperlink w:anchor="_Toc126074454" w:history="1">
        <w:r w:rsidRPr="00925811">
          <w:rPr>
            <w:rStyle w:val="Hyperlink"/>
            <w:noProof/>
          </w:rPr>
          <w:t>Special Condition 9.12 Charging outside the Distribution Services areas</w:t>
        </w:r>
        <w:r w:rsidRPr="00925811">
          <w:rPr>
            <w:noProof/>
            <w:webHidden/>
          </w:rPr>
          <w:tab/>
        </w:r>
        <w:r w:rsidRPr="00925811">
          <w:rPr>
            <w:noProof/>
            <w:webHidden/>
          </w:rPr>
          <w:fldChar w:fldCharType="begin"/>
        </w:r>
        <w:r w:rsidRPr="00925811">
          <w:rPr>
            <w:noProof/>
            <w:webHidden/>
          </w:rPr>
          <w:instrText xml:space="preserve"> PAGEREF _Toc126074454 \h </w:instrText>
        </w:r>
        <w:r w:rsidRPr="00925811">
          <w:rPr>
            <w:noProof/>
            <w:webHidden/>
          </w:rPr>
        </w:r>
        <w:r w:rsidRPr="00925811">
          <w:rPr>
            <w:noProof/>
            <w:webHidden/>
          </w:rPr>
          <w:fldChar w:fldCharType="separate"/>
        </w:r>
        <w:r w:rsidR="004554A1">
          <w:rPr>
            <w:noProof/>
            <w:webHidden/>
          </w:rPr>
          <w:t>242</w:t>
        </w:r>
        <w:r w:rsidRPr="00925811">
          <w:rPr>
            <w:noProof/>
            <w:webHidden/>
          </w:rPr>
          <w:fldChar w:fldCharType="end"/>
        </w:r>
      </w:hyperlink>
    </w:p>
    <w:p w14:paraId="3300136F" w14:textId="501AC6F3" w:rsidR="00413F39" w:rsidRPr="00925811" w:rsidRDefault="00413F39">
      <w:pPr>
        <w:pStyle w:val="TOC2"/>
        <w:tabs>
          <w:tab w:val="right" w:pos="9016"/>
        </w:tabs>
        <w:rPr>
          <w:rFonts w:asciiTheme="minorHAnsi" w:eastAsiaTheme="minorEastAsia" w:hAnsiTheme="minorHAnsi"/>
          <w:noProof/>
          <w:sz w:val="22"/>
          <w:szCs w:val="22"/>
          <w:lang w:eastAsia="en-GB"/>
        </w:rPr>
      </w:pPr>
      <w:hyperlink w:anchor="_Toc126074455" w:history="1">
        <w:r w:rsidRPr="00925811">
          <w:rPr>
            <w:rStyle w:val="Hyperlink"/>
            <w:noProof/>
          </w:rPr>
          <w:t>Special Condition 9.13 Smart Optimisation Output</w:t>
        </w:r>
        <w:r w:rsidRPr="00925811">
          <w:rPr>
            <w:noProof/>
            <w:webHidden/>
          </w:rPr>
          <w:tab/>
        </w:r>
        <w:r w:rsidRPr="00925811">
          <w:rPr>
            <w:noProof/>
            <w:webHidden/>
          </w:rPr>
          <w:fldChar w:fldCharType="begin"/>
        </w:r>
        <w:r w:rsidRPr="00925811">
          <w:rPr>
            <w:noProof/>
            <w:webHidden/>
          </w:rPr>
          <w:instrText xml:space="preserve"> PAGEREF _Toc126074455 \h </w:instrText>
        </w:r>
        <w:r w:rsidRPr="00925811">
          <w:rPr>
            <w:noProof/>
            <w:webHidden/>
          </w:rPr>
        </w:r>
        <w:r w:rsidRPr="00925811">
          <w:rPr>
            <w:noProof/>
            <w:webHidden/>
          </w:rPr>
          <w:fldChar w:fldCharType="separate"/>
        </w:r>
        <w:r w:rsidR="004554A1">
          <w:rPr>
            <w:noProof/>
            <w:webHidden/>
          </w:rPr>
          <w:t>242</w:t>
        </w:r>
        <w:r w:rsidRPr="00925811">
          <w:rPr>
            <w:noProof/>
            <w:webHidden/>
          </w:rPr>
          <w:fldChar w:fldCharType="end"/>
        </w:r>
      </w:hyperlink>
    </w:p>
    <w:p w14:paraId="24F64532" w14:textId="31B51E61" w:rsidR="00413F39" w:rsidRPr="00925811" w:rsidRDefault="00413F39">
      <w:pPr>
        <w:pStyle w:val="TOC2"/>
        <w:tabs>
          <w:tab w:val="right" w:pos="9016"/>
        </w:tabs>
        <w:rPr>
          <w:rFonts w:asciiTheme="minorHAnsi" w:eastAsiaTheme="minorEastAsia" w:hAnsiTheme="minorHAnsi"/>
          <w:noProof/>
          <w:sz w:val="22"/>
          <w:szCs w:val="22"/>
          <w:lang w:eastAsia="en-GB"/>
        </w:rPr>
      </w:pPr>
      <w:hyperlink w:anchor="_Toc126074456" w:history="1">
        <w:r w:rsidRPr="00925811">
          <w:rPr>
            <w:rStyle w:val="Hyperlink"/>
            <w:noProof/>
          </w:rPr>
          <w:t>Special Condition 9.14 [Not used]</w:t>
        </w:r>
        <w:r w:rsidRPr="00925811">
          <w:rPr>
            <w:noProof/>
            <w:webHidden/>
          </w:rPr>
          <w:tab/>
        </w:r>
        <w:r w:rsidRPr="00925811">
          <w:rPr>
            <w:noProof/>
            <w:webHidden/>
          </w:rPr>
          <w:fldChar w:fldCharType="begin"/>
        </w:r>
        <w:r w:rsidRPr="00925811">
          <w:rPr>
            <w:noProof/>
            <w:webHidden/>
          </w:rPr>
          <w:instrText xml:space="preserve"> PAGEREF _Toc126074456 \h </w:instrText>
        </w:r>
        <w:r w:rsidRPr="00925811">
          <w:rPr>
            <w:noProof/>
            <w:webHidden/>
          </w:rPr>
        </w:r>
        <w:r w:rsidRPr="00925811">
          <w:rPr>
            <w:noProof/>
            <w:webHidden/>
          </w:rPr>
          <w:fldChar w:fldCharType="separate"/>
        </w:r>
        <w:r w:rsidR="004554A1">
          <w:rPr>
            <w:noProof/>
            <w:webHidden/>
          </w:rPr>
          <w:t>243</w:t>
        </w:r>
        <w:r w:rsidRPr="00925811">
          <w:rPr>
            <w:noProof/>
            <w:webHidden/>
          </w:rPr>
          <w:fldChar w:fldCharType="end"/>
        </w:r>
      </w:hyperlink>
    </w:p>
    <w:p w14:paraId="7E1E91C1" w14:textId="16C947AA" w:rsidR="001A2306" w:rsidRPr="00925811" w:rsidRDefault="001A2306" w:rsidP="001A2306">
      <w:r w:rsidRPr="00925811">
        <w:fldChar w:fldCharType="end"/>
      </w:r>
    </w:p>
    <w:p w14:paraId="75CA9EA2" w14:textId="77777777" w:rsidR="001A2306" w:rsidRPr="00925811" w:rsidRDefault="001A2306" w:rsidP="001A2306">
      <w:pPr>
        <w:pStyle w:val="Heading1"/>
      </w:pPr>
      <w:bookmarkStart w:id="2" w:name="_Toc115249366"/>
      <w:bookmarkStart w:id="3" w:name="_Toc121143977"/>
      <w:bookmarkStart w:id="4" w:name="_Toc121736102"/>
      <w:bookmarkStart w:id="5" w:name="_Toc126074387"/>
      <w:r w:rsidRPr="00925811">
        <w:lastRenderedPageBreak/>
        <w:t>Interpretation, definitions and common procedure</w:t>
      </w:r>
      <w:bookmarkEnd w:id="2"/>
      <w:bookmarkEnd w:id="3"/>
      <w:bookmarkEnd w:id="4"/>
      <w:bookmarkEnd w:id="5"/>
    </w:p>
    <w:p w14:paraId="7934A110" w14:textId="77777777" w:rsidR="001A2306" w:rsidRPr="00925811" w:rsidRDefault="001A2306" w:rsidP="001A2306">
      <w:pPr>
        <w:pStyle w:val="Heading2"/>
      </w:pPr>
      <w:bookmarkStart w:id="6" w:name="_Toc115249367"/>
      <w:bookmarkStart w:id="7" w:name="_Toc121143978"/>
      <w:bookmarkStart w:id="8" w:name="_Toc121736103"/>
      <w:bookmarkStart w:id="9" w:name="_Toc126074388"/>
      <w:bookmarkStart w:id="10" w:name="_Hlk86669274"/>
      <w:r w:rsidRPr="00925811">
        <w:t>Interpretation</w:t>
      </w:r>
      <w:bookmarkEnd w:id="6"/>
      <w:bookmarkEnd w:id="7"/>
      <w:bookmarkEnd w:id="8"/>
      <w:bookmarkEnd w:id="9"/>
    </w:p>
    <w:bookmarkEnd w:id="10"/>
    <w:p w14:paraId="7313D886" w14:textId="77777777" w:rsidR="001A2306" w:rsidRPr="00925811" w:rsidRDefault="001A2306" w:rsidP="001A2306">
      <w:pPr>
        <w:pStyle w:val="Heading3nonumbering"/>
      </w:pPr>
      <w:r w:rsidRPr="00925811">
        <w:t>Introduction</w:t>
      </w:r>
    </w:p>
    <w:p w14:paraId="5B66744E" w14:textId="77777777" w:rsidR="001A2306" w:rsidRPr="00925811" w:rsidRDefault="001A2306" w:rsidP="001A2306">
      <w:pPr>
        <w:pStyle w:val="NumberedNormal"/>
      </w:pPr>
      <w:r w:rsidRPr="00925811">
        <w:t>The purpose of this condition is to set out provisions of general interpretation for the special conditions.  Note that other provisions exist in the terms of this licence and the standard conditions.</w:t>
      </w:r>
    </w:p>
    <w:p w14:paraId="0488B645" w14:textId="77777777" w:rsidR="001A2306" w:rsidRPr="00925811" w:rsidRDefault="001A2306" w:rsidP="001A2306">
      <w:pPr>
        <w:pStyle w:val="Heading3"/>
      </w:pPr>
      <w:r w:rsidRPr="00925811">
        <w:t>Interpretation</w:t>
      </w:r>
    </w:p>
    <w:p w14:paraId="0BC5380E" w14:textId="77777777" w:rsidR="001A2306" w:rsidRPr="00925811" w:rsidRDefault="001A2306" w:rsidP="001A2306">
      <w:pPr>
        <w:pStyle w:val="NumberedNormal"/>
      </w:pPr>
      <w:r w:rsidRPr="00925811">
        <w:t>Wherever the subscript ‘t’ is used after a term, without any further numerical notation, the value to be used is the one for the Regulatory Year in question.</w:t>
      </w:r>
    </w:p>
    <w:p w14:paraId="28043366" w14:textId="77777777" w:rsidR="001A2306" w:rsidRPr="00925811" w:rsidRDefault="001A2306" w:rsidP="001A2306">
      <w:pPr>
        <w:pStyle w:val="NumberedNormal"/>
      </w:pPr>
      <w:r w:rsidRPr="00925811">
        <w:t>A positive or negative numerical notation after a subscript ‘t’ indicates that the value to be used is, respectively, for a Regulatory Year after or before the Regulatory Year in question and the number indicates how many Regulatory Years after or before.</w:t>
      </w:r>
    </w:p>
    <w:p w14:paraId="4434A061" w14:textId="77777777" w:rsidR="001A2306" w:rsidRPr="00925811" w:rsidRDefault="001A2306" w:rsidP="001A2306">
      <w:pPr>
        <w:pStyle w:val="NumberedNormal"/>
      </w:pPr>
      <w:r w:rsidRPr="00925811">
        <w:t>Other subscripts are also used to denote the value for a specific Regulatory Year and are explained in the relevant special condition.</w:t>
      </w:r>
    </w:p>
    <w:p w14:paraId="31F9784A" w14:textId="77777777" w:rsidR="001A2306" w:rsidRPr="00925811" w:rsidRDefault="001A2306" w:rsidP="001A2306">
      <w:pPr>
        <w:pStyle w:val="NumberedNormal"/>
      </w:pPr>
      <w:r w:rsidRPr="00925811">
        <w:t>Values derived by reference to the value of revenues accrued, received or paid by or to the licensee are the actual sum accrued, received or paid by or to the licensee on the date of the accrual, receipt or payment without any adjustment for inflation or interest after deduction of value added tax (if any) and any other taxes charged directly by reference to the amounts so accrued, received or paid.</w:t>
      </w:r>
    </w:p>
    <w:p w14:paraId="4A887A8F" w14:textId="77777777" w:rsidR="001A2306" w:rsidRPr="00925811" w:rsidRDefault="001A2306" w:rsidP="001A2306">
      <w:pPr>
        <w:pStyle w:val="NumberedNormal"/>
      </w:pPr>
      <w:r w:rsidRPr="00925811">
        <w:t>Monetary values are in sterling in a 2020/21 price base unless otherwise indicated.  Any actual costs are deflated to this price base using the price index term defined in Part E of Special Condition 2.1 (Revenue Restriction).</w:t>
      </w:r>
    </w:p>
    <w:p w14:paraId="70D2AB52" w14:textId="77777777" w:rsidR="001A2306" w:rsidRPr="00925811" w:rsidRDefault="001A2306" w:rsidP="001A2306">
      <w:pPr>
        <w:pStyle w:val="NumberedNormal"/>
      </w:pPr>
      <w:r w:rsidRPr="00925811">
        <w:t>The price base for each PCFM Variable Value is specified in the ED2 Price Control Financial Model “Input” sheet. Where a PCFM Variable Value is specified as a "£m nominal" input, the ED2 Price Control Financial Model converts these values in accordance with Part E of Special Condition 2.1, so that the component terms of Calculated Revenue are in a 2020/21 price base.</w:t>
      </w:r>
    </w:p>
    <w:p w14:paraId="5D034DCA" w14:textId="77777777" w:rsidR="001A2306" w:rsidRPr="00925811" w:rsidRDefault="001A2306" w:rsidP="001A2306">
      <w:pPr>
        <w:pStyle w:val="NumberedNormal"/>
      </w:pPr>
      <w:r w:rsidRPr="00925811">
        <w:t>In each case in which the Authority may specify a date under any of the special conditions, it may specify:</w:t>
      </w:r>
      <w:r w:rsidRPr="00925811">
        <w:tab/>
      </w:r>
    </w:p>
    <w:p w14:paraId="62CC38E4" w14:textId="77777777" w:rsidR="001A2306" w:rsidRPr="00925811" w:rsidRDefault="001A2306" w:rsidP="001A2306">
      <w:pPr>
        <w:pStyle w:val="ListNormal"/>
        <w:tabs>
          <w:tab w:val="num" w:pos="879"/>
        </w:tabs>
      </w:pPr>
      <w:r w:rsidRPr="00925811">
        <w:t>a date; or</w:t>
      </w:r>
    </w:p>
    <w:p w14:paraId="4FAF5BFE" w14:textId="77777777" w:rsidR="001A2306" w:rsidRPr="00925811" w:rsidRDefault="001A2306" w:rsidP="001A2306">
      <w:pPr>
        <w:pStyle w:val="ListNormal"/>
        <w:tabs>
          <w:tab w:val="num" w:pos="879"/>
        </w:tabs>
      </w:pPr>
      <w:r w:rsidRPr="00925811">
        <w:t xml:space="preserve">a method by which that date is to be determined. </w:t>
      </w:r>
    </w:p>
    <w:p w14:paraId="1568FEF6" w14:textId="77777777" w:rsidR="001A2306" w:rsidRPr="00925811" w:rsidRDefault="001A2306" w:rsidP="001A2306">
      <w:pPr>
        <w:pStyle w:val="NumberedNormal"/>
      </w:pPr>
      <w:r w:rsidRPr="00925811">
        <w:t>The heading or title of a chapter, special condition, section, table or appendix is for convenience only.</w:t>
      </w:r>
    </w:p>
    <w:p w14:paraId="7809D51E" w14:textId="77777777" w:rsidR="001A2306" w:rsidRPr="00925811" w:rsidRDefault="001A2306" w:rsidP="001A2306">
      <w:pPr>
        <w:pStyle w:val="NumberedNormal"/>
      </w:pPr>
      <w:r w:rsidRPr="00925811">
        <w:lastRenderedPageBreak/>
        <w:t>The 'introduction' of a special condition, before Part A, is for convenience only.</w:t>
      </w:r>
    </w:p>
    <w:p w14:paraId="2C41D11E" w14:textId="77777777" w:rsidR="001A2306" w:rsidRPr="00925811" w:rsidRDefault="001A2306" w:rsidP="001A2306">
      <w:pPr>
        <w:pStyle w:val="NumberedNormal"/>
      </w:pPr>
      <w:r w:rsidRPr="00925811">
        <w:t>A reference in a special condition to a numbered appendix is, unless otherwise stated, to the relevant numbered appendix to that special condition.</w:t>
      </w:r>
    </w:p>
    <w:p w14:paraId="7400310E" w14:textId="77777777" w:rsidR="001A2306" w:rsidRPr="00925811" w:rsidRDefault="001A2306" w:rsidP="001A2306">
      <w:pPr>
        <w:pStyle w:val="NumberedNormal"/>
      </w:pPr>
      <w:r w:rsidRPr="00925811">
        <w:t xml:space="preserve">These conditions are used to calculate and recalculate the value of Allowed Revenue for Regulatory Years commencing on or after 1 April 2023. </w:t>
      </w:r>
    </w:p>
    <w:p w14:paraId="4666D907" w14:textId="77777777" w:rsidR="001A2306" w:rsidRPr="00925811" w:rsidRDefault="001A2306" w:rsidP="001A2306">
      <w:pPr>
        <w:pStyle w:val="Heading2"/>
      </w:pPr>
      <w:bookmarkStart w:id="11" w:name="_Toc115249368"/>
      <w:bookmarkStart w:id="12" w:name="_Toc121143979"/>
      <w:bookmarkStart w:id="13" w:name="_Toc121736104"/>
      <w:bookmarkStart w:id="14" w:name="_Toc126074389"/>
      <w:r w:rsidRPr="00925811">
        <w:t>Definitions and references to the Electricity Distributors</w:t>
      </w:r>
      <w:bookmarkEnd w:id="11"/>
      <w:bookmarkEnd w:id="12"/>
      <w:bookmarkEnd w:id="13"/>
      <w:bookmarkEnd w:id="14"/>
      <w:r w:rsidRPr="00925811">
        <w:t xml:space="preserve"> </w:t>
      </w:r>
    </w:p>
    <w:p w14:paraId="72A0AD98" w14:textId="77777777" w:rsidR="001A2306" w:rsidRPr="00925811" w:rsidRDefault="001A2306" w:rsidP="001A2306">
      <w:pPr>
        <w:pStyle w:val="Heading3nonumbering"/>
      </w:pPr>
      <w:r w:rsidRPr="00925811">
        <w:t>Introduction</w:t>
      </w:r>
    </w:p>
    <w:p w14:paraId="19308812" w14:textId="77777777" w:rsidR="001A2306" w:rsidRPr="00925811" w:rsidRDefault="001A2306" w:rsidP="001A2306">
      <w:pPr>
        <w:pStyle w:val="NumberedNormal"/>
      </w:pPr>
      <w:r w:rsidRPr="00925811">
        <w:t xml:space="preserve">The purpose of this condition is to provide for the special conditions: </w:t>
      </w:r>
    </w:p>
    <w:p w14:paraId="75E0EB16" w14:textId="77777777" w:rsidR="001A2306" w:rsidRPr="00925811" w:rsidRDefault="001A2306" w:rsidP="001A2306">
      <w:pPr>
        <w:pStyle w:val="ListNormal"/>
        <w:tabs>
          <w:tab w:val="num" w:pos="879"/>
        </w:tabs>
      </w:pPr>
      <w:r w:rsidRPr="00925811">
        <w:t xml:space="preserve">the meaning of defined terms; and </w:t>
      </w:r>
    </w:p>
    <w:p w14:paraId="50A78EF2" w14:textId="77777777" w:rsidR="001A2306" w:rsidRPr="00925811" w:rsidRDefault="001A2306" w:rsidP="001A2306">
      <w:pPr>
        <w:pStyle w:val="ListNormal"/>
        <w:tabs>
          <w:tab w:val="num" w:pos="879"/>
        </w:tabs>
      </w:pPr>
      <w:r w:rsidRPr="00925811">
        <w:t xml:space="preserve">acronyms used to refer to the Electricity Distributors. </w:t>
      </w:r>
    </w:p>
    <w:p w14:paraId="4723BFBE" w14:textId="77777777" w:rsidR="001A2306" w:rsidRPr="00925811" w:rsidRDefault="001A2306" w:rsidP="001A2306">
      <w:pPr>
        <w:pStyle w:val="Heading3"/>
      </w:pPr>
      <w:r w:rsidRPr="00925811">
        <w:t>The use of definitions in these special conditions</w:t>
      </w:r>
    </w:p>
    <w:p w14:paraId="417FB018" w14:textId="77777777" w:rsidR="001A2306" w:rsidRPr="00925811" w:rsidRDefault="001A2306" w:rsidP="001A2306">
      <w:pPr>
        <w:pStyle w:val="NumberedNormal"/>
      </w:pPr>
      <w:r w:rsidRPr="00925811">
        <w:t>In the special conditions the following defined terms, which are capitalised throughout these special conditions, have the meanings given in the table below.</w:t>
      </w:r>
    </w:p>
    <w:p w14:paraId="5A935AEA" w14:textId="77777777" w:rsidR="001A2306" w:rsidRPr="00925811" w:rsidRDefault="001A2306" w:rsidP="001A2306">
      <w:pPr>
        <w:pStyle w:val="NumberedNormal"/>
      </w:pPr>
      <w:r w:rsidRPr="00925811">
        <w:t>Where it is stated in the special conditions that the outputs, delivery dates and allowances for a Price Control Deliverable are located in another document, the following defined terms also have the meanings given in the table below in that document.</w:t>
      </w:r>
      <w:r w:rsidRPr="00925811">
        <w:tab/>
      </w:r>
    </w:p>
    <w:p w14:paraId="6213A6CF" w14:textId="77777777" w:rsidR="001A2306" w:rsidRPr="00925811" w:rsidRDefault="001A2306" w:rsidP="001A2306">
      <w:pPr>
        <w:pStyle w:val="NumberedNormal"/>
      </w:pPr>
      <w:r w:rsidRPr="00925811">
        <w:t xml:space="preserve">Where the table below states that a defined term has the meaning given to it by: </w:t>
      </w:r>
    </w:p>
    <w:p w14:paraId="26F3514E" w14:textId="77777777" w:rsidR="001A2306" w:rsidRPr="00925811" w:rsidRDefault="001A2306" w:rsidP="001A2306">
      <w:pPr>
        <w:pStyle w:val="ListNormal"/>
        <w:tabs>
          <w:tab w:val="num" w:pos="879"/>
        </w:tabs>
      </w:pPr>
      <w:r w:rsidRPr="00925811">
        <w:t xml:space="preserve">another condition of this licence; </w:t>
      </w:r>
    </w:p>
    <w:p w14:paraId="5F82EBB6" w14:textId="77777777" w:rsidR="001A2306" w:rsidRPr="00925811" w:rsidRDefault="001A2306" w:rsidP="001A2306">
      <w:pPr>
        <w:pStyle w:val="ListNormal"/>
        <w:tabs>
          <w:tab w:val="num" w:pos="879"/>
        </w:tabs>
      </w:pPr>
      <w:r w:rsidRPr="00925811">
        <w:t xml:space="preserve">the ED2 Price Control Financial Instruments; </w:t>
      </w:r>
    </w:p>
    <w:p w14:paraId="3C997ECF" w14:textId="77777777" w:rsidR="001A2306" w:rsidRPr="00925811" w:rsidRDefault="001A2306" w:rsidP="001A2306">
      <w:pPr>
        <w:pStyle w:val="ListNormal"/>
        <w:tabs>
          <w:tab w:val="num" w:pos="879"/>
        </w:tabs>
      </w:pPr>
      <w:r w:rsidRPr="00925811">
        <w:t xml:space="preserve">an Associated Document; </w:t>
      </w:r>
    </w:p>
    <w:p w14:paraId="67A28EEF" w14:textId="77777777" w:rsidR="001A2306" w:rsidRPr="00925811" w:rsidRDefault="001A2306" w:rsidP="001A2306">
      <w:pPr>
        <w:pStyle w:val="ListNormal"/>
        <w:tabs>
          <w:tab w:val="num" w:pos="879"/>
        </w:tabs>
      </w:pPr>
      <w:r w:rsidRPr="00925811">
        <w:t>the RIGs;</w:t>
      </w:r>
    </w:p>
    <w:p w14:paraId="62524874" w14:textId="77777777" w:rsidR="001A2306" w:rsidRPr="00925811" w:rsidRDefault="001A2306" w:rsidP="001A2306">
      <w:pPr>
        <w:pStyle w:val="ListNormal"/>
        <w:tabs>
          <w:tab w:val="num" w:pos="879"/>
        </w:tabs>
      </w:pPr>
      <w:r w:rsidRPr="00925811">
        <w:t>the Smart Meter Communication Licence;</w:t>
      </w:r>
    </w:p>
    <w:p w14:paraId="09B27DFC" w14:textId="77777777" w:rsidR="001A2306" w:rsidRPr="00925811" w:rsidRDefault="001A2306" w:rsidP="001A2306">
      <w:pPr>
        <w:pStyle w:val="ListNormal"/>
        <w:tabs>
          <w:tab w:val="num" w:pos="879"/>
        </w:tabs>
      </w:pPr>
      <w:r w:rsidRPr="00925811">
        <w:t>a Transmission Licence;</w:t>
      </w:r>
    </w:p>
    <w:p w14:paraId="1F97D8FB" w14:textId="77777777" w:rsidR="001A2306" w:rsidRPr="00925811" w:rsidRDefault="001A2306" w:rsidP="001A2306">
      <w:pPr>
        <w:pStyle w:val="ListNormal"/>
        <w:tabs>
          <w:tab w:val="num" w:pos="879"/>
        </w:tabs>
      </w:pPr>
      <w:r w:rsidRPr="00925811">
        <w:t xml:space="preserve"> a Gas Transporter Licence; </w:t>
      </w:r>
    </w:p>
    <w:p w14:paraId="1F6BE403" w14:textId="46021BA6" w:rsidR="001A2306" w:rsidRPr="00925811" w:rsidRDefault="001A2306" w:rsidP="001A2306">
      <w:pPr>
        <w:pStyle w:val="ListNormal"/>
        <w:tabs>
          <w:tab w:val="num" w:pos="879"/>
        </w:tabs>
      </w:pPr>
      <w:r w:rsidRPr="00925811">
        <w:t xml:space="preserve"> the Grid Code;</w:t>
      </w:r>
    </w:p>
    <w:p w14:paraId="0916FDDE" w14:textId="59EB79A2" w:rsidR="001A2306" w:rsidRDefault="001A2306" w:rsidP="001A2306">
      <w:pPr>
        <w:pStyle w:val="ListNormal"/>
        <w:tabs>
          <w:tab w:val="num" w:pos="879"/>
        </w:tabs>
      </w:pPr>
      <w:r w:rsidRPr="00925811">
        <w:t>an Act of Parliament</w:t>
      </w:r>
      <w:r w:rsidR="00516844">
        <w:t>; or</w:t>
      </w:r>
    </w:p>
    <w:p w14:paraId="5D1F4B42" w14:textId="121B5A47" w:rsidR="00516844" w:rsidRPr="00925811" w:rsidRDefault="001C3D68" w:rsidP="001A2306">
      <w:pPr>
        <w:pStyle w:val="ListNormal"/>
        <w:tabs>
          <w:tab w:val="num" w:pos="879"/>
        </w:tabs>
      </w:pPr>
      <w:r>
        <w:t>the Electricity System Operator Licence,</w:t>
      </w:r>
    </w:p>
    <w:p w14:paraId="5215D8A8" w14:textId="77777777" w:rsidR="001A2306" w:rsidRPr="00925811" w:rsidRDefault="001A2306" w:rsidP="00EC3088">
      <w:pPr>
        <w:pStyle w:val="NumberedNormal"/>
        <w:numPr>
          <w:ilvl w:val="0"/>
          <w:numId w:val="0"/>
        </w:numPr>
        <w:ind w:left="879"/>
      </w:pPr>
      <w:r w:rsidRPr="00925811">
        <w:t xml:space="preserve">the defined term is to have the meaning given in that provision or document as amended from time to time. </w:t>
      </w:r>
    </w:p>
    <w:p w14:paraId="2B2588EA" w14:textId="77777777" w:rsidR="001A2306" w:rsidRPr="00925811" w:rsidRDefault="001A2306" w:rsidP="001A2306">
      <w:pPr>
        <w:pStyle w:val="Heading4"/>
      </w:pPr>
      <w:r w:rsidRPr="00925811">
        <w:lastRenderedPageBreak/>
        <w:t>#</w:t>
      </w:r>
    </w:p>
    <w:tbl>
      <w:tblPr>
        <w:tblStyle w:val="TableGridLight"/>
        <w:tblW w:w="906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6662"/>
      </w:tblGrid>
      <w:tr w:rsidR="001A2306" w:rsidRPr="00925811" w14:paraId="38C5E921" w14:textId="77777777" w:rsidTr="00633248">
        <w:trPr>
          <w:cnfStyle w:val="100000000000" w:firstRow="1" w:lastRow="0" w:firstColumn="0" w:lastColumn="0" w:oddVBand="0" w:evenVBand="0" w:oddHBand="0" w:evenHBand="0" w:firstRowFirstColumn="0" w:firstRowLastColumn="0" w:lastRowFirstColumn="0" w:lastRowLastColumn="0"/>
          <w:trHeight w:val="4320"/>
        </w:trPr>
        <w:tc>
          <w:tcPr>
            <w:cnfStyle w:val="001000000000" w:firstRow="0" w:lastRow="0" w:firstColumn="1" w:lastColumn="0" w:oddVBand="0" w:evenVBand="0" w:oddHBand="0" w:evenHBand="0" w:firstRowFirstColumn="0" w:firstRowLastColumn="0" w:lastRowFirstColumn="0" w:lastRowLastColumn="0"/>
            <w:tcW w:w="2405" w:type="dxa"/>
            <w:hideMark/>
          </w:tcPr>
          <w:p w14:paraId="5A02315A" w14:textId="77777777" w:rsidR="001A2306" w:rsidRPr="00925811" w:rsidRDefault="001A2306" w:rsidP="001A2306">
            <w:r w:rsidRPr="00925811">
              <w:t>1-in-20 Severe Weather Event</w:t>
            </w:r>
          </w:p>
        </w:tc>
        <w:tc>
          <w:tcPr>
            <w:tcW w:w="6662" w:type="dxa"/>
            <w:hideMark/>
          </w:tcPr>
          <w:p w14:paraId="212C3A51" w14:textId="3CEC0594" w:rsidR="001A2306" w:rsidRPr="00925811" w:rsidRDefault="001A2306" w:rsidP="001A2306">
            <w:pPr>
              <w:cnfStyle w:val="100000000000" w:firstRow="1" w:lastRow="0" w:firstColumn="0" w:lastColumn="0" w:oddVBand="0" w:evenVBand="0" w:oddHBand="0" w:evenHBand="0" w:firstRowFirstColumn="0" w:firstRowLastColumn="0" w:lastRowFirstColumn="0" w:lastRowLastColumn="0"/>
            </w:pPr>
            <w:r w:rsidRPr="00925811">
              <w:t xml:space="preserve">means a weather event that originates in the </w:t>
            </w:r>
            <w:r w:rsidRPr="00925811" w:rsidDel="00517B59">
              <w:t>E</w:t>
            </w:r>
            <w:r w:rsidRPr="00925811">
              <w:t>arth's atmosphere, that causes a number of Incidents at Distribution Higher Voltage in a 24-hour period, which exceeds the number specified in Appendix 1 to Special Condition 3.10 (Allowed Expenditure for 1-in-20 Severe Weather Event)</w:t>
            </w:r>
            <w:r w:rsidRPr="00925811">
              <w:br/>
              <w:t>The duration of the event is determined in accordance with the following:</w:t>
            </w:r>
            <w:r w:rsidRPr="00925811">
              <w:br/>
              <w:t>(a) the event starts at the beginning of a 24-hour period where the number of Incidents at Distribution Higher Voltage in that period is equal to or greater than the commencement threshold specified in Appendix 1 to Special Condition 3.10; and</w:t>
            </w:r>
            <w:r w:rsidRPr="00925811">
              <w:br/>
              <w:t>(b) the event ends at a time determined by the Authority having regard to:</w:t>
            </w:r>
            <w:r w:rsidRPr="00925811">
              <w:br/>
              <w:t xml:space="preserve"> i) such time as the licensee may have declared was the end of the Severe Weather Event in its statement of facts submitted under paragraph 4.4.14(b) of Special Condition 4.4;  </w:t>
            </w:r>
            <w:r w:rsidRPr="00925811">
              <w:br/>
              <w:t>ii)  the time of Restoration of the last Customer off supply due to a Low Voltage Incident linked to the underlying cause of the severe weather (provided that all Customers off supply due to Incidents at Distribution Higher Voltage linked to the underlying cause of the event have been restored); and</w:t>
            </w:r>
            <w:r w:rsidRPr="00925811">
              <w:br/>
              <w:t xml:space="preserve"> iii) the end of a 48-hour period, when the number of Customers off supply due to Incidents at Distribution Higher Voltage linked to the underlying cause of the 1-in-20 Severe Weather Event has fallen to zero.</w:t>
            </w:r>
          </w:p>
        </w:tc>
      </w:tr>
    </w:tbl>
    <w:p w14:paraId="1B8D5734" w14:textId="77777777" w:rsidR="001A2306" w:rsidRPr="00925811" w:rsidRDefault="001A2306" w:rsidP="001A2306">
      <w:pPr>
        <w:pStyle w:val="Heading4"/>
      </w:pPr>
      <w:r w:rsidRPr="00925811">
        <w:t>A</w:t>
      </w:r>
    </w:p>
    <w:tbl>
      <w:tblPr>
        <w:tblStyle w:val="TableGridLight"/>
        <w:tblW w:w="906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6662"/>
      </w:tblGrid>
      <w:tr w:rsidR="001A2306" w:rsidRPr="00925811" w14:paraId="66DEEA65" w14:textId="77777777" w:rsidTr="009C231D">
        <w:trPr>
          <w:cnfStyle w:val="100000000000" w:firstRow="1" w:lastRow="0" w:firstColumn="0" w:lastColumn="0" w:oddVBand="0" w:evenVBand="0" w:oddHBand="0"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185732EB" w14:textId="77777777" w:rsidR="001A2306" w:rsidRPr="00925811" w:rsidRDefault="001A2306" w:rsidP="001A2306">
            <w:r w:rsidRPr="00925811">
              <w:t xml:space="preserve">Act </w:t>
            </w:r>
          </w:p>
        </w:tc>
        <w:tc>
          <w:tcPr>
            <w:tcW w:w="6662" w:type="dxa"/>
            <w:hideMark/>
          </w:tcPr>
          <w:p w14:paraId="644930B8" w14:textId="77777777" w:rsidR="001A2306" w:rsidRPr="00925811" w:rsidRDefault="001A2306" w:rsidP="001A2306">
            <w:pPr>
              <w:cnfStyle w:val="100000000000" w:firstRow="1" w:lastRow="0" w:firstColumn="0" w:lastColumn="0" w:oddVBand="0" w:evenVBand="0" w:oddHBand="0" w:evenHBand="0" w:firstRowFirstColumn="0" w:firstRowLastColumn="0" w:lastRowFirstColumn="0" w:lastRowLastColumn="0"/>
            </w:pPr>
            <w:r w:rsidRPr="00925811">
              <w:t>has the meaning given to that term in Standard Condition 1 (Definitions for the standard conditions).</w:t>
            </w:r>
          </w:p>
        </w:tc>
      </w:tr>
      <w:tr w:rsidR="001A2306" w:rsidRPr="00925811" w14:paraId="68BA981F" w14:textId="77777777" w:rsidTr="009C231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10D2FF95" w14:textId="77777777" w:rsidR="001A2306" w:rsidRPr="00925811" w:rsidRDefault="001A2306" w:rsidP="001A2306">
            <w:r w:rsidRPr="00925811">
              <w:t>Actual Corporation Tax Liability</w:t>
            </w:r>
          </w:p>
        </w:tc>
        <w:tc>
          <w:tcPr>
            <w:tcW w:w="6662" w:type="dxa"/>
            <w:hideMark/>
          </w:tcPr>
          <w:p w14:paraId="09A3B745"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means the value as shown in the licensee’s Company Tax Return (CT600) as submitted to His Majesty's Revenue and Customs relating to the licensee.</w:t>
            </w:r>
          </w:p>
        </w:tc>
      </w:tr>
      <w:tr w:rsidR="001A2306" w:rsidRPr="00925811" w14:paraId="61A52199" w14:textId="77777777" w:rsidTr="009C231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596AD718" w14:textId="77777777" w:rsidR="001A2306" w:rsidRPr="00925811" w:rsidRDefault="001A2306" w:rsidP="001A2306">
            <w:r w:rsidRPr="00925811">
              <w:t>Actual Percentage of Gross Load Related Expenditure</w:t>
            </w:r>
          </w:p>
        </w:tc>
        <w:tc>
          <w:tcPr>
            <w:tcW w:w="6662" w:type="dxa"/>
            <w:hideMark/>
          </w:tcPr>
          <w:p w14:paraId="72CA9AE4"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means actual expenditure on Specific Customer Funded Reinforcement for the Price Control Period expressed as a percentage of actual Gross Load Related Expenditure (including any expenditure on Strategic Investment projects) for the Price Control Period.</w:t>
            </w:r>
          </w:p>
        </w:tc>
      </w:tr>
      <w:tr w:rsidR="001A2306" w:rsidRPr="00925811" w14:paraId="53DC2920" w14:textId="77777777" w:rsidTr="009C231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1706E5B1" w14:textId="77777777" w:rsidR="001A2306" w:rsidRPr="00925811" w:rsidRDefault="001A2306" w:rsidP="001A2306">
            <w:r w:rsidRPr="00925811">
              <w:t>Actual Totex</w:t>
            </w:r>
          </w:p>
        </w:tc>
        <w:tc>
          <w:tcPr>
            <w:tcW w:w="6662" w:type="dxa"/>
            <w:hideMark/>
          </w:tcPr>
          <w:p w14:paraId="7EA67B7B"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is derived in accordance with Chapter 3 of the ED2 Price Control Financial Handbook.</w:t>
            </w:r>
          </w:p>
        </w:tc>
      </w:tr>
      <w:tr w:rsidR="001A2306" w:rsidRPr="00925811" w14:paraId="13E99158" w14:textId="77777777" w:rsidTr="009C231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40228BD0" w14:textId="77777777" w:rsidR="001A2306" w:rsidRPr="00925811" w:rsidRDefault="001A2306" w:rsidP="001A2306">
            <w:r w:rsidRPr="00925811">
              <w:t>Adjusted Outturn Network Risk Output</w:t>
            </w:r>
          </w:p>
        </w:tc>
        <w:tc>
          <w:tcPr>
            <w:tcW w:w="6662" w:type="dxa"/>
            <w:hideMark/>
          </w:tcPr>
          <w:p w14:paraId="085A8694"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is derived in accordance with paragraph 3.1.29 of Special Condition 3.1 (Allowed Network Asset Risk Metric expenditure).</w:t>
            </w:r>
          </w:p>
        </w:tc>
      </w:tr>
      <w:tr w:rsidR="001A2306" w:rsidRPr="00925811" w14:paraId="06183D7F" w14:textId="77777777" w:rsidTr="009C231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02798B94" w14:textId="77777777" w:rsidR="001A2306" w:rsidRPr="00925811" w:rsidRDefault="001A2306" w:rsidP="001A2306">
            <w:r w:rsidRPr="00925811">
              <w:lastRenderedPageBreak/>
              <w:t>Affiliate</w:t>
            </w:r>
          </w:p>
        </w:tc>
        <w:tc>
          <w:tcPr>
            <w:tcW w:w="6662" w:type="dxa"/>
            <w:hideMark/>
          </w:tcPr>
          <w:p w14:paraId="0BEC5F7F"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in relation to a person means a Holding Company of that person, a Subsidiary of that person, or a Subsidiary of a Holding Company of that person.</w:t>
            </w:r>
          </w:p>
        </w:tc>
      </w:tr>
      <w:tr w:rsidR="001A2306" w:rsidRPr="00925811" w14:paraId="5C2798D5" w14:textId="77777777" w:rsidTr="009C231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6AFBD7A3" w14:textId="77777777" w:rsidR="001A2306" w:rsidRPr="00925811" w:rsidRDefault="001A2306" w:rsidP="001A2306">
            <w:r w:rsidRPr="00925811">
              <w:t>Agreed Schemes</w:t>
            </w:r>
          </w:p>
        </w:tc>
        <w:tc>
          <w:tcPr>
            <w:tcW w:w="6662" w:type="dxa"/>
            <w:hideMark/>
          </w:tcPr>
          <w:p w14:paraId="5A8C8718"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means schemes approved by the Authority for inclusion in the Green Recovery Scheme in its decision titled “RIIO-ED1 Green Recovery Scheme” published on 24 May 2021.</w:t>
            </w:r>
          </w:p>
        </w:tc>
      </w:tr>
      <w:tr w:rsidR="001A2306" w:rsidRPr="00925811" w14:paraId="5E697146" w14:textId="77777777" w:rsidTr="009C231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761EF98B" w14:textId="77777777" w:rsidR="001A2306" w:rsidRPr="00925811" w:rsidRDefault="001A2306" w:rsidP="001A2306">
            <w:r w:rsidRPr="00925811">
              <w:t>Allowed Distribution Network Revenue</w:t>
            </w:r>
          </w:p>
        </w:tc>
        <w:tc>
          <w:tcPr>
            <w:tcW w:w="6662" w:type="dxa"/>
            <w:hideMark/>
          </w:tcPr>
          <w:p w14:paraId="1D58455B"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means the revenue calculated in accordance with the formula for the AR term set out in Part B of CRC 2A (Restriction of Allowed Distribution Network Revenue) of this licence as in force on 31 March 2023.</w:t>
            </w:r>
          </w:p>
        </w:tc>
      </w:tr>
      <w:tr w:rsidR="001A2306" w:rsidRPr="00925811" w14:paraId="75CB03A2" w14:textId="77777777" w:rsidTr="009C231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0E2B73A2" w14:textId="77777777" w:rsidR="001A2306" w:rsidRPr="00925811" w:rsidRDefault="001A2306" w:rsidP="001A2306">
            <w:r w:rsidRPr="00925811">
              <w:t>Allowed Revenue</w:t>
            </w:r>
          </w:p>
        </w:tc>
        <w:tc>
          <w:tcPr>
            <w:tcW w:w="6662" w:type="dxa"/>
            <w:hideMark/>
          </w:tcPr>
          <w:p w14:paraId="33FFC23A"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is derived in accordance with the formula in Part C of Special Condition 2.1 (Revenue restriction).</w:t>
            </w:r>
          </w:p>
        </w:tc>
      </w:tr>
      <w:tr w:rsidR="001A2306" w:rsidRPr="00925811" w14:paraId="7EF6E892" w14:textId="77777777" w:rsidTr="009C231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08575285" w14:textId="77777777" w:rsidR="001A2306" w:rsidRPr="00925811" w:rsidRDefault="001A2306" w:rsidP="001A2306">
            <w:r w:rsidRPr="00925811">
              <w:t>Annual Environmental Report</w:t>
            </w:r>
          </w:p>
        </w:tc>
        <w:tc>
          <w:tcPr>
            <w:tcW w:w="6662" w:type="dxa"/>
            <w:hideMark/>
          </w:tcPr>
          <w:p w14:paraId="190564C0"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means a document prepared and published by the licensee in accordance with Part A of Special Condition 9.1 (Annual Environmental Report).</w:t>
            </w:r>
          </w:p>
        </w:tc>
      </w:tr>
      <w:tr w:rsidR="001A2306" w:rsidRPr="00925811" w14:paraId="33F3C79D" w14:textId="77777777" w:rsidTr="009C231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61452C89" w14:textId="77777777" w:rsidR="001A2306" w:rsidRPr="00925811" w:rsidRDefault="001A2306" w:rsidP="001A2306">
            <w:r w:rsidRPr="00925811">
              <w:t>Annual Iteration Process</w:t>
            </w:r>
          </w:p>
        </w:tc>
        <w:tc>
          <w:tcPr>
            <w:tcW w:w="6662" w:type="dxa"/>
            <w:hideMark/>
          </w:tcPr>
          <w:p w14:paraId="35CA7B95"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has the meaning given to that term in the ED2 Price Control Financial Handbook.</w:t>
            </w:r>
          </w:p>
        </w:tc>
      </w:tr>
      <w:tr w:rsidR="001A2306" w:rsidRPr="00925811" w14:paraId="730502A7" w14:textId="77777777" w:rsidTr="009C231D">
        <w:trPr>
          <w:trHeight w:val="288"/>
        </w:trPr>
        <w:tc>
          <w:tcPr>
            <w:cnfStyle w:val="001000000000" w:firstRow="0" w:lastRow="0" w:firstColumn="1" w:lastColumn="0" w:oddVBand="0" w:evenVBand="0" w:oddHBand="0" w:evenHBand="0" w:firstRowFirstColumn="0" w:firstRowLastColumn="0" w:lastRowFirstColumn="0" w:lastRowLastColumn="0"/>
            <w:tcW w:w="2405" w:type="dxa"/>
          </w:tcPr>
          <w:p w14:paraId="2A3DACA0" w14:textId="77777777" w:rsidR="001A2306" w:rsidRPr="00925811" w:rsidRDefault="001A2306" w:rsidP="001A2306">
            <w:r w:rsidRPr="00925811">
              <w:t>Annual Vulnerability Report</w:t>
            </w:r>
          </w:p>
        </w:tc>
        <w:tc>
          <w:tcPr>
            <w:tcW w:w="6662" w:type="dxa"/>
          </w:tcPr>
          <w:p w14:paraId="1B1440C2"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means the document of that name prepared and published by the licensee in accordance with Part G of Special Condition 4.6 (Consumer vulnerability output delivery incentive) and the RIIO-ED2 Consumer Vulnerability Guidance Document.</w:t>
            </w:r>
          </w:p>
        </w:tc>
      </w:tr>
      <w:tr w:rsidR="001A2306" w:rsidRPr="00925811" w14:paraId="48F0F02F" w14:textId="77777777" w:rsidTr="009C231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2243B901" w14:textId="77777777" w:rsidR="001A2306" w:rsidRPr="00925811" w:rsidRDefault="001A2306" w:rsidP="001A2306">
            <w:r w:rsidRPr="00925811">
              <w:t>Appropriate Auditor</w:t>
            </w:r>
          </w:p>
        </w:tc>
        <w:tc>
          <w:tcPr>
            <w:tcW w:w="6662" w:type="dxa"/>
            <w:hideMark/>
          </w:tcPr>
          <w:p w14:paraId="1B1D2A6A"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has the meaning given to that term in Standard Condition 1 (Definitions for the standard conditions).</w:t>
            </w:r>
          </w:p>
        </w:tc>
      </w:tr>
      <w:tr w:rsidR="001A2306" w:rsidRPr="00925811" w14:paraId="699B8503" w14:textId="77777777" w:rsidTr="009C231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5E3B2672" w14:textId="77777777" w:rsidR="001A2306" w:rsidRPr="00925811" w:rsidRDefault="001A2306" w:rsidP="001A2306">
            <w:r w:rsidRPr="00925811">
              <w:t>Appropriately Qualified Independent Examiner</w:t>
            </w:r>
          </w:p>
        </w:tc>
        <w:tc>
          <w:tcPr>
            <w:tcW w:w="6662" w:type="dxa"/>
            <w:hideMark/>
          </w:tcPr>
          <w:p w14:paraId="1E3EC86B"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means a qualified tax accountant from a firm regulated by a relevant professional body, who may be an employee of the licensee's Appropriate Auditors.</w:t>
            </w:r>
          </w:p>
        </w:tc>
      </w:tr>
      <w:tr w:rsidR="001A2306" w:rsidRPr="00925811" w14:paraId="6B1C6847" w14:textId="77777777" w:rsidTr="009C231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371FD73E" w14:textId="77777777" w:rsidR="001A2306" w:rsidRPr="00925811" w:rsidRDefault="001A2306" w:rsidP="001A2306">
            <w:r w:rsidRPr="00925811">
              <w:t>Assistance Order</w:t>
            </w:r>
          </w:p>
        </w:tc>
        <w:tc>
          <w:tcPr>
            <w:tcW w:w="6662" w:type="dxa"/>
            <w:hideMark/>
          </w:tcPr>
          <w:p w14:paraId="5B912A9B"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means the Energy Act 2004 (Assistance for Areas with High Distribution Costs) Order 2005.</w:t>
            </w:r>
          </w:p>
        </w:tc>
      </w:tr>
      <w:tr w:rsidR="001A2306" w:rsidRPr="00925811" w14:paraId="787E6B69" w14:textId="77777777" w:rsidTr="009C231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3BD9622E" w14:textId="77777777" w:rsidR="001A2306" w:rsidRPr="00925811" w:rsidRDefault="001A2306" w:rsidP="001A2306">
            <w:r w:rsidRPr="00925811">
              <w:t>Associated Document</w:t>
            </w:r>
          </w:p>
        </w:tc>
        <w:tc>
          <w:tcPr>
            <w:tcW w:w="6662" w:type="dxa"/>
            <w:hideMark/>
          </w:tcPr>
          <w:p w14:paraId="1D985841" w14:textId="405C135C"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 xml:space="preserve">means the WSC Governance Document, the Major </w:t>
            </w:r>
            <w:r w:rsidR="009557E0" w:rsidRPr="00925811">
              <w:t>Governance</w:t>
            </w:r>
            <w:r w:rsidRPr="00925811">
              <w:t xml:space="preserve"> Guidance Document, the RIIO-ED2 Consumer Vulnerability Guidance Document, the Distribution System Operation Incentive Governance Document, the RIIO-2 NIA Governance Document, the RIIO-1 Electricity Network Innovation Allowance Governance Document, the </w:t>
            </w:r>
            <w:r w:rsidR="009557E0" w:rsidRPr="00925811">
              <w:t>Incentive on</w:t>
            </w:r>
            <w:r w:rsidR="004D5071" w:rsidRPr="00925811">
              <w:t xml:space="preserve"> </w:t>
            </w:r>
            <w:r w:rsidRPr="00925811">
              <w:t xml:space="preserve">Connections Engagement Guidance, the LCN Fund Governance Document, the Environmental Reporting Guidance, the Price Control Deliverable Reporting Requirements and Methodology Document, the Re-opener Guidance and Application Requirements Document, the DSAP Guidance, the Data Best Practice Guidance, the SIF Governance Document, the Smart Optimisation Output Guidance.  </w:t>
            </w:r>
          </w:p>
        </w:tc>
      </w:tr>
      <w:tr w:rsidR="001A2306" w:rsidRPr="00925811" w14:paraId="0AF4D736" w14:textId="77777777" w:rsidTr="009C231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24EB8505" w14:textId="77777777" w:rsidR="001A2306" w:rsidRPr="00925811" w:rsidRDefault="001A2306" w:rsidP="001A2306">
            <w:r w:rsidRPr="00925811">
              <w:lastRenderedPageBreak/>
              <w:t>Associated Work</w:t>
            </w:r>
          </w:p>
        </w:tc>
        <w:tc>
          <w:tcPr>
            <w:tcW w:w="6662" w:type="dxa"/>
            <w:hideMark/>
          </w:tcPr>
          <w:p w14:paraId="7A5ADD9D"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means any works required in order to provide a connection to the licensee's Distribution System, including any necessary reinforcement works or diversionary works.</w:t>
            </w:r>
          </w:p>
        </w:tc>
      </w:tr>
      <w:tr w:rsidR="001A2306" w:rsidRPr="00925811" w14:paraId="00A517CE" w14:textId="77777777" w:rsidTr="009C231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6DF0D9CD" w14:textId="77777777" w:rsidR="001A2306" w:rsidRPr="00925811" w:rsidRDefault="001A2306" w:rsidP="001A2306">
            <w:r w:rsidRPr="00925811">
              <w:t>Authority</w:t>
            </w:r>
          </w:p>
        </w:tc>
        <w:tc>
          <w:tcPr>
            <w:tcW w:w="6662" w:type="dxa"/>
            <w:hideMark/>
          </w:tcPr>
          <w:p w14:paraId="4BE08D9A"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has the meaning given to that term in Standard Condition 1 (Definitions for the standard conditions).</w:t>
            </w:r>
          </w:p>
        </w:tc>
      </w:tr>
      <w:tr w:rsidR="001A2306" w:rsidRPr="00925811" w14:paraId="2FC06870" w14:textId="77777777" w:rsidTr="009C231D">
        <w:trPr>
          <w:trHeight w:val="600"/>
        </w:trPr>
        <w:tc>
          <w:tcPr>
            <w:cnfStyle w:val="001000000000" w:firstRow="0" w:lastRow="0" w:firstColumn="1" w:lastColumn="0" w:oddVBand="0" w:evenVBand="0" w:oddHBand="0" w:evenHBand="0" w:firstRowFirstColumn="0" w:firstRowLastColumn="0" w:lastRowFirstColumn="0" w:lastRowLastColumn="0"/>
            <w:tcW w:w="2405" w:type="dxa"/>
            <w:hideMark/>
          </w:tcPr>
          <w:p w14:paraId="588ED88E" w14:textId="77777777" w:rsidR="001A2306" w:rsidRPr="00925811" w:rsidRDefault="001A2306" w:rsidP="001A2306">
            <w:r w:rsidRPr="00925811">
              <w:t>Authority's Website</w:t>
            </w:r>
          </w:p>
        </w:tc>
        <w:tc>
          <w:tcPr>
            <w:tcW w:w="6662" w:type="dxa"/>
            <w:hideMark/>
          </w:tcPr>
          <w:p w14:paraId="7B16AB8E"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has the meaning given to that term in Standard Condition 1 (Definitions for the standard conditions).</w:t>
            </w:r>
          </w:p>
        </w:tc>
      </w:tr>
    </w:tbl>
    <w:p w14:paraId="0373624A" w14:textId="77777777" w:rsidR="001A2306" w:rsidRPr="00925811" w:rsidRDefault="001A2306" w:rsidP="001A2306">
      <w:pPr>
        <w:pStyle w:val="Heading4"/>
      </w:pPr>
      <w:r w:rsidRPr="00925811">
        <w:t>B</w:t>
      </w:r>
    </w:p>
    <w:tbl>
      <w:tblPr>
        <w:tblStyle w:val="TableGridLight"/>
        <w:tblW w:w="906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6662"/>
      </w:tblGrid>
      <w:tr w:rsidR="001A2306" w:rsidRPr="00925811" w14:paraId="49225202" w14:textId="77777777" w:rsidTr="00CE2826">
        <w:trPr>
          <w:cnfStyle w:val="100000000000" w:firstRow="1" w:lastRow="0" w:firstColumn="0" w:lastColumn="0" w:oddVBand="0" w:evenVBand="0" w:oddHBand="0" w:evenHBand="0" w:firstRowFirstColumn="0" w:firstRowLastColumn="0" w:lastRowFirstColumn="0" w:lastRowLastColumn="0"/>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7C8E5CF0" w14:textId="77777777" w:rsidR="001A2306" w:rsidRPr="00925811" w:rsidRDefault="001A2306" w:rsidP="001A2306">
            <w:r w:rsidRPr="00925811">
              <w:t>Bad Debt</w:t>
            </w:r>
          </w:p>
        </w:tc>
        <w:tc>
          <w:tcPr>
            <w:tcW w:w="6662" w:type="dxa"/>
            <w:hideMark/>
          </w:tcPr>
          <w:p w14:paraId="7C905BE5" w14:textId="275F8564" w:rsidR="001A2306" w:rsidRPr="00925811" w:rsidRDefault="001A2306" w:rsidP="001A2306">
            <w:pPr>
              <w:cnfStyle w:val="100000000000" w:firstRow="1" w:lastRow="0" w:firstColumn="0" w:lastColumn="0" w:oddVBand="0" w:evenVBand="0" w:oddHBand="0" w:evenHBand="0" w:firstRowFirstColumn="0" w:firstRowLastColumn="0" w:lastRowFirstColumn="0" w:lastRowLastColumn="0"/>
            </w:pPr>
            <w:r w:rsidRPr="00925811">
              <w:t xml:space="preserve">means the costs incurred by the licensee when Use of System </w:t>
            </w:r>
            <w:r w:rsidR="009557E0" w:rsidRPr="00925811">
              <w:t>C</w:t>
            </w:r>
            <w:r w:rsidRPr="00925811">
              <w:t>harges owed to the licensee are not considered recoverable and which crystallises when normal payment terms have been exceeded and the licensee has made all reasonable efforts to collect the debt but is unable to recover the amounts owed.</w:t>
            </w:r>
          </w:p>
        </w:tc>
      </w:tr>
      <w:tr w:rsidR="001A2306" w:rsidRPr="00925811" w14:paraId="43714888" w14:textId="77777777" w:rsidTr="00CE2826">
        <w:trPr>
          <w:trHeight w:val="300"/>
        </w:trPr>
        <w:tc>
          <w:tcPr>
            <w:cnfStyle w:val="001000000000" w:firstRow="0" w:lastRow="0" w:firstColumn="1" w:lastColumn="0" w:oddVBand="0" w:evenVBand="0" w:oddHBand="0" w:evenHBand="0" w:firstRowFirstColumn="0" w:firstRowLastColumn="0" w:lastRowFirstColumn="0" w:lastRowLastColumn="0"/>
            <w:tcW w:w="2405" w:type="dxa"/>
            <w:hideMark/>
          </w:tcPr>
          <w:p w14:paraId="44B0ED45" w14:textId="77777777" w:rsidR="001A2306" w:rsidRPr="00925811" w:rsidRDefault="001A2306" w:rsidP="001A2306">
            <w:r w:rsidRPr="00925811">
              <w:t>Baseline Network Risk Output</w:t>
            </w:r>
          </w:p>
        </w:tc>
        <w:tc>
          <w:tcPr>
            <w:tcW w:w="6662" w:type="dxa"/>
            <w:hideMark/>
          </w:tcPr>
          <w:p w14:paraId="528B420A"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means the cumulative total of Network Risk Outputs for all NARM Assets in the licensee's Network Asset Risk Workbook</w:t>
            </w:r>
          </w:p>
        </w:tc>
      </w:tr>
      <w:tr w:rsidR="001A2306" w:rsidRPr="00925811" w14:paraId="47CFA76F" w14:textId="77777777" w:rsidTr="00CE2826">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6BF86D82" w14:textId="77777777" w:rsidR="001A2306" w:rsidRPr="00925811" w:rsidRDefault="001A2306" w:rsidP="001A2306">
            <w:r w:rsidRPr="00925811">
              <w:t>Baseline Unit Cost of Risk</w:t>
            </w:r>
          </w:p>
        </w:tc>
        <w:tc>
          <w:tcPr>
            <w:tcW w:w="6662" w:type="dxa"/>
            <w:hideMark/>
          </w:tcPr>
          <w:p w14:paraId="348E07D8"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as derived in accordance with paragraph 3.1.38 in Special Condition 3.1 (Allowed Network Asset Risk Metric expenditure).</w:t>
            </w:r>
          </w:p>
        </w:tc>
      </w:tr>
      <w:tr w:rsidR="001A2306" w:rsidRPr="00925811" w14:paraId="710A38B6" w14:textId="77777777" w:rsidTr="00CE2826">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04572F7C" w14:textId="77777777" w:rsidR="001A2306" w:rsidRPr="00925811" w:rsidRDefault="001A2306" w:rsidP="001A2306">
            <w:r w:rsidRPr="00925811">
              <w:t>Basic PCD Report</w:t>
            </w:r>
          </w:p>
        </w:tc>
        <w:tc>
          <w:tcPr>
            <w:tcW w:w="6662" w:type="dxa"/>
            <w:hideMark/>
          </w:tcPr>
          <w:p w14:paraId="1FC55994"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has the meaning given to that term in the Price Control Deliverable Reporting Requirements and Methodology Document.</w:t>
            </w:r>
          </w:p>
        </w:tc>
      </w:tr>
      <w:tr w:rsidR="001A2306" w:rsidRPr="00925811" w14:paraId="0FB3F160" w14:textId="77777777" w:rsidTr="00CE2826">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302E95EE" w14:textId="77777777" w:rsidR="001A2306" w:rsidRPr="00925811" w:rsidRDefault="001A2306" w:rsidP="001A2306">
            <w:r w:rsidRPr="00925811">
              <w:t>Between</w:t>
            </w:r>
          </w:p>
        </w:tc>
        <w:tc>
          <w:tcPr>
            <w:tcW w:w="6662" w:type="dxa"/>
            <w:hideMark/>
          </w:tcPr>
          <w:p w14:paraId="063A9006"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in the context of something being done, or occurring, between two dates, means on or after the first date and on or before the second date.</w:t>
            </w:r>
          </w:p>
        </w:tc>
      </w:tr>
      <w:tr w:rsidR="001A2306" w:rsidRPr="00925811" w14:paraId="7C6850C3" w14:textId="77777777" w:rsidTr="00CE2826">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053FB663" w14:textId="77777777" w:rsidR="001A2306" w:rsidRPr="00925811" w:rsidRDefault="001A2306" w:rsidP="001A2306">
            <w:r w:rsidRPr="00925811">
              <w:t>Business Plan</w:t>
            </w:r>
          </w:p>
        </w:tc>
        <w:tc>
          <w:tcPr>
            <w:tcW w:w="6662" w:type="dxa"/>
            <w:hideMark/>
          </w:tcPr>
          <w:p w14:paraId="7844A484"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means a plan of the sort that the licensee was invited to submit by paragraph 3.5 of the document titled “RIIO-ED2 Sector Specific Methodology: Overview”, published by the Authority on 17 December 2020.</w:t>
            </w:r>
          </w:p>
        </w:tc>
      </w:tr>
    </w:tbl>
    <w:p w14:paraId="48EF4FEF" w14:textId="77777777" w:rsidR="001A2306" w:rsidRPr="00925811" w:rsidRDefault="001A2306" w:rsidP="001A2306">
      <w:pPr>
        <w:pStyle w:val="Heading4"/>
      </w:pPr>
      <w:r w:rsidRPr="00925811">
        <w:t>C</w:t>
      </w:r>
    </w:p>
    <w:tbl>
      <w:tblPr>
        <w:tblStyle w:val="TableGridLight"/>
        <w:tblW w:w="906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6662"/>
      </w:tblGrid>
      <w:tr w:rsidR="001A2306" w:rsidRPr="00925811" w14:paraId="09AE7D5D" w14:textId="77777777" w:rsidTr="006F6008">
        <w:trPr>
          <w:cnfStyle w:val="100000000000" w:firstRow="1" w:lastRow="0" w:firstColumn="0" w:lastColumn="0" w:oddVBand="0" w:evenVBand="0" w:oddHBand="0" w:evenHBand="0" w:firstRowFirstColumn="0" w:firstRowLastColumn="0" w:lastRowFirstColumn="0" w:lastRowLastColumn="0"/>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1FDA70D9" w14:textId="77777777" w:rsidR="001A2306" w:rsidRPr="00925811" w:rsidRDefault="001A2306" w:rsidP="001A2306">
            <w:r w:rsidRPr="00925811">
              <w:t>CAF Outcomes</w:t>
            </w:r>
          </w:p>
        </w:tc>
        <w:tc>
          <w:tcPr>
            <w:tcW w:w="6662" w:type="dxa"/>
            <w:hideMark/>
          </w:tcPr>
          <w:p w14:paraId="1A27F353" w14:textId="77777777" w:rsidR="001A2306" w:rsidRPr="00925811" w:rsidRDefault="001A2306" w:rsidP="001A2306">
            <w:pPr>
              <w:cnfStyle w:val="100000000000" w:firstRow="1" w:lastRow="0" w:firstColumn="0" w:lastColumn="0" w:oddVBand="0" w:evenVBand="0" w:oddHBand="0" w:evenHBand="0" w:firstRowFirstColumn="0" w:firstRowLastColumn="0" w:lastRowFirstColumn="0" w:lastRowLastColumn="0"/>
            </w:pPr>
            <w:r w:rsidRPr="00925811">
              <w:t>means the outcomes set out under the cyber security and resilience principles set out in the document titled “CAF Guidance”, version 3.0, published by the National Cyber Security Centre on 30 September 2019 as amended from time to time.</w:t>
            </w:r>
          </w:p>
        </w:tc>
      </w:tr>
      <w:tr w:rsidR="001A2306" w:rsidRPr="00925811" w14:paraId="711C6B6F" w14:textId="77777777" w:rsidTr="006F6008">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060C13D5" w14:textId="77777777" w:rsidR="001A2306" w:rsidRPr="00925811" w:rsidRDefault="001A2306" w:rsidP="001A2306">
            <w:r w:rsidRPr="00925811">
              <w:t>Calculated Revenue</w:t>
            </w:r>
          </w:p>
        </w:tc>
        <w:tc>
          <w:tcPr>
            <w:tcW w:w="6662" w:type="dxa"/>
            <w:hideMark/>
          </w:tcPr>
          <w:p w14:paraId="18618AF4"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has the value derived in accordance with Part D of Special Condition 2.1 (Revenue Restriction).</w:t>
            </w:r>
          </w:p>
        </w:tc>
      </w:tr>
      <w:tr w:rsidR="001A2306" w:rsidRPr="00925811" w14:paraId="3869C874" w14:textId="77777777" w:rsidTr="006F6008">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6A527563" w14:textId="77777777" w:rsidR="001A2306" w:rsidRPr="00925811" w:rsidRDefault="001A2306" w:rsidP="001A2306">
            <w:r w:rsidRPr="00925811">
              <w:t>Calculated Tax Allowance</w:t>
            </w:r>
          </w:p>
        </w:tc>
        <w:tc>
          <w:tcPr>
            <w:tcW w:w="6662" w:type="dxa"/>
            <w:hideMark/>
          </w:tcPr>
          <w:p w14:paraId="786E3EBD"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means the value of the TAX</w:t>
            </w:r>
            <w:r w:rsidRPr="00925811">
              <w:rPr>
                <w:rStyle w:val="Subscript"/>
              </w:rPr>
              <w:t>t</w:t>
            </w:r>
            <w:r w:rsidRPr="00925811">
              <w:t xml:space="preserve"> term as set out in the “Revenue” sheet of the ED2 Price Control Financial Model.</w:t>
            </w:r>
          </w:p>
        </w:tc>
      </w:tr>
      <w:tr w:rsidR="001A2306" w:rsidRPr="00925811" w14:paraId="69898382" w14:textId="77777777" w:rsidTr="006F6008">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4D3BE447" w14:textId="77777777" w:rsidR="001A2306" w:rsidRPr="00925811" w:rsidRDefault="001A2306" w:rsidP="001A2306">
            <w:r w:rsidRPr="00925811">
              <w:t>CAM Activity</w:t>
            </w:r>
          </w:p>
        </w:tc>
        <w:tc>
          <w:tcPr>
            <w:tcW w:w="6662" w:type="dxa"/>
            <w:hideMark/>
          </w:tcPr>
          <w:p w14:paraId="0DB16557"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means an output, activity or deliverable that the licensee is applying to reallocate under Special Condition 3.7 (Coordinated adjustment mechanism Re-opener).</w:t>
            </w:r>
          </w:p>
        </w:tc>
      </w:tr>
      <w:tr w:rsidR="001A2306" w:rsidRPr="00925811" w14:paraId="2A6D6401" w14:textId="77777777" w:rsidTr="006F6008">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5B870850" w14:textId="77777777" w:rsidR="001A2306" w:rsidRPr="00925811" w:rsidRDefault="001A2306" w:rsidP="001A2306">
            <w:r w:rsidRPr="00925811">
              <w:lastRenderedPageBreak/>
              <w:t>Carry-over Network Innovation Allowance</w:t>
            </w:r>
          </w:p>
        </w:tc>
        <w:tc>
          <w:tcPr>
            <w:tcW w:w="6662" w:type="dxa"/>
            <w:hideMark/>
          </w:tcPr>
          <w:p w14:paraId="6656C917"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means the allowance provided by Special Condition 5.3 (Carry-over Network Innovation Allowance) to extend the RIIO-1 Network Innovation Allowance for an additional Regulatory Year.</w:t>
            </w:r>
          </w:p>
        </w:tc>
      </w:tr>
      <w:tr w:rsidR="001A2306" w:rsidRPr="00925811" w14:paraId="11C78479" w14:textId="77777777" w:rsidTr="006F6008">
        <w:trPr>
          <w:trHeight w:val="1728"/>
        </w:trPr>
        <w:tc>
          <w:tcPr>
            <w:cnfStyle w:val="001000000000" w:firstRow="0" w:lastRow="0" w:firstColumn="1" w:lastColumn="0" w:oddVBand="0" w:evenVBand="0" w:oddHBand="0" w:evenHBand="0" w:firstRowFirstColumn="0" w:firstRowLastColumn="0" w:lastRowFirstColumn="0" w:lastRowLastColumn="0"/>
            <w:tcW w:w="2405" w:type="dxa"/>
            <w:hideMark/>
          </w:tcPr>
          <w:p w14:paraId="41A23C60" w14:textId="77777777" w:rsidR="001A2306" w:rsidRPr="00925811" w:rsidRDefault="001A2306" w:rsidP="001A2306">
            <w:r w:rsidRPr="00925811">
              <w:t>Clawback Direction</w:t>
            </w:r>
          </w:p>
        </w:tc>
        <w:tc>
          <w:tcPr>
            <w:tcW w:w="6662" w:type="dxa"/>
            <w:hideMark/>
          </w:tcPr>
          <w:p w14:paraId="07F309B1"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means a direction under Part C of Special Condition 9.10 (Margins on licensee's Connection Activities) that requires the licensee to make repayment of some or all of the monetary value of the Margin that it had charged in its Connection Charges in relation to its Connection Activities in a Relevant Market Segment of the Local Connections Market during a specified period of time, being the difference (which may not be less than zero) between the Unregulated Margin and the level of Margin specified by the Authority in the Clawback Direction.</w:t>
            </w:r>
          </w:p>
        </w:tc>
      </w:tr>
      <w:tr w:rsidR="001A2306" w:rsidRPr="00925811" w14:paraId="56CAFCE5" w14:textId="77777777" w:rsidTr="006F6008">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2E31E023" w14:textId="77777777" w:rsidR="001A2306" w:rsidRPr="00925811" w:rsidRDefault="001A2306" w:rsidP="001A2306">
            <w:r w:rsidRPr="00925811">
              <w:t>Collaboration Plan</w:t>
            </w:r>
          </w:p>
        </w:tc>
        <w:tc>
          <w:tcPr>
            <w:tcW w:w="6662" w:type="dxa"/>
            <w:hideMark/>
          </w:tcPr>
          <w:p w14:paraId="4A7071CF"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means a document prepared and published by the licensee in accordance with Part A of Special Condition 9.13 (System Optimisation Output).</w:t>
            </w:r>
          </w:p>
        </w:tc>
      </w:tr>
      <w:tr w:rsidR="001A2306" w:rsidRPr="00925811" w14:paraId="7ADC256A" w14:textId="77777777" w:rsidTr="006F6008">
        <w:trPr>
          <w:trHeight w:val="2592"/>
        </w:trPr>
        <w:tc>
          <w:tcPr>
            <w:cnfStyle w:val="001000000000" w:firstRow="0" w:lastRow="0" w:firstColumn="1" w:lastColumn="0" w:oddVBand="0" w:evenVBand="0" w:oddHBand="0" w:evenHBand="0" w:firstRowFirstColumn="0" w:firstRowLastColumn="0" w:lastRowFirstColumn="0" w:lastRowLastColumn="0"/>
            <w:tcW w:w="2405" w:type="dxa"/>
            <w:hideMark/>
          </w:tcPr>
          <w:p w14:paraId="4454D035" w14:textId="77777777" w:rsidR="001A2306" w:rsidRPr="00925811" w:rsidRDefault="001A2306" w:rsidP="001A2306">
            <w:r w:rsidRPr="00925811">
              <w:t>Collaborative Streetworks Project</w:t>
            </w:r>
          </w:p>
        </w:tc>
        <w:tc>
          <w:tcPr>
            <w:tcW w:w="6662" w:type="dxa"/>
            <w:hideMark/>
          </w:tcPr>
          <w:p w14:paraId="04C45421"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means streetworks undertaken which:</w:t>
            </w:r>
            <w:r w:rsidRPr="00925811">
              <w:br/>
              <w:t>(a) are minimum of 0.2km in length, or any length where the project is deemed of strategic importance by the Greater London Authority;</w:t>
            </w:r>
            <w:r w:rsidRPr="00925811">
              <w:br/>
              <w:t>(b) involve collaboration at level two or above, as defined in the document titled "Collaboration Manual: A guide to the coordinated delivery of utility infrastructure" published by the London Borough of Croydon;</w:t>
            </w:r>
            <w:r w:rsidRPr="00925811">
              <w:br/>
              <w:t>(c) involve a minimum of two Statutory Undertakers, or a minimum of one Statutory Undertaker and one local authority, undertaking physical works in the same road or pathway;</w:t>
            </w:r>
            <w:r w:rsidRPr="00925811">
              <w:br/>
              <w:t>(d) are a permanent solution, not a temporary repair; and</w:t>
            </w:r>
            <w:r w:rsidRPr="00925811">
              <w:br/>
              <w:t>(e) will be completed by end of the Price Control Period.</w:t>
            </w:r>
          </w:p>
        </w:tc>
      </w:tr>
      <w:tr w:rsidR="001A2306" w:rsidRPr="00925811" w14:paraId="4BDB17F9" w14:textId="77777777" w:rsidTr="006F6008">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6A9452E2" w14:textId="77777777" w:rsidR="001A2306" w:rsidRPr="00925811" w:rsidRDefault="001A2306" w:rsidP="001A2306">
            <w:r w:rsidRPr="00925811">
              <w:t>Common Connection Charging Methodology</w:t>
            </w:r>
          </w:p>
        </w:tc>
        <w:tc>
          <w:tcPr>
            <w:tcW w:w="6662" w:type="dxa"/>
            <w:hideMark/>
          </w:tcPr>
          <w:p w14:paraId="573CA036" w14:textId="168D266C"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means the document of that name</w:t>
            </w:r>
            <w:r w:rsidR="009557E0" w:rsidRPr="00925811">
              <w:t xml:space="preserve"> as</w:t>
            </w:r>
            <w:r w:rsidRPr="00925811">
              <w:t xml:space="preserve"> approved by the Authority </w:t>
            </w:r>
            <w:r w:rsidR="005D7940" w:rsidRPr="00925811">
              <w:t>and</w:t>
            </w:r>
            <w:r w:rsidRPr="00925811">
              <w:t xml:space="preserve"> as amended from time to time</w:t>
            </w:r>
            <w:r w:rsidR="00332C91" w:rsidRPr="00925811">
              <w:t xml:space="preserve"> in accordance with the Distribution Connection and Use of System Agreement</w:t>
            </w:r>
            <w:r w:rsidRPr="00925811">
              <w:t>.</w:t>
            </w:r>
          </w:p>
        </w:tc>
      </w:tr>
      <w:tr w:rsidR="001A2306" w:rsidRPr="00925811" w14:paraId="75763C86" w14:textId="77777777" w:rsidTr="006F6008">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2F339BED" w14:textId="77777777" w:rsidR="001A2306" w:rsidRPr="00925811" w:rsidRDefault="001A2306" w:rsidP="001A2306">
            <w:r w:rsidRPr="00925811">
              <w:t>Common Network Asset Indices Methodology</w:t>
            </w:r>
          </w:p>
        </w:tc>
        <w:tc>
          <w:tcPr>
            <w:tcW w:w="6662" w:type="dxa"/>
            <w:hideMark/>
          </w:tcPr>
          <w:p w14:paraId="69F19F39"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means the component of the NARM Methodology established pursuant to paragraph 9.2.3(a), which describes the methodology for determining Network Asset Indices and the Network Asset Risk Metric and is common to all Distribution Services Providers.</w:t>
            </w:r>
          </w:p>
        </w:tc>
      </w:tr>
      <w:tr w:rsidR="001A2306" w:rsidRPr="00925811" w14:paraId="3442D9DA" w14:textId="77777777" w:rsidTr="006F6008">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53FCD352" w14:textId="77777777" w:rsidR="001A2306" w:rsidRPr="00925811" w:rsidRDefault="001A2306" w:rsidP="001A2306">
            <w:r w:rsidRPr="00925811">
              <w:t>Company Tax Return</w:t>
            </w:r>
          </w:p>
        </w:tc>
        <w:tc>
          <w:tcPr>
            <w:tcW w:w="6662" w:type="dxa"/>
            <w:hideMark/>
          </w:tcPr>
          <w:p w14:paraId="2543C755"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means the financial information that the licensee is required to file with His Majesty's Revenue and Custom each year for the purposes of calculating its Actual Corporation Tax liability.</w:t>
            </w:r>
          </w:p>
        </w:tc>
      </w:tr>
      <w:tr w:rsidR="00F9726B" w:rsidRPr="00925811" w14:paraId="7E825794" w14:textId="77777777" w:rsidTr="006F6008">
        <w:trPr>
          <w:trHeight w:val="576"/>
        </w:trPr>
        <w:tc>
          <w:tcPr>
            <w:cnfStyle w:val="001000000000" w:firstRow="0" w:lastRow="0" w:firstColumn="1" w:lastColumn="0" w:oddVBand="0" w:evenVBand="0" w:oddHBand="0" w:evenHBand="0" w:firstRowFirstColumn="0" w:firstRowLastColumn="0" w:lastRowFirstColumn="0" w:lastRowLastColumn="0"/>
            <w:tcW w:w="2405" w:type="dxa"/>
          </w:tcPr>
          <w:p w14:paraId="1101A2EA" w14:textId="73909E4B" w:rsidR="00F9726B" w:rsidRPr="00925811" w:rsidRDefault="00F9726B" w:rsidP="00F9726B">
            <w:r w:rsidRPr="00925811">
              <w:t>Competition and Markets Authority</w:t>
            </w:r>
          </w:p>
        </w:tc>
        <w:tc>
          <w:tcPr>
            <w:tcW w:w="6662" w:type="dxa"/>
          </w:tcPr>
          <w:p w14:paraId="06D39832" w14:textId="218197B9" w:rsidR="00F9726B" w:rsidRPr="00925811" w:rsidRDefault="0050007A" w:rsidP="00F9726B">
            <w:pPr>
              <w:cnfStyle w:val="000000000000" w:firstRow="0" w:lastRow="0" w:firstColumn="0" w:lastColumn="0" w:oddVBand="0" w:evenVBand="0" w:oddHBand="0" w:evenHBand="0" w:firstRowFirstColumn="0" w:firstRowLastColumn="0" w:lastRowFirstColumn="0" w:lastRowLastColumn="0"/>
            </w:pPr>
            <w:ins w:id="15" w:author="Dafydd Burton" w:date="2024-11-07T10:05:00Z" w16du:dateUtc="2024-11-07T10:05:00Z">
              <w:r w:rsidRPr="00AE5C23">
                <w:t>has the meaning given to that term in Standard Condition 1 (Definitions for the standard conditions).</w:t>
              </w:r>
            </w:ins>
            <w:del w:id="16" w:author="Dafydd Burton" w:date="2024-11-07T10:05:00Z" w16du:dateUtc="2024-11-07T10:05:00Z">
              <w:r w:rsidR="00F9726B" w:rsidRPr="00925811" w:rsidDel="0050007A">
                <w:delText>Has the same meaning as in the Standard Licence Conditions.</w:delText>
              </w:r>
            </w:del>
          </w:p>
        </w:tc>
      </w:tr>
      <w:tr w:rsidR="00F9726B" w:rsidRPr="00925811" w14:paraId="6C2E7EE7" w14:textId="77777777" w:rsidTr="006F6008">
        <w:trPr>
          <w:trHeight w:val="1152"/>
        </w:trPr>
        <w:tc>
          <w:tcPr>
            <w:cnfStyle w:val="001000000000" w:firstRow="0" w:lastRow="0" w:firstColumn="1" w:lastColumn="0" w:oddVBand="0" w:evenVBand="0" w:oddHBand="0" w:evenHBand="0" w:firstRowFirstColumn="0" w:firstRowLastColumn="0" w:lastRowFirstColumn="0" w:lastRowLastColumn="0"/>
            <w:tcW w:w="2405" w:type="dxa"/>
            <w:hideMark/>
          </w:tcPr>
          <w:p w14:paraId="03AC4F19" w14:textId="77777777" w:rsidR="00F9726B" w:rsidRPr="00925811" w:rsidRDefault="00F9726B" w:rsidP="00F9726B">
            <w:r w:rsidRPr="00925811">
              <w:lastRenderedPageBreak/>
              <w:t>Complaint</w:t>
            </w:r>
          </w:p>
        </w:tc>
        <w:tc>
          <w:tcPr>
            <w:tcW w:w="6662" w:type="dxa"/>
            <w:hideMark/>
          </w:tcPr>
          <w:p w14:paraId="04632FD4" w14:textId="77777777" w:rsidR="00F9726B" w:rsidRPr="00925811" w:rsidRDefault="00F9726B" w:rsidP="00F9726B">
            <w:pPr>
              <w:cnfStyle w:val="000000000000" w:firstRow="0" w:lastRow="0" w:firstColumn="0" w:lastColumn="0" w:oddVBand="0" w:evenVBand="0" w:oddHBand="0" w:evenHBand="0" w:firstRowFirstColumn="0" w:firstRowLastColumn="0" w:lastRowFirstColumn="0" w:lastRowLastColumn="0"/>
            </w:pPr>
            <w:r w:rsidRPr="00925811">
              <w:t>means an expression of dissatisfaction made to the licensee that is related to any one or more of its products, its services or the manner in which it has dealt with an expression of dissatisfaction, and where either a response is provided by or on behalf of the licensee at the point at which contact is made or a response is explicitly or implicitly required or expected to be provided thereafter.</w:t>
            </w:r>
          </w:p>
        </w:tc>
      </w:tr>
      <w:tr w:rsidR="00F9726B" w:rsidRPr="00925811" w14:paraId="06DB82BE" w14:textId="77777777" w:rsidTr="006F6008">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4EC7482C" w14:textId="77777777" w:rsidR="00F9726B" w:rsidRPr="00925811" w:rsidRDefault="00F9726B" w:rsidP="00F9726B">
            <w:r w:rsidRPr="00925811">
              <w:t>Complaints Metric</w:t>
            </w:r>
          </w:p>
        </w:tc>
        <w:tc>
          <w:tcPr>
            <w:tcW w:w="6662" w:type="dxa"/>
            <w:hideMark/>
          </w:tcPr>
          <w:p w14:paraId="4E289B52" w14:textId="77777777" w:rsidR="00F9726B" w:rsidRPr="00925811" w:rsidRDefault="00F9726B" w:rsidP="00F9726B">
            <w:pPr>
              <w:cnfStyle w:val="000000000000" w:firstRow="0" w:lastRow="0" w:firstColumn="0" w:lastColumn="0" w:oddVBand="0" w:evenVBand="0" w:oddHBand="0" w:evenHBand="0" w:firstRowFirstColumn="0" w:firstRowLastColumn="0" w:lastRowFirstColumn="0" w:lastRowLastColumn="0"/>
            </w:pPr>
            <w:r w:rsidRPr="00925811">
              <w:t>means the metric used to measure the extent to which the licensee has handled its Complaints for the purposes of the broad measure of Customer service output delivery incentive.</w:t>
            </w:r>
          </w:p>
        </w:tc>
      </w:tr>
      <w:tr w:rsidR="00F9726B" w:rsidRPr="00925811" w14:paraId="35CE9C57" w14:textId="77777777" w:rsidTr="006F6008">
        <w:trPr>
          <w:trHeight w:val="1440"/>
        </w:trPr>
        <w:tc>
          <w:tcPr>
            <w:cnfStyle w:val="001000000000" w:firstRow="0" w:lastRow="0" w:firstColumn="1" w:lastColumn="0" w:oddVBand="0" w:evenVBand="0" w:oddHBand="0" w:evenHBand="0" w:firstRowFirstColumn="0" w:firstRowLastColumn="0" w:lastRowFirstColumn="0" w:lastRowLastColumn="0"/>
            <w:tcW w:w="2405" w:type="dxa"/>
            <w:hideMark/>
          </w:tcPr>
          <w:p w14:paraId="2E33605B" w14:textId="77777777" w:rsidR="00F9726B" w:rsidRPr="00925811" w:rsidRDefault="00F9726B" w:rsidP="00F9726B">
            <w:r w:rsidRPr="00925811">
              <w:t xml:space="preserve">Connection Activities </w:t>
            </w:r>
          </w:p>
        </w:tc>
        <w:tc>
          <w:tcPr>
            <w:tcW w:w="6662" w:type="dxa"/>
            <w:hideMark/>
          </w:tcPr>
          <w:p w14:paraId="040458C8" w14:textId="77777777" w:rsidR="00F9726B" w:rsidRPr="00925811" w:rsidRDefault="00F9726B" w:rsidP="00F9726B">
            <w:pPr>
              <w:cnfStyle w:val="000000000000" w:firstRow="0" w:lastRow="0" w:firstColumn="0" w:lastColumn="0" w:oddVBand="0" w:evenVBand="0" w:oddHBand="0" w:evenHBand="0" w:firstRowFirstColumn="0" w:firstRowLastColumn="0" w:lastRowFirstColumn="0" w:lastRowLastColumn="0"/>
            </w:pPr>
            <w:r w:rsidRPr="00925811">
              <w:t>means activities that comprise or are associated with the provision, modification, or retention of a connection to the licensee’s Distribution System as are able, in accordance with the licensee’s Connection Charging Statement, to be undertaken by persons other than the licensee, where those activities are fully funded by the Customer (as described in Chapters 10 and 12 of the Authority’s decision document published on 7 December 2009 under reference 145/09).</w:t>
            </w:r>
          </w:p>
        </w:tc>
      </w:tr>
      <w:tr w:rsidR="00F9726B" w:rsidRPr="00925811" w14:paraId="5C766B2D" w14:textId="77777777" w:rsidTr="006F6008">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52508B79" w14:textId="77777777" w:rsidR="00F9726B" w:rsidRPr="00925811" w:rsidRDefault="00F9726B" w:rsidP="00F9726B">
            <w:r w:rsidRPr="00925811">
              <w:t>Connection Charge</w:t>
            </w:r>
          </w:p>
        </w:tc>
        <w:tc>
          <w:tcPr>
            <w:tcW w:w="6662" w:type="dxa"/>
            <w:hideMark/>
          </w:tcPr>
          <w:p w14:paraId="770380F0" w14:textId="77777777" w:rsidR="00F9726B" w:rsidRPr="00925811" w:rsidRDefault="00F9726B" w:rsidP="00F9726B">
            <w:pPr>
              <w:cnfStyle w:val="000000000000" w:firstRow="0" w:lastRow="0" w:firstColumn="0" w:lastColumn="0" w:oddVBand="0" w:evenVBand="0" w:oddHBand="0" w:evenHBand="0" w:firstRowFirstColumn="0" w:firstRowLastColumn="0" w:lastRowFirstColumn="0" w:lastRowLastColumn="0"/>
            </w:pPr>
            <w:r w:rsidRPr="00925811">
              <w:t>has the meaning given to that term in Standard Condition 1 (Definitions for the standard conditions).</w:t>
            </w:r>
          </w:p>
        </w:tc>
      </w:tr>
      <w:tr w:rsidR="00F9726B" w:rsidRPr="00925811" w14:paraId="2F989F81" w14:textId="77777777" w:rsidTr="006F6008">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45FA7E14" w14:textId="77777777" w:rsidR="00F9726B" w:rsidRPr="00925811" w:rsidRDefault="00F9726B" w:rsidP="00F9726B">
            <w:r w:rsidRPr="00925811">
              <w:t>Connection Charging Statement</w:t>
            </w:r>
          </w:p>
        </w:tc>
        <w:tc>
          <w:tcPr>
            <w:tcW w:w="6662" w:type="dxa"/>
            <w:hideMark/>
          </w:tcPr>
          <w:p w14:paraId="35C3B236" w14:textId="77777777" w:rsidR="00F9726B" w:rsidRPr="00925811" w:rsidRDefault="00F9726B" w:rsidP="00F9726B">
            <w:pPr>
              <w:cnfStyle w:val="000000000000" w:firstRow="0" w:lastRow="0" w:firstColumn="0" w:lastColumn="0" w:oddVBand="0" w:evenVBand="0" w:oddHBand="0" w:evenHBand="0" w:firstRowFirstColumn="0" w:firstRowLastColumn="0" w:lastRowFirstColumn="0" w:lastRowLastColumn="0"/>
            </w:pPr>
            <w:r w:rsidRPr="00925811">
              <w:t>has the meaning given to that term in Standard Condition 1 (Definitions for the standard conditions).</w:t>
            </w:r>
          </w:p>
        </w:tc>
      </w:tr>
      <w:tr w:rsidR="00F9726B" w:rsidRPr="00925811" w14:paraId="4D2397D6" w14:textId="77777777" w:rsidTr="006F6008">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0D2BE232" w14:textId="77777777" w:rsidR="00F9726B" w:rsidRPr="00925811" w:rsidRDefault="00F9726B" w:rsidP="00F9726B">
            <w:r w:rsidRPr="00925811">
              <w:t>Connection Regulations</w:t>
            </w:r>
          </w:p>
        </w:tc>
        <w:tc>
          <w:tcPr>
            <w:tcW w:w="6662" w:type="dxa"/>
            <w:hideMark/>
          </w:tcPr>
          <w:p w14:paraId="679152D5" w14:textId="77777777" w:rsidR="00F9726B" w:rsidRPr="00925811" w:rsidRDefault="00F9726B" w:rsidP="00F9726B">
            <w:pPr>
              <w:cnfStyle w:val="000000000000" w:firstRow="0" w:lastRow="0" w:firstColumn="0" w:lastColumn="0" w:oddVBand="0" w:evenVBand="0" w:oddHBand="0" w:evenHBand="0" w:firstRowFirstColumn="0" w:firstRowLastColumn="0" w:lastRowFirstColumn="0" w:lastRowLastColumn="0"/>
            </w:pPr>
            <w:r w:rsidRPr="00925811">
              <w:t>has the meaning given to that term in Standard Condition 1 (Definitions for the standard conditions).</w:t>
            </w:r>
          </w:p>
        </w:tc>
      </w:tr>
      <w:tr w:rsidR="00F9726B" w:rsidRPr="00925811" w14:paraId="4632CF03" w14:textId="77777777" w:rsidTr="006F6008">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6984BA24" w14:textId="77777777" w:rsidR="00F9726B" w:rsidRPr="00925811" w:rsidRDefault="00F9726B" w:rsidP="00F9726B">
            <w:r w:rsidRPr="00925811">
              <w:t>Connections Element</w:t>
            </w:r>
          </w:p>
        </w:tc>
        <w:tc>
          <w:tcPr>
            <w:tcW w:w="6662" w:type="dxa"/>
            <w:hideMark/>
          </w:tcPr>
          <w:p w14:paraId="23E5E945" w14:textId="77777777" w:rsidR="00F9726B" w:rsidRPr="00925811" w:rsidRDefault="00F9726B" w:rsidP="00F9726B">
            <w:pPr>
              <w:cnfStyle w:val="000000000000" w:firstRow="0" w:lastRow="0" w:firstColumn="0" w:lastColumn="0" w:oddVBand="0" w:evenVBand="0" w:oddHBand="0" w:evenHBand="0" w:firstRowFirstColumn="0" w:firstRowLastColumn="0" w:lastRowFirstColumn="0" w:lastRowLastColumn="0"/>
            </w:pPr>
            <w:r w:rsidRPr="00925811">
              <w:t>means the element of the Customer Satisfaction Survey that measures Customer satisfaction in relation to connections work carried out by the licensee for which the questions are prescribed in the RIGs.</w:t>
            </w:r>
          </w:p>
        </w:tc>
      </w:tr>
      <w:tr w:rsidR="00F9726B" w:rsidRPr="00925811" w14:paraId="6B13D679" w14:textId="77777777" w:rsidTr="006F6008">
        <w:trPr>
          <w:trHeight w:val="2304"/>
        </w:trPr>
        <w:tc>
          <w:tcPr>
            <w:cnfStyle w:val="001000000000" w:firstRow="0" w:lastRow="0" w:firstColumn="1" w:lastColumn="0" w:oddVBand="0" w:evenVBand="0" w:oddHBand="0" w:evenHBand="0" w:firstRowFirstColumn="0" w:firstRowLastColumn="0" w:lastRowFirstColumn="0" w:lastRowLastColumn="0"/>
            <w:tcW w:w="2405" w:type="dxa"/>
            <w:hideMark/>
          </w:tcPr>
          <w:p w14:paraId="263C82DA" w14:textId="77777777" w:rsidR="00F9726B" w:rsidRPr="00925811" w:rsidRDefault="00F9726B" w:rsidP="00F9726B">
            <w:r w:rsidRPr="00925811">
              <w:t>Consumer Outcome</w:t>
            </w:r>
          </w:p>
        </w:tc>
        <w:tc>
          <w:tcPr>
            <w:tcW w:w="6662" w:type="dxa"/>
            <w:hideMark/>
          </w:tcPr>
          <w:p w14:paraId="7A74BA16" w14:textId="77777777" w:rsidR="00F9726B" w:rsidRPr="00925811" w:rsidRDefault="00F9726B" w:rsidP="00F9726B">
            <w:pPr>
              <w:cnfStyle w:val="000000000000" w:firstRow="0" w:lastRow="0" w:firstColumn="0" w:lastColumn="0" w:oddVBand="0" w:evenVBand="0" w:oddHBand="0" w:evenHBand="0" w:firstRowFirstColumn="0" w:firstRowLastColumn="0" w:lastRowFirstColumn="0" w:lastRowLastColumn="0"/>
            </w:pPr>
            <w:r w:rsidRPr="00925811">
              <w:t>means the benefits to existing and future consumers in terms of maintenance of existing levels of, or improvements in the licensee’s Distribution System’s capability or resilience including cyber resilience, or benefits to consumers in terms of service quality, or reduction in risk delivered, that would have been delivered by the output associated with the relevant Price Control Deliverable over the whole life of that output as specified in the relevant licence condition.</w:t>
            </w:r>
            <w:r w:rsidRPr="00925811">
              <w:br/>
              <w:t>In the context of works delivered by the licensee, this means the benefits to Customers or consumers in terms of maintenance of existing levels of, or improvements in the licensee’s Distribution System’s capability or resilience including cyber resilience, or benefits to consumers in terms of service quality, or reduction in risk delivered, that can be attributed to the works delivered by the licensee over the whole life of the works delivered.</w:t>
            </w:r>
          </w:p>
        </w:tc>
      </w:tr>
      <w:tr w:rsidR="00F9726B" w:rsidRPr="00925811" w14:paraId="1AAC3DA4" w14:textId="77777777" w:rsidTr="006F6008">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7317E327" w14:textId="77777777" w:rsidR="00F9726B" w:rsidRPr="00925811" w:rsidRDefault="00F9726B" w:rsidP="00F9726B">
            <w:r w:rsidRPr="00925811">
              <w:lastRenderedPageBreak/>
              <w:t>Consumer Prices Index Including Owner Occupiers' Housing Costs</w:t>
            </w:r>
          </w:p>
        </w:tc>
        <w:tc>
          <w:tcPr>
            <w:tcW w:w="6662" w:type="dxa"/>
            <w:hideMark/>
          </w:tcPr>
          <w:p w14:paraId="76725177" w14:textId="77777777" w:rsidR="00F9726B" w:rsidRPr="00925811" w:rsidRDefault="00F9726B" w:rsidP="00F9726B">
            <w:pPr>
              <w:cnfStyle w:val="000000000000" w:firstRow="0" w:lastRow="0" w:firstColumn="0" w:lastColumn="0" w:oddVBand="0" w:evenVBand="0" w:oddHBand="0" w:evenHBand="0" w:firstRowFirstColumn="0" w:firstRowLastColumn="0" w:lastRowFirstColumn="0" w:lastRowLastColumn="0"/>
            </w:pPr>
            <w:r w:rsidRPr="00925811">
              <w:t>means the monthly values of the “CPIH All Items”, series ID “L522”, published by the Office for National Statistics (or any other public body acquiring its functions).</w:t>
            </w:r>
          </w:p>
        </w:tc>
      </w:tr>
      <w:tr w:rsidR="00F9726B" w:rsidRPr="00925811" w14:paraId="00209CB0" w14:textId="77777777" w:rsidTr="006F6008">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5CC57659" w14:textId="77777777" w:rsidR="00F9726B" w:rsidRPr="00925811" w:rsidRDefault="00F9726B" w:rsidP="00F9726B">
            <w:r w:rsidRPr="00925811">
              <w:t>Coordinated Adjustment Mechanism Re-opener</w:t>
            </w:r>
          </w:p>
        </w:tc>
        <w:tc>
          <w:tcPr>
            <w:tcW w:w="6662" w:type="dxa"/>
            <w:hideMark/>
          </w:tcPr>
          <w:p w14:paraId="1E5A0FE6" w14:textId="77777777" w:rsidR="00F9726B" w:rsidRPr="00925811" w:rsidRDefault="00F9726B" w:rsidP="00F9726B">
            <w:pPr>
              <w:cnfStyle w:val="000000000000" w:firstRow="0" w:lastRow="0" w:firstColumn="0" w:lastColumn="0" w:oddVBand="0" w:evenVBand="0" w:oddHBand="0" w:evenHBand="0" w:firstRowFirstColumn="0" w:firstRowLastColumn="0" w:lastRowFirstColumn="0" w:lastRowLastColumn="0"/>
            </w:pPr>
            <w:r w:rsidRPr="00925811">
              <w:t>means the Re-opener established by Special Condition 3.7 (Coordinated Adjustment Mechanism Re-opener).</w:t>
            </w:r>
          </w:p>
        </w:tc>
      </w:tr>
      <w:tr w:rsidR="00F9726B" w:rsidRPr="00925811" w14:paraId="3780FC92" w14:textId="77777777" w:rsidTr="006F6008">
        <w:trPr>
          <w:trHeight w:val="1728"/>
        </w:trPr>
        <w:tc>
          <w:tcPr>
            <w:cnfStyle w:val="001000000000" w:firstRow="0" w:lastRow="0" w:firstColumn="1" w:lastColumn="0" w:oddVBand="0" w:evenVBand="0" w:oddHBand="0" w:evenHBand="0" w:firstRowFirstColumn="0" w:firstRowLastColumn="0" w:lastRowFirstColumn="0" w:lastRowLastColumn="0"/>
            <w:tcW w:w="2405" w:type="dxa"/>
            <w:hideMark/>
          </w:tcPr>
          <w:p w14:paraId="7E27ACE7" w14:textId="77777777" w:rsidR="00F9726B" w:rsidRPr="00925811" w:rsidRDefault="00F9726B" w:rsidP="00F9726B">
            <w:r w:rsidRPr="00925811">
              <w:t>Critical National Infrastructure</w:t>
            </w:r>
          </w:p>
        </w:tc>
        <w:tc>
          <w:tcPr>
            <w:tcW w:w="6662" w:type="dxa"/>
            <w:hideMark/>
          </w:tcPr>
          <w:p w14:paraId="4FC02C20" w14:textId="77777777" w:rsidR="00F9726B" w:rsidRPr="00925811" w:rsidRDefault="00F9726B" w:rsidP="00F9726B">
            <w:pPr>
              <w:cnfStyle w:val="000000000000" w:firstRow="0" w:lastRow="0" w:firstColumn="0" w:lastColumn="0" w:oddVBand="0" w:evenVBand="0" w:oddHBand="0" w:evenHBand="0" w:firstRowFirstColumn="0" w:firstRowLastColumn="0" w:lastRowFirstColumn="0" w:lastRowLastColumn="0"/>
            </w:pPr>
            <w:r w:rsidRPr="00925811">
              <w:t xml:space="preserve">means those critical elements of infrastructure (namely assets, facilities, systems, networks or processes and the essential workers that operate and facilitate them), the loss or compromise of which could result in: </w:t>
            </w:r>
          </w:p>
          <w:p w14:paraId="61D71EBA" w14:textId="77777777" w:rsidR="00F9726B" w:rsidRPr="00925811" w:rsidRDefault="00F9726B" w:rsidP="00F9726B">
            <w:pPr>
              <w:cnfStyle w:val="000000000000" w:firstRow="0" w:lastRow="0" w:firstColumn="0" w:lastColumn="0" w:oddVBand="0" w:evenVBand="0" w:oddHBand="0" w:evenHBand="0" w:firstRowFirstColumn="0" w:firstRowLastColumn="0" w:lastRowFirstColumn="0" w:lastRowLastColumn="0"/>
            </w:pPr>
            <w:r w:rsidRPr="00925811">
              <w:t xml:space="preserve">(a) major detrimental impact on the availability, integrity or delivery of essential services – including those services whose integrity, if compromised, could result in significant loss of life or casualties – taking into account significant economic or social impacts; or </w:t>
            </w:r>
          </w:p>
          <w:p w14:paraId="53211720" w14:textId="1A69A477" w:rsidR="00F9726B" w:rsidRPr="00925811" w:rsidRDefault="00F9726B" w:rsidP="00F9726B">
            <w:pPr>
              <w:cnfStyle w:val="000000000000" w:firstRow="0" w:lastRow="0" w:firstColumn="0" w:lastColumn="0" w:oddVBand="0" w:evenVBand="0" w:oddHBand="0" w:evenHBand="0" w:firstRowFirstColumn="0" w:firstRowLastColumn="0" w:lastRowFirstColumn="0" w:lastRowLastColumn="0"/>
            </w:pPr>
            <w:r w:rsidRPr="00925811">
              <w:t>(b) significant impact on national security, national defence, or the functioning of the state.</w:t>
            </w:r>
          </w:p>
        </w:tc>
      </w:tr>
      <w:tr w:rsidR="00F9726B" w:rsidRPr="00925811" w14:paraId="7EA3EB61" w14:textId="77777777" w:rsidTr="006F6008">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6A662DA0" w14:textId="77777777" w:rsidR="00F9726B" w:rsidRPr="00925811" w:rsidRDefault="00F9726B" w:rsidP="00F9726B">
            <w:r w:rsidRPr="00925811">
              <w:t>Curtailment Efficiency Outturn Performance Metric</w:t>
            </w:r>
          </w:p>
        </w:tc>
        <w:tc>
          <w:tcPr>
            <w:tcW w:w="6662" w:type="dxa"/>
            <w:hideMark/>
          </w:tcPr>
          <w:p w14:paraId="6CF142FE" w14:textId="77777777" w:rsidR="00F9726B" w:rsidRPr="00925811" w:rsidRDefault="00F9726B" w:rsidP="00F9726B">
            <w:pPr>
              <w:cnfStyle w:val="000000000000" w:firstRow="0" w:lastRow="0" w:firstColumn="0" w:lastColumn="0" w:oddVBand="0" w:evenVBand="0" w:oddHBand="0" w:evenHBand="0" w:firstRowFirstColumn="0" w:firstRowLastColumn="0" w:lastRowFirstColumn="0" w:lastRowLastColumn="0"/>
            </w:pPr>
            <w:r w:rsidRPr="00925811">
              <w:t>has the meaning given to that term in the Distribution System Operation Incentive Governance Document.</w:t>
            </w:r>
          </w:p>
        </w:tc>
      </w:tr>
      <w:tr w:rsidR="00F9726B" w:rsidRPr="00925811" w14:paraId="796B9BC7" w14:textId="77777777" w:rsidTr="006F6008">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7189D1A9" w14:textId="77777777" w:rsidR="00F9726B" w:rsidRPr="00925811" w:rsidRDefault="00F9726B" w:rsidP="00F9726B">
            <w:r w:rsidRPr="00925811">
              <w:t xml:space="preserve">Customer  </w:t>
            </w:r>
          </w:p>
        </w:tc>
        <w:tc>
          <w:tcPr>
            <w:tcW w:w="6662" w:type="dxa"/>
            <w:hideMark/>
          </w:tcPr>
          <w:p w14:paraId="4F3D301D" w14:textId="77777777" w:rsidR="00F9726B" w:rsidRPr="00925811" w:rsidRDefault="00F9726B" w:rsidP="00F9726B">
            <w:pPr>
              <w:cnfStyle w:val="000000000000" w:firstRow="0" w:lastRow="0" w:firstColumn="0" w:lastColumn="0" w:oddVBand="0" w:evenVBand="0" w:oddHBand="0" w:evenHBand="0" w:firstRowFirstColumn="0" w:firstRowLastColumn="0" w:lastRowFirstColumn="0" w:lastRowLastColumn="0"/>
            </w:pPr>
            <w:r w:rsidRPr="00925811">
              <w:t>has the meaning given to that term in Standard Condition 1 (Definitions for the standard conditions).</w:t>
            </w:r>
          </w:p>
        </w:tc>
      </w:tr>
      <w:tr w:rsidR="00F9726B" w:rsidRPr="00925811" w14:paraId="7F0C955F" w14:textId="77777777" w:rsidTr="006F6008">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304419EE" w14:textId="77777777" w:rsidR="00F9726B" w:rsidRPr="00925811" w:rsidRDefault="00F9726B" w:rsidP="00F9726B">
            <w:r w:rsidRPr="00925811">
              <w:t>Customer Satisfaction Survey</w:t>
            </w:r>
          </w:p>
        </w:tc>
        <w:tc>
          <w:tcPr>
            <w:tcW w:w="6662" w:type="dxa"/>
            <w:hideMark/>
          </w:tcPr>
          <w:p w14:paraId="3FA38405" w14:textId="77777777" w:rsidR="00F9726B" w:rsidRPr="00925811" w:rsidRDefault="00F9726B" w:rsidP="00F9726B">
            <w:pPr>
              <w:cnfStyle w:val="000000000000" w:firstRow="0" w:lastRow="0" w:firstColumn="0" w:lastColumn="0" w:oddVBand="0" w:evenVBand="0" w:oddHBand="0" w:evenHBand="0" w:firstRowFirstColumn="0" w:firstRowLastColumn="0" w:lastRowFirstColumn="0" w:lastRowLastColumn="0"/>
            </w:pPr>
            <w:r w:rsidRPr="00925811">
              <w:t xml:space="preserve">means the survey used to measure the extent to which Customers are satisfied with the service provided by the licensee for the purposes of the broad measure of Customer service output delivery incentive for which the questions are prescribed in the RIGs. </w:t>
            </w:r>
          </w:p>
        </w:tc>
      </w:tr>
      <w:tr w:rsidR="00F9726B" w:rsidRPr="00925811" w14:paraId="488F9DC0" w14:textId="77777777" w:rsidTr="006F6008">
        <w:trPr>
          <w:trHeight w:val="1440"/>
        </w:trPr>
        <w:tc>
          <w:tcPr>
            <w:cnfStyle w:val="001000000000" w:firstRow="0" w:lastRow="0" w:firstColumn="1" w:lastColumn="0" w:oddVBand="0" w:evenVBand="0" w:oddHBand="0" w:evenHBand="0" w:firstRowFirstColumn="0" w:firstRowLastColumn="0" w:lastRowFirstColumn="0" w:lastRowLastColumn="0"/>
            <w:tcW w:w="2405" w:type="dxa"/>
            <w:hideMark/>
          </w:tcPr>
          <w:p w14:paraId="20CB4A62" w14:textId="77777777" w:rsidR="00F9726B" w:rsidRPr="00925811" w:rsidRDefault="00F9726B" w:rsidP="00F9726B">
            <w:r w:rsidRPr="00925811">
              <w:t>Customer Support Costs</w:t>
            </w:r>
          </w:p>
        </w:tc>
        <w:tc>
          <w:tcPr>
            <w:tcW w:w="6662" w:type="dxa"/>
            <w:hideMark/>
          </w:tcPr>
          <w:p w14:paraId="31F16898" w14:textId="0D80B300" w:rsidR="00F9726B" w:rsidRPr="00925811" w:rsidRDefault="00F9726B" w:rsidP="00F9726B">
            <w:pPr>
              <w:cnfStyle w:val="000000000000" w:firstRow="0" w:lastRow="0" w:firstColumn="0" w:lastColumn="0" w:oddVBand="0" w:evenVBand="0" w:oddHBand="0" w:evenHBand="0" w:firstRowFirstColumn="0" w:firstRowLastColumn="0" w:lastRowFirstColumn="0" w:lastRowLastColumn="0"/>
            </w:pPr>
            <w:r w:rsidRPr="00925811">
              <w:t>means the cost to the licensee, incurred either directly or by virtue of reimbursing Customers or suppliers, of:</w:t>
            </w:r>
            <w:r w:rsidRPr="00925811">
              <w:br/>
              <w:t>(a) providing the Customer with food, drink and temporary accommodation, in a hotel or otherwise, during a 1-in-20 Severe Weather Event;</w:t>
            </w:r>
            <w:r w:rsidRPr="00925811">
              <w:br/>
              <w:t>(b) providing a Customer with welfare items during a 1-in-20 Severe Weather Event. This includes the procurement of items such as portable toilets, blankets, gas heaters, torches, fuel for customer generators; and</w:t>
            </w:r>
          </w:p>
          <w:p w14:paraId="154664A4" w14:textId="7AA76154" w:rsidR="00F9726B" w:rsidRPr="00925811" w:rsidRDefault="00F9726B" w:rsidP="00F9726B">
            <w:pPr>
              <w:cnfStyle w:val="000000000000" w:firstRow="0" w:lastRow="0" w:firstColumn="0" w:lastColumn="0" w:oddVBand="0" w:evenVBand="0" w:oddHBand="0" w:evenHBand="0" w:firstRowFirstColumn="0" w:firstRowLastColumn="0" w:lastRowFirstColumn="0" w:lastRowLastColumn="0"/>
            </w:pPr>
            <w:r w:rsidRPr="00925811">
              <w:t>(c) contact centre and support staff, over and above the costs the licensee incurs in the normal course of running the Distribution Business.</w:t>
            </w:r>
          </w:p>
        </w:tc>
      </w:tr>
      <w:tr w:rsidR="00F9726B" w:rsidRPr="00925811" w14:paraId="5D637A2C" w14:textId="77777777" w:rsidTr="006F6008">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48A3B51A" w14:textId="77777777" w:rsidR="00F9726B" w:rsidRPr="00925811" w:rsidRDefault="00F9726B" w:rsidP="00F9726B">
            <w:r w:rsidRPr="00925811">
              <w:t>CVP</w:t>
            </w:r>
          </w:p>
        </w:tc>
        <w:tc>
          <w:tcPr>
            <w:tcW w:w="6662" w:type="dxa"/>
            <w:hideMark/>
          </w:tcPr>
          <w:p w14:paraId="4B6784EE" w14:textId="77777777" w:rsidR="00F9726B" w:rsidRPr="00925811" w:rsidRDefault="00F9726B" w:rsidP="00F9726B">
            <w:pPr>
              <w:cnfStyle w:val="000000000000" w:firstRow="0" w:lastRow="0" w:firstColumn="0" w:lastColumn="0" w:oddVBand="0" w:evenVBand="0" w:oddHBand="0" w:evenHBand="0" w:firstRowFirstColumn="0" w:firstRowLastColumn="0" w:lastRowFirstColumn="0" w:lastRowLastColumn="0"/>
            </w:pPr>
            <w:r w:rsidRPr="00925811">
              <w:t>means the consumer value propositions which were submitted by the licensee in its Business Plan and accepted by the Authority in its RIIO-ED2 Final Determinations.</w:t>
            </w:r>
          </w:p>
        </w:tc>
      </w:tr>
      <w:tr w:rsidR="00F9726B" w:rsidRPr="00925811" w14:paraId="7505922C" w14:textId="77777777" w:rsidTr="006F6008">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4C52D069" w14:textId="77777777" w:rsidR="00F9726B" w:rsidRPr="00925811" w:rsidRDefault="00F9726B" w:rsidP="00F9726B">
            <w:r w:rsidRPr="00925811">
              <w:lastRenderedPageBreak/>
              <w:t>CVP Full Delivery</w:t>
            </w:r>
          </w:p>
        </w:tc>
        <w:tc>
          <w:tcPr>
            <w:tcW w:w="6662" w:type="dxa"/>
            <w:hideMark/>
          </w:tcPr>
          <w:p w14:paraId="2012319A" w14:textId="77777777" w:rsidR="00F9726B" w:rsidRPr="00925811" w:rsidRDefault="00F9726B" w:rsidP="00F9726B">
            <w:pPr>
              <w:cnfStyle w:val="000000000000" w:firstRow="0" w:lastRow="0" w:firstColumn="0" w:lastColumn="0" w:oddVBand="0" w:evenVBand="0" w:oddHBand="0" w:evenHBand="0" w:firstRowFirstColumn="0" w:firstRowLastColumn="0" w:lastRowFirstColumn="0" w:lastRowLastColumn="0"/>
            </w:pPr>
            <w:r w:rsidRPr="00925811">
              <w:t>means the delivery as a minimum of the CVP Outputs for each CVP set out in Appendix 1 to Special Condition 4.7 (Consumer value proposition) by 31 March 2028.</w:t>
            </w:r>
          </w:p>
        </w:tc>
      </w:tr>
      <w:tr w:rsidR="00F9726B" w:rsidRPr="00925811" w14:paraId="7D501BB3" w14:textId="77777777" w:rsidTr="006F6008">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71C588C9" w14:textId="77777777" w:rsidR="00F9726B" w:rsidRPr="00925811" w:rsidRDefault="00F9726B" w:rsidP="00F9726B">
            <w:r w:rsidRPr="00925811">
              <w:t>CVP Output</w:t>
            </w:r>
          </w:p>
        </w:tc>
        <w:tc>
          <w:tcPr>
            <w:tcW w:w="6662" w:type="dxa"/>
            <w:hideMark/>
          </w:tcPr>
          <w:p w14:paraId="421D68F3" w14:textId="77777777" w:rsidR="00F9726B" w:rsidRPr="00925811" w:rsidRDefault="00F9726B" w:rsidP="00F9726B">
            <w:pPr>
              <w:cnfStyle w:val="000000000000" w:firstRow="0" w:lastRow="0" w:firstColumn="0" w:lastColumn="0" w:oddVBand="0" w:evenVBand="0" w:oddHBand="0" w:evenHBand="0" w:firstRowFirstColumn="0" w:firstRowLastColumn="0" w:lastRowFirstColumn="0" w:lastRowLastColumn="0"/>
            </w:pPr>
            <w:r w:rsidRPr="00925811">
              <w:t>means the outputs set out in Appendix 1 to Special Condition 4.7 (Consumer value propositions).</w:t>
            </w:r>
          </w:p>
        </w:tc>
      </w:tr>
      <w:tr w:rsidR="00F9726B" w:rsidRPr="00925811" w14:paraId="64F5D21A" w14:textId="77777777" w:rsidTr="006F6008">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054391AD" w14:textId="77777777" w:rsidR="00F9726B" w:rsidRPr="00925811" w:rsidRDefault="00F9726B" w:rsidP="00F9726B">
            <w:r w:rsidRPr="00925811">
              <w:t>CVP Reward</w:t>
            </w:r>
          </w:p>
        </w:tc>
        <w:tc>
          <w:tcPr>
            <w:tcW w:w="6662" w:type="dxa"/>
            <w:hideMark/>
          </w:tcPr>
          <w:p w14:paraId="0C383FD7" w14:textId="77777777" w:rsidR="00F9726B" w:rsidRPr="00925811" w:rsidRDefault="00F9726B" w:rsidP="00F9726B">
            <w:pPr>
              <w:cnfStyle w:val="000000000000" w:firstRow="0" w:lastRow="0" w:firstColumn="0" w:lastColumn="0" w:oddVBand="0" w:evenVBand="0" w:oddHBand="0" w:evenHBand="0" w:firstRowFirstColumn="0" w:firstRowLastColumn="0" w:lastRowFirstColumn="0" w:lastRowLastColumn="0"/>
            </w:pPr>
            <w:r w:rsidRPr="00925811">
              <w:t>means the values set out in Appendix 1 to Special Condition 4.7 (Consumer value propositions).</w:t>
            </w:r>
          </w:p>
        </w:tc>
      </w:tr>
      <w:tr w:rsidR="00F9726B" w:rsidRPr="00925811" w14:paraId="3430660B" w14:textId="77777777" w:rsidTr="006F6008">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458A15B9" w14:textId="77777777" w:rsidR="00F9726B" w:rsidRPr="00925811" w:rsidRDefault="00F9726B" w:rsidP="00F9726B">
            <w:r w:rsidRPr="00925811">
              <w:t>Cyber Resilience IT Baseline Allowances Table</w:t>
            </w:r>
          </w:p>
        </w:tc>
        <w:tc>
          <w:tcPr>
            <w:tcW w:w="6662" w:type="dxa"/>
            <w:hideMark/>
          </w:tcPr>
          <w:p w14:paraId="5D7031B9" w14:textId="7F89EF63" w:rsidR="00F9726B" w:rsidRPr="00925811" w:rsidRDefault="00F9726B" w:rsidP="00366FC5">
            <w:pPr>
              <w:cnfStyle w:val="000000000000" w:firstRow="0" w:lastRow="0" w:firstColumn="0" w:lastColumn="0" w:oddVBand="0" w:evenVBand="0" w:oddHBand="0" w:evenHBand="0" w:firstRowFirstColumn="0" w:firstRowLastColumn="0" w:lastRowFirstColumn="0" w:lastRowLastColumn="0"/>
            </w:pPr>
            <w:r w:rsidRPr="00925811">
              <w:t xml:space="preserve">means the table in </w:t>
            </w:r>
            <w:r w:rsidR="00366FC5">
              <w:t xml:space="preserve"> Part B of Appendix 3 of “RIIO-ED2 – NGED Cyber Resilience Information Technology Re-opener Decision” sent to the Licensee on 17 May 2024.</w:t>
            </w:r>
          </w:p>
        </w:tc>
      </w:tr>
      <w:tr w:rsidR="00F9726B" w:rsidRPr="00925811" w14:paraId="67E58C0E" w14:textId="77777777" w:rsidTr="006F6008">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3FC773AF" w14:textId="77777777" w:rsidR="00F9726B" w:rsidRPr="00925811" w:rsidRDefault="00F9726B" w:rsidP="00F9726B">
            <w:r w:rsidRPr="00925811">
              <w:t>Cyber Resilience IT PCD Table</w:t>
            </w:r>
          </w:p>
        </w:tc>
        <w:tc>
          <w:tcPr>
            <w:tcW w:w="6662" w:type="dxa"/>
            <w:hideMark/>
          </w:tcPr>
          <w:p w14:paraId="61ADE98C" w14:textId="17C60DE0" w:rsidR="00F9726B" w:rsidRPr="00925811" w:rsidRDefault="00F9726B" w:rsidP="007913F0">
            <w:pPr>
              <w:cnfStyle w:val="000000000000" w:firstRow="0" w:lastRow="0" w:firstColumn="0" w:lastColumn="0" w:oddVBand="0" w:evenVBand="0" w:oddHBand="0" w:evenHBand="0" w:firstRowFirstColumn="0" w:firstRowLastColumn="0" w:lastRowFirstColumn="0" w:lastRowLastColumn="0"/>
            </w:pPr>
            <w:r w:rsidRPr="00925811">
              <w:t xml:space="preserve">means the table in </w:t>
            </w:r>
            <w:r w:rsidR="007913F0">
              <w:t xml:space="preserve"> Appendix 6 of “RIIO-ED2 –NGED Cyber Resilience Information Technology Re</w:t>
            </w:r>
            <w:r w:rsidR="00095691">
              <w:t>-</w:t>
            </w:r>
            <w:r w:rsidR="007913F0">
              <w:t>opener Decision” sent to the Licensee on 17 May 2024.</w:t>
            </w:r>
          </w:p>
        </w:tc>
      </w:tr>
      <w:tr w:rsidR="00F9726B" w:rsidRPr="00925811" w14:paraId="7F4E35EC" w14:textId="77777777" w:rsidTr="006F6008">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6C3ADA03" w14:textId="77777777" w:rsidR="00F9726B" w:rsidRPr="00925811" w:rsidRDefault="00F9726B" w:rsidP="00F9726B">
            <w:r w:rsidRPr="00925811">
              <w:t>Cyber Resilience IT Re-opener</w:t>
            </w:r>
          </w:p>
        </w:tc>
        <w:tc>
          <w:tcPr>
            <w:tcW w:w="6662" w:type="dxa"/>
            <w:hideMark/>
          </w:tcPr>
          <w:p w14:paraId="28CA98A2" w14:textId="77777777" w:rsidR="00F9726B" w:rsidRPr="00925811" w:rsidRDefault="00F9726B" w:rsidP="00F9726B">
            <w:pPr>
              <w:cnfStyle w:val="000000000000" w:firstRow="0" w:lastRow="0" w:firstColumn="0" w:lastColumn="0" w:oddVBand="0" w:evenVBand="0" w:oddHBand="0" w:evenHBand="0" w:firstRowFirstColumn="0" w:firstRowLastColumn="0" w:lastRowFirstColumn="0" w:lastRowLastColumn="0"/>
            </w:pPr>
            <w:r w:rsidRPr="00925811">
              <w:t>means the Re-opener established by Part H of Special Condition 3.2 (Uncertain Costs Re-openers).</w:t>
            </w:r>
          </w:p>
        </w:tc>
      </w:tr>
      <w:tr w:rsidR="00F9726B" w:rsidRPr="00925811" w14:paraId="7396A0C9" w14:textId="77777777" w:rsidTr="006F6008">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76778BFA" w14:textId="77777777" w:rsidR="00F9726B" w:rsidRPr="00925811" w:rsidRDefault="00F9726B" w:rsidP="00F9726B">
            <w:r w:rsidRPr="00925811">
              <w:t>Cyber Resilience IT Re-opener Allowances Table</w:t>
            </w:r>
          </w:p>
        </w:tc>
        <w:tc>
          <w:tcPr>
            <w:tcW w:w="6662" w:type="dxa"/>
            <w:hideMark/>
          </w:tcPr>
          <w:p w14:paraId="247D3C37" w14:textId="6C34EC42" w:rsidR="0003071C" w:rsidRDefault="00F9726B" w:rsidP="0003071C">
            <w:pPr>
              <w:cnfStyle w:val="000000000000" w:firstRow="0" w:lastRow="0" w:firstColumn="0" w:lastColumn="0" w:oddVBand="0" w:evenVBand="0" w:oddHBand="0" w:evenHBand="0" w:firstRowFirstColumn="0" w:firstRowLastColumn="0" w:lastRowFirstColumn="0" w:lastRowLastColumn="0"/>
              <w:rPr>
                <w:ins w:id="17" w:author="Aoife McNally" w:date="2024-11-07T14:28:00Z" w16du:dateUtc="2024-11-07T14:28:00Z"/>
              </w:rPr>
            </w:pPr>
            <w:r w:rsidRPr="00925811">
              <w:t xml:space="preserve">means the table of that name </w:t>
            </w:r>
            <w:ins w:id="18" w:author="Aoife McNally" w:date="2024-11-07T14:28:00Z" w16du:dateUtc="2024-11-07T14:28:00Z">
              <w:r w:rsidR="0095708F">
                <w:t>in Part B of</w:t>
              </w:r>
              <w:r w:rsidR="0003071C">
                <w:t xml:space="preserve"> Appendix 3 of “RIIO</w:t>
              </w:r>
              <w:r w:rsidR="0095708F">
                <w:t>-</w:t>
              </w:r>
              <w:r w:rsidR="0003071C">
                <w:t xml:space="preserve">ED2 – NGED Cyber Resilience Information Technology </w:t>
              </w:r>
            </w:ins>
          </w:p>
          <w:p w14:paraId="737BE098" w14:textId="77777777" w:rsidR="0003071C" w:rsidRDefault="0003071C" w:rsidP="0003071C">
            <w:pPr>
              <w:cnfStyle w:val="000000000000" w:firstRow="0" w:lastRow="0" w:firstColumn="0" w:lastColumn="0" w:oddVBand="0" w:evenVBand="0" w:oddHBand="0" w:evenHBand="0" w:firstRowFirstColumn="0" w:firstRowLastColumn="0" w:lastRowFirstColumn="0" w:lastRowLastColumn="0"/>
              <w:rPr>
                <w:ins w:id="19" w:author="Aoife McNally" w:date="2024-11-07T14:28:00Z" w16du:dateUtc="2024-11-07T14:28:00Z"/>
              </w:rPr>
            </w:pPr>
            <w:ins w:id="20" w:author="Aoife McNally" w:date="2024-11-07T14:28:00Z" w16du:dateUtc="2024-11-07T14:28:00Z">
              <w:r>
                <w:t xml:space="preserve">Re-opener Decision” sent to the Licensee on 17 May </w:t>
              </w:r>
            </w:ins>
          </w:p>
          <w:p w14:paraId="6341EFBA" w14:textId="72642685" w:rsidR="00F9726B" w:rsidRPr="00925811" w:rsidRDefault="0003071C" w:rsidP="0003071C">
            <w:pPr>
              <w:cnfStyle w:val="000000000000" w:firstRow="0" w:lastRow="0" w:firstColumn="0" w:lastColumn="0" w:oddVBand="0" w:evenVBand="0" w:oddHBand="0" w:evenHBand="0" w:firstRowFirstColumn="0" w:firstRowLastColumn="0" w:lastRowFirstColumn="0" w:lastRowLastColumn="0"/>
            </w:pPr>
            <w:ins w:id="21" w:author="Aoife McNally" w:date="2024-11-07T14:28:00Z" w16du:dateUtc="2024-11-07T14:28:00Z">
              <w:r>
                <w:t>2024.</w:t>
              </w:r>
              <w:r>
                <w:cr/>
              </w:r>
            </w:ins>
            <w:del w:id="22" w:author="Aoife McNally" w:date="2024-11-07T14:28:00Z" w16du:dateUtc="2024-11-07T14:28:00Z">
              <w:r w:rsidR="00F9726B" w:rsidRPr="00925811" w:rsidDel="0003071C">
                <w:delText>sent by the Authority to the licensee in a direction issued under paragraph 3.2.57 of Special Condition  3.2 (Uncertain Costs Re-openers).</w:delText>
              </w:r>
            </w:del>
          </w:p>
        </w:tc>
      </w:tr>
      <w:tr w:rsidR="00F9726B" w:rsidRPr="00925811" w14:paraId="5D75F89E" w14:textId="77777777" w:rsidTr="006F6008">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74A346A3" w14:textId="77777777" w:rsidR="00F9726B" w:rsidRPr="00925811" w:rsidRDefault="00F9726B" w:rsidP="00F9726B">
            <w:r w:rsidRPr="00925811">
              <w:t>Cyber Resilience OT Baseline Allowances Table</w:t>
            </w:r>
          </w:p>
        </w:tc>
        <w:tc>
          <w:tcPr>
            <w:tcW w:w="6662" w:type="dxa"/>
            <w:hideMark/>
          </w:tcPr>
          <w:p w14:paraId="36D9D2BA" w14:textId="09C6842B" w:rsidR="00F9726B" w:rsidRPr="00925811" w:rsidRDefault="00F9726B" w:rsidP="009A12FB">
            <w:pPr>
              <w:cnfStyle w:val="000000000000" w:firstRow="0" w:lastRow="0" w:firstColumn="0" w:lastColumn="0" w:oddVBand="0" w:evenVBand="0" w:oddHBand="0" w:evenHBand="0" w:firstRowFirstColumn="0" w:firstRowLastColumn="0" w:lastRowFirstColumn="0" w:lastRowLastColumn="0"/>
            </w:pPr>
            <w:r w:rsidRPr="00925811">
              <w:t>means the table in</w:t>
            </w:r>
            <w:del w:id="23" w:author="Aoife McNally" w:date="2024-11-07T14:27:00Z" w16du:dateUtc="2024-11-07T14:27:00Z">
              <w:r w:rsidRPr="00925811" w:rsidDel="00835030">
                <w:delText xml:space="preserve"> </w:delText>
              </w:r>
            </w:del>
            <w:r w:rsidR="009A12FB">
              <w:t xml:space="preserve"> Part B of Appendix 3 of “RIIO-ED2 – NGED Cyber Resilience Operational Technology Re-opener Decision” sent to the Licensee on 05 July 2024.</w:t>
            </w:r>
          </w:p>
        </w:tc>
      </w:tr>
      <w:tr w:rsidR="00F9726B" w:rsidRPr="00925811" w14:paraId="3CC33774" w14:textId="77777777" w:rsidTr="006F6008">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11CFB771" w14:textId="77777777" w:rsidR="00F9726B" w:rsidRPr="00925811" w:rsidRDefault="00F9726B" w:rsidP="00F9726B">
            <w:r w:rsidRPr="00925811">
              <w:t>Cyber Resilience OT PCD Table</w:t>
            </w:r>
          </w:p>
        </w:tc>
        <w:tc>
          <w:tcPr>
            <w:tcW w:w="6662" w:type="dxa"/>
            <w:hideMark/>
          </w:tcPr>
          <w:p w14:paraId="68BD2F0F" w14:textId="10812707" w:rsidR="00F9726B" w:rsidRPr="00925811" w:rsidRDefault="00F9726B" w:rsidP="002B7460">
            <w:pPr>
              <w:cnfStyle w:val="000000000000" w:firstRow="0" w:lastRow="0" w:firstColumn="0" w:lastColumn="0" w:oddVBand="0" w:evenVBand="0" w:oddHBand="0" w:evenHBand="0" w:firstRowFirstColumn="0" w:firstRowLastColumn="0" w:lastRowFirstColumn="0" w:lastRowLastColumn="0"/>
            </w:pPr>
            <w:r w:rsidRPr="00925811">
              <w:t xml:space="preserve">means the table in </w:t>
            </w:r>
            <w:r w:rsidR="002B7460">
              <w:t>Appendix 6 of “RIIO-ED2 – NGED Cyber Resilience Operational Technology Reopener Decision” sent to the Licensee on 05 July 2024</w:t>
            </w:r>
          </w:p>
        </w:tc>
      </w:tr>
      <w:tr w:rsidR="00F9726B" w:rsidRPr="00925811" w14:paraId="64FF9741" w14:textId="77777777" w:rsidTr="006F6008">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28333149" w14:textId="77777777" w:rsidR="00F9726B" w:rsidRPr="00925811" w:rsidRDefault="00F9726B" w:rsidP="00F9726B">
            <w:r w:rsidRPr="00925811">
              <w:t>Cyber Resilience OT Re-opener</w:t>
            </w:r>
          </w:p>
        </w:tc>
        <w:tc>
          <w:tcPr>
            <w:tcW w:w="6662" w:type="dxa"/>
            <w:hideMark/>
          </w:tcPr>
          <w:p w14:paraId="4EF696AF" w14:textId="77777777" w:rsidR="00F9726B" w:rsidRPr="00925811" w:rsidRDefault="00F9726B" w:rsidP="00F9726B">
            <w:pPr>
              <w:cnfStyle w:val="000000000000" w:firstRow="0" w:lastRow="0" w:firstColumn="0" w:lastColumn="0" w:oddVBand="0" w:evenVBand="0" w:oddHBand="0" w:evenHBand="0" w:firstRowFirstColumn="0" w:firstRowLastColumn="0" w:lastRowFirstColumn="0" w:lastRowLastColumn="0"/>
            </w:pPr>
            <w:r w:rsidRPr="00925811">
              <w:t>means the Re-opener established by Part G of Special Condition 3.2 (Uncertain Costs Re-openers).</w:t>
            </w:r>
          </w:p>
        </w:tc>
      </w:tr>
      <w:tr w:rsidR="00F9726B" w:rsidRPr="00925811" w14:paraId="4C64527C" w14:textId="77777777" w:rsidTr="006F6008">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3C5A9718" w14:textId="77777777" w:rsidR="00F9726B" w:rsidRPr="00925811" w:rsidRDefault="00F9726B" w:rsidP="00F9726B">
            <w:r w:rsidRPr="00925811">
              <w:t>Cyber Resilience OT Re-opener Allowances Table</w:t>
            </w:r>
          </w:p>
        </w:tc>
        <w:tc>
          <w:tcPr>
            <w:tcW w:w="6662" w:type="dxa"/>
            <w:hideMark/>
          </w:tcPr>
          <w:p w14:paraId="7A633E92" w14:textId="50E0280E" w:rsidR="00F9726B" w:rsidRPr="00925811" w:rsidRDefault="00F9726B" w:rsidP="003C4972">
            <w:pPr>
              <w:cnfStyle w:val="000000000000" w:firstRow="0" w:lastRow="0" w:firstColumn="0" w:lastColumn="0" w:oddVBand="0" w:evenVBand="0" w:oddHBand="0" w:evenHBand="0" w:firstRowFirstColumn="0" w:firstRowLastColumn="0" w:lastRowFirstColumn="0" w:lastRowLastColumn="0"/>
            </w:pPr>
            <w:r w:rsidRPr="00925811">
              <w:t xml:space="preserve">means the table </w:t>
            </w:r>
            <w:r w:rsidR="003C4972">
              <w:t>in Part B of Appendix 3 of “RIIOED2 – NGED Cyber Resilience Operational Technology Re-opener Decision” sent to the Licensee on 05 July 2024.</w:t>
            </w:r>
          </w:p>
        </w:tc>
      </w:tr>
    </w:tbl>
    <w:p w14:paraId="3FBD4B2B" w14:textId="77777777" w:rsidR="001A2306" w:rsidRPr="00925811" w:rsidRDefault="001A2306" w:rsidP="001A2306">
      <w:pPr>
        <w:pStyle w:val="Heading4"/>
      </w:pPr>
      <w:r w:rsidRPr="00925811">
        <w:t>D</w:t>
      </w:r>
    </w:p>
    <w:tbl>
      <w:tblPr>
        <w:tblStyle w:val="TableGridLight"/>
        <w:tblW w:w="906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6662"/>
      </w:tblGrid>
      <w:tr w:rsidR="001A2306" w:rsidRPr="00925811" w14:paraId="15262183" w14:textId="77777777" w:rsidTr="00DA3FED">
        <w:trPr>
          <w:cnfStyle w:val="100000000000" w:firstRow="1" w:lastRow="0" w:firstColumn="0" w:lastColumn="0" w:oddVBand="0" w:evenVBand="0" w:oddHBand="0"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5BF98E94" w14:textId="77777777" w:rsidR="001A2306" w:rsidRPr="00925811" w:rsidRDefault="001A2306" w:rsidP="001A2306">
            <w:r w:rsidRPr="00925811">
              <w:t xml:space="preserve">Data Best Practice </w:t>
            </w:r>
          </w:p>
        </w:tc>
        <w:tc>
          <w:tcPr>
            <w:tcW w:w="6662" w:type="dxa"/>
            <w:hideMark/>
          </w:tcPr>
          <w:p w14:paraId="0FDFBB6E" w14:textId="77777777" w:rsidR="001A2306" w:rsidRPr="00925811" w:rsidRDefault="001A2306" w:rsidP="001A2306">
            <w:pPr>
              <w:cnfStyle w:val="100000000000" w:firstRow="1" w:lastRow="0" w:firstColumn="0" w:lastColumn="0" w:oddVBand="0" w:evenVBand="0" w:oddHBand="0" w:evenHBand="0" w:firstRowFirstColumn="0" w:firstRowLastColumn="0" w:lastRowFirstColumn="0" w:lastRowLastColumn="0"/>
            </w:pPr>
            <w:r w:rsidRPr="00925811">
              <w:t>means a set of principles referenced to in the Data Best Practice Guidance document.</w:t>
            </w:r>
          </w:p>
        </w:tc>
      </w:tr>
      <w:tr w:rsidR="001A2306" w:rsidRPr="00925811" w14:paraId="653C2C40"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72E05B0E" w14:textId="77777777" w:rsidR="001A2306" w:rsidRPr="00925811" w:rsidRDefault="001A2306" w:rsidP="001A2306">
            <w:r w:rsidRPr="00925811">
              <w:t>Data Best Practice Guidance</w:t>
            </w:r>
          </w:p>
        </w:tc>
        <w:tc>
          <w:tcPr>
            <w:tcW w:w="6662" w:type="dxa"/>
            <w:hideMark/>
          </w:tcPr>
          <w:p w14:paraId="24121855"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means the document of that name issued by the Authority in accordance with Part D of Special Condition 9.5 (Digitalisation).</w:t>
            </w:r>
          </w:p>
        </w:tc>
      </w:tr>
      <w:tr w:rsidR="001A2306" w:rsidRPr="00925811" w14:paraId="026267ED"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507A7601" w14:textId="77777777" w:rsidR="001A2306" w:rsidRPr="00925811" w:rsidRDefault="001A2306" w:rsidP="001A2306">
            <w:r w:rsidRPr="00925811">
              <w:t>Data Services</w:t>
            </w:r>
          </w:p>
        </w:tc>
        <w:tc>
          <w:tcPr>
            <w:tcW w:w="6662" w:type="dxa"/>
            <w:hideMark/>
          </w:tcPr>
          <w:p w14:paraId="050DEDA4"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has the meaning given to that term in Standard Condition 1 (Definitions for the standard conditions).</w:t>
            </w:r>
          </w:p>
        </w:tc>
      </w:tr>
      <w:tr w:rsidR="001A2306" w:rsidRPr="00925811" w14:paraId="6AFB082A" w14:textId="77777777" w:rsidTr="00DA3FED">
        <w:trPr>
          <w:trHeight w:val="1152"/>
        </w:trPr>
        <w:tc>
          <w:tcPr>
            <w:cnfStyle w:val="001000000000" w:firstRow="0" w:lastRow="0" w:firstColumn="1" w:lastColumn="0" w:oddVBand="0" w:evenVBand="0" w:oddHBand="0" w:evenHBand="0" w:firstRowFirstColumn="0" w:firstRowLastColumn="0" w:lastRowFirstColumn="0" w:lastRowLastColumn="0"/>
            <w:tcW w:w="2405" w:type="dxa"/>
            <w:hideMark/>
          </w:tcPr>
          <w:p w14:paraId="14399D2E" w14:textId="77777777" w:rsidR="001A2306" w:rsidRPr="00925811" w:rsidRDefault="001A2306" w:rsidP="001A2306">
            <w:r w:rsidRPr="00925811">
              <w:lastRenderedPageBreak/>
              <w:t>Decision on SHEPD’s Contribution to the Shetland Transmission Link</w:t>
            </w:r>
          </w:p>
        </w:tc>
        <w:tc>
          <w:tcPr>
            <w:tcW w:w="6662" w:type="dxa"/>
            <w:hideMark/>
          </w:tcPr>
          <w:p w14:paraId="014FBC64"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 xml:space="preserve">means the following documents published on the Authority’s website: Ofgem’s Decision on Scottish Hydro Electric Power Distribution’s proposals to contribute towards proposed electricity transmission links to Shetland, Western Isles and Orkney published on 17 December 2019; and Ofgem’s Confirmation of approval of SHEPD proposal to contribute to the Shetland electricity transmission project published on 30 July 2020. </w:t>
            </w:r>
          </w:p>
        </w:tc>
      </w:tr>
      <w:tr w:rsidR="001A2306" w:rsidRPr="00925811" w14:paraId="56845409"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3B752A2C" w14:textId="77777777" w:rsidR="001A2306" w:rsidRPr="00925811" w:rsidRDefault="001A2306" w:rsidP="001A2306">
            <w:r w:rsidRPr="00925811">
              <w:t>Defaulting Electricity Supplier</w:t>
            </w:r>
          </w:p>
        </w:tc>
        <w:tc>
          <w:tcPr>
            <w:tcW w:w="6662" w:type="dxa"/>
            <w:hideMark/>
          </w:tcPr>
          <w:p w14:paraId="18DFA331"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means an Electricity Supplier whose insolvency or liquidation has resulted in the licensee incurring Bad Debt. The timing and meaning of insolvency and liquidation should be interpreted in accordance with the first Group of Parts of the Insolvency Act 1986.</w:t>
            </w:r>
          </w:p>
        </w:tc>
      </w:tr>
      <w:tr w:rsidR="001A2306" w:rsidRPr="00925811" w14:paraId="5CB53F0B" w14:textId="77777777" w:rsidTr="00DA3FED">
        <w:trPr>
          <w:trHeight w:val="870"/>
        </w:trPr>
        <w:tc>
          <w:tcPr>
            <w:cnfStyle w:val="001000000000" w:firstRow="0" w:lastRow="0" w:firstColumn="1" w:lastColumn="0" w:oddVBand="0" w:evenVBand="0" w:oddHBand="0" w:evenHBand="0" w:firstRowFirstColumn="0" w:firstRowLastColumn="0" w:lastRowFirstColumn="0" w:lastRowLastColumn="0"/>
            <w:tcW w:w="2405" w:type="dxa"/>
            <w:hideMark/>
          </w:tcPr>
          <w:p w14:paraId="2D98B0D1" w14:textId="77777777" w:rsidR="001A2306" w:rsidRPr="00925811" w:rsidRDefault="001A2306" w:rsidP="001A2306">
            <w:r w:rsidRPr="00925811">
              <w:t>Delayed</w:t>
            </w:r>
          </w:p>
        </w:tc>
        <w:tc>
          <w:tcPr>
            <w:tcW w:w="6662" w:type="dxa"/>
            <w:hideMark/>
          </w:tcPr>
          <w:p w14:paraId="55C409B5"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means where the licensee has Not Delivered the output set out in the relevant special condition in full by the relevant delivery date, but has delivered or intends to deliver the output in full or in part at a later date.</w:t>
            </w:r>
          </w:p>
        </w:tc>
      </w:tr>
      <w:tr w:rsidR="001A2306" w:rsidRPr="00925811" w14:paraId="09B015CA" w14:textId="77777777" w:rsidTr="00DA3FED">
        <w:trPr>
          <w:trHeight w:val="582"/>
        </w:trPr>
        <w:tc>
          <w:tcPr>
            <w:cnfStyle w:val="001000000000" w:firstRow="0" w:lastRow="0" w:firstColumn="1" w:lastColumn="0" w:oddVBand="0" w:evenVBand="0" w:oddHBand="0" w:evenHBand="0" w:firstRowFirstColumn="0" w:firstRowLastColumn="0" w:lastRowFirstColumn="0" w:lastRowLastColumn="0"/>
            <w:tcW w:w="2405" w:type="dxa"/>
            <w:hideMark/>
          </w:tcPr>
          <w:p w14:paraId="30405E1E" w14:textId="77777777" w:rsidR="001A2306" w:rsidRPr="00925811" w:rsidRDefault="001A2306" w:rsidP="001A2306">
            <w:r w:rsidRPr="00925811">
              <w:t>Demand Customer</w:t>
            </w:r>
          </w:p>
        </w:tc>
        <w:tc>
          <w:tcPr>
            <w:tcW w:w="6662" w:type="dxa"/>
            <w:hideMark/>
          </w:tcPr>
          <w:p w14:paraId="30676590"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means, in relation to any energised or de-energised Exit Point on the licensee’s Distribution System, the person who is taking, or is deemed to be taking, a supply of electricity through that Exit Point.</w:t>
            </w:r>
          </w:p>
        </w:tc>
      </w:tr>
      <w:tr w:rsidR="001A2306" w:rsidRPr="00925811" w14:paraId="03D62605"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43409D01" w14:textId="77777777" w:rsidR="001A2306" w:rsidRPr="00925811" w:rsidRDefault="001A2306" w:rsidP="001A2306">
            <w:r w:rsidRPr="00925811">
              <w:t>Determined Outturn Network Risk Output</w:t>
            </w:r>
          </w:p>
        </w:tc>
        <w:tc>
          <w:tcPr>
            <w:tcW w:w="6662" w:type="dxa"/>
            <w:hideMark/>
          </w:tcPr>
          <w:p w14:paraId="20D4192A"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is derived in accordance with paragraphs 3.1.35 or 3.1.37 in Special Condition 3.1 (Allowed Network Asset Risk Metric expenditure).</w:t>
            </w:r>
          </w:p>
        </w:tc>
      </w:tr>
      <w:tr w:rsidR="001A2306" w:rsidRPr="00925811" w14:paraId="6176EFBF"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497D456A" w14:textId="77777777" w:rsidR="001A2306" w:rsidRPr="00925811" w:rsidRDefault="001A2306" w:rsidP="001A2306">
            <w:r w:rsidRPr="00925811">
              <w:t>DG Standards Direction</w:t>
            </w:r>
          </w:p>
        </w:tc>
        <w:tc>
          <w:tcPr>
            <w:tcW w:w="6662" w:type="dxa"/>
            <w:hideMark/>
          </w:tcPr>
          <w:p w14:paraId="65DCC4CE"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has the meaning given to that term in Standard Condition 1 (Definitions for the standard conditions).</w:t>
            </w:r>
          </w:p>
        </w:tc>
      </w:tr>
      <w:tr w:rsidR="001A2306" w:rsidRPr="00925811" w14:paraId="5C36DB4B"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2AD85538" w14:textId="77777777" w:rsidR="001A2306" w:rsidRPr="00925811" w:rsidRDefault="001A2306" w:rsidP="001A2306">
            <w:r w:rsidRPr="00925811">
              <w:t>Digitalisation</w:t>
            </w:r>
          </w:p>
        </w:tc>
        <w:tc>
          <w:tcPr>
            <w:tcW w:w="6662" w:type="dxa"/>
            <w:hideMark/>
          </w:tcPr>
          <w:p w14:paraId="484A0F39"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 xml:space="preserve">means the use of digital technologies to change an organisation’s operating model and provide new revenue or equivalent value-creating opportunities; it is the process of moving to a digital business or organisation. </w:t>
            </w:r>
          </w:p>
        </w:tc>
      </w:tr>
      <w:tr w:rsidR="001A2306" w:rsidRPr="00925811" w14:paraId="58F07B79"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3F87A111" w14:textId="77777777" w:rsidR="001A2306" w:rsidRPr="00925811" w:rsidRDefault="001A2306" w:rsidP="001A2306">
            <w:r w:rsidRPr="00925811">
              <w:t>Digitalisation Action Plan</w:t>
            </w:r>
          </w:p>
        </w:tc>
        <w:tc>
          <w:tcPr>
            <w:tcW w:w="6662" w:type="dxa"/>
            <w:hideMark/>
          </w:tcPr>
          <w:p w14:paraId="513AD454"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means a document prepared and published by the licensee in accordance with Part B of Special Condition 9.5 (Digitalisation).</w:t>
            </w:r>
          </w:p>
        </w:tc>
      </w:tr>
      <w:tr w:rsidR="001A2306" w:rsidRPr="00925811" w14:paraId="52195CA4"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1CBDAC72" w14:textId="77777777" w:rsidR="001A2306" w:rsidRPr="00925811" w:rsidRDefault="001A2306" w:rsidP="001A2306">
            <w:r w:rsidRPr="00925811">
              <w:t>Digitalisation Re-opener</w:t>
            </w:r>
          </w:p>
        </w:tc>
        <w:tc>
          <w:tcPr>
            <w:tcW w:w="6662" w:type="dxa"/>
            <w:hideMark/>
          </w:tcPr>
          <w:p w14:paraId="338D62F0"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means the Re-opener established by Part I of Special Condition 3.2 (Uncertain Costs Re-openers).</w:t>
            </w:r>
          </w:p>
        </w:tc>
      </w:tr>
      <w:tr w:rsidR="001A2306" w:rsidRPr="00925811" w14:paraId="5DD2A3CE"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noWrap/>
            <w:hideMark/>
          </w:tcPr>
          <w:p w14:paraId="3203D60C" w14:textId="77777777" w:rsidR="001A2306" w:rsidRPr="00925811" w:rsidRDefault="001A2306" w:rsidP="001A2306">
            <w:r w:rsidRPr="00925811">
              <w:t>Digitalisation Strategy</w:t>
            </w:r>
          </w:p>
        </w:tc>
        <w:tc>
          <w:tcPr>
            <w:tcW w:w="6662" w:type="dxa"/>
            <w:hideMark/>
          </w:tcPr>
          <w:p w14:paraId="5837555D"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means a document prepared and published by the licensee in accordance with Part A of Special Condition 9.5 (Digitalisation).</w:t>
            </w:r>
          </w:p>
        </w:tc>
      </w:tr>
      <w:tr w:rsidR="001A2306" w:rsidRPr="00925811" w14:paraId="36570E6D" w14:textId="77777777" w:rsidTr="00DA3FED">
        <w:trPr>
          <w:trHeight w:val="1152"/>
        </w:trPr>
        <w:tc>
          <w:tcPr>
            <w:cnfStyle w:val="001000000000" w:firstRow="0" w:lastRow="0" w:firstColumn="1" w:lastColumn="0" w:oddVBand="0" w:evenVBand="0" w:oddHBand="0" w:evenHBand="0" w:firstRowFirstColumn="0" w:firstRowLastColumn="0" w:lastRowFirstColumn="0" w:lastRowLastColumn="0"/>
            <w:tcW w:w="2405" w:type="dxa"/>
            <w:hideMark/>
          </w:tcPr>
          <w:p w14:paraId="74E2F990" w14:textId="77777777" w:rsidR="001A2306" w:rsidRPr="00925811" w:rsidRDefault="001A2306" w:rsidP="001A2306">
            <w:r w:rsidRPr="00925811">
              <w:t xml:space="preserve">Directly Attributable Costs </w:t>
            </w:r>
          </w:p>
        </w:tc>
        <w:tc>
          <w:tcPr>
            <w:tcW w:w="6662" w:type="dxa"/>
            <w:hideMark/>
          </w:tcPr>
          <w:p w14:paraId="428D0073" w14:textId="01513FB0"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means costs relating to the maintenance and management of intellectual property generated through Eligible NIC Projects (whether undertaken by the licensee or any Transmission Licensee or any other holder of an Electricity Distribution Licence</w:t>
            </w:r>
            <w:r w:rsidR="00BF71B0">
              <w:t xml:space="preserve"> or the ISOP</w:t>
            </w:r>
            <w:r w:rsidRPr="00925811">
              <w:t>), that have not been otherwise funded through Use of System Charges or the NIC Funding Mechanism.</w:t>
            </w:r>
          </w:p>
        </w:tc>
      </w:tr>
      <w:tr w:rsidR="001A2306" w:rsidRPr="00925811" w14:paraId="6B600438"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44D12C7C" w14:textId="77777777" w:rsidR="001A2306" w:rsidRPr="00925811" w:rsidRDefault="001A2306" w:rsidP="001A2306">
            <w:r w:rsidRPr="00925811">
              <w:lastRenderedPageBreak/>
              <w:t>Directly Remunerated Service</w:t>
            </w:r>
          </w:p>
        </w:tc>
        <w:tc>
          <w:tcPr>
            <w:tcW w:w="6662" w:type="dxa"/>
            <w:hideMark/>
          </w:tcPr>
          <w:p w14:paraId="27A4766D"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has the meaning given to that term in paragraph 9.7.5 of Special Condition 9.7 (Directly Remunerated Services).</w:t>
            </w:r>
          </w:p>
        </w:tc>
      </w:tr>
      <w:tr w:rsidR="001A2306" w:rsidRPr="00925811" w14:paraId="373555B8" w14:textId="77777777" w:rsidTr="00DA3FED">
        <w:trPr>
          <w:trHeight w:val="1152"/>
        </w:trPr>
        <w:tc>
          <w:tcPr>
            <w:cnfStyle w:val="001000000000" w:firstRow="0" w:lastRow="0" w:firstColumn="1" w:lastColumn="0" w:oddVBand="0" w:evenVBand="0" w:oddHBand="0" w:evenHBand="0" w:firstRowFirstColumn="0" w:firstRowLastColumn="0" w:lastRowFirstColumn="0" w:lastRowLastColumn="0"/>
            <w:tcW w:w="2405" w:type="dxa"/>
            <w:hideMark/>
          </w:tcPr>
          <w:p w14:paraId="5D8EC344" w14:textId="77777777" w:rsidR="001A2306" w:rsidRPr="00925811" w:rsidRDefault="001A2306" w:rsidP="001A2306">
            <w:r w:rsidRPr="00925811">
              <w:t>Disallowed Expenditure</w:t>
            </w:r>
          </w:p>
        </w:tc>
        <w:tc>
          <w:tcPr>
            <w:tcW w:w="6662" w:type="dxa"/>
            <w:hideMark/>
          </w:tcPr>
          <w:p w14:paraId="48E5E956" w14:textId="38C26550"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means revenue received (whether by the licensee or any Transmission Licensee or any other holder of an Electricity Distribution Licence</w:t>
            </w:r>
            <w:r w:rsidR="009E4B58">
              <w:t xml:space="preserve"> or the ISOP</w:t>
            </w:r>
            <w:r w:rsidRPr="00925811">
              <w:t xml:space="preserve">) under the NIC Funding Mechanism, that the Authority determines has not been spent in accordance with the applicable provisions of the </w:t>
            </w:r>
            <w:r w:rsidR="001A5AFF" w:rsidRPr="00925811">
              <w:t xml:space="preserve">Electricity Network Innovation Competition Governance Document </w:t>
            </w:r>
            <w:r w:rsidRPr="00925811">
              <w:t>or the terms of the relevant Project Direction.</w:t>
            </w:r>
          </w:p>
        </w:tc>
      </w:tr>
      <w:tr w:rsidR="001A2306" w:rsidRPr="00925811" w14:paraId="51F7DC8E"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142646A4" w14:textId="77777777" w:rsidR="001A2306" w:rsidRPr="00925811" w:rsidRDefault="001A2306" w:rsidP="001A2306">
            <w:r w:rsidRPr="00925811">
              <w:t>Disapplication Date</w:t>
            </w:r>
          </w:p>
        </w:tc>
        <w:tc>
          <w:tcPr>
            <w:tcW w:w="6662" w:type="dxa"/>
            <w:hideMark/>
          </w:tcPr>
          <w:p w14:paraId="1B70D068"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has the meaning given to that term in paragraph 9.6.4 of Special Condition 9.6 (Disapplication of Relevant Special Conditions).</w:t>
            </w:r>
          </w:p>
        </w:tc>
      </w:tr>
      <w:tr w:rsidR="001A2306" w:rsidRPr="00925811" w14:paraId="4C43D2CF"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2CD504F6" w14:textId="77777777" w:rsidR="001A2306" w:rsidRPr="00925811" w:rsidRDefault="001A2306" w:rsidP="001A2306">
            <w:r w:rsidRPr="00925811">
              <w:t>Disapplication Notice</w:t>
            </w:r>
          </w:p>
        </w:tc>
        <w:tc>
          <w:tcPr>
            <w:tcW w:w="6662" w:type="dxa"/>
            <w:hideMark/>
          </w:tcPr>
          <w:p w14:paraId="032C0EE3"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means the notice under Special Condition 9.6 (Disapplication of Relevant Special Conditions) that terminates the application of the Relevant Special Conditions (or any part or parts of them) specified in that request.</w:t>
            </w:r>
          </w:p>
        </w:tc>
      </w:tr>
      <w:tr w:rsidR="001A2306" w:rsidRPr="00925811" w14:paraId="2FDA5EC9"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60FB3FD1" w14:textId="77777777" w:rsidR="001A2306" w:rsidRPr="00925811" w:rsidRDefault="001A2306" w:rsidP="001A2306">
            <w:r w:rsidRPr="00925811">
              <w:t>Disapplication Request</w:t>
            </w:r>
          </w:p>
        </w:tc>
        <w:tc>
          <w:tcPr>
            <w:tcW w:w="6662" w:type="dxa"/>
            <w:hideMark/>
          </w:tcPr>
          <w:p w14:paraId="21CC25FF"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means a request under Special Condition 9.6 (Disapplication of Relevant Special Conditions) for the Authority's consent to disapply the Relevant Special Conditions (in whole or in part) that complies with Parts C and D of that condition.</w:t>
            </w:r>
          </w:p>
        </w:tc>
      </w:tr>
      <w:tr w:rsidR="001A2306" w:rsidRPr="00925811" w14:paraId="73220519"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677312DE" w14:textId="77777777" w:rsidR="001A2306" w:rsidRPr="00925811" w:rsidRDefault="001A2306" w:rsidP="001A2306">
            <w:r w:rsidRPr="00925811">
              <w:t>Distributed Generation</w:t>
            </w:r>
          </w:p>
        </w:tc>
        <w:tc>
          <w:tcPr>
            <w:tcW w:w="6662" w:type="dxa"/>
            <w:hideMark/>
          </w:tcPr>
          <w:p w14:paraId="44A7C449"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has the meaning given to that term in Standard Condition 1 (Definitions for the standard conditions).</w:t>
            </w:r>
          </w:p>
        </w:tc>
      </w:tr>
      <w:tr w:rsidR="001A2306" w:rsidRPr="00925811" w14:paraId="433745B9"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7B2A9573" w14:textId="77777777" w:rsidR="001A2306" w:rsidRPr="00925811" w:rsidRDefault="001A2306" w:rsidP="001A2306">
            <w:r w:rsidRPr="00925811">
              <w:t>Distributed Generation Connection Standards</w:t>
            </w:r>
          </w:p>
        </w:tc>
        <w:tc>
          <w:tcPr>
            <w:tcW w:w="6662" w:type="dxa"/>
            <w:hideMark/>
          </w:tcPr>
          <w:p w14:paraId="2BB46945"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means any standards specified by the Authority in a DG Standards Direction issued under Standard Condition 15A (Connection Policy and Connection Performance).</w:t>
            </w:r>
          </w:p>
        </w:tc>
      </w:tr>
      <w:tr w:rsidR="001A2306" w:rsidRPr="00925811" w14:paraId="47337D55" w14:textId="77777777" w:rsidTr="00DA3FED">
        <w:trPr>
          <w:trHeight w:val="1152"/>
        </w:trPr>
        <w:tc>
          <w:tcPr>
            <w:cnfStyle w:val="001000000000" w:firstRow="0" w:lastRow="0" w:firstColumn="1" w:lastColumn="0" w:oddVBand="0" w:evenVBand="0" w:oddHBand="0" w:evenHBand="0" w:firstRowFirstColumn="0" w:firstRowLastColumn="0" w:lastRowFirstColumn="0" w:lastRowLastColumn="0"/>
            <w:tcW w:w="2405" w:type="dxa"/>
            <w:hideMark/>
          </w:tcPr>
          <w:p w14:paraId="3A7A92E3" w14:textId="77777777" w:rsidR="001A2306" w:rsidRPr="00925811" w:rsidRDefault="001A2306" w:rsidP="001A2306">
            <w:r w:rsidRPr="00925811">
              <w:t>Distributed Generator</w:t>
            </w:r>
          </w:p>
        </w:tc>
        <w:tc>
          <w:tcPr>
            <w:tcW w:w="6662" w:type="dxa"/>
            <w:hideMark/>
          </w:tcPr>
          <w:p w14:paraId="0B61EFA6"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means an installation comprising any plant or apparatus for the production of electricity that  is directly connected to the licensee’s Distribution System or is connected to that system through one or more electricity networks (other than an onshore Transmission System) that is or are directly connected to it (or, where the context so requires, means a person that owns or operates such an installation).</w:t>
            </w:r>
          </w:p>
        </w:tc>
      </w:tr>
      <w:tr w:rsidR="001A2306" w:rsidRPr="00925811" w14:paraId="5A0CCA8A"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1D5C1167" w14:textId="77777777" w:rsidR="001A2306" w:rsidRPr="00925811" w:rsidRDefault="001A2306" w:rsidP="001A2306">
            <w:r w:rsidRPr="00925811">
              <w:t>Distribution Business</w:t>
            </w:r>
          </w:p>
        </w:tc>
        <w:tc>
          <w:tcPr>
            <w:tcW w:w="6662" w:type="dxa"/>
            <w:hideMark/>
          </w:tcPr>
          <w:p w14:paraId="701468FE"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has the meaning given to that term in Standard Condition 1 (Definitions for the standard conditions).</w:t>
            </w:r>
          </w:p>
        </w:tc>
      </w:tr>
      <w:tr w:rsidR="001A2306" w:rsidRPr="00925811" w14:paraId="4EEEEA29"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37C2EA1F" w14:textId="77777777" w:rsidR="001A2306" w:rsidRPr="00925811" w:rsidRDefault="001A2306" w:rsidP="001A2306">
            <w:r w:rsidRPr="00925811">
              <w:t>Distribution Connection and Use of System Agreement</w:t>
            </w:r>
          </w:p>
        </w:tc>
        <w:tc>
          <w:tcPr>
            <w:tcW w:w="6662" w:type="dxa"/>
            <w:hideMark/>
          </w:tcPr>
          <w:p w14:paraId="4B9C86DF"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has the meaning given to that term in Standard Condition 1 (Definitions for the standard conditions).</w:t>
            </w:r>
          </w:p>
        </w:tc>
      </w:tr>
      <w:tr w:rsidR="001A2306" w:rsidRPr="00925811" w14:paraId="71ABF256"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3E99F5DF" w14:textId="77777777" w:rsidR="001A2306" w:rsidRPr="00925811" w:rsidRDefault="001A2306" w:rsidP="001A2306">
            <w:r w:rsidRPr="00925811">
              <w:t>Distribution Higher Voltage</w:t>
            </w:r>
          </w:p>
        </w:tc>
        <w:tc>
          <w:tcPr>
            <w:tcW w:w="6662" w:type="dxa"/>
            <w:hideMark/>
          </w:tcPr>
          <w:p w14:paraId="337A30B9"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means any nominal voltage of more than 1,000 volts up to and including 132 kilovolts (except in Scotland, where it means any nominal voltage of more than 1,000 volts, but less than 132 kilovolts).</w:t>
            </w:r>
          </w:p>
        </w:tc>
      </w:tr>
      <w:tr w:rsidR="001A2306" w:rsidRPr="00925811" w14:paraId="2457AD91"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6C7CB1DE" w14:textId="77777777" w:rsidR="001A2306" w:rsidRPr="00925811" w:rsidRDefault="001A2306" w:rsidP="001A2306">
            <w:r w:rsidRPr="00925811">
              <w:lastRenderedPageBreak/>
              <w:t>Distribution Network Voltage Control Services</w:t>
            </w:r>
          </w:p>
        </w:tc>
        <w:tc>
          <w:tcPr>
            <w:tcW w:w="6662" w:type="dxa"/>
            <w:hideMark/>
          </w:tcPr>
          <w:p w14:paraId="06C08FC2" w14:textId="39A61CE2"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 xml:space="preserve">means the services provided to the </w:t>
            </w:r>
            <w:r w:rsidR="001A5707">
              <w:t>ISOP</w:t>
            </w:r>
            <w:r w:rsidRPr="00925811">
              <w:t xml:space="preserve"> by a licensee using Relevant Assets at primary substations on the licensee's Distribution System, such as Customer Load Active System Services (CLASS). </w:t>
            </w:r>
          </w:p>
        </w:tc>
      </w:tr>
      <w:tr w:rsidR="001A2306" w:rsidRPr="00925811" w14:paraId="002ED98D"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52AA4DF8" w14:textId="77777777" w:rsidR="001A2306" w:rsidRPr="00925811" w:rsidRDefault="001A2306" w:rsidP="001A2306">
            <w:r w:rsidRPr="00925811">
              <w:t xml:space="preserve">Distribution Services  </w:t>
            </w:r>
          </w:p>
        </w:tc>
        <w:tc>
          <w:tcPr>
            <w:tcW w:w="6662" w:type="dxa"/>
            <w:hideMark/>
          </w:tcPr>
          <w:p w14:paraId="6A7E0912"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means all services provided by the licensee as part of its Distribution Business other than Directly Remunerated Services.</w:t>
            </w:r>
          </w:p>
        </w:tc>
      </w:tr>
      <w:tr w:rsidR="001A2306" w:rsidRPr="00925811" w14:paraId="711C4EFB"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tcPr>
          <w:p w14:paraId="205C99D1" w14:textId="77777777" w:rsidR="001A2306" w:rsidRPr="00925811" w:rsidRDefault="001A2306" w:rsidP="001A2306">
            <w:r w:rsidRPr="00925811">
              <w:t>Distribution Services Area</w:t>
            </w:r>
          </w:p>
        </w:tc>
        <w:tc>
          <w:tcPr>
            <w:tcW w:w="6662" w:type="dxa"/>
          </w:tcPr>
          <w:p w14:paraId="1B85A51F"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has the meaning given to that term in Standard Condition 1 (Definitions for the standard conditions).</w:t>
            </w:r>
          </w:p>
        </w:tc>
      </w:tr>
      <w:tr w:rsidR="001A2306" w:rsidRPr="00925811" w14:paraId="2EFB427D"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660EE047" w14:textId="77777777" w:rsidR="001A2306" w:rsidRPr="00925811" w:rsidRDefault="001A2306" w:rsidP="001A2306">
            <w:r w:rsidRPr="00925811">
              <w:t>Distribution Services Provider</w:t>
            </w:r>
          </w:p>
        </w:tc>
        <w:tc>
          <w:tcPr>
            <w:tcW w:w="6662" w:type="dxa"/>
            <w:hideMark/>
          </w:tcPr>
          <w:p w14:paraId="63BEEF9D"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has the meaning given to that term in Standard Condition 1 (Definitions for the standard conditions).</w:t>
            </w:r>
          </w:p>
        </w:tc>
      </w:tr>
      <w:tr w:rsidR="001A2306" w:rsidRPr="00925811" w14:paraId="465D5684"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783270D3" w14:textId="77777777" w:rsidR="001A2306" w:rsidRPr="00925811" w:rsidRDefault="001A2306" w:rsidP="001A2306">
            <w:r w:rsidRPr="00925811">
              <w:t>Distribution System</w:t>
            </w:r>
          </w:p>
        </w:tc>
        <w:tc>
          <w:tcPr>
            <w:tcW w:w="6662" w:type="dxa"/>
            <w:hideMark/>
          </w:tcPr>
          <w:p w14:paraId="421F506E"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has the meaning given to that term in Standard Condition 1 (Definitions for the standard conditions).</w:t>
            </w:r>
          </w:p>
        </w:tc>
      </w:tr>
      <w:tr w:rsidR="001A2306" w:rsidRPr="00925811" w14:paraId="10AF773E"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noWrap/>
            <w:hideMark/>
          </w:tcPr>
          <w:p w14:paraId="05CCD588" w14:textId="77777777" w:rsidR="001A2306" w:rsidRPr="00925811" w:rsidRDefault="001A2306" w:rsidP="001A2306">
            <w:r w:rsidRPr="00925811">
              <w:t>Distribution System Operation</w:t>
            </w:r>
          </w:p>
        </w:tc>
        <w:tc>
          <w:tcPr>
            <w:tcW w:w="6662" w:type="dxa"/>
            <w:hideMark/>
          </w:tcPr>
          <w:p w14:paraId="1E287223"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means the engagements undertaken by the licensee pursuant to the operation of the Distribution System, being the planning and network development, network operation and market development of the Distribution System as set out in the Distribution System Operation Incentive Governance Document.</w:t>
            </w:r>
          </w:p>
        </w:tc>
      </w:tr>
      <w:tr w:rsidR="001A2306" w:rsidRPr="00925811" w14:paraId="18A069C2"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367E46C9" w14:textId="77777777" w:rsidR="001A2306" w:rsidRPr="00925811" w:rsidRDefault="001A2306" w:rsidP="001A2306">
            <w:r w:rsidRPr="00925811">
              <w:t>Distribution System Operation Incentive Governance Document</w:t>
            </w:r>
          </w:p>
        </w:tc>
        <w:tc>
          <w:tcPr>
            <w:tcW w:w="6662" w:type="dxa"/>
            <w:hideMark/>
          </w:tcPr>
          <w:p w14:paraId="256E6EE1"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means the document of that name issued by the Authority in accordance with Part F of Special Condition 4.8 (Distribution System Operation output delivery incentive).</w:t>
            </w:r>
          </w:p>
        </w:tc>
      </w:tr>
      <w:tr w:rsidR="001A2306" w:rsidRPr="00925811" w14:paraId="4992D0CA"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5D05FDE8" w14:textId="77777777" w:rsidR="001A2306" w:rsidRPr="00925811" w:rsidRDefault="001A2306" w:rsidP="001A2306">
            <w:r w:rsidRPr="00925811">
              <w:t xml:space="preserve">Distribution System Operation Performance Panel </w:t>
            </w:r>
          </w:p>
        </w:tc>
        <w:tc>
          <w:tcPr>
            <w:tcW w:w="6662" w:type="dxa"/>
            <w:hideMark/>
          </w:tcPr>
          <w:p w14:paraId="49EAA398"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means a panel established by the Authority to make recommendations to the Authority on the performance of the licensee for the purposes of the Distribution System Operation output delivery incentive established by Special Condition 4.8 (Distribution System Operation output delivery incentive).</w:t>
            </w:r>
          </w:p>
        </w:tc>
      </w:tr>
      <w:tr w:rsidR="001A2306" w:rsidRPr="00925811" w14:paraId="0749C83B"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2060B5AB" w14:textId="77777777" w:rsidR="001A2306" w:rsidRPr="00925811" w:rsidRDefault="001A2306" w:rsidP="001A2306">
            <w:r w:rsidRPr="00925811">
              <w:t xml:space="preserve">Distribution System Operation Performance Panel Submission  </w:t>
            </w:r>
          </w:p>
        </w:tc>
        <w:tc>
          <w:tcPr>
            <w:tcW w:w="6662" w:type="dxa"/>
            <w:hideMark/>
          </w:tcPr>
          <w:p w14:paraId="39262442"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means a document prepared and published by the licensee in accordance with Part E of Special Condition 4.8 (Distribution System Operation output delivery incentive).</w:t>
            </w:r>
          </w:p>
        </w:tc>
      </w:tr>
      <w:tr w:rsidR="001A2306" w:rsidRPr="00925811" w14:paraId="3BA482BB"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noWrap/>
            <w:hideMark/>
          </w:tcPr>
          <w:p w14:paraId="34932127" w14:textId="77777777" w:rsidR="001A2306" w:rsidRPr="00925811" w:rsidRDefault="001A2306" w:rsidP="001A2306">
            <w:r w:rsidRPr="00925811">
              <w:t xml:space="preserve">Distribution System Operation Stakeholder </w:t>
            </w:r>
          </w:p>
        </w:tc>
        <w:tc>
          <w:tcPr>
            <w:tcW w:w="6662" w:type="dxa"/>
            <w:hideMark/>
          </w:tcPr>
          <w:p w14:paraId="0B6BA4F8"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has the meaning given to that term in the Distribution System Operation Incentive Governance Document.</w:t>
            </w:r>
          </w:p>
        </w:tc>
      </w:tr>
      <w:tr w:rsidR="001A2306" w:rsidRPr="00925811" w14:paraId="5FB741E2" w14:textId="77777777" w:rsidTr="00DA3FED">
        <w:trPr>
          <w:trHeight w:val="1152"/>
        </w:trPr>
        <w:tc>
          <w:tcPr>
            <w:cnfStyle w:val="001000000000" w:firstRow="0" w:lastRow="0" w:firstColumn="1" w:lastColumn="0" w:oddVBand="0" w:evenVBand="0" w:oddHBand="0" w:evenHBand="0" w:firstRowFirstColumn="0" w:firstRowLastColumn="0" w:lastRowFirstColumn="0" w:lastRowLastColumn="0"/>
            <w:tcW w:w="2405" w:type="dxa"/>
            <w:noWrap/>
            <w:hideMark/>
          </w:tcPr>
          <w:p w14:paraId="31380219" w14:textId="77777777" w:rsidR="001A2306" w:rsidRPr="00925811" w:rsidRDefault="001A2306" w:rsidP="001A2306">
            <w:r w:rsidRPr="00925811">
              <w:t>Distribution System Operation Stakeholder Satisfaction Survey</w:t>
            </w:r>
          </w:p>
        </w:tc>
        <w:tc>
          <w:tcPr>
            <w:tcW w:w="6662" w:type="dxa"/>
            <w:hideMark/>
          </w:tcPr>
          <w:p w14:paraId="4CB53B78"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 xml:space="preserve">means the survey (as established by the Distribution System Operation Incentive Governance Document) used to measure the extent to which Distribution System Operation Stakeholders are satisfied with the service provided by the licensee for the purposes of the Distribution System Operation output delivery incentive for which the questions are prescribed in the Distribution System Operation Incentive Governance Document. </w:t>
            </w:r>
          </w:p>
        </w:tc>
      </w:tr>
      <w:tr w:rsidR="001A2306" w:rsidRPr="00925811" w14:paraId="0D92A2E1"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14676C65" w14:textId="77777777" w:rsidR="001A2306" w:rsidRPr="00925811" w:rsidRDefault="001A2306" w:rsidP="001A2306">
            <w:r w:rsidRPr="00925811">
              <w:lastRenderedPageBreak/>
              <w:t>Domestic Customer</w:t>
            </w:r>
          </w:p>
        </w:tc>
        <w:tc>
          <w:tcPr>
            <w:tcW w:w="6662" w:type="dxa"/>
            <w:hideMark/>
          </w:tcPr>
          <w:p w14:paraId="5EB62ABE"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has the meaning given to that term in Standard Condition 1 (Definitions for the standard conditions).</w:t>
            </w:r>
          </w:p>
        </w:tc>
      </w:tr>
      <w:tr w:rsidR="001A2306" w:rsidRPr="00925811" w14:paraId="153C61D6"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4D7F3BC6" w14:textId="77777777" w:rsidR="001A2306" w:rsidRPr="00925811" w:rsidRDefault="001A2306" w:rsidP="001A2306">
            <w:r w:rsidRPr="00925811">
              <w:t>Domestic Premises</w:t>
            </w:r>
          </w:p>
        </w:tc>
        <w:tc>
          <w:tcPr>
            <w:tcW w:w="6662" w:type="dxa"/>
            <w:hideMark/>
          </w:tcPr>
          <w:p w14:paraId="2524F0F3"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has the meaning given to that term in Standard Condition 1 (Definitions for the standard conditions).</w:t>
            </w:r>
          </w:p>
        </w:tc>
      </w:tr>
      <w:tr w:rsidR="001A2306" w:rsidRPr="00925811" w14:paraId="73107EB5"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tcPr>
          <w:p w14:paraId="48821420" w14:textId="77777777" w:rsidR="001A2306" w:rsidRPr="00925811" w:rsidRDefault="001A2306" w:rsidP="001A2306">
            <w:r w:rsidRPr="00925811">
              <w:t>DRS Net Revenue</w:t>
            </w:r>
          </w:p>
        </w:tc>
        <w:tc>
          <w:tcPr>
            <w:tcW w:w="6662" w:type="dxa"/>
          </w:tcPr>
          <w:p w14:paraId="414AF11B"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means the revenue received by the licensee from charges for a Directly Remunerated Service listed in Special Condition 9.7 (Directly Remunerated Services) less any attributable costs associated with the provision of those services not already included in the licensee’s Actual Totex. Revenues and costs are ascertained on a normal accruals basis and in accordance with any RIGs that apply for the purposes of this condition, and DRS Net Revenue is expressed as a negative figure when the revenue received exceeds the associated costs.</w:t>
            </w:r>
          </w:p>
        </w:tc>
      </w:tr>
      <w:tr w:rsidR="001A2306" w:rsidRPr="00925811" w14:paraId="48E4795C"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5AD9E727" w14:textId="77777777" w:rsidR="001A2306" w:rsidRPr="00925811" w:rsidRDefault="001A2306" w:rsidP="001A2306">
            <w:r w:rsidRPr="00925811">
              <w:t>DSAP Guidance</w:t>
            </w:r>
          </w:p>
        </w:tc>
        <w:tc>
          <w:tcPr>
            <w:tcW w:w="6662" w:type="dxa"/>
            <w:hideMark/>
          </w:tcPr>
          <w:p w14:paraId="7485B7AE"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means the document of that name maintained by the Authority in accordance with Part C of Special Condition 9.5 (Digitalisation).</w:t>
            </w:r>
          </w:p>
        </w:tc>
      </w:tr>
    </w:tbl>
    <w:p w14:paraId="00108EAD" w14:textId="77777777" w:rsidR="001A2306" w:rsidRPr="00925811" w:rsidRDefault="001A2306" w:rsidP="001A2306">
      <w:pPr>
        <w:pStyle w:val="Heading4"/>
      </w:pPr>
      <w:r w:rsidRPr="00925811">
        <w:t>E</w:t>
      </w:r>
    </w:p>
    <w:tbl>
      <w:tblPr>
        <w:tblStyle w:val="TableGridLight"/>
        <w:tblW w:w="906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6662"/>
      </w:tblGrid>
      <w:tr w:rsidR="001A2306" w:rsidRPr="00925811" w14:paraId="4A85809C" w14:textId="77777777" w:rsidTr="00DA3FED">
        <w:trPr>
          <w:cnfStyle w:val="100000000000" w:firstRow="1" w:lastRow="0" w:firstColumn="0" w:lastColumn="0" w:oddVBand="0" w:evenVBand="0" w:oddHBand="0"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163E2491" w14:textId="77777777" w:rsidR="001A2306" w:rsidRPr="00925811" w:rsidRDefault="001A2306" w:rsidP="001A2306">
            <w:r w:rsidRPr="00925811">
              <w:t>ED1 Legacy Price Control Financial Model</w:t>
            </w:r>
          </w:p>
        </w:tc>
        <w:tc>
          <w:tcPr>
            <w:tcW w:w="6662" w:type="dxa"/>
            <w:hideMark/>
          </w:tcPr>
          <w:p w14:paraId="690D9E79" w14:textId="77777777" w:rsidR="001A2306" w:rsidRPr="00925811" w:rsidRDefault="001A2306" w:rsidP="001A2306">
            <w:pPr>
              <w:cnfStyle w:val="100000000000" w:firstRow="1" w:lastRow="0" w:firstColumn="0" w:lastColumn="0" w:oddVBand="0" w:evenVBand="0" w:oddHBand="0" w:evenHBand="0" w:firstRowFirstColumn="0" w:firstRowLastColumn="0" w:lastRowFirstColumn="0" w:lastRowLastColumn="0"/>
            </w:pPr>
            <w:r w:rsidRPr="00925811">
              <w:t>means the final version of the ED1 Price Control Financial Model.</w:t>
            </w:r>
          </w:p>
        </w:tc>
      </w:tr>
      <w:tr w:rsidR="001A2306" w:rsidRPr="00925811" w14:paraId="4E395E22"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7EA3C393" w14:textId="77777777" w:rsidR="001A2306" w:rsidRPr="00925811" w:rsidRDefault="001A2306" w:rsidP="001A2306">
            <w:r w:rsidRPr="00925811">
              <w:t>ED1 Price Control Financial Handbook</w:t>
            </w:r>
          </w:p>
        </w:tc>
        <w:tc>
          <w:tcPr>
            <w:tcW w:w="6662" w:type="dxa"/>
            <w:hideMark/>
          </w:tcPr>
          <w:p w14:paraId="262400A4" w14:textId="4292106E"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means the ED1 Price Control Financial Handbook (fast-track licensees) that was first published by the Authority to come into effect on 1 April 2015, as in force on 31 March 2023, and includes specific information and advice about the operation of the ED1 Price Control Financial Model.</w:t>
            </w:r>
          </w:p>
        </w:tc>
      </w:tr>
      <w:tr w:rsidR="001A2306" w:rsidRPr="00925811" w14:paraId="4D290D53"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09DD0DEE" w14:textId="77777777" w:rsidR="001A2306" w:rsidRPr="00925811" w:rsidRDefault="001A2306" w:rsidP="001A2306">
            <w:r w:rsidRPr="00925811">
              <w:t>ED1 Price Control Financial Model</w:t>
            </w:r>
          </w:p>
        </w:tc>
        <w:tc>
          <w:tcPr>
            <w:tcW w:w="6662" w:type="dxa"/>
            <w:hideMark/>
          </w:tcPr>
          <w:p w14:paraId="006C1332"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has the meaning given to that term in Charge Restriction Condition 1B (Interpretation of Part 4) of this licence as in force on 31 March 2023.</w:t>
            </w:r>
          </w:p>
        </w:tc>
      </w:tr>
      <w:tr w:rsidR="001A2306" w:rsidRPr="00925811" w14:paraId="021B5467"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3AF110C8" w14:textId="77777777" w:rsidR="001A2306" w:rsidRPr="00925811" w:rsidRDefault="001A2306" w:rsidP="001A2306">
            <w:r w:rsidRPr="00925811">
              <w:t>ED2 Price Control Financial Handbook</w:t>
            </w:r>
          </w:p>
        </w:tc>
        <w:tc>
          <w:tcPr>
            <w:tcW w:w="6662" w:type="dxa"/>
            <w:hideMark/>
          </w:tcPr>
          <w:p w14:paraId="4D1D8F9D"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means the document of that name that was first published by the Authority to come into effect on 1 April 2023 and includes specific information and advice about the operation of the ED2 Price Control Financial Model.</w:t>
            </w:r>
          </w:p>
        </w:tc>
      </w:tr>
      <w:tr w:rsidR="001A2306" w:rsidRPr="00925811" w14:paraId="72F32778"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6D81A924" w14:textId="77777777" w:rsidR="001A2306" w:rsidRPr="00925811" w:rsidRDefault="001A2306" w:rsidP="001A2306">
            <w:r w:rsidRPr="00925811">
              <w:t>ED2 Price Control Financial Instruments</w:t>
            </w:r>
          </w:p>
        </w:tc>
        <w:tc>
          <w:tcPr>
            <w:tcW w:w="6662" w:type="dxa"/>
            <w:hideMark/>
          </w:tcPr>
          <w:p w14:paraId="2242ACFD"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means the ED2 Price Control Financial Handbook and the ED2 Price Control Financial Model.</w:t>
            </w:r>
          </w:p>
        </w:tc>
      </w:tr>
      <w:tr w:rsidR="001A2306" w:rsidRPr="00925811" w14:paraId="7D6BB877"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753E2452" w14:textId="77777777" w:rsidR="001A2306" w:rsidRPr="00925811" w:rsidRDefault="001A2306" w:rsidP="001A2306">
            <w:r w:rsidRPr="00925811">
              <w:t>ED2 Price Control Financial Model</w:t>
            </w:r>
          </w:p>
        </w:tc>
        <w:tc>
          <w:tcPr>
            <w:tcW w:w="6662" w:type="dxa"/>
            <w:hideMark/>
          </w:tcPr>
          <w:p w14:paraId="6C045632"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means the model of that name that was first published by the Authority to come into effect on 1 April 2023.</w:t>
            </w:r>
          </w:p>
        </w:tc>
      </w:tr>
      <w:tr w:rsidR="001A2306" w:rsidRPr="00925811" w14:paraId="60B458A7"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2890BA9F" w14:textId="77777777" w:rsidR="001A2306" w:rsidRPr="00925811" w:rsidRDefault="001A2306" w:rsidP="001A2306">
            <w:r w:rsidRPr="00925811">
              <w:t>ED2 Price Control Financial Model Working Group</w:t>
            </w:r>
          </w:p>
        </w:tc>
        <w:tc>
          <w:tcPr>
            <w:tcW w:w="6662" w:type="dxa"/>
            <w:hideMark/>
          </w:tcPr>
          <w:p w14:paraId="5354364F"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means the working group identified in and whose terms of reference are set out in Chapter 2 of the ED2 Price Control Financial Handbook.</w:t>
            </w:r>
          </w:p>
        </w:tc>
      </w:tr>
      <w:tr w:rsidR="001A2306" w:rsidRPr="00925811" w14:paraId="080ADFAD" w14:textId="77777777" w:rsidTr="00DA3FED">
        <w:trPr>
          <w:trHeight w:val="1728"/>
        </w:trPr>
        <w:tc>
          <w:tcPr>
            <w:cnfStyle w:val="001000000000" w:firstRow="0" w:lastRow="0" w:firstColumn="1" w:lastColumn="0" w:oddVBand="0" w:evenVBand="0" w:oddHBand="0" w:evenHBand="0" w:firstRowFirstColumn="0" w:firstRowLastColumn="0" w:lastRowFirstColumn="0" w:lastRowLastColumn="0"/>
            <w:tcW w:w="2405" w:type="dxa"/>
            <w:hideMark/>
          </w:tcPr>
          <w:p w14:paraId="01B9E45A" w14:textId="77777777" w:rsidR="001A2306" w:rsidRPr="00925811" w:rsidRDefault="001A2306" w:rsidP="001A2306">
            <w:r w:rsidRPr="00925811">
              <w:lastRenderedPageBreak/>
              <w:t>Efficiency</w:t>
            </w:r>
          </w:p>
        </w:tc>
        <w:tc>
          <w:tcPr>
            <w:tcW w:w="6662" w:type="dxa"/>
            <w:hideMark/>
          </w:tcPr>
          <w:p w14:paraId="2D0346F7" w14:textId="77777777" w:rsidR="00B2620E"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 xml:space="preserve">in relation to Price Control Deliverables, means expenditure decision making by the licensee that resulted in lower costs than could have been reasonably expected at the time of submitting the Business Plan. This does not include: </w:t>
            </w:r>
          </w:p>
          <w:p w14:paraId="5E39FE20" w14:textId="77777777" w:rsidR="00B2620E"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 xml:space="preserve">(a) where lower costs have been achieved by delivering a lower Consumer Outcome than would have been achieved if the licensee had delivered the output as specified in the relevant special condition; or </w:t>
            </w:r>
          </w:p>
          <w:p w14:paraId="5379F077" w14:textId="71C64460"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(b) where expenditure decisions were the result of factors beyond the reasonable control of the licensee including, but not limited to growth in demand for the licensee’s services or government policy.</w:t>
            </w:r>
          </w:p>
        </w:tc>
      </w:tr>
      <w:tr w:rsidR="001A2306" w:rsidRPr="00925811" w14:paraId="09532503"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24339D2E" w14:textId="77777777" w:rsidR="001A2306" w:rsidRPr="00925811" w:rsidRDefault="001A2306" w:rsidP="001A2306">
            <w:r w:rsidRPr="00925811">
              <w:t>Elective Communication Services</w:t>
            </w:r>
          </w:p>
        </w:tc>
        <w:tc>
          <w:tcPr>
            <w:tcW w:w="6662" w:type="dxa"/>
            <w:hideMark/>
          </w:tcPr>
          <w:p w14:paraId="6B21C36D"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has the meaning given to that term in Condition 1 of the Smart Meter Communication Licence.</w:t>
            </w:r>
          </w:p>
        </w:tc>
      </w:tr>
      <w:tr w:rsidR="001A2306" w:rsidRPr="00925811" w14:paraId="200A1869"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55BF93AB" w14:textId="77777777" w:rsidR="001A2306" w:rsidRPr="00925811" w:rsidRDefault="001A2306" w:rsidP="001A2306">
            <w:r w:rsidRPr="00925811">
              <w:t>Electricity Distribution Licence</w:t>
            </w:r>
          </w:p>
        </w:tc>
        <w:tc>
          <w:tcPr>
            <w:tcW w:w="6662" w:type="dxa"/>
            <w:hideMark/>
          </w:tcPr>
          <w:p w14:paraId="3190EE13"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has the meaning given to that term in Standard Condition 1 (Definitions for the standard conditions).</w:t>
            </w:r>
          </w:p>
        </w:tc>
      </w:tr>
      <w:tr w:rsidR="001A2306" w:rsidRPr="00925811" w14:paraId="13D22B1C"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3E572EE4" w14:textId="77777777" w:rsidR="001A2306" w:rsidRPr="00925811" w:rsidRDefault="001A2306" w:rsidP="001A2306">
            <w:r w:rsidRPr="00925811">
              <w:t>Electricity Distributor</w:t>
            </w:r>
          </w:p>
        </w:tc>
        <w:tc>
          <w:tcPr>
            <w:tcW w:w="6662" w:type="dxa"/>
            <w:hideMark/>
          </w:tcPr>
          <w:p w14:paraId="31AEA3E4"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has the meaning given to that term in Standard Condition 1 (Definitions for the standard conditions).</w:t>
            </w:r>
          </w:p>
        </w:tc>
      </w:tr>
      <w:tr w:rsidR="001A2306" w:rsidRPr="00925811" w14:paraId="50F5C121"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00CC9D61" w14:textId="77777777" w:rsidR="001A2306" w:rsidRPr="00925811" w:rsidRDefault="001A2306" w:rsidP="001A2306">
            <w:r w:rsidRPr="00925811">
              <w:t>Electricity Meter</w:t>
            </w:r>
          </w:p>
        </w:tc>
        <w:tc>
          <w:tcPr>
            <w:tcW w:w="6662" w:type="dxa"/>
            <w:hideMark/>
          </w:tcPr>
          <w:p w14:paraId="44BE3B4D"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has the meaning given to that term in Standard Condition 1 (Definitions for the standard conditions).</w:t>
            </w:r>
          </w:p>
        </w:tc>
      </w:tr>
      <w:tr w:rsidR="001A2306" w:rsidRPr="00925811" w14:paraId="56D8333B"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7EFEF137" w14:textId="77777777" w:rsidR="001A2306" w:rsidRPr="00925811" w:rsidRDefault="001A2306" w:rsidP="001A2306">
            <w:r w:rsidRPr="00925811">
              <w:t>Electricity Network Innovation Competition Governance Document</w:t>
            </w:r>
          </w:p>
        </w:tc>
        <w:tc>
          <w:tcPr>
            <w:tcW w:w="6662" w:type="dxa"/>
            <w:hideMark/>
          </w:tcPr>
          <w:p w14:paraId="1578D035"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means the document of that name maintained by the Authority in accordance with Part B of Special Condition 7.9 (RIIO-ED1 network innovation competition).</w:t>
            </w:r>
          </w:p>
        </w:tc>
      </w:tr>
      <w:tr w:rsidR="001A2306" w:rsidRPr="00925811" w14:paraId="69C31732"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3F323E31" w14:textId="77777777" w:rsidR="001A2306" w:rsidRPr="00925811" w:rsidRDefault="001A2306" w:rsidP="001A2306">
            <w:r w:rsidRPr="00925811">
              <w:t>Electricity Supplier</w:t>
            </w:r>
          </w:p>
        </w:tc>
        <w:tc>
          <w:tcPr>
            <w:tcW w:w="6662" w:type="dxa"/>
            <w:hideMark/>
          </w:tcPr>
          <w:p w14:paraId="0588BCE4"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has the meaning given to that term in Standard Condition 1 (Definitions for the standard conditions).</w:t>
            </w:r>
          </w:p>
        </w:tc>
      </w:tr>
      <w:tr w:rsidR="00001FCC" w:rsidRPr="00925811" w14:paraId="08A36988"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tcPr>
          <w:p w14:paraId="116CAEC7" w14:textId="0C432B87" w:rsidR="00001FCC" w:rsidRPr="00925811" w:rsidRDefault="00001FCC" w:rsidP="00001FCC">
            <w:r>
              <w:t>Electricity System Operator Licence</w:t>
            </w:r>
          </w:p>
        </w:tc>
        <w:tc>
          <w:tcPr>
            <w:tcW w:w="6662" w:type="dxa"/>
          </w:tcPr>
          <w:p w14:paraId="1179CC68" w14:textId="07E99C6F" w:rsidR="00001FCC" w:rsidRPr="00925811" w:rsidRDefault="00001FCC" w:rsidP="00001FCC">
            <w:pPr>
              <w:cnfStyle w:val="000000000000" w:firstRow="0" w:lastRow="0" w:firstColumn="0" w:lastColumn="0" w:oddVBand="0" w:evenVBand="0" w:oddHBand="0" w:evenHBand="0" w:firstRowFirstColumn="0" w:firstRowLastColumn="0" w:lastRowFirstColumn="0" w:lastRowLastColumn="0"/>
            </w:pPr>
            <w:r>
              <w:t>Means a licence granted or treated as granted under section 6(1)(da) of the Act.</w:t>
            </w:r>
          </w:p>
        </w:tc>
      </w:tr>
      <w:tr w:rsidR="001A2306" w:rsidRPr="00925811" w14:paraId="1D501B92"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7C5DC4FC" w14:textId="77777777" w:rsidR="001A2306" w:rsidRPr="00925811" w:rsidRDefault="001A2306" w:rsidP="001A2306">
            <w:r w:rsidRPr="00925811">
              <w:t xml:space="preserve">Electricity System Restoration Re-opener </w:t>
            </w:r>
          </w:p>
        </w:tc>
        <w:tc>
          <w:tcPr>
            <w:tcW w:w="6662" w:type="dxa"/>
            <w:hideMark/>
          </w:tcPr>
          <w:p w14:paraId="345ADFFF"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means the Re-opener established by Part D of Special Condition 3.2 (Uncertain Costs Re-openers).</w:t>
            </w:r>
          </w:p>
        </w:tc>
      </w:tr>
      <w:tr w:rsidR="001A2306" w:rsidRPr="00925811" w14:paraId="21B4C2E2"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253E7307" w14:textId="77777777" w:rsidR="001A2306" w:rsidRPr="00925811" w:rsidRDefault="001A2306" w:rsidP="001A2306">
            <w:r w:rsidRPr="00925811">
              <w:t>Electricity System Restoration Scope of Work</w:t>
            </w:r>
          </w:p>
        </w:tc>
        <w:tc>
          <w:tcPr>
            <w:tcW w:w="6662" w:type="dxa"/>
            <w:hideMark/>
          </w:tcPr>
          <w:p w14:paraId="67CF95DA" w14:textId="35B5F75A"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 xml:space="preserve">means the scope of work the licensee has agreed to undertake in order to assist the </w:t>
            </w:r>
            <w:r w:rsidR="001A5707">
              <w:t>ISOP</w:t>
            </w:r>
            <w:r w:rsidRPr="00925811">
              <w:t xml:space="preserve"> to meet its obligations to comply with the target Restoration Times that the Secretary of State has directed the </w:t>
            </w:r>
            <w:r w:rsidR="001A5707">
              <w:t>ISOP</w:t>
            </w:r>
            <w:r w:rsidRPr="00925811">
              <w:t xml:space="preserve"> to have the capability to meet.</w:t>
            </w:r>
          </w:p>
        </w:tc>
      </w:tr>
      <w:tr w:rsidR="001A2306" w:rsidRPr="00925811" w14:paraId="5B9B1FD7"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2EA52727" w14:textId="77777777" w:rsidR="001A2306" w:rsidRPr="00925811" w:rsidRDefault="001A2306" w:rsidP="001A2306">
            <w:r w:rsidRPr="00925811">
              <w:t>Eligible CNIA</w:t>
            </w:r>
          </w:p>
        </w:tc>
        <w:tc>
          <w:tcPr>
            <w:tcW w:w="6662" w:type="dxa"/>
            <w:hideMark/>
          </w:tcPr>
          <w:p w14:paraId="10DBCED9"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means the amount of expenditure spent or accrued by the licensee in respect of Eligible CNIA Projects.</w:t>
            </w:r>
          </w:p>
        </w:tc>
      </w:tr>
      <w:tr w:rsidR="001A2306" w:rsidRPr="00925811" w14:paraId="46408A97"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6921601B" w14:textId="77777777" w:rsidR="001A2306" w:rsidRPr="00925811" w:rsidRDefault="001A2306" w:rsidP="001A2306">
            <w:r w:rsidRPr="00925811">
              <w:t>Eligible CNIA Internal Expenditure</w:t>
            </w:r>
          </w:p>
        </w:tc>
        <w:tc>
          <w:tcPr>
            <w:tcW w:w="6662" w:type="dxa"/>
            <w:hideMark/>
          </w:tcPr>
          <w:p w14:paraId="4070E651"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means the amount of Eligible CNIA spent or accrued on the internal resources of the licensee.</w:t>
            </w:r>
          </w:p>
        </w:tc>
      </w:tr>
      <w:tr w:rsidR="001A2306" w:rsidRPr="00925811" w14:paraId="7D9A421A"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3511A28A" w14:textId="77777777" w:rsidR="001A2306" w:rsidRPr="00925811" w:rsidRDefault="001A2306" w:rsidP="001A2306">
            <w:r w:rsidRPr="00925811">
              <w:lastRenderedPageBreak/>
              <w:t>Eligible CNIA Projects</w:t>
            </w:r>
          </w:p>
        </w:tc>
        <w:tc>
          <w:tcPr>
            <w:tcW w:w="6662" w:type="dxa"/>
            <w:hideMark/>
          </w:tcPr>
          <w:p w14:paraId="00956041"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means RIIO-1 Network Innovation Allowance projects on which work commenced prior to 31 March 2023, pursuant to the requirements of the RIIO-1 NIA Governance Document.</w:t>
            </w:r>
          </w:p>
        </w:tc>
      </w:tr>
      <w:tr w:rsidR="001A2306" w:rsidRPr="00925811" w14:paraId="319BCC95" w14:textId="77777777" w:rsidTr="00DA3FED">
        <w:trPr>
          <w:trHeight w:val="1152"/>
        </w:trPr>
        <w:tc>
          <w:tcPr>
            <w:cnfStyle w:val="001000000000" w:firstRow="0" w:lastRow="0" w:firstColumn="1" w:lastColumn="0" w:oddVBand="0" w:evenVBand="0" w:oddHBand="0" w:evenHBand="0" w:firstRowFirstColumn="0" w:firstRowLastColumn="0" w:lastRowFirstColumn="0" w:lastRowLastColumn="0"/>
            <w:tcW w:w="2405" w:type="dxa"/>
            <w:hideMark/>
          </w:tcPr>
          <w:p w14:paraId="21E6CAE5" w14:textId="77777777" w:rsidR="001A2306" w:rsidRPr="00925811" w:rsidRDefault="001A2306" w:rsidP="001A2306">
            <w:r w:rsidRPr="00925811">
              <w:t xml:space="preserve">Eligible LCN Fund Project </w:t>
            </w:r>
          </w:p>
        </w:tc>
        <w:tc>
          <w:tcPr>
            <w:tcW w:w="6662" w:type="dxa"/>
            <w:hideMark/>
          </w:tcPr>
          <w:p w14:paraId="2E028457"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means a project undertaken by a Distribution Services Provider that in the Authority's view satisfies those requirements of the LCN Fund Governance Document as are necessary to enable the project to be funded under the LCNF First Tier Funding Mechanism, or the LCNF Second Tier and Discretionary Funding Mechanism (as the case may be).</w:t>
            </w:r>
          </w:p>
        </w:tc>
      </w:tr>
      <w:tr w:rsidR="001A2306" w:rsidRPr="00925811" w14:paraId="1B46136E"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410434D7" w14:textId="77777777" w:rsidR="001A2306" w:rsidRPr="00925811" w:rsidRDefault="001A2306" w:rsidP="001A2306">
            <w:r w:rsidRPr="00925811">
              <w:t>Eligible NIC Project</w:t>
            </w:r>
          </w:p>
        </w:tc>
        <w:tc>
          <w:tcPr>
            <w:tcW w:w="6662" w:type="dxa"/>
            <w:hideMark/>
          </w:tcPr>
          <w:p w14:paraId="596BE53C" w14:textId="34AAEC9F"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 xml:space="preserve">means a project undertaken by the licensee or any other Electricity Distributor or Transmission Licensee </w:t>
            </w:r>
            <w:r w:rsidR="008D0FFA">
              <w:t xml:space="preserve">or the ISOP </w:t>
            </w:r>
            <w:r w:rsidRPr="00925811">
              <w:t xml:space="preserve">that in the Authority's view satisfies those requirements of the </w:t>
            </w:r>
            <w:r w:rsidR="00EA1617" w:rsidRPr="00925811">
              <w:t xml:space="preserve">Electricity Network Innovation Competition Governance Document </w:t>
            </w:r>
            <w:r w:rsidRPr="00925811">
              <w:t>as are necessary to enable the project to be funded under the NIC Funding Mechanism.</w:t>
            </w:r>
          </w:p>
        </w:tc>
      </w:tr>
      <w:tr w:rsidR="001A2306" w:rsidRPr="00925811" w14:paraId="3290DBFC" w14:textId="77777777" w:rsidTr="00DA3FED">
        <w:trPr>
          <w:trHeight w:val="1440"/>
        </w:trPr>
        <w:tc>
          <w:tcPr>
            <w:cnfStyle w:val="001000000000" w:firstRow="0" w:lastRow="0" w:firstColumn="1" w:lastColumn="0" w:oddVBand="0" w:evenVBand="0" w:oddHBand="0" w:evenHBand="0" w:firstRowFirstColumn="0" w:firstRowLastColumn="0" w:lastRowFirstColumn="0" w:lastRowLastColumn="0"/>
            <w:tcW w:w="2405" w:type="dxa"/>
            <w:hideMark/>
          </w:tcPr>
          <w:p w14:paraId="6A641443" w14:textId="77777777" w:rsidR="001A2306" w:rsidRPr="00925811" w:rsidRDefault="001A2306" w:rsidP="001A2306">
            <w:r w:rsidRPr="00925811">
              <w:t>Eligible SIF Project</w:t>
            </w:r>
          </w:p>
        </w:tc>
        <w:tc>
          <w:tcPr>
            <w:tcW w:w="6662" w:type="dxa"/>
            <w:hideMark/>
          </w:tcPr>
          <w:p w14:paraId="1C6A3C1D"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means a project undertaken by the licensee or any other holder of an Electricity Distribution Licence that the Authority assesses as satisfying those requirements of the SIF Governance</w:t>
            </w:r>
            <w:r w:rsidRPr="00925811">
              <w:br/>
              <w:t>Document as are necessary to enable the project to be</w:t>
            </w:r>
            <w:r w:rsidRPr="00925811">
              <w:br/>
              <w:t>funded under the SIF Funding Mechanism.</w:t>
            </w:r>
          </w:p>
        </w:tc>
      </w:tr>
      <w:tr w:rsidR="001A2306" w:rsidRPr="00925811" w14:paraId="5909668E"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7A5415E7" w14:textId="77777777" w:rsidR="001A2306" w:rsidRPr="00925811" w:rsidRDefault="001A2306" w:rsidP="001A2306">
            <w:r w:rsidRPr="00925811">
              <w:t>ENA Smarter Networks Portal</w:t>
            </w:r>
          </w:p>
        </w:tc>
        <w:tc>
          <w:tcPr>
            <w:tcW w:w="6662" w:type="dxa"/>
            <w:hideMark/>
          </w:tcPr>
          <w:p w14:paraId="06D94A70"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means the information portal at https://www.smarternetworks.org/.</w:t>
            </w:r>
          </w:p>
        </w:tc>
      </w:tr>
      <w:tr w:rsidR="001A2306" w:rsidRPr="00925811" w14:paraId="6AEDF921"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58B03472" w14:textId="77777777" w:rsidR="001A2306" w:rsidRPr="00925811" w:rsidRDefault="001A2306" w:rsidP="001A2306">
            <w:r w:rsidRPr="00925811">
              <w:t>End-to-End Restoration Time</w:t>
            </w:r>
          </w:p>
        </w:tc>
        <w:tc>
          <w:tcPr>
            <w:tcW w:w="6662" w:type="dxa"/>
            <w:hideMark/>
          </w:tcPr>
          <w:p w14:paraId="7AD8D19A"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means the duration of time of the site opening until the works reinstatement are completed, including the full period of disruption for the works covering both the work to find and fix the fault, as well as the time taken to reinstate and clear the works, in relation to an unplanned emergency fault street works.</w:t>
            </w:r>
          </w:p>
        </w:tc>
      </w:tr>
      <w:tr w:rsidR="001A2306" w:rsidRPr="00925811" w14:paraId="37284B85"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467B4E50" w14:textId="77777777" w:rsidR="001A2306" w:rsidRPr="00925811" w:rsidRDefault="001A2306" w:rsidP="001A2306">
            <w:r w:rsidRPr="00925811">
              <w:t>Energy Ombudsman</w:t>
            </w:r>
          </w:p>
        </w:tc>
        <w:tc>
          <w:tcPr>
            <w:tcW w:w="6662" w:type="dxa"/>
            <w:hideMark/>
          </w:tcPr>
          <w:p w14:paraId="03783F7D"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means the person appointed to investigate and resolve consumer Complaints against (amongst others) the licensee pursuant to a redress scheme approved by the Authority under section 49 of the Consumers, Estate Agents and Redress Act 2007.</w:t>
            </w:r>
          </w:p>
        </w:tc>
      </w:tr>
      <w:tr w:rsidR="001A2306" w:rsidRPr="00925811" w14:paraId="73B28BCC"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1FE5EE22" w14:textId="77777777" w:rsidR="001A2306" w:rsidRPr="00925811" w:rsidRDefault="001A2306" w:rsidP="001A2306">
            <w:r w:rsidRPr="00925811">
              <w:t>Energy Ombudsman Findings Against the Licensee</w:t>
            </w:r>
          </w:p>
        </w:tc>
        <w:tc>
          <w:tcPr>
            <w:tcW w:w="6662" w:type="dxa"/>
            <w:hideMark/>
          </w:tcPr>
          <w:p w14:paraId="52ED4666"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means any Energy Ombudsman decisions requiring the licensee to make a payment exceeding that previously offered to the complainant, or finding the licensee should change its processes beyond what it had previously indicated to the complainant, or both.</w:t>
            </w:r>
          </w:p>
        </w:tc>
      </w:tr>
      <w:tr w:rsidR="001A2306" w:rsidRPr="00925811" w14:paraId="625C6A06"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23A9FBA9" w14:textId="77777777" w:rsidR="001A2306" w:rsidRPr="00925811" w:rsidRDefault="001A2306" w:rsidP="001A2306">
            <w:r w:rsidRPr="00925811">
              <w:t>Energy System Data</w:t>
            </w:r>
          </w:p>
        </w:tc>
        <w:tc>
          <w:tcPr>
            <w:tcW w:w="6662" w:type="dxa"/>
            <w:hideMark/>
          </w:tcPr>
          <w:p w14:paraId="4B284142"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has the meaning given to that term in the Data Best Practice Guidance.</w:t>
            </w:r>
          </w:p>
        </w:tc>
      </w:tr>
      <w:tr w:rsidR="001A2306" w:rsidRPr="00925811" w14:paraId="2CB4E2D8"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0E5C5B59" w14:textId="77777777" w:rsidR="001A2306" w:rsidRPr="00925811" w:rsidRDefault="001A2306" w:rsidP="001A2306">
            <w:r w:rsidRPr="00925811">
              <w:t>Environmental Action Plan</w:t>
            </w:r>
          </w:p>
        </w:tc>
        <w:tc>
          <w:tcPr>
            <w:tcW w:w="6662" w:type="dxa"/>
            <w:hideMark/>
          </w:tcPr>
          <w:p w14:paraId="08291FC8"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means the document of that name that the licensee submitted as part of its Business Plan.</w:t>
            </w:r>
          </w:p>
        </w:tc>
      </w:tr>
      <w:tr w:rsidR="001A2306" w:rsidRPr="00925811" w14:paraId="24AB1603"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326F523C" w14:textId="77777777" w:rsidR="001A2306" w:rsidRPr="00925811" w:rsidRDefault="001A2306" w:rsidP="001A2306">
            <w:r w:rsidRPr="00925811">
              <w:lastRenderedPageBreak/>
              <w:t>Environmental Action Plan Commitments</w:t>
            </w:r>
          </w:p>
        </w:tc>
        <w:tc>
          <w:tcPr>
            <w:tcW w:w="6662" w:type="dxa"/>
            <w:hideMark/>
          </w:tcPr>
          <w:p w14:paraId="73B2927F"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means the actions and initiatives that the licensee proposed in its Environmental Action Plan to undertake over the course of the Price Control Period.</w:t>
            </w:r>
          </w:p>
        </w:tc>
      </w:tr>
      <w:tr w:rsidR="001A2306" w:rsidRPr="00925811" w14:paraId="0728E93D"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52783EF1" w14:textId="77777777" w:rsidR="001A2306" w:rsidRPr="00925811" w:rsidRDefault="001A2306" w:rsidP="001A2306">
            <w:r w:rsidRPr="00925811">
              <w:t>Environmental Re-opener</w:t>
            </w:r>
          </w:p>
        </w:tc>
        <w:tc>
          <w:tcPr>
            <w:tcW w:w="6662" w:type="dxa"/>
            <w:hideMark/>
          </w:tcPr>
          <w:p w14:paraId="6A1372D3"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means the Re-opener established by Part E of Special Condition 3.2 (Uncertain Costs Re-openers).</w:t>
            </w:r>
          </w:p>
        </w:tc>
      </w:tr>
      <w:tr w:rsidR="001A2306" w:rsidRPr="00925811" w14:paraId="299A4A50"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478881CE" w14:textId="77777777" w:rsidR="001A2306" w:rsidRPr="00925811" w:rsidRDefault="001A2306" w:rsidP="001A2306">
            <w:r w:rsidRPr="00925811">
              <w:t>Environmental Reporting Guidance</w:t>
            </w:r>
          </w:p>
        </w:tc>
        <w:tc>
          <w:tcPr>
            <w:tcW w:w="6662" w:type="dxa"/>
            <w:hideMark/>
          </w:tcPr>
          <w:p w14:paraId="5AE8A1F6"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means the document of that name issued by the Authority in accordance with Part B of Special Condition 9.1 (Annual Environmental Report).</w:t>
            </w:r>
          </w:p>
        </w:tc>
      </w:tr>
      <w:tr w:rsidR="001A2306" w:rsidRPr="00925811" w14:paraId="6F991473" w14:textId="77777777" w:rsidTr="00DA3FED">
        <w:trPr>
          <w:trHeight w:val="1152"/>
        </w:trPr>
        <w:tc>
          <w:tcPr>
            <w:cnfStyle w:val="001000000000" w:firstRow="0" w:lastRow="0" w:firstColumn="1" w:lastColumn="0" w:oddVBand="0" w:evenVBand="0" w:oddHBand="0" w:evenHBand="0" w:firstRowFirstColumn="0" w:firstRowLastColumn="0" w:lastRowFirstColumn="0" w:lastRowLastColumn="0"/>
            <w:tcW w:w="2405" w:type="dxa"/>
            <w:hideMark/>
          </w:tcPr>
          <w:p w14:paraId="1F21A0C7" w14:textId="77777777" w:rsidR="001A2306" w:rsidRPr="00925811" w:rsidRDefault="001A2306" w:rsidP="001A2306">
            <w:r w:rsidRPr="00925811">
              <w:t>Equally Challenging</w:t>
            </w:r>
          </w:p>
        </w:tc>
        <w:tc>
          <w:tcPr>
            <w:tcW w:w="6662" w:type="dxa"/>
            <w:hideMark/>
          </w:tcPr>
          <w:p w14:paraId="6821B13B"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means presenting an equal or higher challenge to the licensee in the over-delivery opportunity that exists with the rebased Baseline Network Risk Output when compared with the over-delivery opportunity that existed with the original Baseline Network Risk Output, where over-delivery opportunity is the capability to deliver greater Network Risk Output by undertaking the same volume of interventions but selecting different assets for intervention from those assumed in the setting of the Baseline Network Risk Output.</w:t>
            </w:r>
          </w:p>
        </w:tc>
      </w:tr>
      <w:tr w:rsidR="001A2306" w:rsidRPr="00925811" w14:paraId="36C55EBA" w14:textId="77777777" w:rsidTr="00DA3FED">
        <w:trPr>
          <w:trHeight w:val="1440"/>
        </w:trPr>
        <w:tc>
          <w:tcPr>
            <w:cnfStyle w:val="001000000000" w:firstRow="0" w:lastRow="0" w:firstColumn="1" w:lastColumn="0" w:oddVBand="0" w:evenVBand="0" w:oddHBand="0" w:evenHBand="0" w:firstRowFirstColumn="0" w:firstRowLastColumn="0" w:lastRowFirstColumn="0" w:lastRowLastColumn="0"/>
            <w:tcW w:w="2405" w:type="dxa"/>
            <w:hideMark/>
          </w:tcPr>
          <w:p w14:paraId="5EB26ED2" w14:textId="77777777" w:rsidR="001A2306" w:rsidRPr="00925811" w:rsidRDefault="001A2306" w:rsidP="001A2306">
            <w:r w:rsidRPr="00925811">
              <w:t>Equivalent Charges</w:t>
            </w:r>
          </w:p>
        </w:tc>
        <w:tc>
          <w:tcPr>
            <w:tcW w:w="6662" w:type="dxa"/>
            <w:hideMark/>
          </w:tcPr>
          <w:p w14:paraId="7E524F9E"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means the Use of System Charges made by the Electricity Distributor that has a Distribution Services Direction that specifies the Distribution Services Area in which the Domestic Premises connected to the licensee’s Distribution System are located and the Authority may give the licensee a direction that specifies which of the Use of System Charges made by the Distribution Services Provider for the Distribution Services Area are relevant for the purposes of determining Equivalent Charges.</w:t>
            </w:r>
          </w:p>
        </w:tc>
      </w:tr>
      <w:tr w:rsidR="001A2306" w:rsidRPr="00925811" w14:paraId="7C876D51"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4CCFE900" w14:textId="77777777" w:rsidR="001A2306" w:rsidRPr="00925811" w:rsidRDefault="001A2306" w:rsidP="001A2306">
            <w:r w:rsidRPr="00925811">
              <w:t>EV Optioneering Project</w:t>
            </w:r>
          </w:p>
        </w:tc>
        <w:tc>
          <w:tcPr>
            <w:tcW w:w="6662" w:type="dxa"/>
            <w:hideMark/>
          </w:tcPr>
          <w:p w14:paraId="5F2A8043"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means work by the licensee in collaboration with any Local Authority to assess or determine optimal locations for public electric vehicle chargepoints done in accordance with the optioneering methodology contained in Annex 4A.27 ‘Strategic DNO’ of the licensee’s Business Plan.</w:t>
            </w:r>
          </w:p>
        </w:tc>
      </w:tr>
      <w:tr w:rsidR="001A2306" w:rsidRPr="00925811" w14:paraId="575E594F"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7279BA9A" w14:textId="77777777" w:rsidR="001A2306" w:rsidRPr="00925811" w:rsidRDefault="001A2306" w:rsidP="001A2306">
            <w:r w:rsidRPr="00925811">
              <w:t>Evaluative Price Control Deliverable</w:t>
            </w:r>
          </w:p>
        </w:tc>
        <w:tc>
          <w:tcPr>
            <w:tcW w:w="6662" w:type="dxa"/>
            <w:hideMark/>
          </w:tcPr>
          <w:p w14:paraId="42F8A1A7"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means a Price Control Deliverable specified in Special Condition 3.3 (Evaluative Price Control Deliverables), the Cyber Resilience OT PCD Table, the Cyber Resilience IT PCD Table or Special Condition 3.6 (Net Zero Re-opener and Price Control Deliverable).</w:t>
            </w:r>
          </w:p>
        </w:tc>
      </w:tr>
      <w:tr w:rsidR="001A2306" w:rsidRPr="00925811" w14:paraId="1A0ED72B" w14:textId="77777777" w:rsidTr="00DA3FED">
        <w:trPr>
          <w:trHeight w:val="4320"/>
        </w:trPr>
        <w:tc>
          <w:tcPr>
            <w:cnfStyle w:val="001000000000" w:firstRow="0" w:lastRow="0" w:firstColumn="1" w:lastColumn="0" w:oddVBand="0" w:evenVBand="0" w:oddHBand="0" w:evenHBand="0" w:firstRowFirstColumn="0" w:firstRowLastColumn="0" w:lastRowFirstColumn="0" w:lastRowLastColumn="0"/>
            <w:tcW w:w="2405" w:type="dxa"/>
            <w:hideMark/>
          </w:tcPr>
          <w:p w14:paraId="59951D24" w14:textId="77777777" w:rsidR="001A2306" w:rsidRPr="00925811" w:rsidRDefault="001A2306" w:rsidP="001A2306">
            <w:r w:rsidRPr="00925811">
              <w:lastRenderedPageBreak/>
              <w:t>Ex-ante Regulatory Equity</w:t>
            </w:r>
          </w:p>
        </w:tc>
        <w:tc>
          <w:tcPr>
            <w:tcW w:w="6662" w:type="dxa"/>
            <w:hideMark/>
          </w:tcPr>
          <w:p w14:paraId="488BC811" w14:textId="09B2E2BE"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 xml:space="preserve">means the value specified for the licensee, in £million: </w:t>
            </w:r>
            <w:r w:rsidRPr="00925811">
              <w:br/>
              <w:t>ENWL   872</w:t>
            </w:r>
            <w:r w:rsidRPr="00925811">
              <w:br/>
              <w:t xml:space="preserve">NPgN   </w:t>
            </w:r>
            <w:r w:rsidR="00D2491C" w:rsidRPr="00925811">
              <w:t>646</w:t>
            </w:r>
            <w:r w:rsidRPr="00925811">
              <w:br/>
              <w:t xml:space="preserve">NPgY   </w:t>
            </w:r>
            <w:r w:rsidR="00D2491C" w:rsidRPr="00925811">
              <w:t>890</w:t>
            </w:r>
            <w:r w:rsidRPr="00925811">
              <w:br/>
              <w:t>WMID   1126</w:t>
            </w:r>
            <w:r w:rsidRPr="00925811">
              <w:br/>
              <w:t>EMID   1153</w:t>
            </w:r>
            <w:r w:rsidRPr="00925811">
              <w:br/>
              <w:t>SWALES      576</w:t>
            </w:r>
            <w:r w:rsidRPr="00925811">
              <w:br/>
              <w:t>SWEST   874</w:t>
            </w:r>
            <w:r w:rsidRPr="00925811">
              <w:br/>
              <w:t>LPN   757</w:t>
            </w:r>
            <w:r w:rsidRPr="00925811">
              <w:br/>
              <w:t>SPN   783</w:t>
            </w:r>
            <w:r w:rsidRPr="00925811">
              <w:br/>
              <w:t>EPN   1222</w:t>
            </w:r>
            <w:r w:rsidRPr="00925811">
              <w:br/>
              <w:t>SPD   831</w:t>
            </w:r>
            <w:r w:rsidRPr="00925811">
              <w:br/>
              <w:t>SPMW   924</w:t>
            </w:r>
            <w:r w:rsidRPr="00925811">
              <w:br/>
              <w:t>SSEH   620</w:t>
            </w:r>
            <w:r w:rsidRPr="00925811">
              <w:br/>
              <w:t>SSES   1169</w:t>
            </w:r>
          </w:p>
          <w:p w14:paraId="358713C9"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p>
        </w:tc>
      </w:tr>
      <w:tr w:rsidR="001A2306" w:rsidRPr="00925811" w14:paraId="4B1B2360"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46615B98" w14:textId="77777777" w:rsidR="001A2306" w:rsidRPr="00925811" w:rsidRDefault="001A2306" w:rsidP="001A2306">
            <w:r w:rsidRPr="00925811">
              <w:t xml:space="preserve">Excluded Market Segment </w:t>
            </w:r>
          </w:p>
        </w:tc>
        <w:tc>
          <w:tcPr>
            <w:tcW w:w="6662" w:type="dxa"/>
            <w:hideMark/>
          </w:tcPr>
          <w:p w14:paraId="2003C14B"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has the meaning given to that term in Part E of Special Condition 9.10 (Margins on Connections licensee's Connections Activities).</w:t>
            </w:r>
          </w:p>
        </w:tc>
      </w:tr>
      <w:tr w:rsidR="001A2306" w:rsidRPr="00925811" w14:paraId="250E92F7"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tcPr>
          <w:p w14:paraId="6B28FE80" w14:textId="77777777" w:rsidR="001A2306" w:rsidRPr="00925811" w:rsidRDefault="001A2306" w:rsidP="001A2306">
            <w:r w:rsidRPr="00925811">
              <w:t>Exit Point</w:t>
            </w:r>
          </w:p>
        </w:tc>
        <w:tc>
          <w:tcPr>
            <w:tcW w:w="6662" w:type="dxa"/>
          </w:tcPr>
          <w:p w14:paraId="1EB87288"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has the meaning given to that term in Standard Condition 1 (Definitions for the standard conditions).</w:t>
            </w:r>
          </w:p>
        </w:tc>
      </w:tr>
    </w:tbl>
    <w:p w14:paraId="3B28D31D" w14:textId="77777777" w:rsidR="001A2306" w:rsidRPr="00925811" w:rsidRDefault="001A2306" w:rsidP="001A2306">
      <w:pPr>
        <w:pStyle w:val="Heading4"/>
      </w:pPr>
      <w:r w:rsidRPr="00925811">
        <w:t>F</w:t>
      </w:r>
    </w:p>
    <w:tbl>
      <w:tblPr>
        <w:tblStyle w:val="TableGridLight"/>
        <w:tblW w:w="906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6662"/>
      </w:tblGrid>
      <w:tr w:rsidR="001A2306" w:rsidRPr="00925811" w14:paraId="23D84A19" w14:textId="77777777" w:rsidTr="00DA3FED">
        <w:trPr>
          <w:cnfStyle w:val="100000000000" w:firstRow="1" w:lastRow="0" w:firstColumn="0" w:lastColumn="0" w:oddVBand="0" w:evenVBand="0" w:oddHBand="0" w:evenHBand="0" w:firstRowFirstColumn="0" w:firstRowLastColumn="0" w:lastRowFirstColumn="0" w:lastRowLastColumn="0"/>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2837E105" w14:textId="77777777" w:rsidR="001A2306" w:rsidRPr="00925811" w:rsidRDefault="001A2306" w:rsidP="001A2306">
            <w:r w:rsidRPr="00925811">
              <w:t>Final Investment Decision</w:t>
            </w:r>
          </w:p>
        </w:tc>
        <w:tc>
          <w:tcPr>
            <w:tcW w:w="6662" w:type="dxa"/>
            <w:hideMark/>
          </w:tcPr>
          <w:p w14:paraId="02C03C5C" w14:textId="1E2E9D5F" w:rsidR="001A2306" w:rsidRPr="00925811" w:rsidRDefault="001A2306" w:rsidP="001A2306">
            <w:pPr>
              <w:cnfStyle w:val="100000000000" w:firstRow="1" w:lastRow="0" w:firstColumn="0" w:lastColumn="0" w:oddVBand="0" w:evenVBand="0" w:oddHBand="0" w:evenHBand="0" w:firstRowFirstColumn="0" w:firstRowLastColumn="0" w:lastRowFirstColumn="0" w:lastRowLastColumn="0"/>
            </w:pPr>
            <w:r w:rsidRPr="00925811">
              <w:t>means the point in the capital project planning process when the decision to make major financial commitments is taken by the relevant company, e</w:t>
            </w:r>
            <w:r w:rsidR="00760BF3" w:rsidRPr="00925811">
              <w:t>.</w:t>
            </w:r>
            <w:r w:rsidRPr="00925811">
              <w:t>g</w:t>
            </w:r>
            <w:r w:rsidR="00760BF3" w:rsidRPr="00925811">
              <w:t>.</w:t>
            </w:r>
            <w:r w:rsidRPr="00925811">
              <w:t xml:space="preserve"> when major equipment orders and construction contracts are placed.</w:t>
            </w:r>
          </w:p>
        </w:tc>
      </w:tr>
      <w:tr w:rsidR="001A2306" w:rsidRPr="00925811" w14:paraId="1823D3A3"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3B9F6F29" w14:textId="77777777" w:rsidR="001A2306" w:rsidRPr="00925811" w:rsidRDefault="001A2306" w:rsidP="001A2306">
            <w:r w:rsidRPr="00925811">
              <w:t>Final Needs Case</w:t>
            </w:r>
          </w:p>
        </w:tc>
        <w:tc>
          <w:tcPr>
            <w:tcW w:w="6662" w:type="dxa"/>
            <w:hideMark/>
          </w:tcPr>
          <w:p w14:paraId="6E784CB6"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has the meaning given to that term in Special Condition 1.1 (Interpretation and definitions) of the Transmission Licence.</w:t>
            </w:r>
          </w:p>
        </w:tc>
      </w:tr>
      <w:tr w:rsidR="001A2306" w:rsidRPr="00925811" w14:paraId="211FB95A"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317ACEE3" w14:textId="77777777" w:rsidR="001A2306" w:rsidRPr="00925811" w:rsidRDefault="001A2306" w:rsidP="001A2306">
            <w:r w:rsidRPr="00925811">
              <w:t>Flexibility Reinforcement Deferral Outturn Performance Metric</w:t>
            </w:r>
          </w:p>
        </w:tc>
        <w:tc>
          <w:tcPr>
            <w:tcW w:w="6662" w:type="dxa"/>
            <w:hideMark/>
          </w:tcPr>
          <w:p w14:paraId="4F5F968F"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has the meaning given to that term in the Distribution System Operation Incentive Governance Document.</w:t>
            </w:r>
          </w:p>
        </w:tc>
      </w:tr>
      <w:tr w:rsidR="001A2306" w:rsidRPr="00925811" w14:paraId="2853E6E3"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59167D86" w14:textId="77777777" w:rsidR="001A2306" w:rsidRPr="00925811" w:rsidRDefault="001A2306" w:rsidP="001A2306">
            <w:r w:rsidRPr="00925811">
              <w:t>Former Electricity Supplier</w:t>
            </w:r>
          </w:p>
        </w:tc>
        <w:tc>
          <w:tcPr>
            <w:tcW w:w="6662" w:type="dxa"/>
            <w:hideMark/>
          </w:tcPr>
          <w:p w14:paraId="4EDA50A0"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means any person who has been Authorised to supply electricity in the past.</w:t>
            </w:r>
          </w:p>
        </w:tc>
      </w:tr>
      <w:tr w:rsidR="001A2306" w:rsidRPr="00925811" w14:paraId="231EDF56"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35CD675C" w14:textId="77777777" w:rsidR="001A2306" w:rsidRPr="00925811" w:rsidRDefault="001A2306" w:rsidP="001A2306">
            <w:r w:rsidRPr="00925811">
              <w:t>Fuel Poverty Customer Satisfaction Survey</w:t>
            </w:r>
          </w:p>
        </w:tc>
        <w:tc>
          <w:tcPr>
            <w:tcW w:w="6662" w:type="dxa"/>
            <w:hideMark/>
          </w:tcPr>
          <w:p w14:paraId="2403068C"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 xml:space="preserve">means the survey used to measure the satisfaction of Domestic Customers in Vulnerable Situations with the Fuel Poverty Services Delivered by the licensee. </w:t>
            </w:r>
          </w:p>
        </w:tc>
      </w:tr>
      <w:tr w:rsidR="001A2306" w:rsidRPr="00925811" w14:paraId="48B94177"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726A9BBD" w14:textId="77777777" w:rsidR="001A2306" w:rsidRPr="00925811" w:rsidRDefault="001A2306" w:rsidP="001A2306">
            <w:r w:rsidRPr="00925811">
              <w:t>Fuel Poverty Services Delivered</w:t>
            </w:r>
          </w:p>
        </w:tc>
        <w:tc>
          <w:tcPr>
            <w:tcW w:w="6662" w:type="dxa"/>
            <w:hideMark/>
          </w:tcPr>
          <w:p w14:paraId="7EE59605"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means the contact an individual Domestic Customer in a Vulnerable Situation has had with their licensee or the licensee's partner or contractor where a service has been provided or a job has been completed which is of benefit to the Domestic Customer in a Vulnerable Situation in alleviating the impacts of fuel poverty.</w:t>
            </w:r>
          </w:p>
        </w:tc>
      </w:tr>
      <w:tr w:rsidR="001A2306" w:rsidRPr="00925811" w14:paraId="5A5B2CEA"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0611519E" w14:textId="77777777" w:rsidR="001A2306" w:rsidRPr="00925811" w:rsidRDefault="001A2306" w:rsidP="001A2306">
            <w:r w:rsidRPr="00925811">
              <w:lastRenderedPageBreak/>
              <w:t>Full PCD Report</w:t>
            </w:r>
          </w:p>
        </w:tc>
        <w:tc>
          <w:tcPr>
            <w:tcW w:w="6662" w:type="dxa"/>
            <w:hideMark/>
          </w:tcPr>
          <w:p w14:paraId="6174D6A4"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has the meaning given to that term in the Price Control Deliverable Reporting Requirements and Methodology Document.</w:t>
            </w:r>
          </w:p>
        </w:tc>
      </w:tr>
      <w:tr w:rsidR="001A2306" w:rsidRPr="00925811" w14:paraId="6307F0D2"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76D6F6F4" w14:textId="77777777" w:rsidR="001A2306" w:rsidRPr="00925811" w:rsidRDefault="001A2306" w:rsidP="001A2306">
            <w:r w:rsidRPr="00925811">
              <w:t>Fully Deliver</w:t>
            </w:r>
          </w:p>
        </w:tc>
        <w:tc>
          <w:tcPr>
            <w:tcW w:w="6662" w:type="dxa"/>
            <w:hideMark/>
          </w:tcPr>
          <w:p w14:paraId="2FCCE8B3"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means to deliver an output specified in the relevant licence condition in full on or before the delivery date specified in that licence condition.</w:t>
            </w:r>
          </w:p>
        </w:tc>
      </w:tr>
      <w:tr w:rsidR="001A2306" w:rsidRPr="00925811" w14:paraId="058388FE"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42AE814E" w14:textId="77777777" w:rsidR="001A2306" w:rsidRPr="00925811" w:rsidRDefault="001A2306" w:rsidP="001A2306">
            <w:r w:rsidRPr="00925811">
              <w:t>Fully Delivered</w:t>
            </w:r>
          </w:p>
        </w:tc>
        <w:tc>
          <w:tcPr>
            <w:tcW w:w="6662" w:type="dxa"/>
            <w:hideMark/>
          </w:tcPr>
          <w:p w14:paraId="3BA35F15"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means where the output specified in the relevant licence condition has been delivered in full on or before the delivery date specified in that licence condition.</w:t>
            </w:r>
          </w:p>
        </w:tc>
      </w:tr>
      <w:tr w:rsidR="001A2306" w:rsidRPr="00925811" w14:paraId="7783C995"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222B1C04" w14:textId="77777777" w:rsidR="001A2306" w:rsidRPr="00925811" w:rsidRDefault="001A2306" w:rsidP="001A2306">
            <w:r w:rsidRPr="00925811">
              <w:t>Fully Delivered With An Alternative Specification</w:t>
            </w:r>
          </w:p>
        </w:tc>
        <w:tc>
          <w:tcPr>
            <w:tcW w:w="6662" w:type="dxa"/>
            <w:hideMark/>
          </w:tcPr>
          <w:p w14:paraId="6ADE9194"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means where the licensee has delivered a different specification to that set out in the relevant special condition, while achieving a Consumer Outcome that is materially equivalent or better than what would have been achieved if the licensee had delivered the output as set out in the relevant special condition.</w:t>
            </w:r>
          </w:p>
        </w:tc>
      </w:tr>
      <w:tr w:rsidR="001A2306" w:rsidRPr="00925811" w14:paraId="3A5ADD2A"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15D94BD9" w14:textId="77777777" w:rsidR="001A2306" w:rsidRPr="00925811" w:rsidRDefault="001A2306" w:rsidP="001A2306">
            <w:r w:rsidRPr="00925811">
              <w:t>Funding Return</w:t>
            </w:r>
          </w:p>
        </w:tc>
        <w:tc>
          <w:tcPr>
            <w:tcW w:w="6662" w:type="dxa"/>
            <w:hideMark/>
          </w:tcPr>
          <w:p w14:paraId="4C3F7AE7"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means the total amount, in respect of the licensee, of any amounts arising under the Funding Return Mechanism.</w:t>
            </w:r>
          </w:p>
        </w:tc>
      </w:tr>
      <w:tr w:rsidR="001A2306" w:rsidRPr="00925811" w14:paraId="20ADE0E8" w14:textId="77777777" w:rsidTr="00DA3FED">
        <w:trPr>
          <w:trHeight w:val="1800"/>
        </w:trPr>
        <w:tc>
          <w:tcPr>
            <w:cnfStyle w:val="001000000000" w:firstRow="0" w:lastRow="0" w:firstColumn="1" w:lastColumn="0" w:oddVBand="0" w:evenVBand="0" w:oddHBand="0" w:evenHBand="0" w:firstRowFirstColumn="0" w:firstRowLastColumn="0" w:lastRowFirstColumn="0" w:lastRowLastColumn="0"/>
            <w:tcW w:w="2405" w:type="dxa"/>
            <w:hideMark/>
          </w:tcPr>
          <w:p w14:paraId="4AE367A7" w14:textId="77777777" w:rsidR="001A2306" w:rsidRPr="00925811" w:rsidRDefault="001A2306" w:rsidP="001A2306">
            <w:r w:rsidRPr="00925811">
              <w:t>Funding Return Mechanism</w:t>
            </w:r>
          </w:p>
        </w:tc>
        <w:tc>
          <w:tcPr>
            <w:tcW w:w="6662" w:type="dxa"/>
            <w:hideMark/>
          </w:tcPr>
          <w:p w14:paraId="110C51E1" w14:textId="649D9EFF"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means the mechanism that provides for the recovery from the licensee and from Transmission Licensees and any other Electricity Distributor</w:t>
            </w:r>
            <w:r w:rsidR="00DE0F2E">
              <w:t xml:space="preserve"> and the ISOP</w:t>
            </w:r>
            <w:r w:rsidRPr="00925811">
              <w:t>, in each case to the extent (if any) as may be relevant, of:</w:t>
            </w:r>
            <w:r w:rsidRPr="00925811">
              <w:br/>
              <w:t>(a) Halted Project Revenues;</w:t>
            </w:r>
            <w:r w:rsidRPr="00925811">
              <w:br/>
              <w:t>(b) Disallowed Expenditure;</w:t>
            </w:r>
            <w:r w:rsidRPr="00925811">
              <w:br/>
              <w:t>(c) Returned Royalty Income; and</w:t>
            </w:r>
            <w:r w:rsidRPr="00925811">
              <w:br/>
              <w:t>(d) Returned Project Revenues.</w:t>
            </w:r>
          </w:p>
        </w:tc>
      </w:tr>
    </w:tbl>
    <w:p w14:paraId="4999F8A6" w14:textId="77777777" w:rsidR="001A2306" w:rsidRPr="00925811" w:rsidRDefault="001A2306" w:rsidP="001A2306">
      <w:pPr>
        <w:pStyle w:val="Heading4"/>
      </w:pPr>
      <w:r w:rsidRPr="00925811">
        <w:t>G</w:t>
      </w:r>
    </w:p>
    <w:tbl>
      <w:tblPr>
        <w:tblStyle w:val="TableGridLight"/>
        <w:tblW w:w="906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6662"/>
      </w:tblGrid>
      <w:tr w:rsidR="001A2306" w:rsidRPr="00925811" w14:paraId="0B818B68" w14:textId="77777777" w:rsidTr="00DA3FED">
        <w:trPr>
          <w:cnfStyle w:val="100000000000" w:firstRow="1" w:lastRow="0" w:firstColumn="0" w:lastColumn="0" w:oddVBand="0" w:evenVBand="0" w:oddHBand="0" w:evenHBand="0" w:firstRowFirstColumn="0" w:firstRowLastColumn="0" w:lastRowFirstColumn="0" w:lastRowLastColumn="0"/>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32E4E660" w14:textId="77777777" w:rsidR="001A2306" w:rsidRPr="00925811" w:rsidRDefault="001A2306" w:rsidP="001A2306">
            <w:r w:rsidRPr="00925811">
              <w:t xml:space="preserve">Gas Distribution System </w:t>
            </w:r>
          </w:p>
        </w:tc>
        <w:tc>
          <w:tcPr>
            <w:tcW w:w="6662" w:type="dxa"/>
            <w:hideMark/>
          </w:tcPr>
          <w:p w14:paraId="1266C433" w14:textId="77777777" w:rsidR="001A2306" w:rsidRPr="00925811" w:rsidRDefault="001A2306" w:rsidP="001A2306">
            <w:pPr>
              <w:cnfStyle w:val="100000000000" w:firstRow="1" w:lastRow="0" w:firstColumn="0" w:lastColumn="0" w:oddVBand="0" w:evenVBand="0" w:oddHBand="0" w:evenHBand="0" w:firstRowFirstColumn="0" w:firstRowLastColumn="0" w:lastRowFirstColumn="0" w:lastRowLastColumn="0"/>
            </w:pPr>
            <w:r w:rsidRPr="00925811">
              <w:t>has the meaning given to that term in Standard Special Condition A3 (Definitions and interpretation) of the Gas Transporter Licence.</w:t>
            </w:r>
          </w:p>
        </w:tc>
      </w:tr>
      <w:tr w:rsidR="001A2306" w:rsidRPr="00925811" w14:paraId="1B863E00"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03CDD513" w14:textId="77777777" w:rsidR="001A2306" w:rsidRPr="00925811" w:rsidRDefault="001A2306" w:rsidP="001A2306">
            <w:r w:rsidRPr="00925811">
              <w:t>Gas Transporter Licence</w:t>
            </w:r>
          </w:p>
        </w:tc>
        <w:tc>
          <w:tcPr>
            <w:tcW w:w="6662" w:type="dxa"/>
            <w:hideMark/>
          </w:tcPr>
          <w:p w14:paraId="0A73E78A"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means a licence granted under section 7 of the Gas Act 1986.</w:t>
            </w:r>
          </w:p>
        </w:tc>
      </w:tr>
      <w:tr w:rsidR="001A2306" w:rsidRPr="00925811" w14:paraId="566CE55C"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16C7911B" w14:textId="77777777" w:rsidR="001A2306" w:rsidRPr="00925811" w:rsidRDefault="001A2306" w:rsidP="001A2306">
            <w:r w:rsidRPr="00925811">
              <w:t>GB Transmission System</w:t>
            </w:r>
          </w:p>
        </w:tc>
        <w:tc>
          <w:tcPr>
            <w:tcW w:w="6662" w:type="dxa"/>
            <w:hideMark/>
          </w:tcPr>
          <w:p w14:paraId="01167AAD"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has the meaning given to that term in Standard Condition 1 (Definitions for the standard conditions).</w:t>
            </w:r>
          </w:p>
        </w:tc>
      </w:tr>
      <w:tr w:rsidR="001A2306" w:rsidRPr="00925811" w14:paraId="092D685C"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2AA7E233" w14:textId="77777777" w:rsidR="001A2306" w:rsidRPr="00925811" w:rsidRDefault="001A2306" w:rsidP="001A2306">
            <w:r w:rsidRPr="00925811">
              <w:t>General Enquiries Element</w:t>
            </w:r>
          </w:p>
        </w:tc>
        <w:tc>
          <w:tcPr>
            <w:tcW w:w="6662" w:type="dxa"/>
            <w:hideMark/>
          </w:tcPr>
          <w:p w14:paraId="059D936D"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means the element of the Customer Satisfaction Survey that measures Customer satisfaction in relation to general enquiries work carried out by the licensee for which the questions are prescribed in the RIGs.</w:t>
            </w:r>
          </w:p>
        </w:tc>
      </w:tr>
      <w:tr w:rsidR="001A2306" w:rsidRPr="00925811" w14:paraId="7393FF15"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2E0947E5" w14:textId="77777777" w:rsidR="001A2306" w:rsidRPr="00925811" w:rsidRDefault="001A2306" w:rsidP="001A2306">
            <w:r w:rsidRPr="00925811">
              <w:t>General Financial Adjustment Methodology</w:t>
            </w:r>
          </w:p>
        </w:tc>
        <w:tc>
          <w:tcPr>
            <w:tcW w:w="6662" w:type="dxa"/>
            <w:hideMark/>
          </w:tcPr>
          <w:p w14:paraId="3517F80E"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means the methodology of that name specified in Chapter 8 (Legacy) of the ED2 Price Control Financial Handbook.</w:t>
            </w:r>
          </w:p>
        </w:tc>
      </w:tr>
      <w:tr w:rsidR="001A2306" w:rsidRPr="00925811" w14:paraId="54D81A31"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0FADCC35" w14:textId="77777777" w:rsidR="001A2306" w:rsidRPr="00925811" w:rsidRDefault="001A2306" w:rsidP="001A2306">
            <w:r w:rsidRPr="00925811">
              <w:t>Green Recovery Scheme</w:t>
            </w:r>
          </w:p>
        </w:tc>
        <w:tc>
          <w:tcPr>
            <w:tcW w:w="6662" w:type="dxa"/>
            <w:hideMark/>
          </w:tcPr>
          <w:p w14:paraId="197FBF3C"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 xml:space="preserve">means the Authority’s coordinated whole systems approach to accelerating low regrets network investment to reduce barriers, support an equitable transition and stimulate </w:t>
            </w:r>
            <w:r w:rsidRPr="00925811">
              <w:lastRenderedPageBreak/>
              <w:t>economic recovery and low-carbon development announced on 8 February 2021.</w:t>
            </w:r>
          </w:p>
        </w:tc>
      </w:tr>
      <w:tr w:rsidR="001A2306" w:rsidRPr="00925811" w14:paraId="507B10FD" w14:textId="77777777" w:rsidTr="00DA3FED">
        <w:trPr>
          <w:trHeight w:val="2304"/>
        </w:trPr>
        <w:tc>
          <w:tcPr>
            <w:cnfStyle w:val="001000000000" w:firstRow="0" w:lastRow="0" w:firstColumn="1" w:lastColumn="0" w:oddVBand="0" w:evenVBand="0" w:oddHBand="0" w:evenHBand="0" w:firstRowFirstColumn="0" w:firstRowLastColumn="0" w:lastRowFirstColumn="0" w:lastRowLastColumn="0"/>
            <w:tcW w:w="2405" w:type="dxa"/>
            <w:hideMark/>
          </w:tcPr>
          <w:p w14:paraId="0171A8E4" w14:textId="77777777" w:rsidR="001A2306" w:rsidRPr="00925811" w:rsidRDefault="001A2306" w:rsidP="001A2306">
            <w:r w:rsidRPr="00925811">
              <w:lastRenderedPageBreak/>
              <w:t>Green Recovery Scheme Project Costs</w:t>
            </w:r>
          </w:p>
        </w:tc>
        <w:tc>
          <w:tcPr>
            <w:tcW w:w="6662" w:type="dxa"/>
            <w:hideMark/>
          </w:tcPr>
          <w:p w14:paraId="0068D334" w14:textId="7D57F5C3"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means any costs directly or indirectly incurred by the licensee in respect of Agreed Schemes where:</w:t>
            </w:r>
            <w:r w:rsidRPr="00925811">
              <w:br/>
              <w:t>(a) the licensee will meet or has met the Overall Expenditure Condition, absent the expenditure on Agreed Schemes; or</w:t>
            </w:r>
            <w:r w:rsidRPr="00925811">
              <w:br/>
              <w:t>(b) where the expenditure on Agreed Schemes will be or has been necessary to meet the Overall Expenditure Condition, that part of any costs directly or indirectly incurred on Agreed Schemes which is in excess of the Overall Expenditure Condition; and</w:t>
            </w:r>
            <w:r w:rsidRPr="00925811">
              <w:br/>
              <w:t>(c) work on the Agreed Schemes started during the RIIO-1 Price Control Period.</w:t>
            </w:r>
          </w:p>
        </w:tc>
      </w:tr>
      <w:tr w:rsidR="001A2306" w:rsidRPr="00925811" w14:paraId="6D5FE039"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1C478780" w14:textId="77777777" w:rsidR="001A2306" w:rsidRPr="00925811" w:rsidRDefault="001A2306" w:rsidP="001A2306">
            <w:r w:rsidRPr="00925811">
              <w:t>Grid Code</w:t>
            </w:r>
          </w:p>
        </w:tc>
        <w:tc>
          <w:tcPr>
            <w:tcW w:w="6662" w:type="dxa"/>
            <w:hideMark/>
          </w:tcPr>
          <w:p w14:paraId="7F25EF72" w14:textId="28B41FF9"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 xml:space="preserve">has the meaning given to that term in Standard Condition 1 (Definitions </w:t>
            </w:r>
            <w:r w:rsidR="004D10AB" w:rsidRPr="00925811">
              <w:t>for the standard conditions).</w:t>
            </w:r>
          </w:p>
        </w:tc>
      </w:tr>
      <w:tr w:rsidR="001A2306" w:rsidRPr="00925811" w14:paraId="05E869BE"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1229D5A2" w14:textId="77777777" w:rsidR="001A2306" w:rsidRPr="00925811" w:rsidRDefault="001A2306" w:rsidP="001A2306">
            <w:r w:rsidRPr="00925811">
              <w:t>Gross Load Related Expenditure</w:t>
            </w:r>
          </w:p>
        </w:tc>
        <w:tc>
          <w:tcPr>
            <w:tcW w:w="6662" w:type="dxa"/>
            <w:hideMark/>
          </w:tcPr>
          <w:p w14:paraId="69F5631E"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means the total amount of expenditure incurred by the licensee in respect of cost areas that make up Load Related Expenditure before the deduction of Specific Customer Funded Reinforcement.</w:t>
            </w:r>
          </w:p>
        </w:tc>
      </w:tr>
    </w:tbl>
    <w:p w14:paraId="402D4A75" w14:textId="77777777" w:rsidR="001A2306" w:rsidRPr="00925811" w:rsidRDefault="001A2306" w:rsidP="001A2306">
      <w:pPr>
        <w:pStyle w:val="Heading4"/>
      </w:pPr>
      <w:r w:rsidRPr="00925811">
        <w:t>H</w:t>
      </w:r>
    </w:p>
    <w:tbl>
      <w:tblPr>
        <w:tblStyle w:val="TableGridLight"/>
        <w:tblW w:w="906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6662"/>
      </w:tblGrid>
      <w:tr w:rsidR="001A2306" w:rsidRPr="00925811" w14:paraId="7536600A" w14:textId="77777777" w:rsidTr="00DA3FED">
        <w:trPr>
          <w:cnfStyle w:val="100000000000" w:firstRow="1" w:lastRow="0" w:firstColumn="0" w:lastColumn="0" w:oddVBand="0" w:evenVBand="0" w:oddHBand="0" w:evenHBand="0" w:firstRowFirstColumn="0" w:firstRowLastColumn="0" w:lastRowFirstColumn="0" w:lastRowLastColumn="0"/>
          <w:trHeight w:val="900"/>
        </w:trPr>
        <w:tc>
          <w:tcPr>
            <w:cnfStyle w:val="001000000000" w:firstRow="0" w:lastRow="0" w:firstColumn="1" w:lastColumn="0" w:oddVBand="0" w:evenVBand="0" w:oddHBand="0" w:evenHBand="0" w:firstRowFirstColumn="0" w:firstRowLastColumn="0" w:lastRowFirstColumn="0" w:lastRowLastColumn="0"/>
            <w:tcW w:w="2405" w:type="dxa"/>
            <w:hideMark/>
          </w:tcPr>
          <w:p w14:paraId="248E3955" w14:textId="77777777" w:rsidR="001A2306" w:rsidRPr="00925811" w:rsidRDefault="001A2306" w:rsidP="001A2306">
            <w:r w:rsidRPr="00925811">
              <w:t>Hebrides and Orkney Re-opener</w:t>
            </w:r>
          </w:p>
        </w:tc>
        <w:tc>
          <w:tcPr>
            <w:tcW w:w="6662" w:type="dxa"/>
            <w:hideMark/>
          </w:tcPr>
          <w:p w14:paraId="7F3A28A6" w14:textId="77777777" w:rsidR="001A2306" w:rsidRPr="00925811" w:rsidRDefault="001A2306" w:rsidP="001A2306">
            <w:pPr>
              <w:cnfStyle w:val="100000000000" w:firstRow="1" w:lastRow="0" w:firstColumn="0" w:lastColumn="0" w:oddVBand="0" w:evenVBand="0" w:oddHBand="0" w:evenHBand="0" w:firstRowFirstColumn="0" w:firstRowLastColumn="0" w:lastRowFirstColumn="0" w:lastRowLastColumn="0"/>
            </w:pPr>
            <w:r w:rsidRPr="00925811">
              <w:t>means the Re-opener established by Part O of Special Condition 3.2 (Uncertain Costs Re-openers).</w:t>
            </w:r>
          </w:p>
        </w:tc>
      </w:tr>
      <w:tr w:rsidR="001A2306" w:rsidRPr="00925811" w14:paraId="44E922E1" w14:textId="77777777" w:rsidTr="00DA3FED">
        <w:trPr>
          <w:trHeight w:val="1800"/>
        </w:trPr>
        <w:tc>
          <w:tcPr>
            <w:cnfStyle w:val="001000000000" w:firstRow="0" w:lastRow="0" w:firstColumn="1" w:lastColumn="0" w:oddVBand="0" w:evenVBand="0" w:oddHBand="0" w:evenHBand="0" w:firstRowFirstColumn="0" w:firstRowLastColumn="0" w:lastRowFirstColumn="0" w:lastRowLastColumn="0"/>
            <w:tcW w:w="2405" w:type="dxa"/>
            <w:hideMark/>
          </w:tcPr>
          <w:p w14:paraId="420F43AA" w14:textId="77777777" w:rsidR="001A2306" w:rsidRPr="00925811" w:rsidRDefault="001A2306" w:rsidP="001A2306">
            <w:r w:rsidRPr="00925811">
              <w:t>High Value Project</w:t>
            </w:r>
          </w:p>
        </w:tc>
        <w:tc>
          <w:tcPr>
            <w:tcW w:w="6662" w:type="dxa"/>
            <w:hideMark/>
          </w:tcPr>
          <w:p w14:paraId="5EA3971D"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means any individual non-load related investment project that is reasonably forecast to cost the licensee £25 million or more.</w:t>
            </w:r>
          </w:p>
        </w:tc>
      </w:tr>
      <w:tr w:rsidR="001A2306" w:rsidRPr="00925811" w14:paraId="79DB68AA"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3EEBE86E" w14:textId="77777777" w:rsidR="001A2306" w:rsidRPr="00925811" w:rsidRDefault="001A2306" w:rsidP="001A2306">
            <w:r w:rsidRPr="00925811">
              <w:t>High Value Projects Re-opener</w:t>
            </w:r>
          </w:p>
        </w:tc>
        <w:tc>
          <w:tcPr>
            <w:tcW w:w="6662" w:type="dxa"/>
            <w:hideMark/>
          </w:tcPr>
          <w:p w14:paraId="7B40A3DE"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means the Re-opener established by Part L of Special Condition 3.2 (Uncertain Costs Re-openers).</w:t>
            </w:r>
          </w:p>
        </w:tc>
      </w:tr>
      <w:tr w:rsidR="001A2306" w:rsidRPr="00925811" w14:paraId="1EE00CCA"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714B4D0C" w14:textId="77777777" w:rsidR="001A2306" w:rsidRPr="00925811" w:rsidRDefault="001A2306" w:rsidP="001A2306">
            <w:r w:rsidRPr="00925811">
              <w:t>High-cost Distribution Payments</w:t>
            </w:r>
          </w:p>
        </w:tc>
        <w:tc>
          <w:tcPr>
            <w:tcW w:w="6662" w:type="dxa"/>
            <w:hideMark/>
          </w:tcPr>
          <w:p w14:paraId="70D7B8F9" w14:textId="02ECE739"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 xml:space="preserve">means annual payments made by the </w:t>
            </w:r>
            <w:r w:rsidR="001A5707">
              <w:t>ISOP</w:t>
            </w:r>
            <w:r w:rsidRPr="00925811">
              <w:t xml:space="preserve"> pursuant to the Assistance Order and in accordance with condition </w:t>
            </w:r>
            <w:r w:rsidR="00EC78D6">
              <w:t>F8</w:t>
            </w:r>
            <w:r w:rsidRPr="00925811">
              <w:t xml:space="preserve"> (Assistance for </w:t>
            </w:r>
            <w:r w:rsidR="00EC78D6">
              <w:t>A</w:t>
            </w:r>
            <w:r w:rsidRPr="00925811">
              <w:t xml:space="preserve">reas with </w:t>
            </w:r>
            <w:r w:rsidR="00EC78D6">
              <w:t>H</w:t>
            </w:r>
            <w:r w:rsidRPr="00925811">
              <w:t xml:space="preserve">igh </w:t>
            </w:r>
            <w:r w:rsidR="00EC78D6">
              <w:t>D</w:t>
            </w:r>
            <w:r w:rsidRPr="00925811">
              <w:t xml:space="preserve">istribution </w:t>
            </w:r>
            <w:r w:rsidR="00EC78D6">
              <w:t>C</w:t>
            </w:r>
            <w:r w:rsidRPr="00925811">
              <w:t xml:space="preserve">osts scheme </w:t>
            </w:r>
            <w:r w:rsidR="00C12E03">
              <w:t>(AAHDCS</w:t>
            </w:r>
            <w:r w:rsidR="00A42B3C">
              <w:t>)</w:t>
            </w:r>
            <w:r w:rsidRPr="00925811">
              <w:t xml:space="preserve">) of the </w:t>
            </w:r>
            <w:r w:rsidR="001A5707">
              <w:t>ISOP</w:t>
            </w:r>
            <w:r w:rsidRPr="00925811">
              <w:t xml:space="preserve">’s </w:t>
            </w:r>
            <w:r w:rsidR="00C12E03">
              <w:t>Electricity System Operator</w:t>
            </w:r>
            <w:r w:rsidRPr="00925811">
              <w:t xml:space="preserve"> Licence.</w:t>
            </w:r>
          </w:p>
        </w:tc>
      </w:tr>
      <w:tr w:rsidR="001A2306" w:rsidRPr="00925811" w14:paraId="22FEED5D"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14575D41" w14:textId="77777777" w:rsidR="001A2306" w:rsidRPr="00925811" w:rsidRDefault="001A2306" w:rsidP="001A2306">
            <w:r w:rsidRPr="00925811">
              <w:t>Holding Company</w:t>
            </w:r>
          </w:p>
        </w:tc>
        <w:tc>
          <w:tcPr>
            <w:tcW w:w="6662" w:type="dxa"/>
            <w:hideMark/>
          </w:tcPr>
          <w:p w14:paraId="76A13F1B"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in relation to a person, means a holding company within the meaning of section 1159 of the Companies Act 2006.</w:t>
            </w:r>
          </w:p>
        </w:tc>
      </w:tr>
    </w:tbl>
    <w:p w14:paraId="28E4DAAF" w14:textId="77777777" w:rsidR="001A2306" w:rsidRPr="00925811" w:rsidRDefault="001A2306" w:rsidP="001A2306">
      <w:pPr>
        <w:pStyle w:val="Heading4"/>
      </w:pPr>
      <w:r w:rsidRPr="00925811">
        <w:t>I</w:t>
      </w:r>
    </w:p>
    <w:tbl>
      <w:tblPr>
        <w:tblStyle w:val="TableGridLight"/>
        <w:tblW w:w="906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6662"/>
      </w:tblGrid>
      <w:tr w:rsidR="001A2306" w:rsidRPr="00925811" w14:paraId="5FF9734E" w14:textId="77777777" w:rsidTr="00DA3FED">
        <w:trPr>
          <w:cnfStyle w:val="100000000000" w:firstRow="1" w:lastRow="0" w:firstColumn="0" w:lastColumn="0" w:oddVBand="0" w:evenVBand="0" w:oddHBand="0" w:evenHBand="0" w:firstRowFirstColumn="0" w:firstRowLastColumn="0" w:lastRowFirstColumn="0" w:lastRowLastColumn="0"/>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6EA63381" w14:textId="77777777" w:rsidR="001A2306" w:rsidRPr="00925811" w:rsidRDefault="001A2306" w:rsidP="001A2306">
            <w:r w:rsidRPr="00925811">
              <w:t xml:space="preserve">Incentive on Connections </w:t>
            </w:r>
            <w:r w:rsidRPr="00925811">
              <w:lastRenderedPageBreak/>
              <w:t>Engagement Guidance</w:t>
            </w:r>
          </w:p>
        </w:tc>
        <w:tc>
          <w:tcPr>
            <w:tcW w:w="6662" w:type="dxa"/>
            <w:hideMark/>
          </w:tcPr>
          <w:p w14:paraId="7912C416" w14:textId="77777777" w:rsidR="001A2306" w:rsidRPr="00925811" w:rsidRDefault="001A2306" w:rsidP="001A2306">
            <w:pPr>
              <w:cnfStyle w:val="100000000000" w:firstRow="1" w:lastRow="0" w:firstColumn="0" w:lastColumn="0" w:oddVBand="0" w:evenVBand="0" w:oddHBand="0" w:evenHBand="0" w:firstRowFirstColumn="0" w:firstRowLastColumn="0" w:lastRowFirstColumn="0" w:lastRowLastColumn="0"/>
            </w:pPr>
            <w:r w:rsidRPr="00925811">
              <w:lastRenderedPageBreak/>
              <w:t>means the document of that name maintained by the Authority in accordance with Part D of Special Condition 7.4 (Legacy incentive performance).</w:t>
            </w:r>
          </w:p>
        </w:tc>
      </w:tr>
      <w:tr w:rsidR="001A2306" w:rsidRPr="00925811" w14:paraId="5A6A53BD"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7FC96627" w14:textId="77777777" w:rsidR="001A2306" w:rsidRPr="00925811" w:rsidRDefault="001A2306" w:rsidP="001A2306">
            <w:r w:rsidRPr="00925811">
              <w:t>Incidents</w:t>
            </w:r>
          </w:p>
        </w:tc>
        <w:tc>
          <w:tcPr>
            <w:tcW w:w="6662" w:type="dxa"/>
            <w:hideMark/>
          </w:tcPr>
          <w:p w14:paraId="6C60D8CE"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has the meaning given to that term in the RIGs.</w:t>
            </w:r>
          </w:p>
        </w:tc>
      </w:tr>
      <w:tr w:rsidR="001A2306" w:rsidRPr="00925811" w14:paraId="48EB4EB6"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719338BF" w14:textId="77777777" w:rsidR="001A2306" w:rsidRPr="00925811" w:rsidRDefault="001A2306" w:rsidP="001A2306">
            <w:r w:rsidRPr="00925811">
              <w:t>Incurred NARM Expenditure</w:t>
            </w:r>
          </w:p>
        </w:tc>
        <w:tc>
          <w:tcPr>
            <w:tcW w:w="6662" w:type="dxa"/>
            <w:hideMark/>
          </w:tcPr>
          <w:p w14:paraId="37F4E469"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means the total expenditure incurred by the licensee during the Price Control Period on NARM Asset Interventions, adjusted to reverse the implied contribution of Real Price Effects that would be calculated using the methodology set out in chapter 5 of the Price Control Financial Handbook.</w:t>
            </w:r>
          </w:p>
        </w:tc>
      </w:tr>
      <w:tr w:rsidR="001A2306" w:rsidRPr="00925811" w14:paraId="27C523B8"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0637694C" w14:textId="77777777" w:rsidR="001A2306" w:rsidRPr="00925811" w:rsidRDefault="001A2306" w:rsidP="001A2306">
            <w:r w:rsidRPr="00925811">
              <w:t>Information Gathering Plan</w:t>
            </w:r>
          </w:p>
        </w:tc>
        <w:tc>
          <w:tcPr>
            <w:tcW w:w="6662" w:type="dxa"/>
            <w:hideMark/>
          </w:tcPr>
          <w:p w14:paraId="16CF3F89"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means a plan required by Part E of Special Condition 9.2 (Network Asset Risk Metric methodology).</w:t>
            </w:r>
          </w:p>
        </w:tc>
      </w:tr>
      <w:tr w:rsidR="001A2306" w:rsidRPr="00925811" w14:paraId="6F57E9A1"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50F7FF1E" w14:textId="77777777" w:rsidR="001A2306" w:rsidRPr="00925811" w:rsidRDefault="001A2306" w:rsidP="001A2306">
            <w:r w:rsidRPr="00925811">
              <w:t>Initial Needs Case</w:t>
            </w:r>
          </w:p>
        </w:tc>
        <w:tc>
          <w:tcPr>
            <w:tcW w:w="6662" w:type="dxa"/>
            <w:hideMark/>
          </w:tcPr>
          <w:p w14:paraId="5503015B"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has the meaning given to that term in Special Condition 1.1 of the Transmission Licence held by Relevant Network Licensees.</w:t>
            </w:r>
          </w:p>
        </w:tc>
      </w:tr>
      <w:tr w:rsidR="001A2306" w:rsidRPr="00925811" w14:paraId="3A4BF7AD" w14:textId="77777777" w:rsidTr="00DA3FED">
        <w:trPr>
          <w:trHeight w:val="1440"/>
        </w:trPr>
        <w:tc>
          <w:tcPr>
            <w:cnfStyle w:val="001000000000" w:firstRow="0" w:lastRow="0" w:firstColumn="1" w:lastColumn="0" w:oddVBand="0" w:evenVBand="0" w:oddHBand="0" w:evenHBand="0" w:firstRowFirstColumn="0" w:firstRowLastColumn="0" w:lastRowFirstColumn="0" w:lastRowLastColumn="0"/>
            <w:tcW w:w="2405" w:type="dxa"/>
            <w:hideMark/>
          </w:tcPr>
          <w:p w14:paraId="1AAAC312" w14:textId="77777777" w:rsidR="001A2306" w:rsidRPr="00925811" w:rsidRDefault="001A2306" w:rsidP="001A2306">
            <w:r w:rsidRPr="00925811">
              <w:t xml:space="preserve">Innovation  </w:t>
            </w:r>
          </w:p>
        </w:tc>
        <w:tc>
          <w:tcPr>
            <w:tcW w:w="6662" w:type="dxa"/>
            <w:hideMark/>
          </w:tcPr>
          <w:p w14:paraId="0A9E0234" w14:textId="77777777" w:rsidR="00AC623C"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 xml:space="preserve">in relation to Price Control Deliverables means: </w:t>
            </w:r>
          </w:p>
          <w:p w14:paraId="240A4D80" w14:textId="5CBE465B"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(a) solutions that have been trialled by any Network Licensee as part of a RIIO-1 Network Innovation Allowance project pursuant to the requirements of the RIIO-1 NIA Governance Document or a RIIO-2 NIA Project; or</w:t>
            </w:r>
            <w:r w:rsidRPr="00925811">
              <w:br/>
              <w:t>(b) involves the application of technology, systems or processes that were not proven as at the time of submission of the Business Plan.</w:t>
            </w:r>
          </w:p>
        </w:tc>
      </w:tr>
      <w:tr w:rsidR="00A21091" w:rsidRPr="00925811" w14:paraId="4A50CA4D" w14:textId="77777777" w:rsidTr="00DA3FED">
        <w:trPr>
          <w:trHeight w:val="900"/>
        </w:trPr>
        <w:tc>
          <w:tcPr>
            <w:cnfStyle w:val="001000000000" w:firstRow="0" w:lastRow="0" w:firstColumn="1" w:lastColumn="0" w:oddVBand="0" w:evenVBand="0" w:oddHBand="0" w:evenHBand="0" w:firstRowFirstColumn="0" w:firstRowLastColumn="0" w:lastRowFirstColumn="0" w:lastRowLastColumn="0"/>
            <w:tcW w:w="2405" w:type="dxa"/>
          </w:tcPr>
          <w:p w14:paraId="65B2467A" w14:textId="6609F7EA" w:rsidR="00A21091" w:rsidRPr="00925811" w:rsidRDefault="00A21091" w:rsidP="00A21091">
            <w:r>
              <w:t>ISOP</w:t>
            </w:r>
          </w:p>
        </w:tc>
        <w:tc>
          <w:tcPr>
            <w:tcW w:w="6662" w:type="dxa"/>
          </w:tcPr>
          <w:p w14:paraId="0346B314" w14:textId="2778B6EF" w:rsidR="00A21091" w:rsidRPr="00925811" w:rsidRDefault="00A21091" w:rsidP="00A21091">
            <w:pPr>
              <w:cnfStyle w:val="000000000000" w:firstRow="0" w:lastRow="0" w:firstColumn="0" w:lastColumn="0" w:oddVBand="0" w:evenVBand="0" w:oddHBand="0" w:evenHBand="0" w:firstRowFirstColumn="0" w:firstRowLastColumn="0" w:lastRowFirstColumn="0" w:lastRowLastColumn="0"/>
            </w:pPr>
            <w:r>
              <w:t>Has the meaning given to that term in Standard Condition 1 (Definitions for the standard conditions).</w:t>
            </w:r>
          </w:p>
        </w:tc>
      </w:tr>
      <w:tr w:rsidR="001A2306" w:rsidRPr="00925811" w14:paraId="5FF5D024" w14:textId="77777777" w:rsidTr="00DA3FED">
        <w:trPr>
          <w:trHeight w:val="900"/>
        </w:trPr>
        <w:tc>
          <w:tcPr>
            <w:cnfStyle w:val="001000000000" w:firstRow="0" w:lastRow="0" w:firstColumn="1" w:lastColumn="0" w:oddVBand="0" w:evenVBand="0" w:oddHBand="0" w:evenHBand="0" w:firstRowFirstColumn="0" w:firstRowLastColumn="0" w:lastRowFirstColumn="0" w:lastRowLastColumn="0"/>
            <w:tcW w:w="2405" w:type="dxa"/>
            <w:hideMark/>
          </w:tcPr>
          <w:p w14:paraId="0F6968F7" w14:textId="77777777" w:rsidR="001A2306" w:rsidRPr="00925811" w:rsidRDefault="001A2306" w:rsidP="001A2306">
            <w:r w:rsidRPr="00925811">
              <w:t>IT</w:t>
            </w:r>
          </w:p>
        </w:tc>
        <w:tc>
          <w:tcPr>
            <w:tcW w:w="6662" w:type="dxa"/>
            <w:hideMark/>
          </w:tcPr>
          <w:p w14:paraId="59EC7949"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means a licensee's information technology network and information systems that relate to the use of computers, software, hardware and other devices to perform business operations.</w:t>
            </w:r>
          </w:p>
        </w:tc>
      </w:tr>
    </w:tbl>
    <w:p w14:paraId="743EE11F" w14:textId="77777777" w:rsidR="001A2306" w:rsidRPr="00925811" w:rsidRDefault="001A2306" w:rsidP="001A2306">
      <w:pPr>
        <w:pStyle w:val="Heading4"/>
      </w:pPr>
      <w:r w:rsidRPr="00925811">
        <w:t>J</w:t>
      </w:r>
    </w:p>
    <w:tbl>
      <w:tblPr>
        <w:tblStyle w:val="TableGridLight"/>
        <w:tblW w:w="906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6662"/>
      </w:tblGrid>
      <w:tr w:rsidR="001A2306" w:rsidRPr="00925811" w14:paraId="5E32DF55" w14:textId="77777777" w:rsidTr="00DA3FED">
        <w:trPr>
          <w:cnfStyle w:val="100000000000" w:firstRow="1" w:lastRow="0" w:firstColumn="0" w:lastColumn="0" w:oddVBand="0" w:evenVBand="0" w:oddHBand="0" w:evenHBand="0" w:firstRowFirstColumn="0" w:firstRowLastColumn="0" w:lastRowFirstColumn="0" w:lastRowLastColumn="0"/>
          <w:trHeight w:val="1728"/>
        </w:trPr>
        <w:tc>
          <w:tcPr>
            <w:cnfStyle w:val="001000000000" w:firstRow="0" w:lastRow="0" w:firstColumn="1" w:lastColumn="0" w:oddVBand="0" w:evenVBand="0" w:oddHBand="0" w:evenHBand="0" w:firstRowFirstColumn="0" w:firstRowLastColumn="0" w:lastRowFirstColumn="0" w:lastRowLastColumn="0"/>
            <w:tcW w:w="2405" w:type="dxa"/>
            <w:hideMark/>
          </w:tcPr>
          <w:p w14:paraId="2B4F5F9E" w14:textId="77777777" w:rsidR="001A2306" w:rsidRPr="00925811" w:rsidRDefault="001A2306" w:rsidP="001A2306">
            <w:r w:rsidRPr="00925811">
              <w:t>Justified Over-Delivery</w:t>
            </w:r>
          </w:p>
        </w:tc>
        <w:tc>
          <w:tcPr>
            <w:tcW w:w="6662" w:type="dxa"/>
            <w:hideMark/>
          </w:tcPr>
          <w:p w14:paraId="1F1405E5" w14:textId="77777777" w:rsidR="001A2306" w:rsidRPr="00925811" w:rsidRDefault="001A2306" w:rsidP="001A2306">
            <w:pPr>
              <w:cnfStyle w:val="100000000000" w:firstRow="1" w:lastRow="0" w:firstColumn="0" w:lastColumn="0" w:oddVBand="0" w:evenVBand="0" w:oddHBand="0" w:evenHBand="0" w:firstRowFirstColumn="0" w:firstRowLastColumn="0" w:lastRowFirstColumn="0" w:lastRowLastColumn="0"/>
            </w:pPr>
            <w:r w:rsidRPr="00925811">
              <w:t xml:space="preserve">means a delivery above the Baseline Network Risk Output that in the Authority’s opinion was justified based on analysis that indicates: </w:t>
            </w:r>
            <w:r w:rsidRPr="00925811">
              <w:br/>
              <w:t xml:space="preserve">(a) the actual level of risk was higher than that set out in the Network Asset Risk Workbook and delivery of the Outturn Network Risk Output above the level set out was required by the licensee to mitigate that risk; or </w:t>
            </w:r>
            <w:r w:rsidRPr="00925811">
              <w:br/>
              <w:t>(b) the level of expenditure otherwise represented an efficient use of the licensee’s resources, even if the actual level of risk remained unchanged.</w:t>
            </w:r>
          </w:p>
        </w:tc>
      </w:tr>
      <w:tr w:rsidR="001A2306" w:rsidRPr="00925811" w14:paraId="2D7E6A19" w14:textId="77777777" w:rsidTr="00DA3FED">
        <w:trPr>
          <w:trHeight w:val="1728"/>
        </w:trPr>
        <w:tc>
          <w:tcPr>
            <w:cnfStyle w:val="001000000000" w:firstRow="0" w:lastRow="0" w:firstColumn="1" w:lastColumn="0" w:oddVBand="0" w:evenVBand="0" w:oddHBand="0" w:evenHBand="0" w:firstRowFirstColumn="0" w:firstRowLastColumn="0" w:lastRowFirstColumn="0" w:lastRowLastColumn="0"/>
            <w:tcW w:w="2405" w:type="dxa"/>
            <w:hideMark/>
          </w:tcPr>
          <w:p w14:paraId="60AEA21C" w14:textId="77777777" w:rsidR="001A2306" w:rsidRPr="00925811" w:rsidRDefault="001A2306" w:rsidP="001A2306">
            <w:r w:rsidRPr="00925811">
              <w:lastRenderedPageBreak/>
              <w:t>Justified Under-Delivery</w:t>
            </w:r>
          </w:p>
        </w:tc>
        <w:tc>
          <w:tcPr>
            <w:tcW w:w="6662" w:type="dxa"/>
            <w:hideMark/>
          </w:tcPr>
          <w:p w14:paraId="268DEB08"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 xml:space="preserve">means a delivery below the Baseline Network Risk Output that in the Authority’s opinion was justified based on analysis that indicates: </w:t>
            </w:r>
            <w:r w:rsidRPr="00925811">
              <w:br/>
              <w:t>(a) the actual level of risk was lower than that set out in the Network Asset Risk Workbook and delivery of the level of Baseline Network Risk Output set out was not required; or</w:t>
            </w:r>
            <w:r w:rsidRPr="00925811">
              <w:br/>
              <w:t>(b) the level of expenditure otherwise represented an efficient use of the licensee’s resources, even if the actual level of risk remained unchanged.</w:t>
            </w:r>
          </w:p>
        </w:tc>
      </w:tr>
    </w:tbl>
    <w:p w14:paraId="65B912E7" w14:textId="77777777" w:rsidR="001A2306" w:rsidRPr="00925811" w:rsidRDefault="001A2306" w:rsidP="001A2306">
      <w:pPr>
        <w:pStyle w:val="Heading4"/>
      </w:pPr>
      <w:r w:rsidRPr="00925811">
        <w:t>K</w:t>
      </w:r>
    </w:p>
    <w:tbl>
      <w:tblPr>
        <w:tblStyle w:val="TableGridLight"/>
        <w:tblW w:w="906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6662"/>
      </w:tblGrid>
      <w:tr w:rsidR="001A2306" w:rsidRPr="00925811" w14:paraId="4F719C83" w14:textId="77777777" w:rsidTr="00DA3FED">
        <w:trPr>
          <w:cnfStyle w:val="100000000000" w:firstRow="1" w:lastRow="0" w:firstColumn="0" w:lastColumn="0" w:oddVBand="0" w:evenVBand="0" w:oddHBand="0" w:evenHBand="0" w:firstRowFirstColumn="0" w:firstRowLastColumn="0" w:lastRowFirstColumn="0" w:lastRowLastColumn="0"/>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08170F3F" w14:textId="77777777" w:rsidR="001A2306" w:rsidRPr="00925811" w:rsidRDefault="001A2306" w:rsidP="001A2306">
            <w:r w:rsidRPr="00925811">
              <w:t xml:space="preserve">Key Prepayment Electricity Meter </w:t>
            </w:r>
          </w:p>
        </w:tc>
        <w:tc>
          <w:tcPr>
            <w:tcW w:w="6662" w:type="dxa"/>
            <w:hideMark/>
          </w:tcPr>
          <w:p w14:paraId="77B0A9DE" w14:textId="77777777" w:rsidR="001A2306" w:rsidRPr="00925811" w:rsidRDefault="001A2306" w:rsidP="001A2306">
            <w:pPr>
              <w:cnfStyle w:val="100000000000" w:firstRow="1" w:lastRow="0" w:firstColumn="0" w:lastColumn="0" w:oddVBand="0" w:evenVBand="0" w:oddHBand="0" w:evenHBand="0" w:firstRowFirstColumn="0" w:firstRowLastColumn="0" w:lastRowFirstColumn="0" w:lastRowLastColumn="0"/>
            </w:pPr>
            <w:r w:rsidRPr="00925811">
              <w:t>means an Electricity Meter that requires the use of a key to enable information to be transferred to that meter from a point of sale for electricity, and vice versa.</w:t>
            </w:r>
          </w:p>
        </w:tc>
      </w:tr>
    </w:tbl>
    <w:p w14:paraId="548E38F6" w14:textId="77777777" w:rsidR="001A2306" w:rsidRPr="00925811" w:rsidRDefault="001A2306" w:rsidP="001A2306">
      <w:pPr>
        <w:pStyle w:val="Heading4"/>
      </w:pPr>
      <w:r w:rsidRPr="00925811">
        <w:t>L</w:t>
      </w:r>
    </w:p>
    <w:tbl>
      <w:tblPr>
        <w:tblStyle w:val="TableGridLight"/>
        <w:tblW w:w="906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6662"/>
      </w:tblGrid>
      <w:tr w:rsidR="001A2306" w:rsidRPr="00925811" w14:paraId="372D4046" w14:textId="77777777" w:rsidTr="00DA3FED">
        <w:trPr>
          <w:cnfStyle w:val="100000000000" w:firstRow="1" w:lastRow="0" w:firstColumn="0" w:lastColumn="0" w:oddVBand="0" w:evenVBand="0" w:oddHBand="0" w:evenHBand="0" w:firstRowFirstColumn="0" w:firstRowLastColumn="0" w:lastRowFirstColumn="0" w:lastRowLastColumn="0"/>
          <w:trHeight w:val="600"/>
        </w:trPr>
        <w:tc>
          <w:tcPr>
            <w:cnfStyle w:val="001000000000" w:firstRow="0" w:lastRow="0" w:firstColumn="1" w:lastColumn="0" w:oddVBand="0" w:evenVBand="0" w:oddHBand="0" w:evenHBand="0" w:firstRowFirstColumn="0" w:firstRowLastColumn="0" w:lastRowFirstColumn="0" w:lastRowLastColumn="0"/>
            <w:tcW w:w="2405" w:type="dxa"/>
            <w:hideMark/>
          </w:tcPr>
          <w:p w14:paraId="6F2C1A5E" w14:textId="77777777" w:rsidR="001A2306" w:rsidRPr="00925811" w:rsidRDefault="001A2306" w:rsidP="001A2306">
            <w:r w:rsidRPr="00925811">
              <w:t>LCN Fund Governance Document</w:t>
            </w:r>
          </w:p>
        </w:tc>
        <w:tc>
          <w:tcPr>
            <w:tcW w:w="6662" w:type="dxa"/>
            <w:hideMark/>
          </w:tcPr>
          <w:p w14:paraId="09FC82A9" w14:textId="77777777" w:rsidR="001A2306" w:rsidRPr="00925811" w:rsidRDefault="001A2306" w:rsidP="001A2306">
            <w:pPr>
              <w:cnfStyle w:val="100000000000" w:firstRow="1" w:lastRow="0" w:firstColumn="0" w:lastColumn="0" w:oddVBand="0" w:evenVBand="0" w:oddHBand="0" w:evenHBand="0" w:firstRowFirstColumn="0" w:firstRowLastColumn="0" w:lastRowFirstColumn="0" w:lastRowLastColumn="0"/>
            </w:pPr>
            <w:r w:rsidRPr="00925811">
              <w:t xml:space="preserve">means the document of that name previously issued by the Authority and now maintained under Special Condition 7.8 (Low Carbon Networks Fund). </w:t>
            </w:r>
          </w:p>
        </w:tc>
      </w:tr>
      <w:tr w:rsidR="001A2306" w:rsidRPr="00925811" w14:paraId="16283656" w14:textId="77777777" w:rsidTr="00DA3FED">
        <w:trPr>
          <w:trHeight w:val="2016"/>
        </w:trPr>
        <w:tc>
          <w:tcPr>
            <w:cnfStyle w:val="001000000000" w:firstRow="0" w:lastRow="0" w:firstColumn="1" w:lastColumn="0" w:oddVBand="0" w:evenVBand="0" w:oddHBand="0" w:evenHBand="0" w:firstRowFirstColumn="0" w:firstRowLastColumn="0" w:lastRowFirstColumn="0" w:lastRowLastColumn="0"/>
            <w:tcW w:w="2405" w:type="dxa"/>
            <w:hideMark/>
          </w:tcPr>
          <w:p w14:paraId="5E077DB7" w14:textId="77777777" w:rsidR="001A2306" w:rsidRPr="00925811" w:rsidRDefault="001A2306" w:rsidP="001A2306">
            <w:r w:rsidRPr="00925811">
              <w:t xml:space="preserve">LCN Fund Returned Project Revenues </w:t>
            </w:r>
          </w:p>
        </w:tc>
        <w:tc>
          <w:tcPr>
            <w:tcW w:w="6662" w:type="dxa"/>
            <w:hideMark/>
          </w:tcPr>
          <w:p w14:paraId="606ECFD6" w14:textId="66B6BB03"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means:</w:t>
            </w:r>
            <w:r w:rsidRPr="00925811">
              <w:br/>
            </w:r>
            <w:r w:rsidR="00291AFD" w:rsidRPr="00925811">
              <w:t>(</w:t>
            </w:r>
            <w:r w:rsidRPr="00925811">
              <w:t>a) revenues received (whether by the licensee or another Distribution Services Provider) under the LCNF Second Tier and Discretionary Funding Mechanism in respect of an Eligible LCN Fund Project that the Authority determines have not been spent, and where the project has been carried out in accordance with the applicable provisions of the LCN Fund Governance Document and/or the terms of the relevant LCNF Project Direction; or</w:t>
            </w:r>
            <w:r w:rsidRPr="00925811">
              <w:br/>
            </w:r>
            <w:r w:rsidR="00291AFD" w:rsidRPr="00925811">
              <w:t>(</w:t>
            </w:r>
            <w:r w:rsidRPr="00925811">
              <w:t>b) revenues earned from Eligible LCN Fund Project (whether by the licensee or another Distribution Services Provider) other than Returned LCN Fund Royalties, that the Authority determines are payable to Customers.</w:t>
            </w:r>
          </w:p>
        </w:tc>
      </w:tr>
      <w:tr w:rsidR="001A2306" w:rsidRPr="00925811" w14:paraId="63288CC9" w14:textId="77777777" w:rsidTr="00DA3FED">
        <w:trPr>
          <w:trHeight w:val="1152"/>
        </w:trPr>
        <w:tc>
          <w:tcPr>
            <w:cnfStyle w:val="001000000000" w:firstRow="0" w:lastRow="0" w:firstColumn="1" w:lastColumn="0" w:oddVBand="0" w:evenVBand="0" w:oddHBand="0" w:evenHBand="0" w:firstRowFirstColumn="0" w:firstRowLastColumn="0" w:lastRowFirstColumn="0" w:lastRowLastColumn="0"/>
            <w:tcW w:w="2405" w:type="dxa"/>
            <w:hideMark/>
          </w:tcPr>
          <w:p w14:paraId="1FB942CF" w14:textId="77777777" w:rsidR="001A2306" w:rsidRPr="00925811" w:rsidRDefault="001A2306" w:rsidP="001A2306">
            <w:r w:rsidRPr="00925811">
              <w:t xml:space="preserve">LCNF Approved Amount </w:t>
            </w:r>
          </w:p>
        </w:tc>
        <w:tc>
          <w:tcPr>
            <w:tcW w:w="6662" w:type="dxa"/>
            <w:hideMark/>
          </w:tcPr>
          <w:p w14:paraId="2144B034"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means an amount approved by the Authority in relation to a claim submitted by a Distribution Services Provider to receive funding for an Eligible LCN Fund Project under the LCNF Second Tier and Discretionary Funding Mechanism, where such claim complies in all respects with any requirements as are imposed by the LCN Fund Governance Document.</w:t>
            </w:r>
          </w:p>
        </w:tc>
      </w:tr>
      <w:tr w:rsidR="001A2306" w:rsidRPr="00925811" w14:paraId="76B205C2" w14:textId="77777777" w:rsidTr="00DA3FED">
        <w:trPr>
          <w:trHeight w:val="1500"/>
        </w:trPr>
        <w:tc>
          <w:tcPr>
            <w:cnfStyle w:val="001000000000" w:firstRow="0" w:lastRow="0" w:firstColumn="1" w:lastColumn="0" w:oddVBand="0" w:evenVBand="0" w:oddHBand="0" w:evenHBand="0" w:firstRowFirstColumn="0" w:firstRowLastColumn="0" w:lastRowFirstColumn="0" w:lastRowLastColumn="0"/>
            <w:tcW w:w="2405" w:type="dxa"/>
            <w:hideMark/>
          </w:tcPr>
          <w:p w14:paraId="25ADE951" w14:textId="77777777" w:rsidR="001A2306" w:rsidRPr="00925811" w:rsidRDefault="001A2306" w:rsidP="001A2306">
            <w:r w:rsidRPr="00925811">
              <w:t xml:space="preserve">LCNF Directly Attributable Costs </w:t>
            </w:r>
          </w:p>
        </w:tc>
        <w:tc>
          <w:tcPr>
            <w:tcW w:w="6662" w:type="dxa"/>
            <w:hideMark/>
          </w:tcPr>
          <w:p w14:paraId="1BDC8A4A"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 xml:space="preserve">means the costs relating to the maintenance and management of intellectual property generated through Second Tier LCN Fund projects (whether by the licensee or another Distribution Services Provider) that have not have been remunerated by Use of System Charges, charges for Metering Point Administration Service, Legacy Metering Equipment Charges, revenue from Data Services, Directly Remunerated Services or </w:t>
            </w:r>
            <w:r w:rsidRPr="00925811">
              <w:lastRenderedPageBreak/>
              <w:t>by the LCNF Second Tier and Discretionary Funding Mechanism.</w:t>
            </w:r>
          </w:p>
        </w:tc>
      </w:tr>
      <w:tr w:rsidR="001A2306" w:rsidRPr="00925811" w14:paraId="2633CE02" w14:textId="77777777" w:rsidTr="00DA3FED">
        <w:trPr>
          <w:trHeight w:val="1152"/>
        </w:trPr>
        <w:tc>
          <w:tcPr>
            <w:cnfStyle w:val="001000000000" w:firstRow="0" w:lastRow="0" w:firstColumn="1" w:lastColumn="0" w:oddVBand="0" w:evenVBand="0" w:oddHBand="0" w:evenHBand="0" w:firstRowFirstColumn="0" w:firstRowLastColumn="0" w:lastRowFirstColumn="0" w:lastRowLastColumn="0"/>
            <w:tcW w:w="2405" w:type="dxa"/>
            <w:hideMark/>
          </w:tcPr>
          <w:p w14:paraId="2693CB41" w14:textId="77777777" w:rsidR="001A2306" w:rsidRPr="00925811" w:rsidRDefault="001A2306" w:rsidP="001A2306">
            <w:r w:rsidRPr="00925811">
              <w:lastRenderedPageBreak/>
              <w:t xml:space="preserve">LCNF Disallowed Expenditure </w:t>
            </w:r>
          </w:p>
        </w:tc>
        <w:tc>
          <w:tcPr>
            <w:tcW w:w="6662" w:type="dxa"/>
            <w:hideMark/>
          </w:tcPr>
          <w:p w14:paraId="0EE9461F"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means revenue received (whether by the licensee or another Distribution Services Provider) under the LCNF Second Tier and Discretionary Funding Mechanism that the Authority determines not to have been spent in accordance with the provisions of the LCN Fund Governance Document or those of the relevant LCNF Project Direction.</w:t>
            </w:r>
          </w:p>
        </w:tc>
      </w:tr>
      <w:tr w:rsidR="001A2306" w:rsidRPr="00925811" w14:paraId="722528F5"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2C72E5CA" w14:textId="77777777" w:rsidR="001A2306" w:rsidRPr="00925811" w:rsidRDefault="001A2306" w:rsidP="001A2306">
            <w:r w:rsidRPr="00925811">
              <w:t>LCNF Discretionary Funding</w:t>
            </w:r>
          </w:p>
        </w:tc>
        <w:tc>
          <w:tcPr>
            <w:tcW w:w="6662" w:type="dxa"/>
            <w:hideMark/>
          </w:tcPr>
          <w:p w14:paraId="4EE63FA9"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means the aggregate (for the licensee and all other Distribution Services Providers) of the discretionary funding awarded by the Authority, in accordance with the LCN Fund Governance Document, in respect of Eligible LCN Fund Projects.</w:t>
            </w:r>
          </w:p>
        </w:tc>
      </w:tr>
      <w:tr w:rsidR="001A2306" w:rsidRPr="00925811" w14:paraId="7768CFAF"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16A134CB" w14:textId="77777777" w:rsidR="001A2306" w:rsidRPr="00925811" w:rsidRDefault="001A2306" w:rsidP="001A2306">
            <w:r w:rsidRPr="00925811">
              <w:t>LCNF First Tier Funding Mechanism</w:t>
            </w:r>
          </w:p>
        </w:tc>
        <w:tc>
          <w:tcPr>
            <w:tcW w:w="6662" w:type="dxa"/>
            <w:hideMark/>
          </w:tcPr>
          <w:p w14:paraId="417317E7"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 xml:space="preserve">means the mechanism used for the recovery of funding for Eligible LCN Fund Projects raised through revenues contributed through the licensee’s Use of System Charges Between 1 April 2010 and 31 March 2015. </w:t>
            </w:r>
          </w:p>
        </w:tc>
      </w:tr>
      <w:tr w:rsidR="001A2306" w:rsidRPr="00925811" w14:paraId="5690F0F2" w14:textId="77777777" w:rsidTr="00DA3FED">
        <w:trPr>
          <w:trHeight w:val="1440"/>
        </w:trPr>
        <w:tc>
          <w:tcPr>
            <w:cnfStyle w:val="001000000000" w:firstRow="0" w:lastRow="0" w:firstColumn="1" w:lastColumn="0" w:oddVBand="0" w:evenVBand="0" w:oddHBand="0" w:evenHBand="0" w:firstRowFirstColumn="0" w:firstRowLastColumn="0" w:lastRowFirstColumn="0" w:lastRowLastColumn="0"/>
            <w:tcW w:w="2405" w:type="dxa"/>
            <w:hideMark/>
          </w:tcPr>
          <w:p w14:paraId="0AF45374" w14:textId="77777777" w:rsidR="001A2306" w:rsidRPr="00925811" w:rsidRDefault="001A2306" w:rsidP="001A2306">
            <w:r w:rsidRPr="00925811">
              <w:t>LCNF Halted Project Revenues</w:t>
            </w:r>
          </w:p>
        </w:tc>
        <w:tc>
          <w:tcPr>
            <w:tcW w:w="6662" w:type="dxa"/>
            <w:hideMark/>
          </w:tcPr>
          <w:p w14:paraId="5A324BC0"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means revenues received (whether by the licensee or another Distribution Services Provider) under the LCNF Second Tier and Discretionary Funding Mechanism in respect of an Eligible LCN Fund Project that have not yet been spent, or otherwise committed, at the time that the Authority requires that Eligible LCN Fund Project to be halted in accordance with the provisions of the LCN Fund Governance Document or those of the relevant LCNF Project Direction.</w:t>
            </w:r>
          </w:p>
        </w:tc>
      </w:tr>
      <w:tr w:rsidR="001A2306" w:rsidRPr="00925811" w14:paraId="67654E3A"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117858D8" w14:textId="77777777" w:rsidR="001A2306" w:rsidRPr="00925811" w:rsidRDefault="001A2306" w:rsidP="001A2306">
            <w:r w:rsidRPr="00925811">
              <w:t xml:space="preserve">LCNF Project Direction </w:t>
            </w:r>
          </w:p>
        </w:tc>
        <w:tc>
          <w:tcPr>
            <w:tcW w:w="6662" w:type="dxa"/>
            <w:hideMark/>
          </w:tcPr>
          <w:p w14:paraId="50F523A5"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means a direction issued by the Authority pursuant to the LCN Fund Governance Document setting out the terms to be followed in relation to the Eligible LCN Fund Project as a condition of its funding pursuant to the LCNF Second Tier and Discretionary Funding Mechanism.</w:t>
            </w:r>
          </w:p>
        </w:tc>
      </w:tr>
      <w:tr w:rsidR="001A2306" w:rsidRPr="00925811" w14:paraId="18225AD6" w14:textId="77777777" w:rsidTr="00DA3FED">
        <w:trPr>
          <w:trHeight w:val="2592"/>
        </w:trPr>
        <w:tc>
          <w:tcPr>
            <w:cnfStyle w:val="001000000000" w:firstRow="0" w:lastRow="0" w:firstColumn="1" w:lastColumn="0" w:oddVBand="0" w:evenVBand="0" w:oddHBand="0" w:evenHBand="0" w:firstRowFirstColumn="0" w:firstRowLastColumn="0" w:lastRowFirstColumn="0" w:lastRowLastColumn="0"/>
            <w:tcW w:w="2405" w:type="dxa"/>
            <w:hideMark/>
          </w:tcPr>
          <w:p w14:paraId="3476E661" w14:textId="77777777" w:rsidR="001A2306" w:rsidRPr="00925811" w:rsidRDefault="001A2306" w:rsidP="001A2306">
            <w:r w:rsidRPr="00925811">
              <w:t xml:space="preserve">LCNF Second Tier and Discretionary Funding Mechanism </w:t>
            </w:r>
          </w:p>
        </w:tc>
        <w:tc>
          <w:tcPr>
            <w:tcW w:w="6662" w:type="dxa"/>
            <w:hideMark/>
          </w:tcPr>
          <w:p w14:paraId="5070F2E0"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 xml:space="preserve">means the mechanism governed by Special Condition 7.8 (Low Carbon Networks Fund) and the LCN Fund Governance Document used for the recovery by, and apportionment among, the licensee and other Distribution Services Providers of: </w:t>
            </w:r>
            <w:r w:rsidRPr="00925811">
              <w:br/>
              <w:t xml:space="preserve">(a) LCNF Second Tier Funding; </w:t>
            </w:r>
            <w:r w:rsidRPr="00925811">
              <w:br/>
              <w:t xml:space="preserve">(b) LCNF Discretionary Funding; </w:t>
            </w:r>
            <w:r w:rsidRPr="00925811">
              <w:br/>
              <w:t xml:space="preserve">(c) LCNF Halted Project Revenues; </w:t>
            </w:r>
            <w:r w:rsidRPr="00925811">
              <w:br/>
              <w:t xml:space="preserve">(d) LCNF Disallowed Expenditure; </w:t>
            </w:r>
            <w:r w:rsidRPr="00925811">
              <w:br/>
              <w:t>(e) Returned LCN Fund Royalties; and</w:t>
            </w:r>
            <w:r w:rsidRPr="00925811">
              <w:br/>
              <w:t>(f) LCN Fund Returned Project Revenues.</w:t>
            </w:r>
          </w:p>
        </w:tc>
      </w:tr>
      <w:tr w:rsidR="001A2306" w:rsidRPr="00925811" w14:paraId="691C5CE1"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790386F3" w14:textId="77777777" w:rsidR="001A2306" w:rsidRPr="00925811" w:rsidRDefault="001A2306" w:rsidP="001A2306">
            <w:r w:rsidRPr="00925811">
              <w:lastRenderedPageBreak/>
              <w:t xml:space="preserve">LCNF Second Tier Funding </w:t>
            </w:r>
          </w:p>
        </w:tc>
        <w:tc>
          <w:tcPr>
            <w:tcW w:w="6662" w:type="dxa"/>
            <w:hideMark/>
          </w:tcPr>
          <w:p w14:paraId="175D15DC"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 xml:space="preserve">means the aggregate (for the licensee and all other Distribution Services Providers) of all the LCNF Approved Amounts in the 2015/16 Regulatory Year. </w:t>
            </w:r>
          </w:p>
        </w:tc>
      </w:tr>
      <w:tr w:rsidR="001A2306" w:rsidRPr="00925811" w14:paraId="15115635" w14:textId="77777777" w:rsidTr="00DA3FED">
        <w:trPr>
          <w:trHeight w:val="300"/>
        </w:trPr>
        <w:tc>
          <w:tcPr>
            <w:cnfStyle w:val="001000000000" w:firstRow="0" w:lastRow="0" w:firstColumn="1" w:lastColumn="0" w:oddVBand="0" w:evenVBand="0" w:oddHBand="0" w:evenHBand="0" w:firstRowFirstColumn="0" w:firstRowLastColumn="0" w:lastRowFirstColumn="0" w:lastRowLastColumn="0"/>
            <w:tcW w:w="2405" w:type="dxa"/>
            <w:hideMark/>
          </w:tcPr>
          <w:p w14:paraId="00241A47" w14:textId="77777777" w:rsidR="001A2306" w:rsidRPr="00925811" w:rsidRDefault="001A2306" w:rsidP="001A2306">
            <w:r w:rsidRPr="00925811">
              <w:t xml:space="preserve">Legacy Metering Equipment  </w:t>
            </w:r>
          </w:p>
        </w:tc>
        <w:tc>
          <w:tcPr>
            <w:tcW w:w="6662" w:type="dxa"/>
            <w:hideMark/>
          </w:tcPr>
          <w:p w14:paraId="0410D6E9"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has the meaning given to that term in Standard Condition 1 (Definitions for the standard conditions).</w:t>
            </w:r>
          </w:p>
        </w:tc>
      </w:tr>
      <w:tr w:rsidR="001A2306" w:rsidRPr="00925811" w14:paraId="4C9E8963" w14:textId="77777777" w:rsidTr="00DA3FED">
        <w:trPr>
          <w:trHeight w:val="900"/>
        </w:trPr>
        <w:tc>
          <w:tcPr>
            <w:cnfStyle w:val="001000000000" w:firstRow="0" w:lastRow="0" w:firstColumn="1" w:lastColumn="0" w:oddVBand="0" w:evenVBand="0" w:oddHBand="0" w:evenHBand="0" w:firstRowFirstColumn="0" w:firstRowLastColumn="0" w:lastRowFirstColumn="0" w:lastRowLastColumn="0"/>
            <w:tcW w:w="2405" w:type="dxa"/>
            <w:hideMark/>
          </w:tcPr>
          <w:p w14:paraId="5524DB86" w14:textId="77777777" w:rsidR="001A2306" w:rsidRPr="00925811" w:rsidRDefault="001A2306" w:rsidP="001A2306">
            <w:r w:rsidRPr="00925811">
              <w:t xml:space="preserve">Legacy Metering Equipment Charges </w:t>
            </w:r>
          </w:p>
        </w:tc>
        <w:tc>
          <w:tcPr>
            <w:tcW w:w="6662" w:type="dxa"/>
            <w:hideMark/>
          </w:tcPr>
          <w:p w14:paraId="0206740B"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means the charges levied by the licensee for the provision of Legacy Metering Equipment in accordance with the relevant charging statement prepared by the licensee under standard condition 36 (Charges for the provision of Legacy Metering Equipment and Data Services).</w:t>
            </w:r>
          </w:p>
        </w:tc>
      </w:tr>
      <w:tr w:rsidR="001A2306" w:rsidRPr="00925811" w14:paraId="4DDF7F93" w14:textId="77777777" w:rsidTr="00DA3FED">
        <w:trPr>
          <w:trHeight w:val="2304"/>
        </w:trPr>
        <w:tc>
          <w:tcPr>
            <w:cnfStyle w:val="001000000000" w:firstRow="0" w:lastRow="0" w:firstColumn="1" w:lastColumn="0" w:oddVBand="0" w:evenVBand="0" w:oddHBand="0" w:evenHBand="0" w:firstRowFirstColumn="0" w:firstRowLastColumn="0" w:lastRowFirstColumn="0" w:lastRowLastColumn="0"/>
            <w:tcW w:w="2405" w:type="dxa"/>
            <w:hideMark/>
          </w:tcPr>
          <w:p w14:paraId="79096811" w14:textId="77777777" w:rsidR="001A2306" w:rsidRPr="00925811" w:rsidRDefault="001A2306" w:rsidP="001A2306">
            <w:r w:rsidRPr="00925811">
              <w:t>Legal Requirements Test</w:t>
            </w:r>
          </w:p>
        </w:tc>
        <w:tc>
          <w:tcPr>
            <w:tcW w:w="6662" w:type="dxa"/>
            <w:hideMark/>
          </w:tcPr>
          <w:p w14:paraId="78EA417E"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means an assessment of the licensee's compliance, in respect of the making of connections to its Distribution System with:</w:t>
            </w:r>
            <w:r w:rsidRPr="00925811">
              <w:br/>
              <w:t>(a) paragraph 12.6(c) of standard condition 12 (Requirement to offer terms for Use of System and connections);</w:t>
            </w:r>
            <w:r w:rsidRPr="00925811">
              <w:br/>
              <w:t>(b) standard condition 15 (Standards for the provision of Non-Contestable Connection Services);</w:t>
            </w:r>
            <w:r w:rsidRPr="00925811">
              <w:br/>
              <w:t>(c) standard condition 15A (Connections policy and connection performance);</w:t>
            </w:r>
            <w:r w:rsidRPr="00925811">
              <w:br/>
              <w:t>(d) standard condition 19 (Prohibition of discrimination under Chapters 4 and 5); and</w:t>
            </w:r>
            <w:r w:rsidRPr="00925811">
              <w:br/>
              <w:t>(e) the Competition Act 1998.</w:t>
            </w:r>
          </w:p>
        </w:tc>
      </w:tr>
      <w:tr w:rsidR="001A2306" w:rsidRPr="00925811" w14:paraId="5F74F1FF" w14:textId="77777777" w:rsidTr="00DA3FED">
        <w:trPr>
          <w:trHeight w:val="1152"/>
        </w:trPr>
        <w:tc>
          <w:tcPr>
            <w:cnfStyle w:val="001000000000" w:firstRow="0" w:lastRow="0" w:firstColumn="1" w:lastColumn="0" w:oddVBand="0" w:evenVBand="0" w:oddHBand="0" w:evenHBand="0" w:firstRowFirstColumn="0" w:firstRowLastColumn="0" w:lastRowFirstColumn="0" w:lastRowLastColumn="0"/>
            <w:tcW w:w="2405" w:type="dxa"/>
            <w:hideMark/>
          </w:tcPr>
          <w:p w14:paraId="122E0D89" w14:textId="77777777" w:rsidR="001A2306" w:rsidRPr="00925811" w:rsidRDefault="001A2306" w:rsidP="001A2306">
            <w:r w:rsidRPr="00925811">
              <w:t>LineSIGHT</w:t>
            </w:r>
          </w:p>
        </w:tc>
        <w:tc>
          <w:tcPr>
            <w:tcW w:w="6662" w:type="dxa"/>
            <w:hideMark/>
          </w:tcPr>
          <w:p w14:paraId="0BCA002A"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means the overhead line safety management system project developed by Electricity North West Limited to install 400 sensors to 800km of high risk high voltage circuits and 1,800 sensors to 7,200km of normal risk high voltage circuits and integrate them with its network management system as set out in its Engineering Justification Paper (Reference No. BA EJP 1 - Safety) dated 1 December 2021.</w:t>
            </w:r>
          </w:p>
        </w:tc>
      </w:tr>
      <w:tr w:rsidR="001A2306" w:rsidRPr="00925811" w14:paraId="2EBFD2CE" w14:textId="77777777" w:rsidTr="00DA3FED">
        <w:trPr>
          <w:trHeight w:val="2016"/>
        </w:trPr>
        <w:tc>
          <w:tcPr>
            <w:cnfStyle w:val="001000000000" w:firstRow="0" w:lastRow="0" w:firstColumn="1" w:lastColumn="0" w:oddVBand="0" w:evenVBand="0" w:oddHBand="0" w:evenHBand="0" w:firstRowFirstColumn="0" w:firstRowLastColumn="0" w:lastRowFirstColumn="0" w:lastRowLastColumn="0"/>
            <w:tcW w:w="2405" w:type="dxa"/>
            <w:hideMark/>
          </w:tcPr>
          <w:p w14:paraId="247499F5" w14:textId="77777777" w:rsidR="001A2306" w:rsidRPr="00925811" w:rsidRDefault="001A2306" w:rsidP="001A2306">
            <w:r w:rsidRPr="00925811">
              <w:t>Load Related Expenditure</w:t>
            </w:r>
          </w:p>
        </w:tc>
        <w:tc>
          <w:tcPr>
            <w:tcW w:w="6662" w:type="dxa"/>
            <w:hideMark/>
          </w:tcPr>
          <w:p w14:paraId="28430912"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means expenditure in the following cost categories:</w:t>
            </w:r>
            <w:r w:rsidRPr="00925811">
              <w:br/>
              <w:t>(a) connections that are subject to the apportionment rules under the Common Connection Charging Methodology after deduction of Specific Customer Funded Reinforcement;</w:t>
            </w:r>
            <w:r w:rsidRPr="00925811">
              <w:br/>
              <w:t>(b) primary reinforcement;</w:t>
            </w:r>
            <w:r w:rsidRPr="00925811">
              <w:br/>
              <w:t>(c) secondary reinforcement;</w:t>
            </w:r>
            <w:r w:rsidRPr="00925811">
              <w:br/>
              <w:t>(d) fault level reinforcement; and</w:t>
            </w:r>
            <w:r w:rsidRPr="00925811">
              <w:br/>
              <w:t>(e) New Transmission Capacity Charges.</w:t>
            </w:r>
          </w:p>
        </w:tc>
      </w:tr>
      <w:tr w:rsidR="001A2306" w:rsidRPr="00925811" w14:paraId="791D0E58"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1006E575" w14:textId="77777777" w:rsidR="001A2306" w:rsidRPr="00925811" w:rsidRDefault="001A2306" w:rsidP="001A2306">
            <w:r w:rsidRPr="00925811">
              <w:t>Load Related Expenditure Re-opener</w:t>
            </w:r>
          </w:p>
        </w:tc>
        <w:tc>
          <w:tcPr>
            <w:tcW w:w="6662" w:type="dxa"/>
            <w:hideMark/>
          </w:tcPr>
          <w:p w14:paraId="739D6AF4"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means the Re-opener established by Part K of Special Condition 3.2 (Uncertain Costs Re-openers).</w:t>
            </w:r>
          </w:p>
        </w:tc>
      </w:tr>
      <w:tr w:rsidR="001A2306" w:rsidRPr="00925811" w14:paraId="3AE5D76A"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6ABC41F9" w14:textId="77777777" w:rsidR="001A2306" w:rsidRPr="00925811" w:rsidRDefault="001A2306" w:rsidP="001A2306">
            <w:r w:rsidRPr="00925811">
              <w:t>Load Related Expenditure Volume Drivers Governance Document</w:t>
            </w:r>
          </w:p>
        </w:tc>
        <w:tc>
          <w:tcPr>
            <w:tcW w:w="6662" w:type="dxa"/>
            <w:hideMark/>
          </w:tcPr>
          <w:p w14:paraId="533BDEF9"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means the document of that name issued by the Authority in accordance with Part C of Special Condition 3.9 (Load related expenditure volume drivers).</w:t>
            </w:r>
          </w:p>
        </w:tc>
      </w:tr>
      <w:tr w:rsidR="001A2306" w:rsidRPr="00925811" w14:paraId="7F5B7058" w14:textId="77777777" w:rsidTr="00DA3FED">
        <w:trPr>
          <w:trHeight w:val="3015"/>
        </w:trPr>
        <w:tc>
          <w:tcPr>
            <w:cnfStyle w:val="001000000000" w:firstRow="0" w:lastRow="0" w:firstColumn="1" w:lastColumn="0" w:oddVBand="0" w:evenVBand="0" w:oddHBand="0" w:evenHBand="0" w:firstRowFirstColumn="0" w:firstRowLastColumn="0" w:lastRowFirstColumn="0" w:lastRowLastColumn="0"/>
            <w:tcW w:w="2405" w:type="dxa"/>
            <w:hideMark/>
          </w:tcPr>
          <w:p w14:paraId="1E85D8FF" w14:textId="77777777" w:rsidR="001A2306" w:rsidRPr="00925811" w:rsidRDefault="001A2306" w:rsidP="001A2306">
            <w:r w:rsidRPr="00925811">
              <w:lastRenderedPageBreak/>
              <w:t>Local Area Energy Plan</w:t>
            </w:r>
          </w:p>
        </w:tc>
        <w:tc>
          <w:tcPr>
            <w:tcW w:w="6662" w:type="dxa"/>
            <w:hideMark/>
          </w:tcPr>
          <w:p w14:paraId="0FE28029"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means a plan that is the product of a process:</w:t>
            </w:r>
            <w:r w:rsidRPr="00925811">
              <w:br/>
              <w:t>(a) through which a range of stakeholders including other Network Licensees and local authorities agree on the optimal long-term energy solutions for an area; and</w:t>
            </w:r>
            <w:r w:rsidRPr="00925811">
              <w:br/>
              <w:t>(b) that has been conducted in the context of enabling energy systems with net zero carbon emissions.</w:t>
            </w:r>
          </w:p>
        </w:tc>
      </w:tr>
      <w:tr w:rsidR="001A2306" w:rsidRPr="00925811" w14:paraId="19B72E29"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71F1DCCC" w14:textId="77777777" w:rsidR="001A2306" w:rsidRPr="00925811" w:rsidRDefault="001A2306" w:rsidP="001A2306">
            <w:r w:rsidRPr="00925811">
              <w:t>Local Connections Market</w:t>
            </w:r>
          </w:p>
        </w:tc>
        <w:tc>
          <w:tcPr>
            <w:tcW w:w="6662" w:type="dxa"/>
            <w:hideMark/>
          </w:tcPr>
          <w:p w14:paraId="66B06FA0"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has the meaning given to that term in Standard Condition 52 (Competition in Connections Code of Practice).</w:t>
            </w:r>
          </w:p>
        </w:tc>
      </w:tr>
      <w:tr w:rsidR="001A2306" w:rsidRPr="00925811" w14:paraId="5B6509E3"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237296FD" w14:textId="77777777" w:rsidR="001A2306" w:rsidRPr="00925811" w:rsidRDefault="001A2306" w:rsidP="001A2306">
            <w:r w:rsidRPr="00925811">
              <w:t>Long-term Monetised Risk</w:t>
            </w:r>
          </w:p>
        </w:tc>
        <w:tc>
          <w:tcPr>
            <w:tcW w:w="6662" w:type="dxa"/>
            <w:hideMark/>
          </w:tcPr>
          <w:p w14:paraId="7E17354F"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means an estimate of the present value of monetised condition based asset risk measured over a defined period of time greater than one year from a given start date, and equal to the cumulative total of the present value of in-year risk for each year of the defined period.</w:t>
            </w:r>
          </w:p>
        </w:tc>
      </w:tr>
      <w:tr w:rsidR="001A2306" w:rsidRPr="00925811" w14:paraId="38799532"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4E3942C6" w14:textId="77777777" w:rsidR="001A2306" w:rsidRPr="00925811" w:rsidRDefault="001A2306" w:rsidP="001A2306">
            <w:r w:rsidRPr="00925811">
              <w:t>Long-term Monetised Risk Benefit</w:t>
            </w:r>
          </w:p>
        </w:tc>
        <w:tc>
          <w:tcPr>
            <w:tcW w:w="6662" w:type="dxa"/>
            <w:hideMark/>
          </w:tcPr>
          <w:p w14:paraId="05C382B2"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means the risk benefit delivered or expected to be delivered by an asset intervention and is the difference between without intervention and with intervention Long-term Monetised Risk.</w:t>
            </w:r>
          </w:p>
        </w:tc>
      </w:tr>
      <w:tr w:rsidR="001A2306" w:rsidRPr="00925811" w14:paraId="52F8B0EB"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2B5D7149" w14:textId="77777777" w:rsidR="001A2306" w:rsidRPr="00925811" w:rsidRDefault="001A2306" w:rsidP="001A2306">
            <w:r w:rsidRPr="00925811">
              <w:t>LOTI</w:t>
            </w:r>
          </w:p>
        </w:tc>
        <w:tc>
          <w:tcPr>
            <w:tcW w:w="6662" w:type="dxa"/>
            <w:hideMark/>
          </w:tcPr>
          <w:p w14:paraId="3ACFDA5B"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has the meaning given to that term in Special Condition 1.1 of the Transmission Licence held by Relevant Network Licensees.</w:t>
            </w:r>
          </w:p>
        </w:tc>
      </w:tr>
      <w:tr w:rsidR="001A2306" w:rsidRPr="00925811" w14:paraId="064ACB92"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29A81BBD" w14:textId="77777777" w:rsidR="001A2306" w:rsidRPr="00925811" w:rsidRDefault="001A2306" w:rsidP="001A2306">
            <w:r w:rsidRPr="00925811">
              <w:t>Low Carbon Networks Fund</w:t>
            </w:r>
          </w:p>
        </w:tc>
        <w:tc>
          <w:tcPr>
            <w:tcW w:w="6662" w:type="dxa"/>
            <w:hideMark/>
          </w:tcPr>
          <w:p w14:paraId="313CD882"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means the funding mechanism of that name that was in operation during distribution price control review 5 Between 1 April 2010 and 31 March 2015 to incentivise the development of low carbon networks.</w:t>
            </w:r>
          </w:p>
        </w:tc>
      </w:tr>
      <w:tr w:rsidR="001A2306" w:rsidRPr="00925811" w14:paraId="74E540F3"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7E70596E" w14:textId="77777777" w:rsidR="001A2306" w:rsidRPr="00925811" w:rsidRDefault="001A2306" w:rsidP="001A2306">
            <w:r w:rsidRPr="00925811">
              <w:t>Low Carbon Transition Customer Satisfaction Survey</w:t>
            </w:r>
          </w:p>
        </w:tc>
        <w:tc>
          <w:tcPr>
            <w:tcW w:w="6662" w:type="dxa"/>
            <w:hideMark/>
          </w:tcPr>
          <w:p w14:paraId="3723D669"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means the survey used to measure the satisfaction of Domestic Customers in Vulnerable Situations with the Low Carbon Transition Services Delivered by the licensee.</w:t>
            </w:r>
          </w:p>
        </w:tc>
      </w:tr>
      <w:tr w:rsidR="001A2306" w:rsidRPr="00925811" w14:paraId="0B412C06" w14:textId="77777777" w:rsidTr="00DA3FED">
        <w:trPr>
          <w:trHeight w:val="1152"/>
        </w:trPr>
        <w:tc>
          <w:tcPr>
            <w:cnfStyle w:val="001000000000" w:firstRow="0" w:lastRow="0" w:firstColumn="1" w:lastColumn="0" w:oddVBand="0" w:evenVBand="0" w:oddHBand="0" w:evenHBand="0" w:firstRowFirstColumn="0" w:firstRowLastColumn="0" w:lastRowFirstColumn="0" w:lastRowLastColumn="0"/>
            <w:tcW w:w="2405" w:type="dxa"/>
            <w:hideMark/>
          </w:tcPr>
          <w:p w14:paraId="19F99D12" w14:textId="77777777" w:rsidR="001A2306" w:rsidRPr="00925811" w:rsidRDefault="001A2306" w:rsidP="001A2306">
            <w:r w:rsidRPr="00925811">
              <w:t>Low Carbon Transition Services Delivered</w:t>
            </w:r>
          </w:p>
        </w:tc>
        <w:tc>
          <w:tcPr>
            <w:tcW w:w="6662" w:type="dxa"/>
            <w:hideMark/>
          </w:tcPr>
          <w:p w14:paraId="180B7982"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means the contact an individual Domestic Customer in a Vulnerable Situation has had with their licensee or the licensee's partner or contractor where a service has been provided or a job has been completed which is of benefit to the Domestic Customer in a Vulnerable Situation in enabling participation in a net zero energy system.</w:t>
            </w:r>
          </w:p>
        </w:tc>
      </w:tr>
      <w:tr w:rsidR="001A2306" w:rsidRPr="00925811" w14:paraId="3DCA54A0"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5E4293B5" w14:textId="77777777" w:rsidR="001A2306" w:rsidRPr="00925811" w:rsidRDefault="001A2306" w:rsidP="001A2306">
            <w:r w:rsidRPr="00925811">
              <w:t>Low Voltage</w:t>
            </w:r>
          </w:p>
        </w:tc>
        <w:tc>
          <w:tcPr>
            <w:tcW w:w="6662" w:type="dxa"/>
            <w:hideMark/>
          </w:tcPr>
          <w:p w14:paraId="3B296311"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means a nominal voltage not exceeding 1,000 volts.</w:t>
            </w:r>
          </w:p>
        </w:tc>
      </w:tr>
      <w:tr w:rsidR="001A2306" w:rsidRPr="00925811" w14:paraId="0CB515F9"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tcPr>
          <w:p w14:paraId="161D429D" w14:textId="77777777" w:rsidR="001A2306" w:rsidRPr="00925811" w:rsidRDefault="001A2306" w:rsidP="001A2306">
            <w:r w:rsidRPr="00925811">
              <w:t>LV Monitoring</w:t>
            </w:r>
          </w:p>
        </w:tc>
        <w:tc>
          <w:tcPr>
            <w:tcW w:w="6662" w:type="dxa"/>
          </w:tcPr>
          <w:p w14:paraId="7B913542"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means the use of direct measurement, or advanced analytics, to allow for real time measurement and assessment of network conditions on the licensee’s Low Voltage network.</w:t>
            </w:r>
          </w:p>
        </w:tc>
      </w:tr>
      <w:tr w:rsidR="001A2306" w:rsidRPr="00925811" w14:paraId="4A294C56"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1A18A1A3" w14:textId="77777777" w:rsidR="001A2306" w:rsidRPr="00925811" w:rsidRDefault="001A2306" w:rsidP="001A2306">
            <w:r w:rsidRPr="00925811">
              <w:t>LVSSA</w:t>
            </w:r>
          </w:p>
        </w:tc>
        <w:tc>
          <w:tcPr>
            <w:tcW w:w="6662" w:type="dxa"/>
            <w:hideMark/>
          </w:tcPr>
          <w:p w14:paraId="3DFDBC30"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 xml:space="preserve">means a low-voltage demand connection (other than of a load that could reasonably be expected to cause disruption to other Customers) to single premises, involving a single-phase </w:t>
            </w:r>
            <w:r w:rsidRPr="00925811">
              <w:lastRenderedPageBreak/>
              <w:t>connection and no significant work other than the provision of a service line and the Electricity Distributor’s fuses.</w:t>
            </w:r>
          </w:p>
        </w:tc>
      </w:tr>
      <w:tr w:rsidR="001A2306" w:rsidRPr="00925811" w14:paraId="772AAA61" w14:textId="77777777" w:rsidTr="00DA3FED">
        <w:trPr>
          <w:trHeight w:val="2880"/>
        </w:trPr>
        <w:tc>
          <w:tcPr>
            <w:cnfStyle w:val="001000000000" w:firstRow="0" w:lastRow="0" w:firstColumn="1" w:lastColumn="0" w:oddVBand="0" w:evenVBand="0" w:oddHBand="0" w:evenHBand="0" w:firstRowFirstColumn="0" w:firstRowLastColumn="0" w:lastRowFirstColumn="0" w:lastRowLastColumn="0"/>
            <w:tcW w:w="2405" w:type="dxa"/>
            <w:hideMark/>
          </w:tcPr>
          <w:p w14:paraId="2D626359" w14:textId="77777777" w:rsidR="001A2306" w:rsidRPr="00925811" w:rsidRDefault="001A2306" w:rsidP="001A2306">
            <w:r w:rsidRPr="00925811">
              <w:lastRenderedPageBreak/>
              <w:t>LVSSB</w:t>
            </w:r>
          </w:p>
        </w:tc>
        <w:tc>
          <w:tcPr>
            <w:tcW w:w="6662" w:type="dxa"/>
            <w:hideMark/>
          </w:tcPr>
          <w:p w14:paraId="328A1A96"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means a connection (other than of a load that could reasonably be expected to cause disruption to other Customers) via low-voltage circuits fused at 100 amperes or less per phase with whole-current metering, and where the highest voltage of the assets involved in providing the connection, and any Associated Works, is low-voltage, to:</w:t>
            </w:r>
            <w:r w:rsidRPr="00925811">
              <w:br/>
              <w:t>(a) a development scheme requiring more than one but fewer than five single-phase connections at Domestic Premises and involving only the provision of a service line and the Electricity Distributor’s fuses; or</w:t>
            </w:r>
            <w:r w:rsidRPr="00925811">
              <w:br/>
              <w:t>(b) a development scheme requiring fewer than five single-phase connections at Domestic Premises and involving an extension of the existing low-voltage network; or</w:t>
            </w:r>
            <w:r w:rsidRPr="00925811">
              <w:br/>
              <w:t>(c) single premises requiring a two-phase or three-phase connection and involving only the provision of a service line and the Electricity Distributor’s fuses.</w:t>
            </w:r>
          </w:p>
        </w:tc>
      </w:tr>
    </w:tbl>
    <w:p w14:paraId="3AD74CCA" w14:textId="77777777" w:rsidR="001A2306" w:rsidRPr="00925811" w:rsidRDefault="001A2306" w:rsidP="001A2306">
      <w:pPr>
        <w:pStyle w:val="Heading4"/>
      </w:pPr>
      <w:r w:rsidRPr="00925811">
        <w:t>M</w:t>
      </w:r>
    </w:p>
    <w:tbl>
      <w:tblPr>
        <w:tblStyle w:val="TableGridLight"/>
        <w:tblW w:w="906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6662"/>
      </w:tblGrid>
      <w:tr w:rsidR="001A2306" w:rsidRPr="00925811" w14:paraId="53190A59" w14:textId="77777777" w:rsidTr="00DA3FED">
        <w:trPr>
          <w:cnfStyle w:val="100000000000" w:firstRow="1" w:lastRow="0" w:firstColumn="0" w:lastColumn="0" w:oddVBand="0" w:evenVBand="0" w:oddHBand="0" w:evenHBand="0" w:firstRowFirstColumn="0" w:firstRowLastColumn="0" w:lastRowFirstColumn="0" w:lastRowLastColumn="0"/>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70A9BD78" w14:textId="77777777" w:rsidR="001A2306" w:rsidRPr="00925811" w:rsidRDefault="001A2306" w:rsidP="001A2306">
            <w:r w:rsidRPr="00925811">
              <w:t>Major Connections Annual Report</w:t>
            </w:r>
          </w:p>
        </w:tc>
        <w:tc>
          <w:tcPr>
            <w:tcW w:w="6662" w:type="dxa"/>
            <w:hideMark/>
          </w:tcPr>
          <w:p w14:paraId="3AD68780" w14:textId="77777777" w:rsidR="001A2306" w:rsidRPr="00925811" w:rsidRDefault="001A2306" w:rsidP="001A2306">
            <w:pPr>
              <w:cnfStyle w:val="100000000000" w:firstRow="1" w:lastRow="0" w:firstColumn="0" w:lastColumn="0" w:oddVBand="0" w:evenVBand="0" w:oddHBand="0" w:evenHBand="0" w:firstRowFirstColumn="0" w:firstRowLastColumn="0" w:lastRowFirstColumn="0" w:lastRowLastColumn="0"/>
            </w:pPr>
            <w:r w:rsidRPr="00925811">
              <w:t>means the report of that name prepared by the licensee in accordance with Part B of Special Condition 4.5 (Major connections output delivery incentive).</w:t>
            </w:r>
          </w:p>
        </w:tc>
      </w:tr>
      <w:tr w:rsidR="001A2306" w:rsidRPr="00925811" w14:paraId="05B5FBF9"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02AED1CD" w14:textId="77777777" w:rsidR="001A2306" w:rsidRPr="00925811" w:rsidRDefault="001A2306" w:rsidP="001A2306">
            <w:r w:rsidRPr="00925811">
              <w:t>Major Connections Customer Satisfaction Survey</w:t>
            </w:r>
          </w:p>
        </w:tc>
        <w:tc>
          <w:tcPr>
            <w:tcW w:w="6662" w:type="dxa"/>
            <w:hideMark/>
          </w:tcPr>
          <w:p w14:paraId="07B3544E"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means the survey used to measure major connections Customers' satisfaction with the service provided by the licensee.</w:t>
            </w:r>
          </w:p>
        </w:tc>
      </w:tr>
      <w:tr w:rsidR="001A2306" w:rsidRPr="00925811" w14:paraId="081DB86B"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31903C71" w14:textId="77777777" w:rsidR="001A2306" w:rsidRPr="00925811" w:rsidRDefault="001A2306" w:rsidP="001A2306">
            <w:r w:rsidRPr="00925811">
              <w:t>Major Connections Governance Document</w:t>
            </w:r>
          </w:p>
        </w:tc>
        <w:tc>
          <w:tcPr>
            <w:tcW w:w="6662" w:type="dxa"/>
            <w:hideMark/>
          </w:tcPr>
          <w:p w14:paraId="056B8017"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means the document of that name issued by the Authority in accordance with Part C of Special Condition 4.5 (Major connections output delivery incentive).</w:t>
            </w:r>
          </w:p>
        </w:tc>
      </w:tr>
      <w:tr w:rsidR="001A2306" w:rsidRPr="00925811" w14:paraId="04CC9320"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77388DFA" w14:textId="77777777" w:rsidR="001A2306" w:rsidRPr="00925811" w:rsidRDefault="001A2306" w:rsidP="001A2306">
            <w:r w:rsidRPr="00925811">
              <w:t>Margin</w:t>
            </w:r>
          </w:p>
        </w:tc>
        <w:tc>
          <w:tcPr>
            <w:tcW w:w="6662" w:type="dxa"/>
            <w:hideMark/>
          </w:tcPr>
          <w:p w14:paraId="4FAB96FF"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has the meaning given to that term in Standard Condition 1 (Definitions for the standard conditions).</w:t>
            </w:r>
          </w:p>
        </w:tc>
      </w:tr>
      <w:tr w:rsidR="001A2306" w:rsidRPr="00925811" w14:paraId="610DA826"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3734E7FA" w14:textId="77777777" w:rsidR="001A2306" w:rsidRPr="00925811" w:rsidRDefault="001A2306" w:rsidP="001A2306">
            <w:r w:rsidRPr="00925811">
              <w:t>Materiality Threshold</w:t>
            </w:r>
          </w:p>
        </w:tc>
        <w:tc>
          <w:tcPr>
            <w:tcW w:w="6662" w:type="dxa"/>
            <w:hideMark/>
          </w:tcPr>
          <w:p w14:paraId="03B421E3" w14:textId="3074FD36"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 xml:space="preserve">means the value specified for the licensee, in £million: </w:t>
            </w:r>
          </w:p>
          <w:p w14:paraId="3084C08E" w14:textId="5FDB778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ENWL     3.95</w:t>
            </w:r>
            <w:r w:rsidRPr="00925811">
              <w:br/>
              <w:t>NPgN     2.73</w:t>
            </w:r>
            <w:r w:rsidRPr="00925811">
              <w:br/>
              <w:t>NPgY     3.61</w:t>
            </w:r>
            <w:r w:rsidRPr="00925811">
              <w:br/>
              <w:t>WMID     4.20</w:t>
            </w:r>
            <w:r w:rsidRPr="00925811">
              <w:br/>
              <w:t>EMID     4.23</w:t>
            </w:r>
            <w:r w:rsidRPr="00925811">
              <w:br/>
              <w:t>SWALES   2.12</w:t>
            </w:r>
            <w:r w:rsidRPr="00925811">
              <w:br/>
              <w:t>SWEST    3.06</w:t>
            </w:r>
            <w:r w:rsidRPr="00925811">
              <w:br/>
              <w:t>LPN      3.71</w:t>
            </w:r>
            <w:r w:rsidRPr="00925811">
              <w:br/>
              <w:t>SPN      3.61</w:t>
            </w:r>
            <w:r w:rsidRPr="00925811">
              <w:br/>
              <w:t>EPN      5.56</w:t>
            </w:r>
            <w:r w:rsidRPr="00925811">
              <w:br/>
              <w:t>SPD      3.9</w:t>
            </w:r>
            <w:r w:rsidR="00D9245E" w:rsidRPr="00925811">
              <w:t>2</w:t>
            </w:r>
            <w:r w:rsidRPr="00925811">
              <w:br/>
              <w:t>SPMW     4.09</w:t>
            </w:r>
            <w:r w:rsidRPr="00925811">
              <w:br/>
            </w:r>
            <w:r w:rsidRPr="00925811">
              <w:lastRenderedPageBreak/>
              <w:t>SSEH     2.16</w:t>
            </w:r>
            <w:r w:rsidRPr="00925811">
              <w:br/>
              <w:t>SSES     5.56</w:t>
            </w:r>
          </w:p>
          <w:p w14:paraId="6FDBDF2D"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p>
        </w:tc>
      </w:tr>
      <w:tr w:rsidR="001A2306" w:rsidRPr="00925811" w14:paraId="41340AA8"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63F89BBC" w14:textId="77777777" w:rsidR="001A2306" w:rsidRPr="00925811" w:rsidRDefault="001A2306" w:rsidP="001A2306">
            <w:r w:rsidRPr="00925811">
              <w:lastRenderedPageBreak/>
              <w:t xml:space="preserve">Mature Innovation </w:t>
            </w:r>
          </w:p>
        </w:tc>
        <w:tc>
          <w:tcPr>
            <w:tcW w:w="6662" w:type="dxa"/>
            <w:hideMark/>
          </w:tcPr>
          <w:p w14:paraId="537B64A5"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 xml:space="preserve">in relation to the Digitalisation Re-opener means a product or service that has: </w:t>
            </w:r>
          </w:p>
          <w:p w14:paraId="3FD0F69E"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(a) progressed through network innovation spending, such as the SIF, NIC, or NIA, to the point where it is ready to be considered as part of business-as-usual operations;</w:t>
            </w:r>
          </w:p>
          <w:p w14:paraId="4E91DBB9"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 xml:space="preserve">(b) is the result of industry-wide activities relating to the modernisation of regulatory reporting; or </w:t>
            </w:r>
          </w:p>
          <w:p w14:paraId="4CA71742"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(c) is the result of industry-wide activities relating to the implementation of the Technology Business Management taxonomy.</w:t>
            </w:r>
          </w:p>
        </w:tc>
      </w:tr>
      <w:tr w:rsidR="001A2306" w:rsidRPr="00925811" w14:paraId="2080C95D"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0489940B" w14:textId="77777777" w:rsidR="001A2306" w:rsidRPr="00925811" w:rsidRDefault="001A2306" w:rsidP="001A2306">
            <w:r w:rsidRPr="00925811">
              <w:t>Mechanistic Price Control Deliverable</w:t>
            </w:r>
          </w:p>
        </w:tc>
        <w:tc>
          <w:tcPr>
            <w:tcW w:w="6662" w:type="dxa"/>
            <w:hideMark/>
          </w:tcPr>
          <w:p w14:paraId="2D0128A3"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means a Price Control Deliverable where the relevant licence condition establishes the adjustment that will be made to allowances in a mechanistic manner, where the output has not been delivered as specified in the licence.</w:t>
            </w:r>
          </w:p>
        </w:tc>
      </w:tr>
      <w:tr w:rsidR="001A2306" w:rsidRPr="00925811" w14:paraId="70566776"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07B9A797" w14:textId="77777777" w:rsidR="001A2306" w:rsidRPr="00925811" w:rsidRDefault="001A2306" w:rsidP="001A2306">
            <w:r w:rsidRPr="00925811">
              <w:t>Medically Dependent Customers</w:t>
            </w:r>
          </w:p>
        </w:tc>
        <w:tc>
          <w:tcPr>
            <w:tcW w:w="6662" w:type="dxa"/>
            <w:hideMark/>
          </w:tcPr>
          <w:p w14:paraId="785F052C"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means Domestic Customers who are dependent on electricity supply for critical medical support, and for whom a loss of electricity supply may result in loss of life or serious harm to that Domestic Customer.</w:t>
            </w:r>
          </w:p>
        </w:tc>
      </w:tr>
      <w:tr w:rsidR="001A2306" w:rsidRPr="00925811" w14:paraId="30C274BF"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3DCC0B16" w14:textId="77777777" w:rsidR="001A2306" w:rsidRPr="00925811" w:rsidRDefault="001A2306" w:rsidP="001A2306">
            <w:r w:rsidRPr="00925811">
              <w:t>Metered</w:t>
            </w:r>
          </w:p>
        </w:tc>
        <w:tc>
          <w:tcPr>
            <w:tcW w:w="6662" w:type="dxa"/>
            <w:hideMark/>
          </w:tcPr>
          <w:p w14:paraId="57D21026"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means, in relation to any quantity of electricity distributed, measured by an Electricity Meter installed for the purpose.</w:t>
            </w:r>
          </w:p>
        </w:tc>
      </w:tr>
      <w:tr w:rsidR="001A2306" w:rsidRPr="00925811" w14:paraId="376DE1C0"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2F058F4A" w14:textId="77777777" w:rsidR="001A2306" w:rsidRPr="00925811" w:rsidRDefault="001A2306" w:rsidP="001A2306">
            <w:r w:rsidRPr="00925811">
              <w:t>Metering Point Administration Service</w:t>
            </w:r>
          </w:p>
        </w:tc>
        <w:tc>
          <w:tcPr>
            <w:tcW w:w="6662" w:type="dxa"/>
            <w:hideMark/>
          </w:tcPr>
          <w:p w14:paraId="0356E3CD"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means the service of that name that the licensee must operate and maintain in accordance with the requirements of standard condition 18 (Provision of and charges for Metering Point Administration Services).</w:t>
            </w:r>
          </w:p>
        </w:tc>
      </w:tr>
      <w:tr w:rsidR="001A2306" w:rsidRPr="00925811" w14:paraId="02247F1B"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0D7A5806" w14:textId="77777777" w:rsidR="001A2306" w:rsidRPr="00925811" w:rsidRDefault="001A2306" w:rsidP="001A2306">
            <w:r w:rsidRPr="00925811">
              <w:t>Metering Service</w:t>
            </w:r>
          </w:p>
        </w:tc>
        <w:tc>
          <w:tcPr>
            <w:tcW w:w="6662" w:type="dxa"/>
            <w:hideMark/>
          </w:tcPr>
          <w:p w14:paraId="298F866B"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has the meaning given to that term in Standard Condition 1 (Definitions for the standard conditions).</w:t>
            </w:r>
          </w:p>
        </w:tc>
      </w:tr>
      <w:tr w:rsidR="001A2306" w:rsidRPr="00925811" w14:paraId="38E6B682"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4D2CE62E" w14:textId="77777777" w:rsidR="001A2306" w:rsidRPr="00925811" w:rsidRDefault="001A2306" w:rsidP="001A2306">
            <w:r w:rsidRPr="00925811">
              <w:t>Modern Equivalent Asset Purchase Price</w:t>
            </w:r>
          </w:p>
        </w:tc>
        <w:tc>
          <w:tcPr>
            <w:tcW w:w="6662" w:type="dxa"/>
            <w:hideMark/>
          </w:tcPr>
          <w:p w14:paraId="4E875578"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in relation to any type of Electricity Meter, means the purchase price of a new Electricity Meter of the same functionality as that type.</w:t>
            </w:r>
          </w:p>
        </w:tc>
      </w:tr>
      <w:tr w:rsidR="001A2306" w:rsidRPr="00925811" w14:paraId="45FED3F9"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05F471DF" w14:textId="77777777" w:rsidR="001A2306" w:rsidRPr="00925811" w:rsidRDefault="001A2306" w:rsidP="001A2306">
            <w:r w:rsidRPr="00925811">
              <w:t>Moorside Nuclear Site</w:t>
            </w:r>
          </w:p>
        </w:tc>
        <w:tc>
          <w:tcPr>
            <w:tcW w:w="6662" w:type="dxa"/>
            <w:hideMark/>
          </w:tcPr>
          <w:p w14:paraId="0DC126EC"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means the site directly adjacent to the north side of the decommissioned Sellafield nuclear power station, in the West Coast of Cumbria, which has been identified by United Kingdom government as a potential site for new nuclear generation.</w:t>
            </w:r>
          </w:p>
        </w:tc>
      </w:tr>
      <w:tr w:rsidR="001A2306" w:rsidRPr="00925811" w14:paraId="6554C93D"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5C16BFB0" w14:textId="77777777" w:rsidR="001A2306" w:rsidRPr="00925811" w:rsidRDefault="001A2306" w:rsidP="001A2306">
            <w:r w:rsidRPr="00925811">
              <w:t>Moorside Pre-Construction Funding</w:t>
            </w:r>
          </w:p>
        </w:tc>
        <w:tc>
          <w:tcPr>
            <w:tcW w:w="6662" w:type="dxa"/>
            <w:hideMark/>
          </w:tcPr>
          <w:p w14:paraId="6FC4A0AC"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means the funding required to enable the development of the project to connect new nuclear generation, including associated infrastructure, at the Moorside Nuclear Site, to the point that consents are obtained, and the project is ready to begin construction.</w:t>
            </w:r>
          </w:p>
        </w:tc>
      </w:tr>
      <w:tr w:rsidR="003A057E" w:rsidRPr="00925811" w14:paraId="134E3F31"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tcPr>
          <w:p w14:paraId="5705F615" w14:textId="2F0DCAFE" w:rsidR="003A057E" w:rsidRPr="00925811" w:rsidRDefault="003A057E" w:rsidP="001A2306">
            <w:r w:rsidRPr="00925811">
              <w:t>MPAS Charging Statement</w:t>
            </w:r>
          </w:p>
        </w:tc>
        <w:tc>
          <w:tcPr>
            <w:tcW w:w="6662" w:type="dxa"/>
          </w:tcPr>
          <w:p w14:paraId="1ABE584D" w14:textId="671CA23A" w:rsidR="003A057E" w:rsidRPr="00925811" w:rsidRDefault="00107F23" w:rsidP="001A2306">
            <w:pPr>
              <w:cnfStyle w:val="000000000000" w:firstRow="0" w:lastRow="0" w:firstColumn="0" w:lastColumn="0" w:oddVBand="0" w:evenVBand="0" w:oddHBand="0" w:evenHBand="0" w:firstRowFirstColumn="0" w:firstRowLastColumn="0" w:lastRowFirstColumn="0" w:lastRowLastColumn="0"/>
            </w:pPr>
            <w:r w:rsidRPr="00925811">
              <w:t>means a statement prepared by the licensee in accordance with paragraph 18.4 of standard condition 18 (Provision of and charges for Metering Point Administration Services).</w:t>
            </w:r>
          </w:p>
        </w:tc>
      </w:tr>
    </w:tbl>
    <w:p w14:paraId="00B91297" w14:textId="77777777" w:rsidR="001A2306" w:rsidRPr="00925811" w:rsidRDefault="001A2306" w:rsidP="001A2306">
      <w:pPr>
        <w:pStyle w:val="Heading4"/>
      </w:pPr>
      <w:r w:rsidRPr="00925811">
        <w:lastRenderedPageBreak/>
        <w:t>N</w:t>
      </w:r>
    </w:p>
    <w:tbl>
      <w:tblPr>
        <w:tblStyle w:val="TableGridLight"/>
        <w:tblW w:w="906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6662"/>
      </w:tblGrid>
      <w:tr w:rsidR="001A2306" w:rsidRPr="00925811" w14:paraId="0B23803E" w14:textId="77777777" w:rsidTr="00DA3FED">
        <w:trPr>
          <w:cnfStyle w:val="100000000000" w:firstRow="1" w:lastRow="0" w:firstColumn="0" w:lastColumn="0" w:oddVBand="0" w:evenVBand="0" w:oddHBand="0" w:evenHBand="0" w:firstRowFirstColumn="0" w:firstRowLastColumn="0" w:lastRowFirstColumn="0" w:lastRowLastColumn="0"/>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570ACDC5" w14:textId="77777777" w:rsidR="001A2306" w:rsidRPr="00925811" w:rsidRDefault="001A2306" w:rsidP="001A2306">
            <w:r w:rsidRPr="00925811">
              <w:t>NARM Asset</w:t>
            </w:r>
          </w:p>
        </w:tc>
        <w:tc>
          <w:tcPr>
            <w:tcW w:w="6662" w:type="dxa"/>
            <w:hideMark/>
          </w:tcPr>
          <w:p w14:paraId="5484F122" w14:textId="77777777" w:rsidR="001A2306" w:rsidRPr="00925811" w:rsidRDefault="001A2306" w:rsidP="001A2306">
            <w:pPr>
              <w:cnfStyle w:val="100000000000" w:firstRow="1" w:lastRow="0" w:firstColumn="0" w:lastColumn="0" w:oddVBand="0" w:evenVBand="0" w:oddHBand="0" w:evenHBand="0" w:firstRowFirstColumn="0" w:firstRowLastColumn="0" w:lastRowFirstColumn="0" w:lastRowLastColumn="0"/>
            </w:pPr>
            <w:r w:rsidRPr="00925811">
              <w:t>means an asset specified within the NARM Methodology where its associated Long-term Monetised Risk can be estimated by applying the NARM Methodology.</w:t>
            </w:r>
          </w:p>
        </w:tc>
      </w:tr>
      <w:tr w:rsidR="001A2306" w:rsidRPr="00925811" w14:paraId="18CC6279"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6BFB8AA9" w14:textId="77777777" w:rsidR="001A2306" w:rsidRPr="00925811" w:rsidRDefault="001A2306" w:rsidP="001A2306">
            <w:r w:rsidRPr="00925811">
              <w:t>NARM Asset Intervention</w:t>
            </w:r>
          </w:p>
        </w:tc>
        <w:tc>
          <w:tcPr>
            <w:tcW w:w="6662" w:type="dxa"/>
            <w:hideMark/>
          </w:tcPr>
          <w:p w14:paraId="2C0361D1"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means an intervention, of a type that is classified as an Asset Replacement or Refurbishment (NARM) activity in the RIGs, undertaken on a NARM Asset.</w:t>
            </w:r>
          </w:p>
        </w:tc>
      </w:tr>
      <w:tr w:rsidR="001A2306" w:rsidRPr="00925811" w14:paraId="78861678"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73EA83BC" w14:textId="77777777" w:rsidR="001A2306" w:rsidRPr="00925811" w:rsidRDefault="001A2306" w:rsidP="001A2306">
            <w:r w:rsidRPr="00925811">
              <w:t>NARM Asset Register Category</w:t>
            </w:r>
          </w:p>
        </w:tc>
        <w:tc>
          <w:tcPr>
            <w:tcW w:w="6662" w:type="dxa"/>
            <w:hideMark/>
          </w:tcPr>
          <w:p w14:paraId="06CCC3F4"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means a category of assets with similar functions and design as specified in the NARM Methodology.</w:t>
            </w:r>
          </w:p>
        </w:tc>
      </w:tr>
      <w:tr w:rsidR="001A2306" w:rsidRPr="00925811" w14:paraId="6B39C69D"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4B18E797" w14:textId="77777777" w:rsidR="001A2306" w:rsidRPr="00925811" w:rsidRDefault="001A2306" w:rsidP="001A2306">
            <w:r w:rsidRPr="00925811">
              <w:t>NARM Justification Report</w:t>
            </w:r>
          </w:p>
        </w:tc>
        <w:tc>
          <w:tcPr>
            <w:tcW w:w="6662" w:type="dxa"/>
            <w:hideMark/>
          </w:tcPr>
          <w:p w14:paraId="15795836"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means a report required by paragraph 3.1.20 of Special Condition 3.1 (Allowed Network Asset Risk Metric expenditure (NARM</w:t>
            </w:r>
            <w:r w:rsidRPr="00925811">
              <w:rPr>
                <w:rStyle w:val="Subscript"/>
              </w:rPr>
              <w:t>t</w:t>
            </w:r>
            <w:r w:rsidRPr="00925811">
              <w:t>)).</w:t>
            </w:r>
          </w:p>
        </w:tc>
      </w:tr>
      <w:tr w:rsidR="001A2306" w:rsidRPr="00925811" w14:paraId="16866479" w14:textId="77777777" w:rsidTr="00DA3FED">
        <w:trPr>
          <w:trHeight w:val="2490"/>
        </w:trPr>
        <w:tc>
          <w:tcPr>
            <w:cnfStyle w:val="001000000000" w:firstRow="0" w:lastRow="0" w:firstColumn="1" w:lastColumn="0" w:oddVBand="0" w:evenVBand="0" w:oddHBand="0" w:evenHBand="0" w:firstRowFirstColumn="0" w:firstRowLastColumn="0" w:lastRowFirstColumn="0" w:lastRowLastColumn="0"/>
            <w:tcW w:w="2405" w:type="dxa"/>
            <w:hideMark/>
          </w:tcPr>
          <w:p w14:paraId="22855B50" w14:textId="77777777" w:rsidR="001A2306" w:rsidRPr="00925811" w:rsidRDefault="001A2306" w:rsidP="001A2306">
            <w:r w:rsidRPr="00925811">
              <w:t>NARM Methodology</w:t>
            </w:r>
          </w:p>
        </w:tc>
        <w:tc>
          <w:tcPr>
            <w:tcW w:w="6662" w:type="dxa"/>
            <w:hideMark/>
          </w:tcPr>
          <w:p w14:paraId="710CE3A7"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means a methodology comprised of the Common Network Asset Indices Methodology and the Network Asset Indices Methodology.</w:t>
            </w:r>
          </w:p>
        </w:tc>
      </w:tr>
      <w:tr w:rsidR="001A2306" w:rsidRPr="00925811" w14:paraId="2DE2B438"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3CC93187" w14:textId="77777777" w:rsidR="001A2306" w:rsidRPr="00925811" w:rsidRDefault="001A2306" w:rsidP="001A2306">
            <w:r w:rsidRPr="00925811">
              <w:t>NARM Objectives</w:t>
            </w:r>
          </w:p>
        </w:tc>
        <w:tc>
          <w:tcPr>
            <w:tcW w:w="6662" w:type="dxa"/>
            <w:hideMark/>
          </w:tcPr>
          <w:p w14:paraId="0D7DCB08"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means the objectives set out in Part B of Special Condition 9.2 (Network Asset Risk Metric methodology).</w:t>
            </w:r>
          </w:p>
        </w:tc>
      </w:tr>
      <w:tr w:rsidR="001A2306" w:rsidRPr="00925811" w14:paraId="419B0EBD"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6D2898AA" w14:textId="77777777" w:rsidR="001A2306" w:rsidRPr="00925811" w:rsidRDefault="001A2306" w:rsidP="001A2306">
            <w:r w:rsidRPr="00925811">
              <w:t>NARM Performance Report</w:t>
            </w:r>
          </w:p>
        </w:tc>
        <w:tc>
          <w:tcPr>
            <w:tcW w:w="6662" w:type="dxa"/>
            <w:hideMark/>
          </w:tcPr>
          <w:p w14:paraId="4975A72C"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means a report required by Part E of Special Condition 3.1 (Allowed Network Asset Risk Metric expenditure (NARM</w:t>
            </w:r>
            <w:r w:rsidRPr="00925811">
              <w:rPr>
                <w:rStyle w:val="Subscript"/>
              </w:rPr>
              <w:t>t</w:t>
            </w:r>
            <w:r w:rsidRPr="00925811">
              <w:t>)).</w:t>
            </w:r>
          </w:p>
        </w:tc>
      </w:tr>
      <w:tr w:rsidR="001A2306" w:rsidRPr="00925811" w14:paraId="0697BDAE" w14:textId="77777777" w:rsidTr="00DA3FED">
        <w:trPr>
          <w:trHeight w:val="2016"/>
        </w:trPr>
        <w:tc>
          <w:tcPr>
            <w:cnfStyle w:val="001000000000" w:firstRow="0" w:lastRow="0" w:firstColumn="1" w:lastColumn="0" w:oddVBand="0" w:evenVBand="0" w:oddHBand="0" w:evenHBand="0" w:firstRowFirstColumn="0" w:firstRowLastColumn="0" w:lastRowFirstColumn="0" w:lastRowLastColumn="0"/>
            <w:tcW w:w="2405" w:type="dxa"/>
            <w:hideMark/>
          </w:tcPr>
          <w:p w14:paraId="749134A2" w14:textId="77777777" w:rsidR="001A2306" w:rsidRPr="00925811" w:rsidRDefault="001A2306" w:rsidP="001A2306">
            <w:r w:rsidRPr="00925811">
              <w:t>National Electricity Transmission System</w:t>
            </w:r>
          </w:p>
        </w:tc>
        <w:tc>
          <w:tcPr>
            <w:tcW w:w="6662" w:type="dxa"/>
            <w:hideMark/>
          </w:tcPr>
          <w:p w14:paraId="019D321A" w14:textId="4B1741EF"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 xml:space="preserve">means the system consisting (wholly or mainly) of high voltage electric lines owned or operated by </w:t>
            </w:r>
            <w:r w:rsidR="009B7162">
              <w:t>T</w:t>
            </w:r>
            <w:r w:rsidRPr="00925811">
              <w:t xml:space="preserve">ransmission </w:t>
            </w:r>
            <w:r w:rsidR="009B7162">
              <w:t>L</w:t>
            </w:r>
            <w:r w:rsidRPr="00925811">
              <w:t>icensees</w:t>
            </w:r>
            <w:r w:rsidR="009B7162">
              <w:t>, or operated by the ISOP,</w:t>
            </w:r>
            <w:r w:rsidRPr="00925811">
              <w:t xml:space="preserve"> within Great Britain, in the territorial sea adjacent to Great Britain and in any Renewable Energy Zone and used for the transmission of electricity from one generating station to a sub-station or to another generating station or between sub-stations or to or from any interconnector and includes any electrical plant or meters owned or operated by any </w:t>
            </w:r>
            <w:r w:rsidR="009B7162">
              <w:t>T</w:t>
            </w:r>
            <w:r w:rsidRPr="00925811">
              <w:t xml:space="preserve">ransmission </w:t>
            </w:r>
            <w:r w:rsidR="009B7162">
              <w:t>L</w:t>
            </w:r>
            <w:r w:rsidRPr="00925811">
              <w:t xml:space="preserve">icensee </w:t>
            </w:r>
            <w:r w:rsidR="009B7162">
              <w:t xml:space="preserve">or the ISOP </w:t>
            </w:r>
            <w:r w:rsidRPr="00925811">
              <w:t>within Great Britain, in the territorial sea adjacent to Great Britain and in any Renewable Energy Zone in connection with the transmission of electricity.</w:t>
            </w:r>
          </w:p>
        </w:tc>
      </w:tr>
      <w:tr w:rsidR="001A2306" w:rsidRPr="00925811" w14:paraId="732094AE" w14:textId="77777777" w:rsidTr="00DA3FED">
        <w:trPr>
          <w:trHeight w:val="2322"/>
        </w:trPr>
        <w:tc>
          <w:tcPr>
            <w:cnfStyle w:val="001000000000" w:firstRow="0" w:lastRow="0" w:firstColumn="1" w:lastColumn="0" w:oddVBand="0" w:evenVBand="0" w:oddHBand="0" w:evenHBand="0" w:firstRowFirstColumn="0" w:firstRowLastColumn="0" w:lastRowFirstColumn="0" w:lastRowLastColumn="0"/>
            <w:tcW w:w="2405" w:type="dxa"/>
            <w:hideMark/>
          </w:tcPr>
          <w:p w14:paraId="758C8551" w14:textId="77777777" w:rsidR="001A2306" w:rsidRPr="00925811" w:rsidRDefault="001A2306" w:rsidP="001A2306">
            <w:r w:rsidRPr="00925811">
              <w:lastRenderedPageBreak/>
              <w:t>Net Zero Carbon Targets</w:t>
            </w:r>
          </w:p>
        </w:tc>
        <w:tc>
          <w:tcPr>
            <w:tcW w:w="6662" w:type="dxa"/>
            <w:hideMark/>
          </w:tcPr>
          <w:p w14:paraId="2AE37587"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means the targets set out in:</w:t>
            </w:r>
            <w:r w:rsidRPr="00925811">
              <w:br/>
              <w:t>(a)section 1 of the Climate Change Act 2008;</w:t>
            </w:r>
            <w:r w:rsidRPr="00925811">
              <w:br/>
              <w:t>(b) section A1 of the Climate Change (Scotland) Act 2009; and</w:t>
            </w:r>
            <w:r w:rsidRPr="00925811">
              <w:br/>
              <w:t>(c) section 29 of the Environment (Wales) Act 2016.</w:t>
            </w:r>
          </w:p>
        </w:tc>
      </w:tr>
      <w:tr w:rsidR="001A2306" w:rsidRPr="00925811" w14:paraId="776F7582" w14:textId="77777777" w:rsidTr="00DA3FED">
        <w:trPr>
          <w:trHeight w:val="1992"/>
        </w:trPr>
        <w:tc>
          <w:tcPr>
            <w:cnfStyle w:val="001000000000" w:firstRow="0" w:lastRow="0" w:firstColumn="1" w:lastColumn="0" w:oddVBand="0" w:evenVBand="0" w:oddHBand="0" w:evenHBand="0" w:firstRowFirstColumn="0" w:firstRowLastColumn="0" w:lastRowFirstColumn="0" w:lastRowLastColumn="0"/>
            <w:tcW w:w="2405" w:type="dxa"/>
            <w:hideMark/>
          </w:tcPr>
          <w:p w14:paraId="43F4D2D8" w14:textId="77777777" w:rsidR="001A2306" w:rsidRPr="00925811" w:rsidRDefault="001A2306" w:rsidP="001A2306">
            <w:r w:rsidRPr="00925811">
              <w:t xml:space="preserve">Net Zero Development </w:t>
            </w:r>
          </w:p>
        </w:tc>
        <w:tc>
          <w:tcPr>
            <w:tcW w:w="6662" w:type="dxa"/>
            <w:hideMark/>
          </w:tcPr>
          <w:p w14:paraId="22497738"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means a change in circumstances related to the achievement of the Net Zero Carbon Targets that is:</w:t>
            </w:r>
            <w:r w:rsidRPr="00925811">
              <w:br/>
              <w:t>(a) a change in national government policy (including policies of the devolved national parliaments);</w:t>
            </w:r>
            <w:r w:rsidRPr="00925811">
              <w:br/>
              <w:t>(b) a change in local government policy;</w:t>
            </w:r>
            <w:r w:rsidRPr="00925811">
              <w:br/>
              <w:t>(c) the successful trial of new technologies or other technological advances;</w:t>
            </w:r>
            <w:r w:rsidRPr="00925811">
              <w:br/>
              <w:t>(d) a change in the pace or nature of the uptake of low carbon technologies; or</w:t>
            </w:r>
            <w:r w:rsidRPr="00925811">
              <w:br/>
              <w:t>(e) new investment arising from the agreement of a Local Area Energy Plan or an equivalent arrangement.</w:t>
            </w:r>
          </w:p>
        </w:tc>
      </w:tr>
      <w:tr w:rsidR="001A2306" w:rsidRPr="00925811" w14:paraId="362BD774" w14:textId="77777777" w:rsidTr="00DA3FED">
        <w:trPr>
          <w:trHeight w:val="600"/>
        </w:trPr>
        <w:tc>
          <w:tcPr>
            <w:cnfStyle w:val="001000000000" w:firstRow="0" w:lastRow="0" w:firstColumn="1" w:lastColumn="0" w:oddVBand="0" w:evenVBand="0" w:oddHBand="0" w:evenHBand="0" w:firstRowFirstColumn="0" w:firstRowLastColumn="0" w:lastRowFirstColumn="0" w:lastRowLastColumn="0"/>
            <w:tcW w:w="2405" w:type="dxa"/>
            <w:hideMark/>
          </w:tcPr>
          <w:p w14:paraId="09FBF816" w14:textId="77777777" w:rsidR="001A2306" w:rsidRPr="00925811" w:rsidRDefault="001A2306" w:rsidP="001A2306">
            <w:r w:rsidRPr="00925811">
              <w:t>Net Zero Re-opener</w:t>
            </w:r>
          </w:p>
        </w:tc>
        <w:tc>
          <w:tcPr>
            <w:tcW w:w="6662" w:type="dxa"/>
            <w:hideMark/>
          </w:tcPr>
          <w:p w14:paraId="22692136"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means the Re-opener established by Part C of Special Condition 3.6 (Net Zero Re-opener and Price Control Deliverable).</w:t>
            </w:r>
          </w:p>
        </w:tc>
      </w:tr>
      <w:tr w:rsidR="001A2306" w:rsidRPr="00925811" w14:paraId="493F1DA3"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4AF557E1" w14:textId="77777777" w:rsidR="001A2306" w:rsidRPr="00925811" w:rsidRDefault="001A2306" w:rsidP="001A2306">
            <w:r w:rsidRPr="00925811">
              <w:t>Network Asset</w:t>
            </w:r>
          </w:p>
        </w:tc>
        <w:tc>
          <w:tcPr>
            <w:tcW w:w="6662" w:type="dxa"/>
            <w:hideMark/>
          </w:tcPr>
          <w:p w14:paraId="41392B4E"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means the assets that collectively form the Distribution System to which this licence relates, and includes the principal components of those assets.</w:t>
            </w:r>
          </w:p>
        </w:tc>
      </w:tr>
      <w:tr w:rsidR="001A2306" w:rsidRPr="00925811" w14:paraId="2CC2F241" w14:textId="77777777" w:rsidTr="00DA3FED">
        <w:trPr>
          <w:trHeight w:val="2592"/>
        </w:trPr>
        <w:tc>
          <w:tcPr>
            <w:cnfStyle w:val="001000000000" w:firstRow="0" w:lastRow="0" w:firstColumn="1" w:lastColumn="0" w:oddVBand="0" w:evenVBand="0" w:oddHBand="0" w:evenHBand="0" w:firstRowFirstColumn="0" w:firstRowLastColumn="0" w:lastRowFirstColumn="0" w:lastRowLastColumn="0"/>
            <w:tcW w:w="2405" w:type="dxa"/>
            <w:hideMark/>
          </w:tcPr>
          <w:p w14:paraId="1560C8F0" w14:textId="77777777" w:rsidR="001A2306" w:rsidRPr="00925811" w:rsidRDefault="001A2306" w:rsidP="001A2306">
            <w:r w:rsidRPr="00925811">
              <w:t>Network Asset Indices</w:t>
            </w:r>
          </w:p>
        </w:tc>
        <w:tc>
          <w:tcPr>
            <w:tcW w:w="6662" w:type="dxa"/>
            <w:hideMark/>
          </w:tcPr>
          <w:p w14:paraId="3D09670B"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means the indices representing an asset’s health, criticality and Long-term Monetised Risk, which are:</w:t>
            </w:r>
            <w:r w:rsidRPr="00925811">
              <w:br/>
              <w:t>(a) the “Health Index”, which relates to the current condition of the licensee’s NARM Assets, and the predicted rate of deterioration in the condition of those assets, so as to enable their present and future condition and the probability of their failure to be assessed;</w:t>
            </w:r>
            <w:r w:rsidRPr="00925811">
              <w:br/>
              <w:t>(b) the “Criticality Index”, which reflects the safety impact, environmental impact, network (or system) reliability impact, financial implications, and other consequences that the licensee may reasonably deem to be relevant to its NARM Assets; and</w:t>
            </w:r>
            <w:r w:rsidRPr="00925811">
              <w:br/>
              <w:t>(c) the “Risk Index”, which provides the Network Asset Risk Metric and is a measure of Long-term Monetised Risk, derived from a combination of the Health Index and Criticality Index.</w:t>
            </w:r>
          </w:p>
        </w:tc>
      </w:tr>
      <w:tr w:rsidR="001A2306" w:rsidRPr="00925811" w14:paraId="5A5805DA"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4DD4789C" w14:textId="77777777" w:rsidR="001A2306" w:rsidRPr="00925811" w:rsidRDefault="001A2306" w:rsidP="001A2306">
            <w:r w:rsidRPr="00925811">
              <w:t>Network Asset Indices Methodology</w:t>
            </w:r>
          </w:p>
        </w:tc>
        <w:tc>
          <w:tcPr>
            <w:tcW w:w="6662" w:type="dxa"/>
            <w:hideMark/>
          </w:tcPr>
          <w:p w14:paraId="6B23E012"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means the component of the NARM Methodology established pursuant to paragraph 9.2.3(b), that is the licensee’s own methodology for implementation of the Common Network Asset Indices Methodology using the licensee’s own asset information.</w:t>
            </w:r>
          </w:p>
        </w:tc>
      </w:tr>
      <w:tr w:rsidR="001A2306" w:rsidRPr="00925811" w14:paraId="7A249079"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7DE56B03" w14:textId="77777777" w:rsidR="001A2306" w:rsidRPr="00925811" w:rsidRDefault="001A2306" w:rsidP="001A2306">
            <w:r w:rsidRPr="00925811">
              <w:lastRenderedPageBreak/>
              <w:t>Network Asset Risk Metric</w:t>
            </w:r>
          </w:p>
        </w:tc>
        <w:tc>
          <w:tcPr>
            <w:tcW w:w="6662" w:type="dxa"/>
            <w:hideMark/>
          </w:tcPr>
          <w:p w14:paraId="654744BA"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means the Long-term Monetised Risk associated with a NARM Asset or the Long-term Monetised Risk Benefit associated with a NARM Asset Intervention.</w:t>
            </w:r>
          </w:p>
        </w:tc>
      </w:tr>
      <w:tr w:rsidR="001A2306" w:rsidRPr="00925811" w14:paraId="4F70C549"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67C76A4A" w14:textId="77777777" w:rsidR="001A2306" w:rsidRPr="00925811" w:rsidRDefault="001A2306" w:rsidP="001A2306">
            <w:r w:rsidRPr="00925811">
              <w:t>Network Asset Risk Workbook</w:t>
            </w:r>
          </w:p>
        </w:tc>
        <w:tc>
          <w:tcPr>
            <w:tcW w:w="6662" w:type="dxa"/>
            <w:hideMark/>
          </w:tcPr>
          <w:p w14:paraId="68458E4B"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means the workbook containing the licensee's Baseline Network Risk Output issued by the Authority in accordance with Part C of Special Condition 3.1 (Allowed Network Asset Risk Metric expenditure (NARM</w:t>
            </w:r>
            <w:r w:rsidRPr="00925811">
              <w:rPr>
                <w:rStyle w:val="Subscript"/>
              </w:rPr>
              <w:t>t</w:t>
            </w:r>
            <w:r w:rsidRPr="00925811">
              <w:t>)).</w:t>
            </w:r>
          </w:p>
        </w:tc>
      </w:tr>
      <w:tr w:rsidR="001A2306" w:rsidRPr="00925811" w14:paraId="4504FE86"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344D6CE5" w14:textId="77777777" w:rsidR="001A2306" w:rsidRPr="00925811" w:rsidRDefault="001A2306" w:rsidP="001A2306">
            <w:r w:rsidRPr="00925811">
              <w:t>Network Licensee</w:t>
            </w:r>
          </w:p>
        </w:tc>
        <w:tc>
          <w:tcPr>
            <w:tcW w:w="6662" w:type="dxa"/>
            <w:hideMark/>
          </w:tcPr>
          <w:p w14:paraId="19574BD6"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means the holder of a licence granted under section 7 of the Gas Act 1986 or section 6(1)(b) or (c) of the Act.</w:t>
            </w:r>
          </w:p>
        </w:tc>
      </w:tr>
      <w:tr w:rsidR="001A2306" w:rsidRPr="00925811" w14:paraId="3A12415C"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6BA533D8" w14:textId="77777777" w:rsidR="001A2306" w:rsidRPr="00925811" w:rsidRDefault="001A2306" w:rsidP="001A2306">
            <w:r w:rsidRPr="00925811">
              <w:t>Network Risk Output</w:t>
            </w:r>
          </w:p>
        </w:tc>
        <w:tc>
          <w:tcPr>
            <w:tcW w:w="6662" w:type="dxa"/>
            <w:hideMark/>
          </w:tcPr>
          <w:p w14:paraId="3BC2C527"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means the Long-term Monetised Risk Benefit delivered, or expected to be delivered, by NARM Asset Interventions measured from the end of the Price Control Period for a period defined in the Common Network Asset Indices Methodology.</w:t>
            </w:r>
          </w:p>
        </w:tc>
      </w:tr>
      <w:tr w:rsidR="001A2306" w:rsidRPr="00925811" w14:paraId="5E1175A8"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6962383E" w14:textId="77777777" w:rsidR="001A2306" w:rsidRPr="00925811" w:rsidRDefault="001A2306" w:rsidP="001A2306">
            <w:r w:rsidRPr="00925811">
              <w:t>New Control Room</w:t>
            </w:r>
          </w:p>
        </w:tc>
        <w:tc>
          <w:tcPr>
            <w:tcW w:w="6662" w:type="dxa"/>
            <w:hideMark/>
          </w:tcPr>
          <w:p w14:paraId="781489D9"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 xml:space="preserve">means the preferred option contained in the RIIO ED2 SSEN Engineering Justification Papers </w:t>
            </w:r>
          </w:p>
          <w:p w14:paraId="46F9362E"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 xml:space="preserve">(a) 416_SHEPD_DSO_CTRL_ROOM_CLEANOFGEM.pdf; and </w:t>
            </w:r>
          </w:p>
          <w:p w14:paraId="61A04F5C"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(b) 415_SEPD_DSO_CTRL_ROOM_CLEANOFGEM.pdf .</w:t>
            </w:r>
          </w:p>
        </w:tc>
      </w:tr>
      <w:tr w:rsidR="001A2306" w:rsidRPr="00925811" w14:paraId="5B0887DE"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5EDB83D3" w14:textId="77777777" w:rsidR="001A2306" w:rsidRPr="00925811" w:rsidRDefault="001A2306" w:rsidP="001A2306">
            <w:r w:rsidRPr="00925811">
              <w:t>New Depot</w:t>
            </w:r>
          </w:p>
        </w:tc>
        <w:tc>
          <w:tcPr>
            <w:tcW w:w="6662" w:type="dxa"/>
            <w:hideMark/>
          </w:tcPr>
          <w:p w14:paraId="67CF91A9" w14:textId="77777777" w:rsidR="00160830"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 xml:space="preserve">means the preferred option contained in the following RIIO ED2 NGED (WPD at time of submission) Engineering Justification Papers: </w:t>
            </w:r>
          </w:p>
          <w:p w14:paraId="1470E166" w14:textId="77777777" w:rsidR="00160830"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(a) EJP004 Exeter Depot Refurbishment.pdf;</w:t>
            </w:r>
          </w:p>
          <w:p w14:paraId="0FA84132" w14:textId="77777777" w:rsidR="00160830"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 xml:space="preserve">(b) EJP005 Torquay Depot Refurbishment.pdf; and </w:t>
            </w:r>
          </w:p>
          <w:p w14:paraId="265D0EAB" w14:textId="5F71110E"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(c) EJP006 Plymouth Depot Refurbishment.pdf.</w:t>
            </w:r>
          </w:p>
        </w:tc>
      </w:tr>
      <w:tr w:rsidR="001A2306" w:rsidRPr="00925811" w14:paraId="19606595" w14:textId="77777777" w:rsidTr="00DA3FED">
        <w:trPr>
          <w:trHeight w:val="2592"/>
        </w:trPr>
        <w:tc>
          <w:tcPr>
            <w:cnfStyle w:val="001000000000" w:firstRow="0" w:lastRow="0" w:firstColumn="1" w:lastColumn="0" w:oddVBand="0" w:evenVBand="0" w:oddHBand="0" w:evenHBand="0" w:firstRowFirstColumn="0" w:firstRowLastColumn="0" w:lastRowFirstColumn="0" w:lastRowLastColumn="0"/>
            <w:tcW w:w="2405" w:type="dxa"/>
            <w:hideMark/>
          </w:tcPr>
          <w:p w14:paraId="71513001" w14:textId="77777777" w:rsidR="001A2306" w:rsidRPr="00925811" w:rsidRDefault="001A2306" w:rsidP="001A2306">
            <w:r w:rsidRPr="00925811">
              <w:t>New Transmission Capacity Charges</w:t>
            </w:r>
          </w:p>
        </w:tc>
        <w:tc>
          <w:tcPr>
            <w:tcW w:w="6662" w:type="dxa"/>
            <w:hideMark/>
          </w:tcPr>
          <w:p w14:paraId="52AB86D4"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means those elements of Transmission Connection Point Charges that are attributable (in whole or in part) to connection assets first becoming energised on or after 1 April 2023 pursuant to a requirement of the licensee for the provision of new or reinforced connection points between the GB Transmission System and the licensee’s Distribution System.</w:t>
            </w:r>
          </w:p>
        </w:tc>
      </w:tr>
      <w:tr w:rsidR="001A2306" w:rsidRPr="00925811" w14:paraId="6DFA36CA"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2225D48E" w14:textId="77777777" w:rsidR="001A2306" w:rsidRPr="00925811" w:rsidRDefault="001A2306" w:rsidP="001A2306">
            <w:r w:rsidRPr="00925811">
              <w:t>NIA</w:t>
            </w:r>
          </w:p>
        </w:tc>
        <w:tc>
          <w:tcPr>
            <w:tcW w:w="6662" w:type="dxa"/>
            <w:hideMark/>
          </w:tcPr>
          <w:p w14:paraId="205813BF"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means the network innovation allowance provided by Special Condition 5.2 (RIIO-2 network innovation allowance).</w:t>
            </w:r>
          </w:p>
        </w:tc>
      </w:tr>
      <w:tr w:rsidR="001A2306" w:rsidRPr="00925811" w14:paraId="7F360C78"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3314CA43" w14:textId="77777777" w:rsidR="001A2306" w:rsidRPr="00925811" w:rsidRDefault="001A2306" w:rsidP="001A2306">
            <w:r w:rsidRPr="00925811">
              <w:t>NIC</w:t>
            </w:r>
          </w:p>
        </w:tc>
        <w:tc>
          <w:tcPr>
            <w:tcW w:w="6662" w:type="dxa"/>
            <w:hideMark/>
          </w:tcPr>
          <w:p w14:paraId="3FA02EF4"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means the arrangements known as the network innovation competition established by Charge Restricted Condition 5A (The Network Innovation Competition) of this licence as in force on 31 March 2023.</w:t>
            </w:r>
          </w:p>
        </w:tc>
      </w:tr>
      <w:tr w:rsidR="001A2306" w:rsidRPr="00925811" w14:paraId="34682FBC"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578962E2" w14:textId="77777777" w:rsidR="001A2306" w:rsidRPr="00925811" w:rsidRDefault="001A2306" w:rsidP="001A2306">
            <w:r w:rsidRPr="00925811">
              <w:t>NIC Funding</w:t>
            </w:r>
          </w:p>
        </w:tc>
        <w:tc>
          <w:tcPr>
            <w:tcW w:w="6662" w:type="dxa"/>
            <w:hideMark/>
          </w:tcPr>
          <w:p w14:paraId="4CA36BB7"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means the amount transferred to the licensee to fund the implementation of a NIC Project.</w:t>
            </w:r>
          </w:p>
        </w:tc>
      </w:tr>
      <w:tr w:rsidR="001A2306" w:rsidRPr="00925811" w14:paraId="1E639263" w14:textId="77777777" w:rsidTr="00DA3FED">
        <w:trPr>
          <w:trHeight w:val="1152"/>
        </w:trPr>
        <w:tc>
          <w:tcPr>
            <w:cnfStyle w:val="001000000000" w:firstRow="0" w:lastRow="0" w:firstColumn="1" w:lastColumn="0" w:oddVBand="0" w:evenVBand="0" w:oddHBand="0" w:evenHBand="0" w:firstRowFirstColumn="0" w:firstRowLastColumn="0" w:lastRowFirstColumn="0" w:lastRowLastColumn="0"/>
            <w:tcW w:w="2405" w:type="dxa"/>
            <w:hideMark/>
          </w:tcPr>
          <w:p w14:paraId="1BFC1A7D" w14:textId="77777777" w:rsidR="001A2306" w:rsidRPr="00925811" w:rsidRDefault="001A2306" w:rsidP="001A2306">
            <w:r w:rsidRPr="00925811">
              <w:lastRenderedPageBreak/>
              <w:t>NIC Funding Mechanism</w:t>
            </w:r>
          </w:p>
        </w:tc>
        <w:tc>
          <w:tcPr>
            <w:tcW w:w="6662" w:type="dxa"/>
            <w:hideMark/>
          </w:tcPr>
          <w:p w14:paraId="3190E30F" w14:textId="575CF340"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 xml:space="preserve">means the arrangements, pursuant to Special Condition 7.9 (RIIO-ED1 network innovation competition), for the recovery by the </w:t>
            </w:r>
            <w:r w:rsidR="001A5707">
              <w:t>ISOP</w:t>
            </w:r>
            <w:r w:rsidRPr="00925811">
              <w:t xml:space="preserve"> through its Transmission Network Use of System Charges of the amount of total authorised NIC Funding in a Regulatory Year and the apportionment of that amount amongst the </w:t>
            </w:r>
            <w:r w:rsidR="001A5707">
              <w:t>ISOP</w:t>
            </w:r>
            <w:r w:rsidRPr="00925811">
              <w:t>, the licensee, and other Electricity Distributors and Transmission Licensees.</w:t>
            </w:r>
          </w:p>
        </w:tc>
      </w:tr>
      <w:tr w:rsidR="001A2306" w:rsidRPr="00925811" w14:paraId="782FA2CB"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6CF3B4EE" w14:textId="77777777" w:rsidR="001A2306" w:rsidRPr="00925811" w:rsidRDefault="001A2306" w:rsidP="001A2306">
            <w:r w:rsidRPr="00925811">
              <w:t>NIC Project</w:t>
            </w:r>
            <w:r w:rsidRPr="00925811">
              <w:tab/>
            </w:r>
          </w:p>
        </w:tc>
        <w:tc>
          <w:tcPr>
            <w:tcW w:w="6662" w:type="dxa"/>
            <w:hideMark/>
          </w:tcPr>
          <w:p w14:paraId="5C710DEA" w14:textId="1C426C9C"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 xml:space="preserve">means a project undertaken by a licensee that appears to the Authority to satisfy those requirements of the </w:t>
            </w:r>
            <w:r w:rsidR="009D2F8F" w:rsidRPr="00925811">
              <w:t>Electricity Network Innovation Competition Governance Document</w:t>
            </w:r>
            <w:r w:rsidR="009D2F8F" w:rsidRPr="00925811" w:rsidDel="00001F03">
              <w:t xml:space="preserve"> </w:t>
            </w:r>
            <w:r w:rsidRPr="00925811">
              <w:t>as are necessary for the project to be funded under the NIC Funding Mechanism.</w:t>
            </w:r>
          </w:p>
        </w:tc>
      </w:tr>
      <w:tr w:rsidR="001A2306" w:rsidRPr="00925811" w14:paraId="70CB93FF"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56854F50" w14:textId="77777777" w:rsidR="001A2306" w:rsidRPr="00925811" w:rsidRDefault="001A2306" w:rsidP="001A2306">
            <w:r w:rsidRPr="00925811">
              <w:t>Non-intervention Risk Changes</w:t>
            </w:r>
          </w:p>
        </w:tc>
        <w:tc>
          <w:tcPr>
            <w:tcW w:w="6662" w:type="dxa"/>
            <w:hideMark/>
          </w:tcPr>
          <w:p w14:paraId="53409CC8"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means factors that result in changes to Long-term Monetised Risk that are unrelated to the licensee’s asset interventions, but may impact the licensee’s Outturn Network Risk Output.</w:t>
            </w:r>
          </w:p>
        </w:tc>
      </w:tr>
      <w:tr w:rsidR="001A2306" w:rsidRPr="00925811" w14:paraId="6E37B625"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4CF99AB1" w14:textId="77777777" w:rsidR="001A2306" w:rsidRPr="00925811" w:rsidRDefault="001A2306" w:rsidP="001A2306">
            <w:r w:rsidRPr="00925811">
              <w:t>Non-NARM Asset Interventions</w:t>
            </w:r>
          </w:p>
        </w:tc>
        <w:tc>
          <w:tcPr>
            <w:tcW w:w="6662" w:type="dxa"/>
            <w:hideMark/>
          </w:tcPr>
          <w:p w14:paraId="1EB05849"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means an intervention undertaken on a NARM Asset that is not classified as a NARM Asset Intervention, or an intervention on an asset that is not a NARM Asset.</w:t>
            </w:r>
          </w:p>
        </w:tc>
      </w:tr>
      <w:tr w:rsidR="001A2306" w:rsidRPr="00925811" w14:paraId="755BB637"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6A538A2C" w14:textId="77777777" w:rsidR="001A2306" w:rsidRPr="00925811" w:rsidRDefault="001A2306" w:rsidP="001A2306">
            <w:r w:rsidRPr="00925811">
              <w:t>Not Delivered</w:t>
            </w:r>
          </w:p>
        </w:tc>
        <w:tc>
          <w:tcPr>
            <w:tcW w:w="6662" w:type="dxa"/>
            <w:hideMark/>
          </w:tcPr>
          <w:p w14:paraId="21E8A702"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means where the licensee has not delivered the output as set out in the relevant special condition in full or in part by the relevant delivery date and does not intend to deliver the output in full or in part at a later date.</w:t>
            </w:r>
          </w:p>
        </w:tc>
      </w:tr>
    </w:tbl>
    <w:p w14:paraId="5A6A488D" w14:textId="77777777" w:rsidR="001A2306" w:rsidRPr="00925811" w:rsidRDefault="001A2306" w:rsidP="001A2306">
      <w:pPr>
        <w:pStyle w:val="Heading4"/>
      </w:pPr>
      <w:r w:rsidRPr="00925811">
        <w:t>O</w:t>
      </w:r>
    </w:p>
    <w:tbl>
      <w:tblPr>
        <w:tblStyle w:val="TableGridLight"/>
        <w:tblW w:w="906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6662"/>
      </w:tblGrid>
      <w:tr w:rsidR="001A2306" w:rsidRPr="00925811" w14:paraId="6F2F1548" w14:textId="77777777" w:rsidTr="00DA3FED">
        <w:trPr>
          <w:cnfStyle w:val="100000000000" w:firstRow="1" w:lastRow="0" w:firstColumn="0" w:lastColumn="0" w:oddVBand="0" w:evenVBand="0" w:oddHBand="0" w:evenHBand="0" w:firstRowFirstColumn="0" w:firstRowLastColumn="0" w:lastRowFirstColumn="0" w:lastRowLastColumn="0"/>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3A6E2AB4" w14:textId="77777777" w:rsidR="001A2306" w:rsidRPr="00925811" w:rsidRDefault="001A2306" w:rsidP="001A2306">
            <w:r w:rsidRPr="00925811">
              <w:t xml:space="preserve">Off-Gas Grid Customers </w:t>
            </w:r>
          </w:p>
        </w:tc>
        <w:tc>
          <w:tcPr>
            <w:tcW w:w="6662" w:type="dxa"/>
            <w:hideMark/>
          </w:tcPr>
          <w:p w14:paraId="2F69214B" w14:textId="77777777" w:rsidR="001A2306" w:rsidRPr="00925811" w:rsidRDefault="001A2306" w:rsidP="001A2306">
            <w:pPr>
              <w:cnfStyle w:val="100000000000" w:firstRow="1" w:lastRow="0" w:firstColumn="0" w:lastColumn="0" w:oddVBand="0" w:evenVBand="0" w:oddHBand="0" w:evenHBand="0" w:firstRowFirstColumn="0" w:firstRowLastColumn="0" w:lastRowFirstColumn="0" w:lastRowLastColumn="0"/>
            </w:pPr>
            <w:r w:rsidRPr="00925811">
              <w:t xml:space="preserve">means Customers with a single-phase connection to the Distribution System who are not connected to the Gas Distribution System. </w:t>
            </w:r>
          </w:p>
        </w:tc>
      </w:tr>
      <w:tr w:rsidR="001A2306" w:rsidRPr="00925811" w14:paraId="14B69318"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7C505F97" w14:textId="77777777" w:rsidR="001A2306" w:rsidRPr="00925811" w:rsidRDefault="001A2306" w:rsidP="001A2306">
            <w:r w:rsidRPr="00925811">
              <w:t>Operational Performance</w:t>
            </w:r>
          </w:p>
        </w:tc>
        <w:tc>
          <w:tcPr>
            <w:tcW w:w="6662" w:type="dxa"/>
            <w:hideMark/>
          </w:tcPr>
          <w:p w14:paraId="32702E8D"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means a measure of returns which includes totex and output delivery incentive performance but excludes performance on debt, tax, and the Business Plan incentive. It also excludes the baseline allowed return on equity.</w:t>
            </w:r>
          </w:p>
        </w:tc>
      </w:tr>
      <w:tr w:rsidR="001A2306" w:rsidRPr="00925811" w14:paraId="0105DFCF"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3B35B837" w14:textId="77777777" w:rsidR="001A2306" w:rsidRPr="00925811" w:rsidRDefault="001A2306" w:rsidP="001A2306">
            <w:r w:rsidRPr="00925811">
              <w:t>OT</w:t>
            </w:r>
          </w:p>
        </w:tc>
        <w:tc>
          <w:tcPr>
            <w:tcW w:w="6662" w:type="dxa"/>
            <w:hideMark/>
          </w:tcPr>
          <w:p w14:paraId="16E8EE2D"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means a licensee's operational technology network and information systems that interface with physical assets and processes of operations.</w:t>
            </w:r>
          </w:p>
        </w:tc>
      </w:tr>
      <w:tr w:rsidR="001A2306" w:rsidRPr="00925811" w14:paraId="0E6B207E" w14:textId="77777777" w:rsidTr="00DA3FED">
        <w:trPr>
          <w:trHeight w:val="1728"/>
        </w:trPr>
        <w:tc>
          <w:tcPr>
            <w:cnfStyle w:val="001000000000" w:firstRow="0" w:lastRow="0" w:firstColumn="1" w:lastColumn="0" w:oddVBand="0" w:evenVBand="0" w:oddHBand="0" w:evenHBand="0" w:firstRowFirstColumn="0" w:firstRowLastColumn="0" w:lastRowFirstColumn="0" w:lastRowLastColumn="0"/>
            <w:tcW w:w="2405" w:type="dxa"/>
            <w:hideMark/>
          </w:tcPr>
          <w:p w14:paraId="5967C929" w14:textId="77777777" w:rsidR="001A2306" w:rsidRPr="00925811" w:rsidRDefault="001A2306" w:rsidP="001A2306">
            <w:r w:rsidRPr="00925811">
              <w:t>Other Exceptional Event</w:t>
            </w:r>
          </w:p>
        </w:tc>
        <w:tc>
          <w:tcPr>
            <w:tcW w:w="6662" w:type="dxa"/>
            <w:hideMark/>
          </w:tcPr>
          <w:p w14:paraId="7D9D163D"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means a non-weather event that:</w:t>
            </w:r>
            <w:r w:rsidRPr="00925811">
              <w:br/>
              <w:t>(a)  was a consequence of a cause external to the licensee including an Incident on a Transmission System or other connected network owned/operated by a third party, or from contact with a foreign object under the control or influence of a third party, terrorism or vandalism; and</w:t>
            </w:r>
            <w:r w:rsidRPr="00925811">
              <w:br/>
              <w:t>(b)  contributes more than the threshold amount specified for the licensee in Appendix 11 to Special Condition 4.4 (Interruptions incentive scheme output delivery incentive) to CIIS or CMLIS in a three month period.</w:t>
            </w:r>
          </w:p>
        </w:tc>
      </w:tr>
      <w:tr w:rsidR="001A2306" w:rsidRPr="00925811" w14:paraId="09DD8E22"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3ECA3ED7" w14:textId="77777777" w:rsidR="001A2306" w:rsidRPr="00925811" w:rsidRDefault="001A2306" w:rsidP="001A2306">
            <w:r w:rsidRPr="00925811">
              <w:lastRenderedPageBreak/>
              <w:t xml:space="preserve">Out of Area Charges </w:t>
            </w:r>
          </w:p>
        </w:tc>
        <w:tc>
          <w:tcPr>
            <w:tcW w:w="6662" w:type="dxa"/>
            <w:hideMark/>
          </w:tcPr>
          <w:p w14:paraId="6FD9995E"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means the Use of System Charges levied by the licensee in respect of its Distribution Business activities outside its Distribution Services Area.</w:t>
            </w:r>
          </w:p>
        </w:tc>
      </w:tr>
      <w:tr w:rsidR="001A2306" w:rsidRPr="00925811" w14:paraId="10921F2C" w14:textId="77777777" w:rsidTr="00DA3FED">
        <w:trPr>
          <w:trHeight w:val="2067"/>
        </w:trPr>
        <w:tc>
          <w:tcPr>
            <w:cnfStyle w:val="001000000000" w:firstRow="0" w:lastRow="0" w:firstColumn="1" w:lastColumn="0" w:oddVBand="0" w:evenVBand="0" w:oddHBand="0" w:evenHBand="0" w:firstRowFirstColumn="0" w:firstRowLastColumn="0" w:lastRowFirstColumn="0" w:lastRowLastColumn="0"/>
            <w:tcW w:w="2405" w:type="dxa"/>
            <w:hideMark/>
          </w:tcPr>
          <w:p w14:paraId="13A25FE2" w14:textId="77777777" w:rsidR="001A2306" w:rsidRPr="00925811" w:rsidRDefault="001A2306" w:rsidP="001A2306">
            <w:r w:rsidRPr="00925811">
              <w:t>Outturn Network Risk Output</w:t>
            </w:r>
          </w:p>
        </w:tc>
        <w:tc>
          <w:tcPr>
            <w:tcW w:w="6662" w:type="dxa"/>
            <w:hideMark/>
          </w:tcPr>
          <w:p w14:paraId="5745170D"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means the Long-term Monetised Risk Benefit delivered during the Price Control Period through the licensee’s NARM Asset Interventions.</w:t>
            </w:r>
          </w:p>
        </w:tc>
      </w:tr>
      <w:tr w:rsidR="001A2306" w:rsidRPr="00925811" w14:paraId="423D6AB4" w14:textId="77777777" w:rsidTr="00DA3FED">
        <w:trPr>
          <w:trHeight w:val="600"/>
        </w:trPr>
        <w:tc>
          <w:tcPr>
            <w:cnfStyle w:val="001000000000" w:firstRow="0" w:lastRow="0" w:firstColumn="1" w:lastColumn="0" w:oddVBand="0" w:evenVBand="0" w:oddHBand="0" w:evenHBand="0" w:firstRowFirstColumn="0" w:firstRowLastColumn="0" w:lastRowFirstColumn="0" w:lastRowLastColumn="0"/>
            <w:tcW w:w="2405" w:type="dxa"/>
            <w:hideMark/>
          </w:tcPr>
          <w:p w14:paraId="50C29F78" w14:textId="77777777" w:rsidR="001A2306" w:rsidRPr="00925811" w:rsidRDefault="001A2306" w:rsidP="001A2306">
            <w:r w:rsidRPr="00925811">
              <w:t>Outturn Unit Cost of Risk</w:t>
            </w:r>
          </w:p>
        </w:tc>
        <w:tc>
          <w:tcPr>
            <w:tcW w:w="6662" w:type="dxa"/>
            <w:hideMark/>
          </w:tcPr>
          <w:p w14:paraId="556C992E"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as derived in accordance with paragraph 3.1.39 in Special Condition 3.1 (Allowed Network Asset Risk Metric expenditure).</w:t>
            </w:r>
          </w:p>
        </w:tc>
      </w:tr>
      <w:tr w:rsidR="001A2306" w:rsidRPr="00925811" w14:paraId="7EF9D401"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493351EF" w14:textId="77777777" w:rsidR="001A2306" w:rsidRPr="00925811" w:rsidRDefault="001A2306" w:rsidP="001A2306">
            <w:r w:rsidRPr="00925811">
              <w:t>Overall Expenditure Condition</w:t>
            </w:r>
          </w:p>
        </w:tc>
        <w:tc>
          <w:tcPr>
            <w:tcW w:w="6662" w:type="dxa"/>
            <w:hideMark/>
          </w:tcPr>
          <w:p w14:paraId="50DB0FCC"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means the requirement that totex expenditure over the RIIO-1 Price Control Period exceeds the value specified in Appendix 2 to Charge Restriction Condition 3N (Arrangements to exclude Green Recovery Scheme Project Costs from the Totex Incentive Mechanism).</w:t>
            </w:r>
          </w:p>
        </w:tc>
      </w:tr>
    </w:tbl>
    <w:p w14:paraId="514734D4" w14:textId="77777777" w:rsidR="001A2306" w:rsidRPr="00925811" w:rsidRDefault="001A2306" w:rsidP="001A2306">
      <w:pPr>
        <w:pStyle w:val="Heading4"/>
      </w:pPr>
      <w:r w:rsidRPr="00925811">
        <w:t>P</w:t>
      </w:r>
    </w:p>
    <w:tbl>
      <w:tblPr>
        <w:tblStyle w:val="TableGridLight"/>
        <w:tblW w:w="906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6662"/>
      </w:tblGrid>
      <w:tr w:rsidR="001A2306" w:rsidRPr="00925811" w14:paraId="2B2C4436" w14:textId="77777777" w:rsidTr="00DA3FED">
        <w:trPr>
          <w:cnfStyle w:val="100000000000" w:firstRow="1" w:lastRow="0" w:firstColumn="0" w:lastColumn="0" w:oddVBand="0" w:evenVBand="0" w:oddHBand="0"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33C29CA2" w14:textId="77777777" w:rsidR="001A2306" w:rsidRPr="00925811" w:rsidRDefault="001A2306" w:rsidP="001A2306">
            <w:r w:rsidRPr="00925811">
              <w:t>Partial Shutdown</w:t>
            </w:r>
          </w:p>
        </w:tc>
        <w:tc>
          <w:tcPr>
            <w:tcW w:w="6662" w:type="dxa"/>
            <w:hideMark/>
          </w:tcPr>
          <w:p w14:paraId="4BFFB0BE" w14:textId="77777777" w:rsidR="001A2306" w:rsidRPr="00925811" w:rsidRDefault="001A2306" w:rsidP="001A2306">
            <w:pPr>
              <w:cnfStyle w:val="100000000000" w:firstRow="1" w:lastRow="0" w:firstColumn="0" w:lastColumn="0" w:oddVBand="0" w:evenVBand="0" w:oddHBand="0" w:evenHBand="0" w:firstRowFirstColumn="0" w:firstRowLastColumn="0" w:lastRowFirstColumn="0" w:lastRowLastColumn="0"/>
            </w:pPr>
            <w:r w:rsidRPr="00925811">
              <w:t>has the meaning given to that term in the Grid Code.</w:t>
            </w:r>
          </w:p>
        </w:tc>
      </w:tr>
      <w:tr w:rsidR="001A2306" w:rsidRPr="00925811" w14:paraId="75CBD590"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5C41A7A1" w14:textId="77777777" w:rsidR="001A2306" w:rsidRPr="00925811" w:rsidRDefault="001A2306" w:rsidP="001A2306">
            <w:r w:rsidRPr="00925811">
              <w:t>Partially Delivered</w:t>
            </w:r>
          </w:p>
        </w:tc>
        <w:tc>
          <w:tcPr>
            <w:tcW w:w="6662" w:type="dxa"/>
            <w:hideMark/>
          </w:tcPr>
          <w:p w14:paraId="5DC8A76C"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means where the licensee has delivered some, but not all of the output specified in the relevant special condition.</w:t>
            </w:r>
          </w:p>
        </w:tc>
      </w:tr>
      <w:tr w:rsidR="001A2306" w:rsidRPr="00925811" w14:paraId="59C2827A"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27CCF4C4" w14:textId="77777777" w:rsidR="001A2306" w:rsidRPr="00925811" w:rsidRDefault="001A2306" w:rsidP="001A2306">
            <w:r w:rsidRPr="00925811">
              <w:t>Partially Delivered With Alternative Specification</w:t>
            </w:r>
          </w:p>
        </w:tc>
        <w:tc>
          <w:tcPr>
            <w:tcW w:w="6662" w:type="dxa"/>
            <w:hideMark/>
          </w:tcPr>
          <w:p w14:paraId="7CD6DBFD"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means where the licensee has delivered a different specification to that set out in the relevant special condition, while achieving only part of the Consumer Outcome that would have been achieved if the licensee had delivered the output as set out in the relevant special condition.</w:t>
            </w:r>
          </w:p>
        </w:tc>
      </w:tr>
      <w:tr w:rsidR="001A2306" w:rsidRPr="00925811" w14:paraId="50C26A83" w14:textId="77777777" w:rsidTr="00925811">
        <w:trPr>
          <w:trHeight w:val="580"/>
        </w:trPr>
        <w:tc>
          <w:tcPr>
            <w:cnfStyle w:val="001000000000" w:firstRow="0" w:lastRow="0" w:firstColumn="1" w:lastColumn="0" w:oddVBand="0" w:evenVBand="0" w:oddHBand="0" w:evenHBand="0" w:firstRowFirstColumn="0" w:firstRowLastColumn="0" w:lastRowFirstColumn="0" w:lastRowLastColumn="0"/>
            <w:tcW w:w="2405" w:type="dxa"/>
            <w:hideMark/>
          </w:tcPr>
          <w:p w14:paraId="16146F0B" w14:textId="77777777" w:rsidR="001A2306" w:rsidRPr="00925811" w:rsidRDefault="001A2306" w:rsidP="001A2306">
            <w:r w:rsidRPr="00925811">
              <w:t>Partner Licensee</w:t>
            </w:r>
          </w:p>
        </w:tc>
        <w:tc>
          <w:tcPr>
            <w:tcW w:w="6662" w:type="dxa"/>
            <w:hideMark/>
          </w:tcPr>
          <w:p w14:paraId="28F4C1FA"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means a Network Licensee that has agreed to accept or transfer responsibility for a CAM Activity.</w:t>
            </w:r>
          </w:p>
        </w:tc>
      </w:tr>
      <w:tr w:rsidR="001A2306" w:rsidRPr="00925811" w14:paraId="136B3F63"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4D7D037F" w14:textId="77777777" w:rsidR="001A2306" w:rsidRPr="00925811" w:rsidRDefault="001A2306" w:rsidP="001A2306">
            <w:r w:rsidRPr="00925811">
              <w:t>PCB</w:t>
            </w:r>
          </w:p>
        </w:tc>
        <w:tc>
          <w:tcPr>
            <w:tcW w:w="6662" w:type="dxa"/>
            <w:hideMark/>
          </w:tcPr>
          <w:p w14:paraId="4FFC0C28"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has meaning given to that term by Regulation 2(1) of either of the PCB Regulations.</w:t>
            </w:r>
          </w:p>
        </w:tc>
      </w:tr>
      <w:tr w:rsidR="001A2306" w:rsidRPr="00925811" w14:paraId="7B4E8742" w14:textId="77777777" w:rsidTr="00DA3FED">
        <w:trPr>
          <w:trHeight w:val="1152"/>
        </w:trPr>
        <w:tc>
          <w:tcPr>
            <w:cnfStyle w:val="001000000000" w:firstRow="0" w:lastRow="0" w:firstColumn="1" w:lastColumn="0" w:oddVBand="0" w:evenVBand="0" w:oddHBand="0" w:evenHBand="0" w:firstRowFirstColumn="0" w:firstRowLastColumn="0" w:lastRowFirstColumn="0" w:lastRowLastColumn="0"/>
            <w:tcW w:w="2405" w:type="dxa"/>
            <w:hideMark/>
          </w:tcPr>
          <w:p w14:paraId="146B7F2D" w14:textId="77777777" w:rsidR="001A2306" w:rsidRPr="00925811" w:rsidRDefault="001A2306" w:rsidP="001A2306">
            <w:r w:rsidRPr="00925811">
              <w:t>PCB Interventions</w:t>
            </w:r>
          </w:p>
        </w:tc>
        <w:tc>
          <w:tcPr>
            <w:tcW w:w="6662" w:type="dxa"/>
            <w:hideMark/>
          </w:tcPr>
          <w:p w14:paraId="7AFA9C63"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means work undertaken by the licensee on pole-mounted Transformers, associated poles and pole-mounted switchgear in order to comply with the PCBs Regulations, and work that may involve the installation of a ground-mounted Transformer in circumstances where the forecast load growth exceeds the capacity that can be supplied by a pole-mounted Transformer.</w:t>
            </w:r>
          </w:p>
        </w:tc>
      </w:tr>
      <w:tr w:rsidR="001A2306" w:rsidRPr="00925811" w14:paraId="3066F5FE" w14:textId="77777777" w:rsidTr="00DA3FED">
        <w:trPr>
          <w:trHeight w:val="1152"/>
        </w:trPr>
        <w:tc>
          <w:tcPr>
            <w:cnfStyle w:val="001000000000" w:firstRow="0" w:lastRow="0" w:firstColumn="1" w:lastColumn="0" w:oddVBand="0" w:evenVBand="0" w:oddHBand="0" w:evenHBand="0" w:firstRowFirstColumn="0" w:firstRowLastColumn="0" w:lastRowFirstColumn="0" w:lastRowLastColumn="0"/>
            <w:tcW w:w="2405" w:type="dxa"/>
            <w:hideMark/>
          </w:tcPr>
          <w:p w14:paraId="0EA7F494" w14:textId="77777777" w:rsidR="001A2306" w:rsidRPr="00925811" w:rsidRDefault="001A2306" w:rsidP="001A2306">
            <w:r w:rsidRPr="00925811">
              <w:t>PCB Regulations</w:t>
            </w:r>
          </w:p>
        </w:tc>
        <w:tc>
          <w:tcPr>
            <w:tcW w:w="6662" w:type="dxa"/>
            <w:hideMark/>
          </w:tcPr>
          <w:p w14:paraId="5C5E8025"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In the case of England and Wales, the Environmental Protection (Disposal of Polychlorinated Biphenyls and other Dangerous Substances) (England and Wales) Regulations 2000, and any amendment to it.</w:t>
            </w:r>
            <w:r w:rsidRPr="00925811">
              <w:br/>
              <w:t xml:space="preserve">In the case of Scotland, the Environmental Protection (Disposal </w:t>
            </w:r>
            <w:r w:rsidRPr="00925811">
              <w:lastRenderedPageBreak/>
              <w:t>of Polychlorinated Biphenyls and other Dangerous Substances) (Scotland) Regulations 2000, and any amendment to it.</w:t>
            </w:r>
          </w:p>
        </w:tc>
      </w:tr>
      <w:tr w:rsidR="001A2306" w:rsidRPr="00925811" w14:paraId="6521D339"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78F7CFFC" w14:textId="77777777" w:rsidR="001A2306" w:rsidRPr="00925811" w:rsidRDefault="001A2306" w:rsidP="001A2306">
            <w:r w:rsidRPr="00925811">
              <w:lastRenderedPageBreak/>
              <w:t>PCFM Variable Value</w:t>
            </w:r>
          </w:p>
        </w:tc>
        <w:tc>
          <w:tcPr>
            <w:tcW w:w="6662" w:type="dxa"/>
            <w:hideMark/>
          </w:tcPr>
          <w:p w14:paraId="55F2F806"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means the values in the table of that name in the ED2 Price Control Financial Handbook.</w:t>
            </w:r>
          </w:p>
        </w:tc>
      </w:tr>
      <w:tr w:rsidR="001A2306" w:rsidRPr="00925811" w14:paraId="35A54EB9" w14:textId="77777777" w:rsidTr="00DA3FED">
        <w:trPr>
          <w:trHeight w:val="300"/>
        </w:trPr>
        <w:tc>
          <w:tcPr>
            <w:cnfStyle w:val="001000000000" w:firstRow="0" w:lastRow="0" w:firstColumn="1" w:lastColumn="0" w:oddVBand="0" w:evenVBand="0" w:oddHBand="0" w:evenHBand="0" w:firstRowFirstColumn="0" w:firstRowLastColumn="0" w:lastRowFirstColumn="0" w:lastRowLastColumn="0"/>
            <w:tcW w:w="2405" w:type="dxa"/>
            <w:hideMark/>
          </w:tcPr>
          <w:p w14:paraId="5DB111C3" w14:textId="77777777" w:rsidR="001A2306" w:rsidRPr="00925811" w:rsidRDefault="001A2306" w:rsidP="001A2306">
            <w:r w:rsidRPr="00925811">
              <w:t xml:space="preserve">Pension Scheme Established Deficit </w:t>
            </w:r>
          </w:p>
        </w:tc>
        <w:tc>
          <w:tcPr>
            <w:tcW w:w="6662" w:type="dxa"/>
            <w:hideMark/>
          </w:tcPr>
          <w:p w14:paraId="6D0360CB"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means the difference between assets and liabilities, determined at any point in time, attributable to pensionable service up to the end of the 31 March 2010 and relating to the Distribution Business under the Authority's Price Control Pension Principles. The term applies equally if there is a subsequent surplus.</w:t>
            </w:r>
          </w:p>
        </w:tc>
      </w:tr>
      <w:tr w:rsidR="001A2306" w:rsidRPr="00925811" w14:paraId="7D0E26D8"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21C9D62B" w14:textId="77777777" w:rsidR="001A2306" w:rsidRPr="00925811" w:rsidRDefault="001A2306" w:rsidP="001A2306">
            <w:r w:rsidRPr="00925811">
              <w:t>Physical Security</w:t>
            </w:r>
          </w:p>
        </w:tc>
        <w:tc>
          <w:tcPr>
            <w:tcW w:w="6662" w:type="dxa"/>
            <w:hideMark/>
          </w:tcPr>
          <w:p w14:paraId="5729E39F" w14:textId="2452A213" w:rsidR="001A2306" w:rsidRPr="00925811" w:rsidRDefault="002E1153" w:rsidP="001A2306">
            <w:pPr>
              <w:cnfStyle w:val="000000000000" w:firstRow="0" w:lastRow="0" w:firstColumn="0" w:lastColumn="0" w:oddVBand="0" w:evenVBand="0" w:oddHBand="0" w:evenHBand="0" w:firstRowFirstColumn="0" w:firstRowLastColumn="0" w:lastRowFirstColumn="0" w:lastRowLastColumn="0"/>
            </w:pPr>
            <w:r w:rsidRPr="00925811">
              <w:t>means the measures designed to ensure the physical protection of property and assets at Critical National Infrastructure sites, or any sites included in the Physical Security Update Programme</w:t>
            </w:r>
            <w:r w:rsidR="006362F1" w:rsidRPr="00925811">
              <w:t>.</w:t>
            </w:r>
          </w:p>
        </w:tc>
      </w:tr>
      <w:tr w:rsidR="001A2306" w:rsidRPr="00925811" w14:paraId="19EBA8B2"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22F535BD" w14:textId="77777777" w:rsidR="001A2306" w:rsidRPr="00925811" w:rsidRDefault="001A2306" w:rsidP="001A2306">
            <w:r w:rsidRPr="00925811">
              <w:t>Physical Security Re-opener</w:t>
            </w:r>
          </w:p>
        </w:tc>
        <w:tc>
          <w:tcPr>
            <w:tcW w:w="6662" w:type="dxa"/>
            <w:hideMark/>
          </w:tcPr>
          <w:p w14:paraId="341B6482"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means the Re-opener established by Part B of Special Condition 3.2 (Uncertain Costs Re-openers).</w:t>
            </w:r>
          </w:p>
        </w:tc>
      </w:tr>
      <w:tr w:rsidR="001A2306" w:rsidRPr="00925811" w14:paraId="08623FEC"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00B36380" w14:textId="77777777" w:rsidR="001A2306" w:rsidRPr="00925811" w:rsidRDefault="001A2306" w:rsidP="001A2306">
            <w:r w:rsidRPr="00925811">
              <w:t>Physical Security Scope of Work</w:t>
            </w:r>
          </w:p>
        </w:tc>
        <w:tc>
          <w:tcPr>
            <w:tcW w:w="6662" w:type="dxa"/>
            <w:hideMark/>
          </w:tcPr>
          <w:p w14:paraId="7CFCC6C4"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bookmarkStart w:id="24" w:name="_Hlk125470946"/>
            <w:r w:rsidRPr="00925811">
              <w:t>means the scope of work the licensee has agreed to undertake in order to comply with government policy, guidance or requirements, relating to Physical Security.</w:t>
            </w:r>
            <w:bookmarkEnd w:id="24"/>
          </w:p>
        </w:tc>
      </w:tr>
      <w:tr w:rsidR="00044C1D" w:rsidRPr="00925811" w14:paraId="56826086"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tcPr>
          <w:p w14:paraId="03688EFE" w14:textId="2CF0596F" w:rsidR="00044C1D" w:rsidRPr="00925811" w:rsidRDefault="00044C1D" w:rsidP="00044C1D">
            <w:r w:rsidRPr="00925811">
              <w:t>Physical Security Upgrade Programme</w:t>
            </w:r>
          </w:p>
        </w:tc>
        <w:tc>
          <w:tcPr>
            <w:tcW w:w="6662" w:type="dxa"/>
          </w:tcPr>
          <w:p w14:paraId="5D4260A4" w14:textId="1BA3D536" w:rsidR="00044C1D" w:rsidRPr="00925811" w:rsidRDefault="00044C1D" w:rsidP="00044C1D">
            <w:pPr>
              <w:cnfStyle w:val="000000000000" w:firstRow="0" w:lastRow="0" w:firstColumn="0" w:lastColumn="0" w:oddVBand="0" w:evenVBand="0" w:oddHBand="0" w:evenHBand="0" w:firstRowFirstColumn="0" w:firstRowLastColumn="0" w:lastRowFirstColumn="0" w:lastRowLastColumn="0"/>
            </w:pPr>
            <w:r w:rsidRPr="00925811">
              <w:t>means physical security investment at Critical National Infrastructure sites as mandated by government.</w:t>
            </w:r>
          </w:p>
        </w:tc>
      </w:tr>
      <w:tr w:rsidR="00044C1D" w:rsidRPr="00925811" w14:paraId="6C43B72F"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3C3B0359" w14:textId="77777777" w:rsidR="00044C1D" w:rsidRPr="00925811" w:rsidRDefault="00044C1D" w:rsidP="00044C1D">
            <w:r w:rsidRPr="00925811">
              <w:t>Pre-fault Availability</w:t>
            </w:r>
          </w:p>
        </w:tc>
        <w:tc>
          <w:tcPr>
            <w:tcW w:w="6662" w:type="dxa"/>
            <w:hideMark/>
          </w:tcPr>
          <w:p w14:paraId="3EFC332A" w14:textId="77777777" w:rsidR="00044C1D" w:rsidRPr="00925811" w:rsidRDefault="00044C1D" w:rsidP="00044C1D">
            <w:pPr>
              <w:cnfStyle w:val="000000000000" w:firstRow="0" w:lastRow="0" w:firstColumn="0" w:lastColumn="0" w:oddVBand="0" w:evenVBand="0" w:oddHBand="0" w:evenHBand="0" w:firstRowFirstColumn="0" w:firstRowLastColumn="0" w:lastRowFirstColumn="0" w:lastRowLastColumn="0"/>
            </w:pPr>
            <w:r w:rsidRPr="00925811">
              <w:t>has the meaning given to that term in the RIGs.</w:t>
            </w:r>
          </w:p>
        </w:tc>
      </w:tr>
      <w:tr w:rsidR="00044C1D" w:rsidRPr="00925811" w14:paraId="3EB23DEA" w14:textId="77777777" w:rsidTr="00DA3FED">
        <w:trPr>
          <w:trHeight w:val="1152"/>
        </w:trPr>
        <w:tc>
          <w:tcPr>
            <w:cnfStyle w:val="001000000000" w:firstRow="0" w:lastRow="0" w:firstColumn="1" w:lastColumn="0" w:oddVBand="0" w:evenVBand="0" w:oddHBand="0" w:evenHBand="0" w:firstRowFirstColumn="0" w:firstRowLastColumn="0" w:lastRowFirstColumn="0" w:lastRowLastColumn="0"/>
            <w:tcW w:w="2405" w:type="dxa"/>
            <w:hideMark/>
          </w:tcPr>
          <w:p w14:paraId="7CD7799C" w14:textId="77777777" w:rsidR="00044C1D" w:rsidRPr="00925811" w:rsidRDefault="00044C1D" w:rsidP="00044C1D">
            <w:r w:rsidRPr="00925811">
              <w:t>Prescribed Rates</w:t>
            </w:r>
          </w:p>
        </w:tc>
        <w:tc>
          <w:tcPr>
            <w:tcW w:w="6662" w:type="dxa"/>
            <w:hideMark/>
          </w:tcPr>
          <w:p w14:paraId="7950E346" w14:textId="77777777" w:rsidR="00044C1D" w:rsidRPr="00925811" w:rsidRDefault="00044C1D" w:rsidP="00044C1D">
            <w:pPr>
              <w:cnfStyle w:val="000000000000" w:firstRow="0" w:lastRow="0" w:firstColumn="0" w:lastColumn="0" w:oddVBand="0" w:evenVBand="0" w:oddHBand="0" w:evenHBand="0" w:firstRowFirstColumn="0" w:firstRowLastColumn="0" w:lastRowFirstColumn="0" w:lastRowLastColumn="0"/>
            </w:pPr>
            <w:r w:rsidRPr="00925811">
              <w:t xml:space="preserve">means: </w:t>
            </w:r>
          </w:p>
          <w:p w14:paraId="71615978" w14:textId="5BFC4E33" w:rsidR="00044C1D" w:rsidRPr="00925811" w:rsidRDefault="00044C1D" w:rsidP="00044C1D">
            <w:pPr>
              <w:cnfStyle w:val="000000000000" w:firstRow="0" w:lastRow="0" w:firstColumn="0" w:lastColumn="0" w:oddVBand="0" w:evenVBand="0" w:oddHBand="0" w:evenHBand="0" w:firstRowFirstColumn="0" w:firstRowLastColumn="0" w:lastRowFirstColumn="0" w:lastRowLastColumn="0"/>
            </w:pPr>
            <w:r w:rsidRPr="00925811">
              <w:t>(a) business rates in England and Wales; and</w:t>
            </w:r>
            <w:r w:rsidRPr="00925811">
              <w:br/>
              <w:t>(b) non-domestic rates in Scotland</w:t>
            </w:r>
            <w:r w:rsidRPr="00925811">
              <w:br/>
              <w:t>or any equivalent tax or duty replacing or supplementing those rates that is levied on the licensee in respect of its Distribution Business.</w:t>
            </w:r>
          </w:p>
        </w:tc>
      </w:tr>
      <w:tr w:rsidR="00044C1D" w:rsidRPr="00925811" w14:paraId="3613A661"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56FE1472" w14:textId="77777777" w:rsidR="00044C1D" w:rsidRPr="00925811" w:rsidRDefault="00044C1D" w:rsidP="00044C1D">
            <w:r w:rsidRPr="00925811">
              <w:t>Price Control Deliverable</w:t>
            </w:r>
          </w:p>
        </w:tc>
        <w:tc>
          <w:tcPr>
            <w:tcW w:w="6662" w:type="dxa"/>
            <w:hideMark/>
          </w:tcPr>
          <w:p w14:paraId="6C633C78" w14:textId="77777777" w:rsidR="00044C1D" w:rsidRPr="00925811" w:rsidRDefault="00044C1D" w:rsidP="00044C1D">
            <w:pPr>
              <w:cnfStyle w:val="000000000000" w:firstRow="0" w:lastRow="0" w:firstColumn="0" w:lastColumn="0" w:oddVBand="0" w:evenVBand="0" w:oddHBand="0" w:evenHBand="0" w:firstRowFirstColumn="0" w:firstRowLastColumn="0" w:lastRowFirstColumn="0" w:lastRowLastColumn="0"/>
            </w:pPr>
            <w:r w:rsidRPr="00925811">
              <w:t>means the outputs, delivery dates and associated allowances specified in Special Conditions 3.3 (Evaluative Price Control Deliverables), the Cyber Resilience OT PCD Table, the Cyber Resilience IT PCD Table, Special Condition 3.6 (Net Zero Re-opener and Price Control Deliverable) and other bespoke special conditions setting out Mechanistic Price Control Deliverables.</w:t>
            </w:r>
          </w:p>
        </w:tc>
      </w:tr>
      <w:tr w:rsidR="00044C1D" w:rsidRPr="00925811" w14:paraId="451E320B"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2AE2A889" w14:textId="77777777" w:rsidR="00044C1D" w:rsidRPr="00925811" w:rsidRDefault="00044C1D" w:rsidP="00044C1D">
            <w:r w:rsidRPr="00925811">
              <w:t>Price Control Deliverable Reporting Requirements and Methodology Document</w:t>
            </w:r>
          </w:p>
        </w:tc>
        <w:tc>
          <w:tcPr>
            <w:tcW w:w="6662" w:type="dxa"/>
            <w:hideMark/>
          </w:tcPr>
          <w:p w14:paraId="54686CAE" w14:textId="77777777" w:rsidR="00044C1D" w:rsidRPr="00925811" w:rsidRDefault="00044C1D" w:rsidP="00044C1D">
            <w:pPr>
              <w:cnfStyle w:val="000000000000" w:firstRow="0" w:lastRow="0" w:firstColumn="0" w:lastColumn="0" w:oddVBand="0" w:evenVBand="0" w:oddHBand="0" w:evenHBand="0" w:firstRowFirstColumn="0" w:firstRowLastColumn="0" w:lastRowFirstColumn="0" w:lastRowLastColumn="0"/>
            </w:pPr>
            <w:r w:rsidRPr="00925811">
              <w:t>means the document of that name issued by the Authority in accordance with Part C of Special Condition 9.3 (Evaluative Price Control Deliverable Reporting Requirements).</w:t>
            </w:r>
          </w:p>
        </w:tc>
      </w:tr>
      <w:tr w:rsidR="00044C1D" w:rsidRPr="00925811" w14:paraId="3D52C930"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327299E0" w14:textId="77777777" w:rsidR="00044C1D" w:rsidRPr="00925811" w:rsidRDefault="00044C1D" w:rsidP="00044C1D">
            <w:r w:rsidRPr="00925811">
              <w:lastRenderedPageBreak/>
              <w:t>Price Control Pension Principles</w:t>
            </w:r>
          </w:p>
        </w:tc>
        <w:tc>
          <w:tcPr>
            <w:tcW w:w="6662" w:type="dxa"/>
            <w:hideMark/>
          </w:tcPr>
          <w:p w14:paraId="718603F5" w14:textId="77777777" w:rsidR="00044C1D" w:rsidRPr="00925811" w:rsidRDefault="00044C1D" w:rsidP="00044C1D">
            <w:pPr>
              <w:cnfStyle w:val="000000000000" w:firstRow="0" w:lastRow="0" w:firstColumn="0" w:lastColumn="0" w:oddVBand="0" w:evenVBand="0" w:oddHBand="0" w:evenHBand="0" w:firstRowFirstColumn="0" w:firstRowLastColumn="0" w:lastRowFirstColumn="0" w:lastRowLastColumn="0"/>
            </w:pPr>
            <w:r w:rsidRPr="00925811">
              <w:t xml:space="preserve">means the principles set out in the Authority’s guidance note on price control pension principles issued as Appendix 3 to the decision letter, “Decision on the Authority's policy for funding Pension Scheme Established Deficits” dated 7 April 2017. </w:t>
            </w:r>
          </w:p>
        </w:tc>
      </w:tr>
      <w:tr w:rsidR="00044C1D" w:rsidRPr="00925811" w14:paraId="4E9AAD0D"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2BFD0198" w14:textId="77777777" w:rsidR="00044C1D" w:rsidRPr="00925811" w:rsidRDefault="00044C1D" w:rsidP="00044C1D">
            <w:r w:rsidRPr="00925811">
              <w:t>Price Control Period</w:t>
            </w:r>
          </w:p>
        </w:tc>
        <w:tc>
          <w:tcPr>
            <w:tcW w:w="6662" w:type="dxa"/>
            <w:hideMark/>
          </w:tcPr>
          <w:p w14:paraId="2432DED1" w14:textId="77777777" w:rsidR="00044C1D" w:rsidRPr="00925811" w:rsidRDefault="00044C1D" w:rsidP="00044C1D">
            <w:pPr>
              <w:cnfStyle w:val="000000000000" w:firstRow="0" w:lastRow="0" w:firstColumn="0" w:lastColumn="0" w:oddVBand="0" w:evenVBand="0" w:oddHBand="0" w:evenHBand="0" w:firstRowFirstColumn="0" w:firstRowLastColumn="0" w:lastRowFirstColumn="0" w:lastRowLastColumn="0"/>
            </w:pPr>
            <w:r w:rsidRPr="00925811">
              <w:t>means the period of five Regulatory Years commencing on 1 April 2023.</w:t>
            </w:r>
          </w:p>
        </w:tc>
      </w:tr>
      <w:tr w:rsidR="00044C1D" w:rsidRPr="00925811" w14:paraId="178EF113"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1EED9D3F" w14:textId="77777777" w:rsidR="00044C1D" w:rsidRPr="00925811" w:rsidRDefault="00044C1D" w:rsidP="00044C1D">
            <w:r w:rsidRPr="00925811">
              <w:t>Priority Services Register</w:t>
            </w:r>
          </w:p>
        </w:tc>
        <w:tc>
          <w:tcPr>
            <w:tcW w:w="6662" w:type="dxa"/>
            <w:hideMark/>
          </w:tcPr>
          <w:p w14:paraId="1CB64558" w14:textId="77777777" w:rsidR="00044C1D" w:rsidRPr="00925811" w:rsidRDefault="00044C1D" w:rsidP="00044C1D">
            <w:pPr>
              <w:cnfStyle w:val="000000000000" w:firstRow="0" w:lastRow="0" w:firstColumn="0" w:lastColumn="0" w:oddVBand="0" w:evenVBand="0" w:oddHBand="0" w:evenHBand="0" w:firstRowFirstColumn="0" w:firstRowLastColumn="0" w:lastRowFirstColumn="0" w:lastRowLastColumn="0"/>
            </w:pPr>
            <w:r w:rsidRPr="00925811">
              <w:t>has the meaning given to that term in Standard Condition 1 (Definitions for the standard conditions).</w:t>
            </w:r>
          </w:p>
        </w:tc>
      </w:tr>
      <w:tr w:rsidR="00044C1D" w:rsidRPr="00925811" w14:paraId="387CF8B4"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61C330E7" w14:textId="77777777" w:rsidR="00044C1D" w:rsidRPr="00925811" w:rsidRDefault="00044C1D" w:rsidP="00044C1D">
            <w:r w:rsidRPr="00925811">
              <w:t>Priority Services Register Customers</w:t>
            </w:r>
          </w:p>
        </w:tc>
        <w:tc>
          <w:tcPr>
            <w:tcW w:w="6662" w:type="dxa"/>
            <w:hideMark/>
          </w:tcPr>
          <w:p w14:paraId="1838074E" w14:textId="77777777" w:rsidR="00044C1D" w:rsidRPr="00925811" w:rsidRDefault="00044C1D" w:rsidP="00044C1D">
            <w:pPr>
              <w:cnfStyle w:val="000000000000" w:firstRow="0" w:lastRow="0" w:firstColumn="0" w:lastColumn="0" w:oddVBand="0" w:evenVBand="0" w:oddHBand="0" w:evenHBand="0" w:firstRowFirstColumn="0" w:firstRowLastColumn="0" w:lastRowFirstColumn="0" w:lastRowLastColumn="0"/>
            </w:pPr>
            <w:r w:rsidRPr="00925811">
              <w:t>has the meaning given to that term in Standard Condition 1 (Definitions for the standard conditions).</w:t>
            </w:r>
          </w:p>
        </w:tc>
      </w:tr>
      <w:tr w:rsidR="00044C1D" w:rsidRPr="00925811" w14:paraId="53F9C06D"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2D5DE22A" w14:textId="77777777" w:rsidR="00044C1D" w:rsidRPr="00925811" w:rsidRDefault="00044C1D" w:rsidP="00044C1D">
            <w:r w:rsidRPr="00925811">
              <w:t>Project Direction</w:t>
            </w:r>
          </w:p>
        </w:tc>
        <w:tc>
          <w:tcPr>
            <w:tcW w:w="6662" w:type="dxa"/>
            <w:hideMark/>
          </w:tcPr>
          <w:p w14:paraId="05BA37C2" w14:textId="11208AF2" w:rsidR="00044C1D" w:rsidRPr="00925811" w:rsidRDefault="00044C1D" w:rsidP="00044C1D">
            <w:pPr>
              <w:cnfStyle w:val="000000000000" w:firstRow="0" w:lastRow="0" w:firstColumn="0" w:lastColumn="0" w:oddVBand="0" w:evenVBand="0" w:oddHBand="0" w:evenHBand="0" w:firstRowFirstColumn="0" w:firstRowLastColumn="0" w:lastRowFirstColumn="0" w:lastRowLastColumn="0"/>
            </w:pPr>
            <w:r w:rsidRPr="00925811">
              <w:t>means a direction issued by the Authority pursuant to the Electricity Network Innovation Competition Governance Document</w:t>
            </w:r>
            <w:r w:rsidRPr="00925811" w:rsidDel="006D3AEB">
              <w:t xml:space="preserve"> </w:t>
            </w:r>
            <w:r w:rsidRPr="00925811">
              <w:t>setting out the terms to be followed in relation to an Eligible NIC Project as a condition of its funding under the NIC Funding Mechanism.</w:t>
            </w:r>
          </w:p>
        </w:tc>
      </w:tr>
      <w:tr w:rsidR="00044C1D" w:rsidRPr="00925811" w14:paraId="7AD26EF1"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2F580338" w14:textId="77777777" w:rsidR="00044C1D" w:rsidRPr="00925811" w:rsidRDefault="00044C1D" w:rsidP="00044C1D">
            <w:r w:rsidRPr="00925811">
              <w:t>PSR Reach</w:t>
            </w:r>
          </w:p>
        </w:tc>
        <w:tc>
          <w:tcPr>
            <w:tcW w:w="6662" w:type="dxa"/>
            <w:hideMark/>
          </w:tcPr>
          <w:p w14:paraId="5E804B37" w14:textId="77777777" w:rsidR="00044C1D" w:rsidRPr="00925811" w:rsidRDefault="00044C1D" w:rsidP="00044C1D">
            <w:pPr>
              <w:cnfStyle w:val="000000000000" w:firstRow="0" w:lastRow="0" w:firstColumn="0" w:lastColumn="0" w:oddVBand="0" w:evenVBand="0" w:oddHBand="0" w:evenHBand="0" w:firstRowFirstColumn="0" w:firstRowLastColumn="0" w:lastRowFirstColumn="0" w:lastRowLastColumn="0"/>
            </w:pPr>
            <w:r w:rsidRPr="00925811">
              <w:t>means the total number of households registered on the licensee's Priority Services Register out of the total number of households in the licensee's Distribution Services Area that are eligible to be so registered in accordance with the criteria set out in the RIIO-ED2 Consumer Vulnerability Guidance Document.</w:t>
            </w:r>
          </w:p>
        </w:tc>
      </w:tr>
    </w:tbl>
    <w:p w14:paraId="75F71E51" w14:textId="77777777" w:rsidR="001A2306" w:rsidRPr="00925811" w:rsidRDefault="001A2306" w:rsidP="001A2306">
      <w:pPr>
        <w:pStyle w:val="Heading4"/>
      </w:pPr>
      <w:r w:rsidRPr="00925811">
        <w:t>Q</w:t>
      </w:r>
    </w:p>
    <w:p w14:paraId="2452F28D" w14:textId="77777777" w:rsidR="001A2306" w:rsidRPr="00925811" w:rsidRDefault="001A2306" w:rsidP="001A2306">
      <w:pPr>
        <w:pStyle w:val="Heading4"/>
      </w:pPr>
      <w:r w:rsidRPr="00925811">
        <w:t>R</w:t>
      </w:r>
    </w:p>
    <w:tbl>
      <w:tblPr>
        <w:tblStyle w:val="TableGridLight"/>
        <w:tblW w:w="906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6662"/>
      </w:tblGrid>
      <w:tr w:rsidR="001A2306" w:rsidRPr="00925811" w14:paraId="5D7B1F2F" w14:textId="77777777" w:rsidTr="00DA3FED">
        <w:trPr>
          <w:cnfStyle w:val="100000000000" w:firstRow="1" w:lastRow="0" w:firstColumn="0" w:lastColumn="0" w:oddVBand="0" w:evenVBand="0" w:oddHBand="0" w:evenHBand="0" w:firstRowFirstColumn="0" w:firstRowLastColumn="0" w:lastRowFirstColumn="0" w:lastRowLastColumn="0"/>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1D2FDF12" w14:textId="77777777" w:rsidR="001A2306" w:rsidRPr="00925811" w:rsidRDefault="001A2306" w:rsidP="001A2306">
            <w:r w:rsidRPr="00925811">
              <w:t>Rail Electrification Costs</w:t>
            </w:r>
          </w:p>
        </w:tc>
        <w:tc>
          <w:tcPr>
            <w:tcW w:w="6662" w:type="dxa"/>
            <w:hideMark/>
          </w:tcPr>
          <w:p w14:paraId="508D72D4" w14:textId="77777777" w:rsidR="001A2306" w:rsidRPr="00925811" w:rsidRDefault="001A2306" w:rsidP="001A2306">
            <w:pPr>
              <w:cnfStyle w:val="100000000000" w:firstRow="1" w:lastRow="0" w:firstColumn="0" w:lastColumn="0" w:oddVBand="0" w:evenVBand="0" w:oddHBand="0" w:evenHBand="0" w:firstRowFirstColumn="0" w:firstRowLastColumn="0" w:lastRowFirstColumn="0" w:lastRowLastColumn="0"/>
            </w:pPr>
            <w:r w:rsidRPr="00925811">
              <w:t>means costs incurred or expected to be incurred, other than those recoverable from a third party, associated with the diversion of electric lines or electrical plant to facilitate a Rail Electrification Project.</w:t>
            </w:r>
          </w:p>
        </w:tc>
      </w:tr>
      <w:tr w:rsidR="001A2306" w:rsidRPr="00925811" w14:paraId="2FD5DC4E" w14:textId="77777777" w:rsidTr="00DA3FED">
        <w:trPr>
          <w:trHeight w:val="600"/>
        </w:trPr>
        <w:tc>
          <w:tcPr>
            <w:cnfStyle w:val="001000000000" w:firstRow="0" w:lastRow="0" w:firstColumn="1" w:lastColumn="0" w:oddVBand="0" w:evenVBand="0" w:oddHBand="0" w:evenHBand="0" w:firstRowFirstColumn="0" w:firstRowLastColumn="0" w:lastRowFirstColumn="0" w:lastRowLastColumn="0"/>
            <w:tcW w:w="2405" w:type="dxa"/>
            <w:hideMark/>
          </w:tcPr>
          <w:p w14:paraId="576824B1" w14:textId="77777777" w:rsidR="001A2306" w:rsidRPr="00925811" w:rsidRDefault="001A2306" w:rsidP="001A2306">
            <w:r w:rsidRPr="00925811">
              <w:t>Rail Electrification Costs Re-opener</w:t>
            </w:r>
          </w:p>
        </w:tc>
        <w:tc>
          <w:tcPr>
            <w:tcW w:w="6662" w:type="dxa"/>
            <w:hideMark/>
          </w:tcPr>
          <w:p w14:paraId="5154733D"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means the Re-opener established by Part C of Special Condition 3.2 (Uncertain Costs Re-openers).</w:t>
            </w:r>
          </w:p>
        </w:tc>
      </w:tr>
      <w:tr w:rsidR="001A2306" w:rsidRPr="00925811" w14:paraId="27F783AA"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3A715A74" w14:textId="77777777" w:rsidR="001A2306" w:rsidRPr="00925811" w:rsidRDefault="001A2306" w:rsidP="001A2306">
            <w:r w:rsidRPr="00925811">
              <w:t>Rail Electrification Project</w:t>
            </w:r>
          </w:p>
        </w:tc>
        <w:tc>
          <w:tcPr>
            <w:tcW w:w="6662" w:type="dxa"/>
            <w:hideMark/>
          </w:tcPr>
          <w:p w14:paraId="29A7DDDF"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means a project for the electrification of a rail route approved by the Secretary of State.</w:t>
            </w:r>
          </w:p>
        </w:tc>
      </w:tr>
      <w:tr w:rsidR="001A2306" w:rsidRPr="00925811" w14:paraId="66F8B548"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5D82C774" w14:textId="77777777" w:rsidR="001A2306" w:rsidRPr="00925811" w:rsidRDefault="001A2306" w:rsidP="001A2306">
            <w:r w:rsidRPr="00925811">
              <w:t>RAV</w:t>
            </w:r>
          </w:p>
        </w:tc>
        <w:tc>
          <w:tcPr>
            <w:tcW w:w="6662" w:type="dxa"/>
            <w:hideMark/>
          </w:tcPr>
          <w:p w14:paraId="7D2A9DE7"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means regulatory asset value.</w:t>
            </w:r>
          </w:p>
        </w:tc>
      </w:tr>
      <w:tr w:rsidR="001A2306" w:rsidRPr="00925811" w14:paraId="3D7CEDAE" w14:textId="77777777" w:rsidTr="00DA3FED">
        <w:trPr>
          <w:trHeight w:val="1752"/>
        </w:trPr>
        <w:tc>
          <w:tcPr>
            <w:cnfStyle w:val="001000000000" w:firstRow="0" w:lastRow="0" w:firstColumn="1" w:lastColumn="0" w:oddVBand="0" w:evenVBand="0" w:oddHBand="0" w:evenHBand="0" w:firstRowFirstColumn="0" w:firstRowLastColumn="0" w:lastRowFirstColumn="0" w:lastRowLastColumn="0"/>
            <w:tcW w:w="2405" w:type="dxa"/>
            <w:hideMark/>
          </w:tcPr>
          <w:p w14:paraId="6E4F697D" w14:textId="77777777" w:rsidR="001A2306" w:rsidRPr="00925811" w:rsidRDefault="001A2306" w:rsidP="001A2306">
            <w:r w:rsidRPr="00925811">
              <w:t>Rebased Baseline Network Risk Output</w:t>
            </w:r>
          </w:p>
        </w:tc>
        <w:tc>
          <w:tcPr>
            <w:tcW w:w="6662" w:type="dxa"/>
            <w:hideMark/>
          </w:tcPr>
          <w:p w14:paraId="778ED48C"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means a Baseline Network Risk Output that has been revised to give effect to a modified Common Network Asset Indices Methodology as approved under Part C of Special Condition 9.2 (Network Asset Risk Metric methodology) pending the Authority’s approval. If approved by the Authority, the Rebased Baseline Network Risk Output will supersede the Baseline Network Risk Output for the purposes of Special Condition 3.1 (Allowed Network Asset Risk Metric expenditure (NARM</w:t>
            </w:r>
            <w:r w:rsidRPr="00925811">
              <w:rPr>
                <w:rStyle w:val="Subscript"/>
              </w:rPr>
              <w:t>t</w:t>
            </w:r>
            <w:r w:rsidRPr="00925811">
              <w:t>)).</w:t>
            </w:r>
          </w:p>
        </w:tc>
      </w:tr>
      <w:tr w:rsidR="001A2306" w:rsidRPr="00925811" w14:paraId="1C3071EA"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7CB6F88F" w14:textId="77777777" w:rsidR="001A2306" w:rsidRPr="00925811" w:rsidRDefault="001A2306" w:rsidP="001A2306">
            <w:r w:rsidRPr="00925811">
              <w:lastRenderedPageBreak/>
              <w:t>Rebasing</w:t>
            </w:r>
          </w:p>
        </w:tc>
        <w:tc>
          <w:tcPr>
            <w:tcW w:w="6662" w:type="dxa"/>
            <w:hideMark/>
          </w:tcPr>
          <w:p w14:paraId="126A89AD"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means the process of modifying the Baseline Network Risk Output as set out in Part D of Special Condition 3.1 (Allowed Network Asset Risk Metric expenditure (NARM</w:t>
            </w:r>
            <w:r w:rsidRPr="00925811">
              <w:rPr>
                <w:rStyle w:val="Subscript"/>
              </w:rPr>
              <w:t>t</w:t>
            </w:r>
            <w:r w:rsidRPr="00925811">
              <w:t>)).</w:t>
            </w:r>
          </w:p>
        </w:tc>
      </w:tr>
      <w:tr w:rsidR="001A2306" w:rsidRPr="00925811" w14:paraId="43C5B049"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098EDD1A" w14:textId="77777777" w:rsidR="001A2306" w:rsidRPr="00925811" w:rsidRDefault="001A2306" w:rsidP="001A2306">
            <w:r w:rsidRPr="00925811">
              <w:t>Recovered Revenue</w:t>
            </w:r>
          </w:p>
        </w:tc>
        <w:tc>
          <w:tcPr>
            <w:tcW w:w="6662" w:type="dxa"/>
            <w:hideMark/>
          </w:tcPr>
          <w:p w14:paraId="48C4DFAC"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has the meaning given to that term in Part B of Special Condition 2.1 (Revenue restriction).</w:t>
            </w:r>
          </w:p>
        </w:tc>
      </w:tr>
      <w:tr w:rsidR="001A2306" w:rsidRPr="00925811" w14:paraId="4C9D774D"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tcPr>
          <w:p w14:paraId="1208C274" w14:textId="77777777" w:rsidR="001A2306" w:rsidRPr="00925811" w:rsidRDefault="001A2306" w:rsidP="001A2306">
            <w:r w:rsidRPr="00925811">
              <w:t>Regulatory Financial Performance Reporting</w:t>
            </w:r>
          </w:p>
        </w:tc>
        <w:tc>
          <w:tcPr>
            <w:tcW w:w="6662" w:type="dxa"/>
          </w:tcPr>
          <w:p w14:paraId="75189F20"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means the reporting template and associated guidance of the same name that the licensee is required to submit to the Authority in accordance with the RIGs.</w:t>
            </w:r>
          </w:p>
        </w:tc>
      </w:tr>
      <w:tr w:rsidR="001A2306" w:rsidRPr="00925811" w14:paraId="783EAFF6"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4FF6955F" w14:textId="77777777" w:rsidR="001A2306" w:rsidRPr="00925811" w:rsidRDefault="001A2306" w:rsidP="001A2306">
            <w:r w:rsidRPr="00925811">
              <w:t>Regulatory Year</w:t>
            </w:r>
          </w:p>
        </w:tc>
        <w:tc>
          <w:tcPr>
            <w:tcW w:w="6662" w:type="dxa"/>
            <w:hideMark/>
          </w:tcPr>
          <w:p w14:paraId="41CD3388"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means a period of twelve months commencing on 1 April.</w:t>
            </w:r>
          </w:p>
        </w:tc>
      </w:tr>
      <w:tr w:rsidR="001A2306" w:rsidRPr="00925811" w14:paraId="205E8D19"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17F15C1E" w14:textId="77777777" w:rsidR="001A2306" w:rsidRPr="00925811" w:rsidRDefault="001A2306" w:rsidP="001A2306">
            <w:r w:rsidRPr="00925811">
              <w:t>Related Undertaking</w:t>
            </w:r>
          </w:p>
        </w:tc>
        <w:tc>
          <w:tcPr>
            <w:tcW w:w="6662" w:type="dxa"/>
            <w:hideMark/>
          </w:tcPr>
          <w:p w14:paraId="2167A62B"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in relation to a person means an undertaking in which the person has a participating interest within the meaning of section 421A of the Financial Services and Markets Act 2000.</w:t>
            </w:r>
          </w:p>
        </w:tc>
      </w:tr>
      <w:tr w:rsidR="001A2306" w:rsidRPr="00925811" w14:paraId="43FCB973"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6657CAE0" w14:textId="77777777" w:rsidR="001A2306" w:rsidRPr="00925811" w:rsidRDefault="001A2306" w:rsidP="001A2306">
            <w:r w:rsidRPr="00925811">
              <w:t>Relevant Assets</w:t>
            </w:r>
          </w:p>
        </w:tc>
        <w:tc>
          <w:tcPr>
            <w:tcW w:w="6662" w:type="dxa"/>
            <w:hideMark/>
          </w:tcPr>
          <w:p w14:paraId="510EE890"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has the meaning given to that term in Standard Condition 1 (Definitions for the standard conditions).</w:t>
            </w:r>
          </w:p>
        </w:tc>
      </w:tr>
      <w:tr w:rsidR="001A2306" w:rsidRPr="00925811" w14:paraId="1FAE0B49"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51634226" w14:textId="77777777" w:rsidR="001A2306" w:rsidRPr="00925811" w:rsidRDefault="001A2306" w:rsidP="001A2306">
            <w:r w:rsidRPr="00925811">
              <w:t>Relevant Distributor</w:t>
            </w:r>
          </w:p>
        </w:tc>
        <w:tc>
          <w:tcPr>
            <w:tcW w:w="6662" w:type="dxa"/>
            <w:hideMark/>
          </w:tcPr>
          <w:p w14:paraId="67ED8FAF"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has the meaning given to that term in section 184 of the Energy Act 2004.</w:t>
            </w:r>
          </w:p>
        </w:tc>
      </w:tr>
      <w:tr w:rsidR="001A2306" w:rsidRPr="00925811" w14:paraId="01548901"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72F3B9C5" w14:textId="77777777" w:rsidR="001A2306" w:rsidRPr="00925811" w:rsidRDefault="001A2306" w:rsidP="001A2306">
            <w:r w:rsidRPr="00925811">
              <w:t>Relevant Market Segments</w:t>
            </w:r>
          </w:p>
        </w:tc>
        <w:tc>
          <w:tcPr>
            <w:tcW w:w="6662" w:type="dxa"/>
            <w:hideMark/>
          </w:tcPr>
          <w:p w14:paraId="0B2ABAFF"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means the nine segments listed in Part D of Special Condition 9.10 (Margins on licensee's Connection Activities).</w:t>
            </w:r>
          </w:p>
        </w:tc>
      </w:tr>
      <w:tr w:rsidR="001A2306" w:rsidRPr="00925811" w14:paraId="3CF73E8B"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23189FF7" w14:textId="77777777" w:rsidR="001A2306" w:rsidRPr="00925811" w:rsidRDefault="001A2306" w:rsidP="001A2306">
            <w:r w:rsidRPr="00925811">
              <w:t>Relevant Network Licensees</w:t>
            </w:r>
          </w:p>
        </w:tc>
        <w:tc>
          <w:tcPr>
            <w:tcW w:w="6662" w:type="dxa"/>
            <w:hideMark/>
          </w:tcPr>
          <w:p w14:paraId="02BD8DD8"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has the meaning given to that term in Standard Condition 48A (Electricity Network Innovation Strategy).</w:t>
            </w:r>
          </w:p>
        </w:tc>
      </w:tr>
      <w:tr w:rsidR="001A2306" w:rsidRPr="00925811" w14:paraId="789FF147"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74273CFD" w14:textId="77777777" w:rsidR="001A2306" w:rsidRPr="00925811" w:rsidRDefault="001A2306" w:rsidP="001A2306">
            <w:r w:rsidRPr="00925811">
              <w:t>Relevant Special Conditions</w:t>
            </w:r>
          </w:p>
        </w:tc>
        <w:tc>
          <w:tcPr>
            <w:tcW w:w="6662" w:type="dxa"/>
            <w:hideMark/>
          </w:tcPr>
          <w:p w14:paraId="205BB0F2"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means Special Condition 2.1 (Revenue restriction), together with such of the Special Conditions of this licence as are ancillary to the operation of the provisions of Special Condition 2.1 to which a Disapplication Request under Special Condition 9.6 (Disapplication of Relevant Special Conditions) relates.</w:t>
            </w:r>
          </w:p>
        </w:tc>
      </w:tr>
      <w:tr w:rsidR="001A2306" w:rsidRPr="00925811" w14:paraId="38DDFB0F"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2AF827EE" w14:textId="77777777" w:rsidR="001A2306" w:rsidRPr="00925811" w:rsidRDefault="001A2306" w:rsidP="001A2306">
            <w:r w:rsidRPr="00925811">
              <w:t>Relevant Valuation Agency</w:t>
            </w:r>
          </w:p>
        </w:tc>
        <w:tc>
          <w:tcPr>
            <w:tcW w:w="6662" w:type="dxa"/>
            <w:hideMark/>
          </w:tcPr>
          <w:p w14:paraId="0D20A81C"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means:</w:t>
            </w:r>
            <w:r w:rsidRPr="00925811">
              <w:br/>
              <w:t>(a) the Valuation Office Agency in England and Wales; and</w:t>
            </w:r>
            <w:r w:rsidRPr="00925811">
              <w:br/>
              <w:t>(b) the Scottish Assessors Association in Scotland.</w:t>
            </w:r>
          </w:p>
        </w:tc>
      </w:tr>
      <w:tr w:rsidR="00DA7522" w:rsidRPr="00925811" w14:paraId="4CBA5619"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tcPr>
          <w:p w14:paraId="5681D200" w14:textId="4A505307" w:rsidR="00DA7522" w:rsidRPr="00925811" w:rsidRDefault="00DA7522" w:rsidP="00DA7522">
            <w:r w:rsidRPr="00925811">
              <w:t>Reliability Regulations</w:t>
            </w:r>
          </w:p>
        </w:tc>
        <w:tc>
          <w:tcPr>
            <w:tcW w:w="6662" w:type="dxa"/>
          </w:tcPr>
          <w:p w14:paraId="4D623C91" w14:textId="068E0166" w:rsidR="00DA7522" w:rsidRPr="00925811" w:rsidRDefault="00DA7522" w:rsidP="00DA7522">
            <w:pPr>
              <w:cnfStyle w:val="000000000000" w:firstRow="0" w:lastRow="0" w:firstColumn="0" w:lastColumn="0" w:oddVBand="0" w:evenVBand="0" w:oddHBand="0" w:evenHBand="0" w:firstRowFirstColumn="0" w:firstRowLastColumn="0" w:lastRowFirstColumn="0" w:lastRowLastColumn="0"/>
            </w:pPr>
            <w:r w:rsidRPr="00925811">
              <w:t>means the Electricity (Standards of Performance) Regulations 2015 as amended from time to time.</w:t>
            </w:r>
          </w:p>
        </w:tc>
      </w:tr>
      <w:tr w:rsidR="00DA7522" w:rsidRPr="00925811" w14:paraId="4A5AA423"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36F553D4" w14:textId="77777777" w:rsidR="00DA7522" w:rsidRPr="00925811" w:rsidRDefault="00DA7522" w:rsidP="00DA7522">
            <w:r w:rsidRPr="00925811">
              <w:t>Remote Transmission Assets</w:t>
            </w:r>
          </w:p>
        </w:tc>
        <w:tc>
          <w:tcPr>
            <w:tcW w:w="6662" w:type="dxa"/>
            <w:hideMark/>
          </w:tcPr>
          <w:p w14:paraId="7C9DBCA3" w14:textId="77777777" w:rsidR="00DA7522" w:rsidRPr="00925811" w:rsidRDefault="00DA7522" w:rsidP="00DA7522">
            <w:pPr>
              <w:cnfStyle w:val="000000000000" w:firstRow="0" w:lastRow="0" w:firstColumn="0" w:lastColumn="0" w:oddVBand="0" w:evenVBand="0" w:oddHBand="0" w:evenHBand="0" w:firstRowFirstColumn="0" w:firstRowLastColumn="0" w:lastRowFirstColumn="0" w:lastRowLastColumn="0"/>
            </w:pPr>
            <w:r w:rsidRPr="00925811">
              <w:t>has the meaning given to that term in Standard Condition 1 (Definitions for the standard conditions).</w:t>
            </w:r>
          </w:p>
        </w:tc>
      </w:tr>
      <w:tr w:rsidR="00DA7522" w:rsidRPr="00925811" w14:paraId="479CE2FF"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1257B459" w14:textId="77777777" w:rsidR="00DA7522" w:rsidRPr="00925811" w:rsidRDefault="00DA7522" w:rsidP="00DA7522">
            <w:r w:rsidRPr="00925811">
              <w:t>Renewable Energy Zone</w:t>
            </w:r>
          </w:p>
        </w:tc>
        <w:tc>
          <w:tcPr>
            <w:tcW w:w="6662" w:type="dxa"/>
            <w:hideMark/>
          </w:tcPr>
          <w:p w14:paraId="49AE87CF" w14:textId="77777777" w:rsidR="00DA7522" w:rsidRPr="00925811" w:rsidRDefault="00DA7522" w:rsidP="00DA7522">
            <w:pPr>
              <w:cnfStyle w:val="000000000000" w:firstRow="0" w:lastRow="0" w:firstColumn="0" w:lastColumn="0" w:oddVBand="0" w:evenVBand="0" w:oddHBand="0" w:evenHBand="0" w:firstRowFirstColumn="0" w:firstRowLastColumn="0" w:lastRowFirstColumn="0" w:lastRowLastColumn="0"/>
            </w:pPr>
            <w:r w:rsidRPr="00925811">
              <w:t xml:space="preserve">means an area designated by Order in Council under section 84(4) of the Energy Act 2004. </w:t>
            </w:r>
          </w:p>
        </w:tc>
      </w:tr>
      <w:tr w:rsidR="00DA7522" w:rsidRPr="00925811" w14:paraId="7B4E2ABB"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68BD1F76" w14:textId="77777777" w:rsidR="00DA7522" w:rsidRPr="00925811" w:rsidRDefault="00DA7522" w:rsidP="00DA7522">
            <w:r w:rsidRPr="00925811">
              <w:t>Re-opener</w:t>
            </w:r>
          </w:p>
        </w:tc>
        <w:tc>
          <w:tcPr>
            <w:tcW w:w="6662" w:type="dxa"/>
            <w:hideMark/>
          </w:tcPr>
          <w:p w14:paraId="3A6CCF01" w14:textId="77777777" w:rsidR="00DA7522" w:rsidRPr="00925811" w:rsidRDefault="00DA7522" w:rsidP="00DA7522">
            <w:pPr>
              <w:cnfStyle w:val="000000000000" w:firstRow="0" w:lastRow="0" w:firstColumn="0" w:lastColumn="0" w:oddVBand="0" w:evenVBand="0" w:oddHBand="0" w:evenHBand="0" w:firstRowFirstColumn="0" w:firstRowLastColumn="0" w:lastRowFirstColumn="0" w:lastRowLastColumn="0"/>
            </w:pPr>
            <w:r w:rsidRPr="00925811">
              <w:t>means a mechanism created by Special Condition 3.2 (Uncertain Costs Re-openers), Part C of Special Condition 3.6 (Net Zero Re-opener and Price Control Deliverable) or Special Condition 3.7 (Coordinated Adjustment Mechanism Re-opener).</w:t>
            </w:r>
          </w:p>
        </w:tc>
      </w:tr>
      <w:tr w:rsidR="00DA7522" w:rsidRPr="00925811" w14:paraId="05E45494"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00CA522E" w14:textId="77777777" w:rsidR="00DA7522" w:rsidRPr="00925811" w:rsidRDefault="00DA7522" w:rsidP="00DA7522">
            <w:r w:rsidRPr="00925811">
              <w:lastRenderedPageBreak/>
              <w:t>Re-opener Guidance and Application Requirements Document</w:t>
            </w:r>
          </w:p>
        </w:tc>
        <w:tc>
          <w:tcPr>
            <w:tcW w:w="6662" w:type="dxa"/>
            <w:hideMark/>
          </w:tcPr>
          <w:p w14:paraId="6CBF6721" w14:textId="77777777" w:rsidR="00DA7522" w:rsidRPr="00925811" w:rsidRDefault="00DA7522" w:rsidP="00DA7522">
            <w:pPr>
              <w:cnfStyle w:val="000000000000" w:firstRow="0" w:lastRow="0" w:firstColumn="0" w:lastColumn="0" w:oddVBand="0" w:evenVBand="0" w:oddHBand="0" w:evenHBand="0" w:firstRowFirstColumn="0" w:firstRowLastColumn="0" w:lastRowFirstColumn="0" w:lastRowLastColumn="0"/>
            </w:pPr>
            <w:r w:rsidRPr="00925811">
              <w:t>means the document of that name issued by the Authority in accordance with Part A of Special Condition 9.4 (Re-opener Guidance and Application Requirements Document).</w:t>
            </w:r>
          </w:p>
        </w:tc>
      </w:tr>
      <w:tr w:rsidR="00DA7522" w:rsidRPr="00925811" w14:paraId="52E80166"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238D6CE3" w14:textId="77777777" w:rsidR="00DA7522" w:rsidRPr="00925811" w:rsidRDefault="00DA7522" w:rsidP="00DA7522">
            <w:r w:rsidRPr="00925811">
              <w:t>Repeat Complaints</w:t>
            </w:r>
          </w:p>
        </w:tc>
        <w:tc>
          <w:tcPr>
            <w:tcW w:w="6662" w:type="dxa"/>
            <w:hideMark/>
          </w:tcPr>
          <w:p w14:paraId="03970002" w14:textId="77777777" w:rsidR="00DA7522" w:rsidRPr="00925811" w:rsidRDefault="00DA7522" w:rsidP="00DA7522">
            <w:pPr>
              <w:cnfStyle w:val="000000000000" w:firstRow="0" w:lastRow="0" w:firstColumn="0" w:lastColumn="0" w:oddVBand="0" w:evenVBand="0" w:oddHBand="0" w:evenHBand="0" w:firstRowFirstColumn="0" w:firstRowLastColumn="0" w:lastRowFirstColumn="0" w:lastRowLastColumn="0"/>
            </w:pPr>
            <w:r w:rsidRPr="00925811">
              <w:t>means any Complaint in relation to which the complainant makes contact with the licensee to express dissatisfaction in respect of the same or substantially the same matter that was the subject of a previously Resolved Complaint within the previous 12 month period.</w:t>
            </w:r>
          </w:p>
        </w:tc>
      </w:tr>
      <w:tr w:rsidR="00DA7522" w:rsidRPr="00925811" w14:paraId="047EDFDD" w14:textId="77777777" w:rsidTr="00DA3FED">
        <w:trPr>
          <w:trHeight w:val="2304"/>
        </w:trPr>
        <w:tc>
          <w:tcPr>
            <w:cnfStyle w:val="001000000000" w:firstRow="0" w:lastRow="0" w:firstColumn="1" w:lastColumn="0" w:oddVBand="0" w:evenVBand="0" w:oddHBand="0" w:evenHBand="0" w:firstRowFirstColumn="0" w:firstRowLastColumn="0" w:lastRowFirstColumn="0" w:lastRowLastColumn="0"/>
            <w:tcW w:w="2405" w:type="dxa"/>
            <w:hideMark/>
          </w:tcPr>
          <w:p w14:paraId="298A9A7F" w14:textId="77777777" w:rsidR="00DA7522" w:rsidRPr="00925811" w:rsidRDefault="00DA7522" w:rsidP="00DA7522">
            <w:r w:rsidRPr="00925811">
              <w:t>Resolved Complaint</w:t>
            </w:r>
          </w:p>
        </w:tc>
        <w:tc>
          <w:tcPr>
            <w:tcW w:w="6662" w:type="dxa"/>
            <w:hideMark/>
          </w:tcPr>
          <w:p w14:paraId="720703A7" w14:textId="77777777" w:rsidR="00DA7522" w:rsidRPr="00925811" w:rsidRDefault="00DA7522" w:rsidP="00DA7522">
            <w:pPr>
              <w:cnfStyle w:val="000000000000" w:firstRow="0" w:lastRow="0" w:firstColumn="0" w:lastColumn="0" w:oddVBand="0" w:evenVBand="0" w:oddHBand="0" w:evenHBand="0" w:firstRowFirstColumn="0" w:firstRowLastColumn="0" w:lastRowFirstColumn="0" w:lastRowLastColumn="0"/>
            </w:pPr>
            <w:r w:rsidRPr="00925811">
              <w:t xml:space="preserve">means a Complaint in respect of which there remains no outstanding action to be taken by the licensee because: </w:t>
            </w:r>
            <w:r w:rsidRPr="00925811">
              <w:br/>
              <w:t xml:space="preserve">(a) the Complaint been resolved to the satisfaction of the relevant Customer; </w:t>
            </w:r>
            <w:r w:rsidRPr="00925811">
              <w:br/>
              <w:t xml:space="preserve">(b) although the Customer is not openly satisfied with the outcome of the Complaint, the Customer has agreed that the licensee has taken all action reasonably expected; or </w:t>
            </w:r>
            <w:r w:rsidRPr="00925811">
              <w:br/>
              <w:t xml:space="preserve">(c) the Customer has not made further contact with the licensee within 28 calendar days of despatch by the licensee of its substantive response to the Complaint. </w:t>
            </w:r>
          </w:p>
          <w:p w14:paraId="4555B7F4" w14:textId="1280CB61" w:rsidR="00DA7522" w:rsidRPr="00925811" w:rsidRDefault="00DA7522" w:rsidP="00DA7522">
            <w:pPr>
              <w:cnfStyle w:val="000000000000" w:firstRow="0" w:lastRow="0" w:firstColumn="0" w:lastColumn="0" w:oddVBand="0" w:evenVBand="0" w:oddHBand="0" w:evenHBand="0" w:firstRowFirstColumn="0" w:firstRowLastColumn="0" w:lastRowFirstColumn="0" w:lastRowLastColumn="0"/>
            </w:pPr>
            <w:r w:rsidRPr="00925811">
              <w:t>For the avoidance of doubt, in the case of (iii), the date at which the Complaint should be treated as resolved is the date at which the response was despatched.</w:t>
            </w:r>
          </w:p>
        </w:tc>
      </w:tr>
      <w:tr w:rsidR="00DA7522" w:rsidRPr="00925811" w14:paraId="00F54FCD"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125EDB0F" w14:textId="77777777" w:rsidR="00DA7522" w:rsidRPr="00925811" w:rsidRDefault="00DA7522" w:rsidP="00DA7522">
            <w:r w:rsidRPr="00925811">
              <w:t>Restoration</w:t>
            </w:r>
          </w:p>
        </w:tc>
        <w:tc>
          <w:tcPr>
            <w:tcW w:w="6662" w:type="dxa"/>
            <w:hideMark/>
          </w:tcPr>
          <w:p w14:paraId="5C0683A6" w14:textId="77777777" w:rsidR="00DA7522" w:rsidRPr="00925811" w:rsidRDefault="00DA7522" w:rsidP="00DA7522">
            <w:pPr>
              <w:cnfStyle w:val="000000000000" w:firstRow="0" w:lastRow="0" w:firstColumn="0" w:lastColumn="0" w:oddVBand="0" w:evenVBand="0" w:oddHBand="0" w:evenHBand="0" w:firstRowFirstColumn="0" w:firstRowLastColumn="0" w:lastRowFirstColumn="0" w:lastRowLastColumn="0"/>
            </w:pPr>
            <w:r w:rsidRPr="00925811">
              <w:t>means that the supply to any premises that has been interrupted, has been restored such that the Customer is able to use the supply to the premises in the same manner as the supply could have been used before the interruption occurred.</w:t>
            </w:r>
          </w:p>
        </w:tc>
      </w:tr>
      <w:tr w:rsidR="00DA7522" w:rsidRPr="00925811" w14:paraId="647E2123" w14:textId="77777777" w:rsidTr="00DA3FED">
        <w:trPr>
          <w:trHeight w:val="4896"/>
        </w:trPr>
        <w:tc>
          <w:tcPr>
            <w:cnfStyle w:val="001000000000" w:firstRow="0" w:lastRow="0" w:firstColumn="1" w:lastColumn="0" w:oddVBand="0" w:evenVBand="0" w:oddHBand="0" w:evenHBand="0" w:firstRowFirstColumn="0" w:firstRowLastColumn="0" w:lastRowFirstColumn="0" w:lastRowLastColumn="0"/>
            <w:tcW w:w="2405" w:type="dxa"/>
            <w:hideMark/>
          </w:tcPr>
          <w:p w14:paraId="5E030C71" w14:textId="77777777" w:rsidR="00DA7522" w:rsidRPr="00925811" w:rsidRDefault="00DA7522" w:rsidP="00DA7522">
            <w:r w:rsidRPr="00925811">
              <w:t>Restoration Costs</w:t>
            </w:r>
          </w:p>
        </w:tc>
        <w:tc>
          <w:tcPr>
            <w:tcW w:w="6662" w:type="dxa"/>
            <w:hideMark/>
          </w:tcPr>
          <w:p w14:paraId="360121E5" w14:textId="3D8856D4" w:rsidR="00DA7522" w:rsidRPr="00925811" w:rsidRDefault="00DA7522" w:rsidP="00DA7522">
            <w:pPr>
              <w:cnfStyle w:val="000000000000" w:firstRow="0" w:lastRow="0" w:firstColumn="0" w:lastColumn="0" w:oddVBand="0" w:evenVBand="0" w:oddHBand="0" w:evenHBand="0" w:firstRowFirstColumn="0" w:firstRowLastColumn="0" w:lastRowFirstColumn="0" w:lastRowLastColumn="0"/>
            </w:pPr>
            <w:r w:rsidRPr="00925811">
              <w:t>means any costs incurred by the licensee in respect of a 1-in-20 Severe Weather Event in order to restore supplies to any affected Customers.  This includes:</w:t>
            </w:r>
            <w:r w:rsidRPr="00925811">
              <w:br/>
              <w:t xml:space="preserve">(a) staff-related and contractor-related costs in relation to the activities set out below, that are over and above those that the licensee incurs in the normal course of its business; </w:t>
            </w:r>
            <w:r w:rsidRPr="00925811">
              <w:br/>
              <w:t>(b) the carrying out of any necessary switching activity;</w:t>
            </w:r>
            <w:r w:rsidRPr="00925811">
              <w:br/>
              <w:t>(c) the provision of temporary supplies via, but not limited to, mobile generation and facilities for the storage of electricity that are not owned by the licensee;</w:t>
            </w:r>
            <w:r w:rsidRPr="00925811">
              <w:br/>
              <w:t xml:space="preserve">(d) undertaking work on faulted assets to return them to their Pre-fault Availability. This includes the repair or replacement of additional components or full replacement of the asset concerned even if repair of that asset would be possible; and  </w:t>
            </w:r>
            <w:r w:rsidRPr="00925811">
              <w:br/>
              <w:t>(e) undertaking work on any associated asset that is required due to the circumstances of the faulted asset, including factors such as the configuration, location or access constraints associated with the faulted asset.</w:t>
            </w:r>
          </w:p>
        </w:tc>
      </w:tr>
      <w:tr w:rsidR="00DA7522" w:rsidRPr="00925811" w14:paraId="0B15711B"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55CA187A" w14:textId="77777777" w:rsidR="00DA7522" w:rsidRPr="00925811" w:rsidRDefault="00DA7522" w:rsidP="00DA7522">
            <w:r w:rsidRPr="00925811">
              <w:lastRenderedPageBreak/>
              <w:t>Restoration Times</w:t>
            </w:r>
          </w:p>
        </w:tc>
        <w:tc>
          <w:tcPr>
            <w:tcW w:w="6662" w:type="dxa"/>
            <w:hideMark/>
          </w:tcPr>
          <w:p w14:paraId="4519D537" w14:textId="77777777" w:rsidR="00DA7522" w:rsidRPr="00925811" w:rsidRDefault="00DA7522" w:rsidP="00DA7522">
            <w:pPr>
              <w:cnfStyle w:val="000000000000" w:firstRow="0" w:lastRow="0" w:firstColumn="0" w:lastColumn="0" w:oddVBand="0" w:evenVBand="0" w:oddHBand="0" w:evenHBand="0" w:firstRowFirstColumn="0" w:firstRowLastColumn="0" w:lastRowFirstColumn="0" w:lastRowLastColumn="0"/>
            </w:pPr>
            <w:r w:rsidRPr="00925811">
              <w:t>means the time it would take to energise a part or parts of the National Electricity Transmission System following a Total Shutdown or Partial Shutdown.</w:t>
            </w:r>
          </w:p>
        </w:tc>
      </w:tr>
      <w:tr w:rsidR="00DA7522" w:rsidRPr="00925811" w14:paraId="6D5E62D0"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50A0CF48" w14:textId="77777777" w:rsidR="00DA7522" w:rsidRPr="00925811" w:rsidRDefault="00DA7522" w:rsidP="00DA7522">
            <w:r w:rsidRPr="00925811">
              <w:t>Retail Prices Index</w:t>
            </w:r>
          </w:p>
        </w:tc>
        <w:tc>
          <w:tcPr>
            <w:tcW w:w="6662" w:type="dxa"/>
            <w:hideMark/>
          </w:tcPr>
          <w:p w14:paraId="443CD905" w14:textId="77777777" w:rsidR="00DA7522" w:rsidRPr="00925811" w:rsidRDefault="00DA7522" w:rsidP="00DA7522">
            <w:pPr>
              <w:cnfStyle w:val="000000000000" w:firstRow="0" w:lastRow="0" w:firstColumn="0" w:lastColumn="0" w:oddVBand="0" w:evenVBand="0" w:oddHBand="0" w:evenHBand="0" w:firstRowFirstColumn="0" w:firstRowLastColumn="0" w:lastRowFirstColumn="0" w:lastRowLastColumn="0"/>
            </w:pPr>
            <w:r w:rsidRPr="00925811">
              <w:t>means the monthly values of the “RPI All Items Index”, series ID “CHAW”, published by the Office for National Statistics (or any other public body acquiring its functions).</w:t>
            </w:r>
          </w:p>
        </w:tc>
      </w:tr>
      <w:tr w:rsidR="00DA7522" w:rsidRPr="00925811" w14:paraId="4AD724D8" w14:textId="77777777" w:rsidTr="00925811">
        <w:trPr>
          <w:trHeight w:val="1975"/>
        </w:trPr>
        <w:tc>
          <w:tcPr>
            <w:cnfStyle w:val="001000000000" w:firstRow="0" w:lastRow="0" w:firstColumn="1" w:lastColumn="0" w:oddVBand="0" w:evenVBand="0" w:oddHBand="0" w:evenHBand="0" w:firstRowFirstColumn="0" w:firstRowLastColumn="0" w:lastRowFirstColumn="0" w:lastRowLastColumn="0"/>
            <w:tcW w:w="2405" w:type="dxa"/>
            <w:hideMark/>
          </w:tcPr>
          <w:p w14:paraId="5901C923" w14:textId="77777777" w:rsidR="00DA7522" w:rsidRPr="00925811" w:rsidRDefault="00DA7522" w:rsidP="00DA7522">
            <w:r w:rsidRPr="00925811">
              <w:t>Returned LCN Fund Royalties</w:t>
            </w:r>
          </w:p>
        </w:tc>
        <w:tc>
          <w:tcPr>
            <w:tcW w:w="6662" w:type="dxa"/>
            <w:hideMark/>
          </w:tcPr>
          <w:p w14:paraId="348E1C0E" w14:textId="77777777" w:rsidR="00DA7522" w:rsidRPr="00925811" w:rsidRDefault="00DA7522" w:rsidP="00DA7522">
            <w:pPr>
              <w:cnfStyle w:val="000000000000" w:firstRow="0" w:lastRow="0" w:firstColumn="0" w:lastColumn="0" w:oddVBand="0" w:evenVBand="0" w:oddHBand="0" w:evenHBand="0" w:firstRowFirstColumn="0" w:firstRowLastColumn="0" w:lastRowFirstColumn="0" w:lastRowLastColumn="0"/>
            </w:pPr>
            <w:r w:rsidRPr="00925811">
              <w:t xml:space="preserve">means the revenues earned from intellectual property generated through Second Tier LCN Fund projects (whether by the licensee or another Distribution Services Provider), less LCNF Directly Attributable Costs, and that are payable to Customers under the LCNF Second Tier and Discretionary Funding Mechanism, and is calculated in accordance with the provisions of the LCN Fund Governance Document. </w:t>
            </w:r>
          </w:p>
        </w:tc>
      </w:tr>
      <w:tr w:rsidR="00DA7522" w:rsidRPr="00925811" w14:paraId="7A6DBE3F" w14:textId="77777777" w:rsidTr="00DA3FED">
        <w:trPr>
          <w:trHeight w:val="2016"/>
        </w:trPr>
        <w:tc>
          <w:tcPr>
            <w:cnfStyle w:val="001000000000" w:firstRow="0" w:lastRow="0" w:firstColumn="1" w:lastColumn="0" w:oddVBand="0" w:evenVBand="0" w:oddHBand="0" w:evenHBand="0" w:firstRowFirstColumn="0" w:firstRowLastColumn="0" w:lastRowFirstColumn="0" w:lastRowLastColumn="0"/>
            <w:tcW w:w="2405" w:type="dxa"/>
            <w:hideMark/>
          </w:tcPr>
          <w:p w14:paraId="3AAD518E" w14:textId="77777777" w:rsidR="00DA7522" w:rsidRPr="00925811" w:rsidRDefault="00DA7522" w:rsidP="00DA7522">
            <w:r w:rsidRPr="00925811">
              <w:t>Returned Project Revenues</w:t>
            </w:r>
          </w:p>
        </w:tc>
        <w:tc>
          <w:tcPr>
            <w:tcW w:w="6662" w:type="dxa"/>
            <w:hideMark/>
          </w:tcPr>
          <w:p w14:paraId="261E7B52" w14:textId="23ECD59D" w:rsidR="00DA7522" w:rsidRPr="00925811" w:rsidRDefault="00DA7522" w:rsidP="00DA7522">
            <w:pPr>
              <w:cnfStyle w:val="000000000000" w:firstRow="0" w:lastRow="0" w:firstColumn="0" w:lastColumn="0" w:oddVBand="0" w:evenVBand="0" w:oddHBand="0" w:evenHBand="0" w:firstRowFirstColumn="0" w:firstRowLastColumn="0" w:lastRowFirstColumn="0" w:lastRowLastColumn="0"/>
            </w:pPr>
            <w:r w:rsidRPr="00925811">
              <w:t>means:</w:t>
            </w:r>
            <w:r w:rsidRPr="00925811">
              <w:br/>
              <w:t xml:space="preserve">(a) revenues received by the licensee from the </w:t>
            </w:r>
            <w:r w:rsidR="001A5707">
              <w:t>ISOP</w:t>
            </w:r>
            <w:r w:rsidRPr="00925811">
              <w:t xml:space="preserve"> under the NIC Funding Mechanism in respect of an Eligible NIC Project that the Authority determines have not been spent, and where that Eligible NIC Project has been carried out in accordance with the applicable provisions of the </w:t>
            </w:r>
            <w:r w:rsidR="00F3682D" w:rsidRPr="00925811">
              <w:t>Electricity Network Innovation Competition Governance Document</w:t>
            </w:r>
            <w:r w:rsidR="00F3682D" w:rsidRPr="00925811" w:rsidDel="00DE34ED">
              <w:t xml:space="preserve"> </w:t>
            </w:r>
            <w:r w:rsidRPr="00925811">
              <w:t>or the terms of the relevant Project Direction; and</w:t>
            </w:r>
            <w:r w:rsidRPr="00925811">
              <w:br/>
              <w:t>(b) revenues earned from Eligible NIC Projects by the licensee other than Returned Royalty Income, that the Authority determines are payable to Customers.</w:t>
            </w:r>
          </w:p>
        </w:tc>
      </w:tr>
      <w:tr w:rsidR="00DA7522" w:rsidRPr="00925811" w14:paraId="2C83A956" w14:textId="77777777" w:rsidTr="00DA3FED">
        <w:trPr>
          <w:trHeight w:val="1152"/>
        </w:trPr>
        <w:tc>
          <w:tcPr>
            <w:cnfStyle w:val="001000000000" w:firstRow="0" w:lastRow="0" w:firstColumn="1" w:lastColumn="0" w:oddVBand="0" w:evenVBand="0" w:oddHBand="0" w:evenHBand="0" w:firstRowFirstColumn="0" w:firstRowLastColumn="0" w:lastRowFirstColumn="0" w:lastRowLastColumn="0"/>
            <w:tcW w:w="2405" w:type="dxa"/>
            <w:hideMark/>
          </w:tcPr>
          <w:p w14:paraId="5F285F56" w14:textId="77777777" w:rsidR="00DA7522" w:rsidRPr="00925811" w:rsidRDefault="00DA7522" w:rsidP="00DA7522">
            <w:r w:rsidRPr="00925811">
              <w:t>Returned Royalty Income</w:t>
            </w:r>
          </w:p>
        </w:tc>
        <w:tc>
          <w:tcPr>
            <w:tcW w:w="6662" w:type="dxa"/>
            <w:hideMark/>
          </w:tcPr>
          <w:p w14:paraId="2ADE482D" w14:textId="1A59DDEB" w:rsidR="00DA7522" w:rsidRPr="00925811" w:rsidRDefault="00DA7522" w:rsidP="00DA7522">
            <w:pPr>
              <w:cnfStyle w:val="000000000000" w:firstRow="0" w:lastRow="0" w:firstColumn="0" w:lastColumn="0" w:oddVBand="0" w:evenVBand="0" w:oddHBand="0" w:evenHBand="0" w:firstRowFirstColumn="0" w:firstRowLastColumn="0" w:lastRowFirstColumn="0" w:lastRowLastColumn="0"/>
            </w:pPr>
            <w:r w:rsidRPr="00925811">
              <w:t>means revenue earned from intellectual property generated through Eligible NIC Projects (whether undertaken by the licensee or any Transmission Licensees or any other holder of an Electricity Distribution Licence</w:t>
            </w:r>
            <w:r w:rsidR="00245908">
              <w:t xml:space="preserve"> or the ISOP</w:t>
            </w:r>
            <w:r w:rsidRPr="00925811">
              <w:t xml:space="preserve">), less Directly Attributable Costs, that is payable to Customers under the NIC Funding Mechanism, as calculated in accordance with the provisions of the </w:t>
            </w:r>
            <w:r w:rsidR="00F3682D" w:rsidRPr="00925811">
              <w:t>Electricity Network Innovation Competition Governance Document</w:t>
            </w:r>
            <w:r w:rsidRPr="00925811">
              <w:t>.</w:t>
            </w:r>
          </w:p>
        </w:tc>
      </w:tr>
      <w:tr w:rsidR="00DA7522" w:rsidRPr="00925811" w14:paraId="5C89EEB1"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52040A8E" w14:textId="77777777" w:rsidR="00DA7522" w:rsidRPr="00925811" w:rsidRDefault="00DA7522" w:rsidP="00DA7522">
            <w:r w:rsidRPr="00925811">
              <w:t>RIGs</w:t>
            </w:r>
          </w:p>
        </w:tc>
        <w:tc>
          <w:tcPr>
            <w:tcW w:w="6662" w:type="dxa"/>
            <w:hideMark/>
          </w:tcPr>
          <w:p w14:paraId="0015B9EA" w14:textId="77777777" w:rsidR="00DA7522" w:rsidRPr="00925811" w:rsidRDefault="00DA7522" w:rsidP="00DA7522">
            <w:pPr>
              <w:cnfStyle w:val="000000000000" w:firstRow="0" w:lastRow="0" w:firstColumn="0" w:lastColumn="0" w:oddVBand="0" w:evenVBand="0" w:oddHBand="0" w:evenHBand="0" w:firstRowFirstColumn="0" w:firstRowLastColumn="0" w:lastRowFirstColumn="0" w:lastRowLastColumn="0"/>
            </w:pPr>
            <w:r w:rsidRPr="00925811">
              <w:t>means the document published by the Authority in accordance with Standard Condition 46 (Regulatory Instructions and Guidance).</w:t>
            </w:r>
          </w:p>
        </w:tc>
      </w:tr>
      <w:tr w:rsidR="00DA7522" w:rsidRPr="00925811" w14:paraId="081A064A"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3296EE58" w14:textId="77777777" w:rsidR="00DA7522" w:rsidRPr="00925811" w:rsidRDefault="00DA7522" w:rsidP="00DA7522">
            <w:r w:rsidRPr="00925811">
              <w:t xml:space="preserve">RIIO-1 Allowed Pass-through </w:t>
            </w:r>
          </w:p>
        </w:tc>
        <w:tc>
          <w:tcPr>
            <w:tcW w:w="6662" w:type="dxa"/>
            <w:hideMark/>
          </w:tcPr>
          <w:p w14:paraId="6342789D" w14:textId="77777777" w:rsidR="00DA7522" w:rsidRPr="00925811" w:rsidRDefault="00DA7522" w:rsidP="00DA7522">
            <w:pPr>
              <w:cnfStyle w:val="000000000000" w:firstRow="0" w:lastRow="0" w:firstColumn="0" w:lastColumn="0" w:oddVBand="0" w:evenVBand="0" w:oddHBand="0" w:evenHBand="0" w:firstRowFirstColumn="0" w:firstRowLastColumn="0" w:lastRowFirstColumn="0" w:lastRowLastColumn="0"/>
            </w:pPr>
            <w:r w:rsidRPr="00925811">
              <w:t>means any of the costs permitted to be passed through to users of the licensee’s Distribution System under CRC 2B (Calculation of Allowed Pass-Through Items) of this licence as in force on 31 March 2023.</w:t>
            </w:r>
          </w:p>
        </w:tc>
      </w:tr>
      <w:tr w:rsidR="00DA7522" w:rsidRPr="00925811" w14:paraId="381A2C45"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697003E5" w14:textId="77777777" w:rsidR="00DA7522" w:rsidRPr="00925811" w:rsidRDefault="00DA7522" w:rsidP="00DA7522">
            <w:r w:rsidRPr="00925811">
              <w:t>RIIO-1 Electricity Network Innovation Allowance Governance Document</w:t>
            </w:r>
          </w:p>
        </w:tc>
        <w:tc>
          <w:tcPr>
            <w:tcW w:w="6662" w:type="dxa"/>
            <w:hideMark/>
          </w:tcPr>
          <w:p w14:paraId="09525F2E" w14:textId="77777777" w:rsidR="00DA7522" w:rsidRPr="00925811" w:rsidRDefault="00DA7522" w:rsidP="00DA7522">
            <w:pPr>
              <w:cnfStyle w:val="000000000000" w:firstRow="0" w:lastRow="0" w:firstColumn="0" w:lastColumn="0" w:oddVBand="0" w:evenVBand="0" w:oddHBand="0" w:evenHBand="0" w:firstRowFirstColumn="0" w:firstRowLastColumn="0" w:lastRowFirstColumn="0" w:lastRowLastColumn="0"/>
            </w:pPr>
            <w:r w:rsidRPr="00925811">
              <w:t>means the document of that name issued by the Authority in accordance with Part D of Charge Restriction Condition 2H (The Network Innovation Allowance) of this licence as in force on 31 March 2023 and maintained under Part C of Special Condition 5.3 (Carry-over network innovation allowance).</w:t>
            </w:r>
          </w:p>
        </w:tc>
      </w:tr>
      <w:tr w:rsidR="00DA7522" w:rsidRPr="00925811" w14:paraId="6C74B1C4"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5F21349F" w14:textId="77777777" w:rsidR="00DA7522" w:rsidRPr="00925811" w:rsidRDefault="00DA7522" w:rsidP="00DA7522">
            <w:r w:rsidRPr="00925811">
              <w:lastRenderedPageBreak/>
              <w:t>RIIO-1 Network Innovation Allowance</w:t>
            </w:r>
          </w:p>
        </w:tc>
        <w:tc>
          <w:tcPr>
            <w:tcW w:w="6662" w:type="dxa"/>
            <w:hideMark/>
          </w:tcPr>
          <w:p w14:paraId="17ECA4A3" w14:textId="77777777" w:rsidR="00DA7522" w:rsidRPr="00925811" w:rsidRDefault="00DA7522" w:rsidP="00DA7522">
            <w:pPr>
              <w:cnfStyle w:val="000000000000" w:firstRow="0" w:lastRow="0" w:firstColumn="0" w:lastColumn="0" w:oddVBand="0" w:evenVBand="0" w:oddHBand="0" w:evenHBand="0" w:firstRowFirstColumn="0" w:firstRowLastColumn="0" w:lastRowFirstColumn="0" w:lastRowLastColumn="0"/>
            </w:pPr>
            <w:r w:rsidRPr="00925811">
              <w:t>means the network innovation allowance established by Charge Restriction Condition 2H (The Network Innovation Allowance) of this licence as in force on 31 March 2023.</w:t>
            </w:r>
          </w:p>
        </w:tc>
      </w:tr>
      <w:tr w:rsidR="00DA7522" w:rsidRPr="00925811" w14:paraId="5AE4B305"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53D4A104" w14:textId="77777777" w:rsidR="00DA7522" w:rsidRPr="00925811" w:rsidRDefault="00DA7522" w:rsidP="00DA7522">
            <w:r w:rsidRPr="00925811">
              <w:t>RIIO-1 Price Control Period</w:t>
            </w:r>
          </w:p>
        </w:tc>
        <w:tc>
          <w:tcPr>
            <w:tcW w:w="6662" w:type="dxa"/>
            <w:hideMark/>
          </w:tcPr>
          <w:p w14:paraId="1F31F730" w14:textId="77777777" w:rsidR="00DA7522" w:rsidRPr="00925811" w:rsidRDefault="00DA7522" w:rsidP="00DA7522">
            <w:pPr>
              <w:cnfStyle w:val="000000000000" w:firstRow="0" w:lastRow="0" w:firstColumn="0" w:lastColumn="0" w:oddVBand="0" w:evenVBand="0" w:oddHBand="0" w:evenHBand="0" w:firstRowFirstColumn="0" w:firstRowLastColumn="0" w:lastRowFirstColumn="0" w:lastRowLastColumn="0"/>
            </w:pPr>
            <w:r w:rsidRPr="00925811">
              <w:t>means the price control that applied to the licensee for the period of eight years beginning on 1 April 2015.</w:t>
            </w:r>
          </w:p>
        </w:tc>
      </w:tr>
      <w:tr w:rsidR="00DA7522" w:rsidRPr="00925811" w14:paraId="48750EE0"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12B4A4B4" w14:textId="77777777" w:rsidR="00DA7522" w:rsidRPr="00925811" w:rsidRDefault="00DA7522" w:rsidP="00DA7522">
            <w:r w:rsidRPr="00925811">
              <w:t>RIIO-2 NIA Governance Document</w:t>
            </w:r>
          </w:p>
        </w:tc>
        <w:tc>
          <w:tcPr>
            <w:tcW w:w="6662" w:type="dxa"/>
            <w:hideMark/>
          </w:tcPr>
          <w:p w14:paraId="371F57B8" w14:textId="77777777" w:rsidR="00DA7522" w:rsidRPr="00925811" w:rsidRDefault="00DA7522" w:rsidP="00DA7522">
            <w:pPr>
              <w:cnfStyle w:val="000000000000" w:firstRow="0" w:lastRow="0" w:firstColumn="0" w:lastColumn="0" w:oddVBand="0" w:evenVBand="0" w:oddHBand="0" w:evenHBand="0" w:firstRowFirstColumn="0" w:firstRowLastColumn="0" w:lastRowFirstColumn="0" w:lastRowLastColumn="0"/>
            </w:pPr>
            <w:r w:rsidRPr="00925811">
              <w:t>means the document of that name issued by the Authority in accordance with Part B of Special Condition 5.2 (RIIO-2 network innovation allowance).</w:t>
            </w:r>
          </w:p>
        </w:tc>
      </w:tr>
      <w:tr w:rsidR="00DA7522" w:rsidRPr="00925811" w14:paraId="74522D7B"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4DC889D5" w14:textId="77777777" w:rsidR="00DA7522" w:rsidRPr="00925811" w:rsidRDefault="00DA7522" w:rsidP="00DA7522">
            <w:r w:rsidRPr="00925811">
              <w:t>RIIO-2 NIA Projects</w:t>
            </w:r>
          </w:p>
        </w:tc>
        <w:tc>
          <w:tcPr>
            <w:tcW w:w="6662" w:type="dxa"/>
            <w:hideMark/>
          </w:tcPr>
          <w:p w14:paraId="215C7DC8" w14:textId="77777777" w:rsidR="00DA7522" w:rsidRPr="00925811" w:rsidRDefault="00DA7522" w:rsidP="00DA7522">
            <w:pPr>
              <w:cnfStyle w:val="000000000000" w:firstRow="0" w:lastRow="0" w:firstColumn="0" w:lastColumn="0" w:oddVBand="0" w:evenVBand="0" w:oddHBand="0" w:evenHBand="0" w:firstRowFirstColumn="0" w:firstRowLastColumn="0" w:lastRowFirstColumn="0" w:lastRowLastColumn="0"/>
            </w:pPr>
            <w:r w:rsidRPr="00925811">
              <w:t>means those projects undertaken by the licensee that appear to the Authority to satisfy those requirements of the RIIO-2 NIA Governance Document as are necessary to enable the projects to be funded under the provisions of Special Condition 5.2 (RIIO-2 network innovation allowance).</w:t>
            </w:r>
          </w:p>
        </w:tc>
      </w:tr>
      <w:tr w:rsidR="00DA7522" w:rsidRPr="00925811" w14:paraId="6F34E708"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0FA7C0FF" w14:textId="77777777" w:rsidR="00DA7522" w:rsidRPr="00925811" w:rsidRDefault="00DA7522" w:rsidP="00DA7522">
            <w:r w:rsidRPr="00925811">
              <w:t>RIIO-ED2 Consumer Vulnerability Guidance Document</w:t>
            </w:r>
          </w:p>
        </w:tc>
        <w:tc>
          <w:tcPr>
            <w:tcW w:w="6662" w:type="dxa"/>
            <w:hideMark/>
          </w:tcPr>
          <w:p w14:paraId="31A3AD1C" w14:textId="77777777" w:rsidR="00DA7522" w:rsidRPr="00925811" w:rsidRDefault="00DA7522" w:rsidP="00DA7522">
            <w:pPr>
              <w:cnfStyle w:val="000000000000" w:firstRow="0" w:lastRow="0" w:firstColumn="0" w:lastColumn="0" w:oddVBand="0" w:evenVBand="0" w:oddHBand="0" w:evenHBand="0" w:firstRowFirstColumn="0" w:firstRowLastColumn="0" w:lastRowFirstColumn="0" w:lastRowLastColumn="0"/>
            </w:pPr>
            <w:r w:rsidRPr="00925811">
              <w:t>means the document of that name issued by the Authority in accordance with Part H of Special Condition 4.6 (Consumer vulnerability output delivery incentive).</w:t>
            </w:r>
          </w:p>
        </w:tc>
      </w:tr>
      <w:tr w:rsidR="00DA7522" w:rsidRPr="00925811" w14:paraId="13A86202" w14:textId="77777777" w:rsidTr="00DA3FED">
        <w:trPr>
          <w:trHeight w:val="600"/>
        </w:trPr>
        <w:tc>
          <w:tcPr>
            <w:cnfStyle w:val="001000000000" w:firstRow="0" w:lastRow="0" w:firstColumn="1" w:lastColumn="0" w:oddVBand="0" w:evenVBand="0" w:oddHBand="0" w:evenHBand="0" w:firstRowFirstColumn="0" w:firstRowLastColumn="0" w:lastRowFirstColumn="0" w:lastRowLastColumn="0"/>
            <w:tcW w:w="2405" w:type="dxa"/>
            <w:hideMark/>
          </w:tcPr>
          <w:p w14:paraId="5B901245" w14:textId="77777777" w:rsidR="00DA7522" w:rsidRPr="00925811" w:rsidRDefault="00DA7522" w:rsidP="00DA7522">
            <w:r w:rsidRPr="00925811">
              <w:t>RIIO-ED2 Final Determinations</w:t>
            </w:r>
          </w:p>
        </w:tc>
        <w:tc>
          <w:tcPr>
            <w:tcW w:w="6662" w:type="dxa"/>
            <w:hideMark/>
          </w:tcPr>
          <w:p w14:paraId="4119BE5A" w14:textId="77777777" w:rsidR="00DA7522" w:rsidRPr="00925811" w:rsidRDefault="00DA7522" w:rsidP="00DA7522">
            <w:pPr>
              <w:cnfStyle w:val="000000000000" w:firstRow="0" w:lastRow="0" w:firstColumn="0" w:lastColumn="0" w:oddVBand="0" w:evenVBand="0" w:oddHBand="0" w:evenHBand="0" w:firstRowFirstColumn="0" w:firstRowLastColumn="0" w:lastRowFirstColumn="0" w:lastRowLastColumn="0"/>
            </w:pPr>
            <w:r w:rsidRPr="00925811">
              <w:t>means the documents published by the Authority on 30 November 2022 setting out the Authority's decisions in relation to the Price Control Period.</w:t>
            </w:r>
          </w:p>
        </w:tc>
      </w:tr>
      <w:tr w:rsidR="00DA7522" w:rsidRPr="00925811" w14:paraId="626FF113"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3DC49C00" w14:textId="77777777" w:rsidR="00DA7522" w:rsidRPr="00925811" w:rsidRDefault="00DA7522" w:rsidP="00DA7522">
            <w:r w:rsidRPr="00925811">
              <w:t>RPEs</w:t>
            </w:r>
          </w:p>
        </w:tc>
        <w:tc>
          <w:tcPr>
            <w:tcW w:w="6662" w:type="dxa"/>
            <w:hideMark/>
          </w:tcPr>
          <w:p w14:paraId="3AA18B76" w14:textId="77777777" w:rsidR="00DA7522" w:rsidRPr="00925811" w:rsidRDefault="00DA7522" w:rsidP="00DA7522">
            <w:pPr>
              <w:cnfStyle w:val="000000000000" w:firstRow="0" w:lastRow="0" w:firstColumn="0" w:lastColumn="0" w:oddVBand="0" w:evenVBand="0" w:oddHBand="0" w:evenHBand="0" w:firstRowFirstColumn="0" w:firstRowLastColumn="0" w:lastRowFirstColumn="0" w:lastRowLastColumn="0"/>
            </w:pPr>
            <w:r w:rsidRPr="00925811">
              <w:t xml:space="preserve">means Real Price Effects (RPEs) which are allowances for differences between price control inflation and specific input prices based on a range of indices. </w:t>
            </w:r>
          </w:p>
        </w:tc>
      </w:tr>
    </w:tbl>
    <w:p w14:paraId="7B80637B" w14:textId="77777777" w:rsidR="001A2306" w:rsidRPr="00925811" w:rsidRDefault="001A2306" w:rsidP="001A2306">
      <w:pPr>
        <w:pStyle w:val="Heading4"/>
      </w:pPr>
      <w:r w:rsidRPr="00925811">
        <w:t>S</w:t>
      </w:r>
    </w:p>
    <w:tbl>
      <w:tblPr>
        <w:tblStyle w:val="TableGridLight"/>
        <w:tblW w:w="906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6662"/>
      </w:tblGrid>
      <w:tr w:rsidR="001A2306" w:rsidRPr="00925811" w14:paraId="08493AE8" w14:textId="77777777" w:rsidTr="00DA3FED">
        <w:trPr>
          <w:cnfStyle w:val="100000000000" w:firstRow="1" w:lastRow="0" w:firstColumn="0" w:lastColumn="0" w:oddVBand="0" w:evenVBand="0" w:oddHBand="0" w:evenHBand="0" w:firstRowFirstColumn="0" w:firstRowLastColumn="0" w:lastRowFirstColumn="0" w:lastRowLastColumn="0"/>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07755003" w14:textId="77777777" w:rsidR="001A2306" w:rsidRPr="00925811" w:rsidRDefault="001A2306" w:rsidP="001A2306">
            <w:r w:rsidRPr="00925811">
              <w:t>Second Tier LCN Fund</w:t>
            </w:r>
          </w:p>
        </w:tc>
        <w:tc>
          <w:tcPr>
            <w:tcW w:w="6662" w:type="dxa"/>
            <w:hideMark/>
          </w:tcPr>
          <w:p w14:paraId="3A8B2CFA" w14:textId="77777777" w:rsidR="001A2306" w:rsidRPr="00925811" w:rsidRDefault="001A2306" w:rsidP="001A2306">
            <w:pPr>
              <w:cnfStyle w:val="100000000000" w:firstRow="1" w:lastRow="0" w:firstColumn="0" w:lastColumn="0" w:oddVBand="0" w:evenVBand="0" w:oddHBand="0" w:evenHBand="0" w:firstRowFirstColumn="0" w:firstRowLastColumn="0" w:lastRowFirstColumn="0" w:lastRowLastColumn="0"/>
            </w:pPr>
            <w:r w:rsidRPr="00925811">
              <w:t>means the fund for high-value Innovation projects which was in operation during distribution price control review 5 Between 1 April 2010 and 31 March 2015 to incentivise the development of low carbon networks.</w:t>
            </w:r>
          </w:p>
        </w:tc>
      </w:tr>
      <w:tr w:rsidR="001A2306" w:rsidRPr="00925811" w14:paraId="512482D8"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7C657FB7" w14:textId="77777777" w:rsidR="001A2306" w:rsidRPr="00925811" w:rsidRDefault="001A2306" w:rsidP="001A2306">
            <w:r w:rsidRPr="00925811">
              <w:t>Secondary Network Visibility Outturn Performance Metric</w:t>
            </w:r>
          </w:p>
        </w:tc>
        <w:tc>
          <w:tcPr>
            <w:tcW w:w="6662" w:type="dxa"/>
            <w:hideMark/>
          </w:tcPr>
          <w:p w14:paraId="5CE17A7A"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has the meaning given to that term in the Distribution System Operation Incentive Governance Document.</w:t>
            </w:r>
          </w:p>
        </w:tc>
      </w:tr>
      <w:tr w:rsidR="001A2306" w:rsidRPr="00925811" w14:paraId="16DBF026" w14:textId="77777777" w:rsidTr="00DA3FED">
        <w:trPr>
          <w:trHeight w:val="1500"/>
        </w:trPr>
        <w:tc>
          <w:tcPr>
            <w:cnfStyle w:val="001000000000" w:firstRow="0" w:lastRow="0" w:firstColumn="1" w:lastColumn="0" w:oddVBand="0" w:evenVBand="0" w:oddHBand="0" w:evenHBand="0" w:firstRowFirstColumn="0" w:firstRowLastColumn="0" w:lastRowFirstColumn="0" w:lastRowLastColumn="0"/>
            <w:tcW w:w="2405" w:type="dxa"/>
            <w:hideMark/>
          </w:tcPr>
          <w:p w14:paraId="00BC8139" w14:textId="77777777" w:rsidR="001A2306" w:rsidRPr="00925811" w:rsidRDefault="001A2306" w:rsidP="001A2306">
            <w:r w:rsidRPr="00925811">
              <w:t>Severe Weather Event</w:t>
            </w:r>
          </w:p>
        </w:tc>
        <w:tc>
          <w:tcPr>
            <w:tcW w:w="6662" w:type="dxa"/>
            <w:hideMark/>
          </w:tcPr>
          <w:p w14:paraId="5AB618A2"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means a weather event that causes a number of Incidents at Distribution Higher Voltage in any 24-hour period, which is equal to or greater than the number specified in Appendix 10 to Special Condition 4.4 (Interruptions incentive scheme). The duration of the event is determined in accordance with the following:</w:t>
            </w:r>
            <w:r w:rsidRPr="00925811">
              <w:br/>
              <w:t>(a)  the event starts at the beginning of a 24-hour period when the number of Incidents at Distribution Higher Voltage caused by the event in that period is equal to or greater than the number specified in Appendix 10; and</w:t>
            </w:r>
            <w:r w:rsidRPr="00925811">
              <w:br/>
              <w:t>(b)  the event ends at a time determined by the Authority having regard to:</w:t>
            </w:r>
            <w:r w:rsidRPr="00925811">
              <w:br/>
              <w:t xml:space="preserve">     (i)  such time as the licensee may have declared was the end </w:t>
            </w:r>
            <w:r w:rsidRPr="00925811">
              <w:lastRenderedPageBreak/>
              <w:t>of the Severe Weather Event in its statement of facts submitted under paragraph 4.4.14(b) of Special Condition 4.4;</w:t>
            </w:r>
            <w:r w:rsidRPr="00925811">
              <w:br/>
              <w:t xml:space="preserve">     (ii)   the time of Restoration of the last Customer off supply due to a Low Voltage Incident linked to the underlying cause of the severe weather (provided that all Customers off supply due to Incidents at Distribution Higher Voltage linked to the underlying cause of the event have been restored); and</w:t>
            </w:r>
            <w:r w:rsidRPr="00925811">
              <w:br/>
              <w:t xml:space="preserve">     (iii)  the end of a 48-hour period when the number of Customers off supply due to Incidents at Distribution Higher Voltage linked to the underlying cause of the Severe Weather Event has fallen to zero.</w:t>
            </w:r>
          </w:p>
        </w:tc>
      </w:tr>
      <w:tr w:rsidR="001A2306" w:rsidRPr="00925811" w14:paraId="600917CB" w14:textId="77777777" w:rsidTr="00DA3FED">
        <w:trPr>
          <w:trHeight w:val="900"/>
        </w:trPr>
        <w:tc>
          <w:tcPr>
            <w:cnfStyle w:val="001000000000" w:firstRow="0" w:lastRow="0" w:firstColumn="1" w:lastColumn="0" w:oddVBand="0" w:evenVBand="0" w:oddHBand="0" w:evenHBand="0" w:firstRowFirstColumn="0" w:firstRowLastColumn="0" w:lastRowFirstColumn="0" w:lastRowLastColumn="0"/>
            <w:tcW w:w="2405" w:type="dxa"/>
            <w:hideMark/>
          </w:tcPr>
          <w:p w14:paraId="0E9892F6" w14:textId="77777777" w:rsidR="001A2306" w:rsidRPr="00925811" w:rsidRDefault="001A2306" w:rsidP="001A2306">
            <w:r w:rsidRPr="00925811">
              <w:lastRenderedPageBreak/>
              <w:t>Shetland Enduring Solution</w:t>
            </w:r>
          </w:p>
        </w:tc>
        <w:tc>
          <w:tcPr>
            <w:tcW w:w="6662" w:type="dxa"/>
            <w:hideMark/>
          </w:tcPr>
          <w:p w14:paraId="0E4AA0D7"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means the various concurrent and related projects and ongoing arrangements to provide long-term security of supply to Shetland following completion of the project to construct and energise the Shetland HVDC Link.</w:t>
            </w:r>
          </w:p>
        </w:tc>
      </w:tr>
      <w:tr w:rsidR="001A2306" w:rsidRPr="00925811" w14:paraId="68CCEE8F" w14:textId="77777777" w:rsidTr="00DA3FED">
        <w:trPr>
          <w:trHeight w:val="900"/>
        </w:trPr>
        <w:tc>
          <w:tcPr>
            <w:cnfStyle w:val="001000000000" w:firstRow="0" w:lastRow="0" w:firstColumn="1" w:lastColumn="0" w:oddVBand="0" w:evenVBand="0" w:oddHBand="0" w:evenHBand="0" w:firstRowFirstColumn="0" w:firstRowLastColumn="0" w:lastRowFirstColumn="0" w:lastRowLastColumn="0"/>
            <w:tcW w:w="2405" w:type="dxa"/>
            <w:hideMark/>
          </w:tcPr>
          <w:p w14:paraId="57E2AFB8" w14:textId="77777777" w:rsidR="001A2306" w:rsidRPr="00925811" w:rsidRDefault="001A2306" w:rsidP="001A2306">
            <w:r w:rsidRPr="00925811">
              <w:t>Shetland Enduring Solution Re-opener</w:t>
            </w:r>
          </w:p>
        </w:tc>
        <w:tc>
          <w:tcPr>
            <w:tcW w:w="6662" w:type="dxa"/>
            <w:hideMark/>
          </w:tcPr>
          <w:p w14:paraId="2E7C120B"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means the Re-opener established by Part P of Special Condition 3.2 (Uncertain Costs Re-openers).</w:t>
            </w:r>
          </w:p>
        </w:tc>
      </w:tr>
      <w:tr w:rsidR="001A2306" w:rsidRPr="00925811" w14:paraId="04BD92FA" w14:textId="77777777" w:rsidTr="00DA3FED">
        <w:trPr>
          <w:trHeight w:val="900"/>
        </w:trPr>
        <w:tc>
          <w:tcPr>
            <w:cnfStyle w:val="001000000000" w:firstRow="0" w:lastRow="0" w:firstColumn="1" w:lastColumn="0" w:oddVBand="0" w:evenVBand="0" w:oddHBand="0" w:evenHBand="0" w:firstRowFirstColumn="0" w:firstRowLastColumn="0" w:lastRowFirstColumn="0" w:lastRowLastColumn="0"/>
            <w:tcW w:w="2405" w:type="dxa"/>
            <w:hideMark/>
          </w:tcPr>
          <w:p w14:paraId="18E8D77E" w14:textId="77777777" w:rsidR="001A2306" w:rsidRPr="00925811" w:rsidRDefault="001A2306" w:rsidP="001A2306">
            <w:r w:rsidRPr="00925811">
              <w:t>Shetland Extension Fixed Energy Costs</w:t>
            </w:r>
          </w:p>
        </w:tc>
        <w:tc>
          <w:tcPr>
            <w:tcW w:w="6662" w:type="dxa"/>
            <w:hideMark/>
          </w:tcPr>
          <w:p w14:paraId="3736EF5A" w14:textId="77777777" w:rsidR="00736239"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 xml:space="preserve">means the costs of: </w:t>
            </w:r>
          </w:p>
          <w:p w14:paraId="1797EC99" w14:textId="77777777" w:rsidR="00736239"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 xml:space="preserve">(a) third party contracts for Power Purchase Agreements with Sullom Voe Terminal and contingency arrangements if applicable; </w:t>
            </w:r>
          </w:p>
          <w:p w14:paraId="055C4F43" w14:textId="77777777" w:rsidR="00736239"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 xml:space="preserve">(b) capital and operating fixed costs for Lerwick power station; and </w:t>
            </w:r>
          </w:p>
          <w:p w14:paraId="379FB3B2" w14:textId="3A5C635A"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(c) operating costs for the Shetland ANM System.</w:t>
            </w:r>
          </w:p>
        </w:tc>
      </w:tr>
      <w:tr w:rsidR="001A2306" w:rsidRPr="00925811" w14:paraId="2283A613"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77BC3617" w14:textId="77777777" w:rsidR="001A2306" w:rsidRPr="00925811" w:rsidRDefault="001A2306" w:rsidP="001A2306">
            <w:r w:rsidRPr="00925811">
              <w:t>Shetland Extension Fixed Energy Costs Re-opener</w:t>
            </w:r>
          </w:p>
        </w:tc>
        <w:tc>
          <w:tcPr>
            <w:tcW w:w="6662" w:type="dxa"/>
            <w:hideMark/>
          </w:tcPr>
          <w:p w14:paraId="0A74162E"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means the Re-opener established by Part Q of Special Condition 3.2 (Uncertain Costs Re-openers).</w:t>
            </w:r>
          </w:p>
        </w:tc>
      </w:tr>
      <w:tr w:rsidR="001A2306" w:rsidRPr="00925811" w14:paraId="14D71587" w14:textId="77777777" w:rsidTr="00DA3FED">
        <w:trPr>
          <w:trHeight w:val="900"/>
        </w:trPr>
        <w:tc>
          <w:tcPr>
            <w:cnfStyle w:val="001000000000" w:firstRow="0" w:lastRow="0" w:firstColumn="1" w:lastColumn="0" w:oddVBand="0" w:evenVBand="0" w:oddHBand="0" w:evenHBand="0" w:firstRowFirstColumn="0" w:firstRowLastColumn="0" w:lastRowFirstColumn="0" w:lastRowLastColumn="0"/>
            <w:tcW w:w="2405" w:type="dxa"/>
            <w:hideMark/>
          </w:tcPr>
          <w:p w14:paraId="2F86E5B2" w14:textId="77777777" w:rsidR="001A2306" w:rsidRPr="00925811" w:rsidRDefault="001A2306" w:rsidP="001A2306">
            <w:r w:rsidRPr="00925811">
              <w:t>Shetland Extension Variable Energy Costs</w:t>
            </w:r>
          </w:p>
        </w:tc>
        <w:tc>
          <w:tcPr>
            <w:tcW w:w="6662" w:type="dxa"/>
            <w:hideMark/>
          </w:tcPr>
          <w:p w14:paraId="09F51409" w14:textId="77777777" w:rsidR="00736239"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 xml:space="preserve">means costs the costs of: </w:t>
            </w:r>
          </w:p>
          <w:p w14:paraId="1F1615EE" w14:textId="2D53FBF1" w:rsidR="00736239"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 xml:space="preserve">(a) fuel purchased for use by Lerwick power station, including any fuel costs for any use of temporary generation in the event of inability by Lerwick power station or Sullom Voe Terminal to meet the full demand on Shetland; </w:t>
            </w:r>
          </w:p>
          <w:p w14:paraId="33E02E2E" w14:textId="77777777" w:rsidR="00736239"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 xml:space="preserve">(b) environmental permits in respect of generation on Shetland; and </w:t>
            </w:r>
          </w:p>
          <w:p w14:paraId="65269961" w14:textId="1A0E5BB0"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 xml:space="preserve">(c) less the costs of income from unit purchased by suppliers in respect of generation on Shetland. </w:t>
            </w:r>
          </w:p>
        </w:tc>
      </w:tr>
      <w:tr w:rsidR="001A2306" w:rsidRPr="00925811" w14:paraId="28D2D3AE" w14:textId="77777777" w:rsidTr="00DA3FED">
        <w:trPr>
          <w:trHeight w:val="600"/>
        </w:trPr>
        <w:tc>
          <w:tcPr>
            <w:cnfStyle w:val="001000000000" w:firstRow="0" w:lastRow="0" w:firstColumn="1" w:lastColumn="0" w:oddVBand="0" w:evenVBand="0" w:oddHBand="0" w:evenHBand="0" w:firstRowFirstColumn="0" w:firstRowLastColumn="0" w:lastRowFirstColumn="0" w:lastRowLastColumn="0"/>
            <w:tcW w:w="2405" w:type="dxa"/>
            <w:hideMark/>
          </w:tcPr>
          <w:p w14:paraId="1A61961D" w14:textId="77777777" w:rsidR="001A2306" w:rsidRPr="00925811" w:rsidRDefault="001A2306" w:rsidP="001A2306">
            <w:r w:rsidRPr="00925811">
              <w:t>Shetland HVDC Link</w:t>
            </w:r>
          </w:p>
        </w:tc>
        <w:tc>
          <w:tcPr>
            <w:tcW w:w="6662" w:type="dxa"/>
            <w:hideMark/>
          </w:tcPr>
          <w:p w14:paraId="2CC8A79C"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has the meaning given to that term in Special Condition 1.1 of the Transmission Licence held by Scottish Hydro Electric Transmission plc.</w:t>
            </w:r>
          </w:p>
        </w:tc>
      </w:tr>
      <w:tr w:rsidR="001A2306" w:rsidRPr="00925811" w14:paraId="23A07EE7" w14:textId="77777777" w:rsidTr="00DA3FED">
        <w:trPr>
          <w:trHeight w:val="2400"/>
        </w:trPr>
        <w:tc>
          <w:tcPr>
            <w:cnfStyle w:val="001000000000" w:firstRow="0" w:lastRow="0" w:firstColumn="1" w:lastColumn="0" w:oddVBand="0" w:evenVBand="0" w:oddHBand="0" w:evenHBand="0" w:firstRowFirstColumn="0" w:firstRowLastColumn="0" w:lastRowFirstColumn="0" w:lastRowLastColumn="0"/>
            <w:tcW w:w="2405" w:type="dxa"/>
            <w:hideMark/>
          </w:tcPr>
          <w:p w14:paraId="3B0F830B" w14:textId="77777777" w:rsidR="001A2306" w:rsidRPr="00925811" w:rsidRDefault="001A2306" w:rsidP="001A2306">
            <w:r w:rsidRPr="00925811">
              <w:lastRenderedPageBreak/>
              <w:t>Shetland Link Contribution</w:t>
            </w:r>
          </w:p>
        </w:tc>
        <w:tc>
          <w:tcPr>
            <w:tcW w:w="6662" w:type="dxa"/>
            <w:hideMark/>
          </w:tcPr>
          <w:p w14:paraId="5D2305C0"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means a payment to be made by the licensee to Scottish Hydro Electric Transmission Limited for use of the Shetland Transmission Link.</w:t>
            </w:r>
          </w:p>
        </w:tc>
      </w:tr>
      <w:tr w:rsidR="001A2306" w:rsidRPr="00925811" w14:paraId="36AA3D47" w14:textId="77777777" w:rsidTr="00DA3FED">
        <w:trPr>
          <w:trHeight w:val="900"/>
        </w:trPr>
        <w:tc>
          <w:tcPr>
            <w:cnfStyle w:val="001000000000" w:firstRow="0" w:lastRow="0" w:firstColumn="1" w:lastColumn="0" w:oddVBand="0" w:evenVBand="0" w:oddHBand="0" w:evenHBand="0" w:firstRowFirstColumn="0" w:firstRowLastColumn="0" w:lastRowFirstColumn="0" w:lastRowLastColumn="0"/>
            <w:tcW w:w="2405" w:type="dxa"/>
            <w:hideMark/>
          </w:tcPr>
          <w:p w14:paraId="5F3129D3" w14:textId="77777777" w:rsidR="001A2306" w:rsidRPr="00925811" w:rsidRDefault="001A2306" w:rsidP="001A2306">
            <w:r w:rsidRPr="00925811">
              <w:t>Shetland Transmission Link</w:t>
            </w:r>
          </w:p>
        </w:tc>
        <w:tc>
          <w:tcPr>
            <w:tcW w:w="6662" w:type="dxa"/>
            <w:hideMark/>
          </w:tcPr>
          <w:p w14:paraId="7C1E6F8C"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 xml:space="preserve">means the transmission link which connects the National Electricity Transmission System and the Shetland distribution system, owned and operated by Scottish Hydro Electric Transmission Limited. </w:t>
            </w:r>
          </w:p>
        </w:tc>
      </w:tr>
      <w:tr w:rsidR="001A2306" w:rsidRPr="00925811" w14:paraId="172D7E63" w14:textId="77777777" w:rsidTr="00DA3FED">
        <w:trPr>
          <w:trHeight w:val="900"/>
        </w:trPr>
        <w:tc>
          <w:tcPr>
            <w:cnfStyle w:val="001000000000" w:firstRow="0" w:lastRow="0" w:firstColumn="1" w:lastColumn="0" w:oddVBand="0" w:evenVBand="0" w:oddHBand="0" w:evenHBand="0" w:firstRowFirstColumn="0" w:firstRowLastColumn="0" w:lastRowFirstColumn="0" w:lastRowLastColumn="0"/>
            <w:tcW w:w="2405" w:type="dxa"/>
            <w:hideMark/>
          </w:tcPr>
          <w:p w14:paraId="3BFDAA87" w14:textId="77777777" w:rsidR="001A2306" w:rsidRPr="00925811" w:rsidRDefault="001A2306" w:rsidP="001A2306">
            <w:r w:rsidRPr="00925811">
              <w:t>SIF</w:t>
            </w:r>
          </w:p>
        </w:tc>
        <w:tc>
          <w:tcPr>
            <w:tcW w:w="6662" w:type="dxa"/>
            <w:hideMark/>
          </w:tcPr>
          <w:p w14:paraId="0D83DFCD"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means the strategic innovation fund established by Special Condition 9.9 (The strategic innovation fund).</w:t>
            </w:r>
          </w:p>
        </w:tc>
      </w:tr>
      <w:tr w:rsidR="001A2306" w:rsidRPr="00925811" w14:paraId="466FC81E" w14:textId="77777777" w:rsidTr="00DA3FED">
        <w:trPr>
          <w:trHeight w:val="1200"/>
        </w:trPr>
        <w:tc>
          <w:tcPr>
            <w:cnfStyle w:val="001000000000" w:firstRow="0" w:lastRow="0" w:firstColumn="1" w:lastColumn="0" w:oddVBand="0" w:evenVBand="0" w:oddHBand="0" w:evenHBand="0" w:firstRowFirstColumn="0" w:firstRowLastColumn="0" w:lastRowFirstColumn="0" w:lastRowLastColumn="0"/>
            <w:tcW w:w="2405" w:type="dxa"/>
            <w:hideMark/>
          </w:tcPr>
          <w:p w14:paraId="4756574F" w14:textId="77777777" w:rsidR="001A2306" w:rsidRPr="00925811" w:rsidRDefault="001A2306" w:rsidP="001A2306">
            <w:r w:rsidRPr="00925811">
              <w:t>SIF Directly Attributable Costs</w:t>
            </w:r>
          </w:p>
        </w:tc>
        <w:tc>
          <w:tcPr>
            <w:tcW w:w="6662" w:type="dxa"/>
            <w:hideMark/>
          </w:tcPr>
          <w:p w14:paraId="56604624"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means costs relating to the maintenance and management of intellectual property generated through Eligible SIF Projects undertaken by the licensee that have not been otherwise remunerated through Use of System Charges, Directly Remunerated Services or the SIF Funding Mechanism.</w:t>
            </w:r>
          </w:p>
        </w:tc>
      </w:tr>
      <w:tr w:rsidR="001A2306" w:rsidRPr="00925811" w14:paraId="2C59EDCC" w14:textId="77777777" w:rsidTr="00925811">
        <w:trPr>
          <w:trHeight w:val="1517"/>
        </w:trPr>
        <w:tc>
          <w:tcPr>
            <w:cnfStyle w:val="001000000000" w:firstRow="0" w:lastRow="0" w:firstColumn="1" w:lastColumn="0" w:oddVBand="0" w:evenVBand="0" w:oddHBand="0" w:evenHBand="0" w:firstRowFirstColumn="0" w:firstRowLastColumn="0" w:lastRowFirstColumn="0" w:lastRowLastColumn="0"/>
            <w:tcW w:w="2405" w:type="dxa"/>
            <w:hideMark/>
          </w:tcPr>
          <w:p w14:paraId="495CF619" w14:textId="77777777" w:rsidR="001A2306" w:rsidRPr="00925811" w:rsidRDefault="001A2306" w:rsidP="001A2306">
            <w:r w:rsidRPr="00925811">
              <w:t>SIF Disallowed Expenditure</w:t>
            </w:r>
          </w:p>
        </w:tc>
        <w:tc>
          <w:tcPr>
            <w:tcW w:w="6662" w:type="dxa"/>
            <w:hideMark/>
          </w:tcPr>
          <w:p w14:paraId="0E59F6B3" w14:textId="4FCBA913"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 xml:space="preserve">means any revenue received by the licensee from the </w:t>
            </w:r>
            <w:r w:rsidR="001A5707">
              <w:t>ISOP</w:t>
            </w:r>
            <w:r w:rsidRPr="00925811">
              <w:t xml:space="preserve"> under the SIF Funding Mechanism that the Authority determines has not been spent in accordance with the applicable provisions of the SIF Governance Document or the terms of the relevant SIF Project Direction.</w:t>
            </w:r>
          </w:p>
        </w:tc>
      </w:tr>
      <w:tr w:rsidR="001A2306" w:rsidRPr="00925811" w14:paraId="69BD5343" w14:textId="77777777" w:rsidTr="00925811">
        <w:trPr>
          <w:trHeight w:val="1610"/>
        </w:trPr>
        <w:tc>
          <w:tcPr>
            <w:cnfStyle w:val="001000000000" w:firstRow="0" w:lastRow="0" w:firstColumn="1" w:lastColumn="0" w:oddVBand="0" w:evenVBand="0" w:oddHBand="0" w:evenHBand="0" w:firstRowFirstColumn="0" w:firstRowLastColumn="0" w:lastRowFirstColumn="0" w:lastRowLastColumn="0"/>
            <w:tcW w:w="2405" w:type="dxa"/>
            <w:hideMark/>
          </w:tcPr>
          <w:p w14:paraId="11046A80" w14:textId="77777777" w:rsidR="001A2306" w:rsidRPr="00925811" w:rsidRDefault="001A2306" w:rsidP="001A2306">
            <w:r w:rsidRPr="00925811">
              <w:t>SIF Funding</w:t>
            </w:r>
          </w:p>
        </w:tc>
        <w:tc>
          <w:tcPr>
            <w:tcW w:w="6662" w:type="dxa"/>
            <w:hideMark/>
          </w:tcPr>
          <w:p w14:paraId="71767D99" w14:textId="53220ADA"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 xml:space="preserve">means the proportion (if any) of the total amount of funding raised by the </w:t>
            </w:r>
            <w:r w:rsidR="001A5707">
              <w:t>ISOP</w:t>
            </w:r>
            <w:r w:rsidRPr="00925811">
              <w:t xml:space="preserve"> in accordance with the SIF Funding Mechanism that the Authority determines is to be allocated to the licensee in respect of its Eligible SIF Projects, as adjusted by the amount of any SIF Funding Return. </w:t>
            </w:r>
          </w:p>
        </w:tc>
      </w:tr>
      <w:tr w:rsidR="001A2306" w:rsidRPr="00925811" w14:paraId="2B553BFF" w14:textId="77777777" w:rsidTr="00925811">
        <w:trPr>
          <w:trHeight w:val="897"/>
        </w:trPr>
        <w:tc>
          <w:tcPr>
            <w:cnfStyle w:val="001000000000" w:firstRow="0" w:lastRow="0" w:firstColumn="1" w:lastColumn="0" w:oddVBand="0" w:evenVBand="0" w:oddHBand="0" w:evenHBand="0" w:firstRowFirstColumn="0" w:firstRowLastColumn="0" w:lastRowFirstColumn="0" w:lastRowLastColumn="0"/>
            <w:tcW w:w="2405" w:type="dxa"/>
            <w:hideMark/>
          </w:tcPr>
          <w:p w14:paraId="1F3014C6" w14:textId="77777777" w:rsidR="001A2306" w:rsidRPr="00925811" w:rsidRDefault="001A2306" w:rsidP="001A2306">
            <w:r w:rsidRPr="00925811">
              <w:t>SIF Funding Mechanism</w:t>
            </w:r>
          </w:p>
        </w:tc>
        <w:tc>
          <w:tcPr>
            <w:tcW w:w="6662" w:type="dxa"/>
            <w:hideMark/>
          </w:tcPr>
          <w:p w14:paraId="1299A4D5" w14:textId="5C073BF0"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 xml:space="preserve">means the mechanism by which the licensee receives the amount of authorised SIF Funding in any Regulatory Year from the </w:t>
            </w:r>
            <w:r w:rsidR="001A5707">
              <w:t>ISOP</w:t>
            </w:r>
            <w:r w:rsidRPr="00925811">
              <w:t>, less any SIF Funding Return.</w:t>
            </w:r>
          </w:p>
        </w:tc>
      </w:tr>
      <w:tr w:rsidR="001A2306" w:rsidRPr="00925811" w14:paraId="7F718AB0" w14:textId="77777777" w:rsidTr="00925811">
        <w:trPr>
          <w:trHeight w:val="614"/>
        </w:trPr>
        <w:tc>
          <w:tcPr>
            <w:cnfStyle w:val="001000000000" w:firstRow="0" w:lastRow="0" w:firstColumn="1" w:lastColumn="0" w:oddVBand="0" w:evenVBand="0" w:oddHBand="0" w:evenHBand="0" w:firstRowFirstColumn="0" w:firstRowLastColumn="0" w:lastRowFirstColumn="0" w:lastRowLastColumn="0"/>
            <w:tcW w:w="2405" w:type="dxa"/>
            <w:hideMark/>
          </w:tcPr>
          <w:p w14:paraId="7FEB7D73" w14:textId="77777777" w:rsidR="001A2306" w:rsidRPr="00925811" w:rsidRDefault="001A2306" w:rsidP="001A2306">
            <w:r w:rsidRPr="00925811">
              <w:t>SIF Funding Return</w:t>
            </w:r>
          </w:p>
        </w:tc>
        <w:tc>
          <w:tcPr>
            <w:tcW w:w="6662" w:type="dxa"/>
            <w:hideMark/>
          </w:tcPr>
          <w:p w14:paraId="0838A07D"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means the total amount, in respect of the licensee, of any</w:t>
            </w:r>
            <w:r w:rsidRPr="00925811">
              <w:br/>
              <w:t>amounts arising under the SIF Funding Return Mechanism.</w:t>
            </w:r>
          </w:p>
        </w:tc>
      </w:tr>
      <w:tr w:rsidR="001A2306" w:rsidRPr="00925811" w14:paraId="3B73926C" w14:textId="77777777" w:rsidTr="00DA3FED">
        <w:trPr>
          <w:trHeight w:val="2100"/>
        </w:trPr>
        <w:tc>
          <w:tcPr>
            <w:cnfStyle w:val="001000000000" w:firstRow="0" w:lastRow="0" w:firstColumn="1" w:lastColumn="0" w:oddVBand="0" w:evenVBand="0" w:oddHBand="0" w:evenHBand="0" w:firstRowFirstColumn="0" w:firstRowLastColumn="0" w:lastRowFirstColumn="0" w:lastRowLastColumn="0"/>
            <w:tcW w:w="2405" w:type="dxa"/>
            <w:hideMark/>
          </w:tcPr>
          <w:p w14:paraId="41E27361" w14:textId="77777777" w:rsidR="001A2306" w:rsidRPr="00925811" w:rsidRDefault="001A2306" w:rsidP="001A2306">
            <w:r w:rsidRPr="00925811">
              <w:t>SIF Funding Return Mechanism</w:t>
            </w:r>
          </w:p>
        </w:tc>
        <w:tc>
          <w:tcPr>
            <w:tcW w:w="6662" w:type="dxa"/>
            <w:hideMark/>
          </w:tcPr>
          <w:p w14:paraId="27712A61" w14:textId="1C9351DD"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means the mechanism which provides for payments to be</w:t>
            </w:r>
            <w:r w:rsidRPr="00925811">
              <w:br/>
              <w:t xml:space="preserve">made by the licensee to the </w:t>
            </w:r>
            <w:r w:rsidR="001A5707">
              <w:t>ISOP</w:t>
            </w:r>
            <w:r w:rsidRPr="00925811">
              <w:t>, as may be relevant in</w:t>
            </w:r>
            <w:r w:rsidR="00BA4D3C" w:rsidRPr="00925811">
              <w:t xml:space="preserve"> </w:t>
            </w:r>
            <w:r w:rsidRPr="00925811">
              <w:t>each of the following cases to the extent (if any) as may be</w:t>
            </w:r>
            <w:r w:rsidR="00BA4D3C" w:rsidRPr="00925811">
              <w:t xml:space="preserve"> </w:t>
            </w:r>
            <w:r w:rsidRPr="00925811">
              <w:t>relevant, of:</w:t>
            </w:r>
            <w:r w:rsidRPr="00925811">
              <w:br/>
            </w:r>
            <w:r w:rsidR="00BA4D3C" w:rsidRPr="00925811">
              <w:t>(</w:t>
            </w:r>
            <w:r w:rsidRPr="00925811">
              <w:t>a) SIF Halted Project Revenues;</w:t>
            </w:r>
            <w:r w:rsidRPr="00925811">
              <w:br/>
            </w:r>
            <w:r w:rsidR="00BA4D3C" w:rsidRPr="00925811">
              <w:t>(</w:t>
            </w:r>
            <w:r w:rsidRPr="00925811">
              <w:t>b) SIF Disallowed Expenditure;</w:t>
            </w:r>
            <w:r w:rsidRPr="00925811">
              <w:br/>
            </w:r>
            <w:r w:rsidR="00BA4D3C" w:rsidRPr="00925811">
              <w:t>(</w:t>
            </w:r>
            <w:r w:rsidRPr="00925811">
              <w:t>c) SIF Returned Royalty Income; and</w:t>
            </w:r>
            <w:r w:rsidRPr="00925811">
              <w:br/>
            </w:r>
            <w:r w:rsidR="00BA4D3C" w:rsidRPr="00925811">
              <w:t>(</w:t>
            </w:r>
            <w:r w:rsidRPr="00925811">
              <w:t>d) SIF Returned Project Revenues.</w:t>
            </w:r>
          </w:p>
        </w:tc>
      </w:tr>
      <w:tr w:rsidR="001A2306" w:rsidRPr="00925811" w14:paraId="22A91281" w14:textId="77777777" w:rsidTr="00DA3FED">
        <w:trPr>
          <w:trHeight w:val="1200"/>
        </w:trPr>
        <w:tc>
          <w:tcPr>
            <w:cnfStyle w:val="001000000000" w:firstRow="0" w:lastRow="0" w:firstColumn="1" w:lastColumn="0" w:oddVBand="0" w:evenVBand="0" w:oddHBand="0" w:evenHBand="0" w:firstRowFirstColumn="0" w:firstRowLastColumn="0" w:lastRowFirstColumn="0" w:lastRowLastColumn="0"/>
            <w:tcW w:w="2405" w:type="dxa"/>
            <w:hideMark/>
          </w:tcPr>
          <w:p w14:paraId="5BC50223" w14:textId="77777777" w:rsidR="001A2306" w:rsidRPr="00925811" w:rsidRDefault="001A2306" w:rsidP="001A2306">
            <w:r w:rsidRPr="00925811">
              <w:lastRenderedPageBreak/>
              <w:t>SIF Governance Document</w:t>
            </w:r>
          </w:p>
        </w:tc>
        <w:tc>
          <w:tcPr>
            <w:tcW w:w="6662" w:type="dxa"/>
            <w:hideMark/>
          </w:tcPr>
          <w:p w14:paraId="2FEFEECE"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means the document of that name issued by the Authority in accordance with Part C of Special Condition 9.9 (The strategic innovation fund).</w:t>
            </w:r>
          </w:p>
        </w:tc>
      </w:tr>
      <w:tr w:rsidR="001A2306" w:rsidRPr="00925811" w14:paraId="6C7380BD" w14:textId="77777777" w:rsidTr="00DA3FED">
        <w:trPr>
          <w:trHeight w:val="1728"/>
        </w:trPr>
        <w:tc>
          <w:tcPr>
            <w:cnfStyle w:val="001000000000" w:firstRow="0" w:lastRow="0" w:firstColumn="1" w:lastColumn="0" w:oddVBand="0" w:evenVBand="0" w:oddHBand="0" w:evenHBand="0" w:firstRowFirstColumn="0" w:firstRowLastColumn="0" w:lastRowFirstColumn="0" w:lastRowLastColumn="0"/>
            <w:tcW w:w="2405" w:type="dxa"/>
            <w:hideMark/>
          </w:tcPr>
          <w:p w14:paraId="4B37A525" w14:textId="77777777" w:rsidR="001A2306" w:rsidRPr="00925811" w:rsidRDefault="001A2306" w:rsidP="001A2306">
            <w:r w:rsidRPr="00925811">
              <w:t>SIF Halted Project Revenues</w:t>
            </w:r>
          </w:p>
        </w:tc>
        <w:tc>
          <w:tcPr>
            <w:tcW w:w="6662" w:type="dxa"/>
            <w:hideMark/>
          </w:tcPr>
          <w:p w14:paraId="30C764D1" w14:textId="5AB83F6F"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 xml:space="preserve">means any revenues received by the licensee from the </w:t>
            </w:r>
            <w:r w:rsidR="001A5707">
              <w:t>ISOP</w:t>
            </w:r>
            <w:r w:rsidRPr="00925811">
              <w:t xml:space="preserve"> under the SIF Funding Mechanism in respect of an Eligible SIF Project which have not yet been spent, or otherwise committed, at the time that the Authority requires that project to be</w:t>
            </w:r>
            <w:r w:rsidRPr="00925811">
              <w:br/>
              <w:t>halted in accordance with the applicable provisions of the</w:t>
            </w:r>
            <w:r w:rsidRPr="00925811">
              <w:br/>
              <w:t>SIF Governance Document or the terms of the relevant SIF</w:t>
            </w:r>
            <w:r w:rsidRPr="00925811">
              <w:br/>
              <w:t>Project Direction.</w:t>
            </w:r>
          </w:p>
        </w:tc>
      </w:tr>
      <w:tr w:rsidR="001A2306" w:rsidRPr="00925811" w14:paraId="61D2FA72" w14:textId="77777777" w:rsidTr="00DA3FED">
        <w:trPr>
          <w:trHeight w:val="600"/>
        </w:trPr>
        <w:tc>
          <w:tcPr>
            <w:cnfStyle w:val="001000000000" w:firstRow="0" w:lastRow="0" w:firstColumn="1" w:lastColumn="0" w:oddVBand="0" w:evenVBand="0" w:oddHBand="0" w:evenHBand="0" w:firstRowFirstColumn="0" w:firstRowLastColumn="0" w:lastRowFirstColumn="0" w:lastRowLastColumn="0"/>
            <w:tcW w:w="2405" w:type="dxa"/>
            <w:hideMark/>
          </w:tcPr>
          <w:p w14:paraId="261EB232" w14:textId="77777777" w:rsidR="001A2306" w:rsidRPr="00925811" w:rsidRDefault="001A2306" w:rsidP="001A2306">
            <w:r w:rsidRPr="00925811">
              <w:t>SIF Project Direction</w:t>
            </w:r>
          </w:p>
        </w:tc>
        <w:tc>
          <w:tcPr>
            <w:tcW w:w="6662" w:type="dxa"/>
            <w:hideMark/>
          </w:tcPr>
          <w:p w14:paraId="02A6F26C"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means a direction issued by the Authority pursuant to the</w:t>
            </w:r>
            <w:r w:rsidRPr="00925811">
              <w:br/>
              <w:t>SIF Governance Document setting out the terms to be</w:t>
            </w:r>
            <w:r w:rsidRPr="00925811">
              <w:br/>
              <w:t>followed in relation to an Eligible SIF Project as a condition of its funding under the SIF Funding Mechanism.</w:t>
            </w:r>
          </w:p>
          <w:p w14:paraId="59AECCEF"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p>
          <w:p w14:paraId="21F8D368"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p>
        </w:tc>
      </w:tr>
      <w:tr w:rsidR="001A2306" w:rsidRPr="00925811" w14:paraId="69F0188A" w14:textId="77777777" w:rsidTr="00DA3FED">
        <w:trPr>
          <w:trHeight w:val="2016"/>
        </w:trPr>
        <w:tc>
          <w:tcPr>
            <w:cnfStyle w:val="001000000000" w:firstRow="0" w:lastRow="0" w:firstColumn="1" w:lastColumn="0" w:oddVBand="0" w:evenVBand="0" w:oddHBand="0" w:evenHBand="0" w:firstRowFirstColumn="0" w:firstRowLastColumn="0" w:lastRowFirstColumn="0" w:lastRowLastColumn="0"/>
            <w:tcW w:w="2405" w:type="dxa"/>
            <w:hideMark/>
          </w:tcPr>
          <w:p w14:paraId="75DED40F" w14:textId="77777777" w:rsidR="001A2306" w:rsidRPr="00925811" w:rsidRDefault="001A2306" w:rsidP="001A2306">
            <w:r w:rsidRPr="00925811">
              <w:t>SIF Returned Project Revenues</w:t>
            </w:r>
          </w:p>
        </w:tc>
        <w:tc>
          <w:tcPr>
            <w:tcW w:w="6662" w:type="dxa"/>
            <w:hideMark/>
          </w:tcPr>
          <w:p w14:paraId="007A2BD4" w14:textId="69666F58"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means:</w:t>
            </w:r>
            <w:r w:rsidRPr="00925811">
              <w:br/>
            </w:r>
            <w:r w:rsidR="00B3480C" w:rsidRPr="00925811">
              <w:t>(</w:t>
            </w:r>
            <w:r w:rsidRPr="00925811">
              <w:t xml:space="preserve">a) revenues received by the licensee from the </w:t>
            </w:r>
            <w:r w:rsidR="001A5707">
              <w:t>ISOP</w:t>
            </w:r>
            <w:r w:rsidRPr="00925811">
              <w:t xml:space="preserve"> under the SIF Funding Mechanism in respect of an Eligible SIF Project that the Authority determines have not been spent, and where that project has been carried out in accordance with the applicable provisions of the SIF Governance Document and/or the terms of the relevant SIF Project Direction; or</w:t>
            </w:r>
            <w:r w:rsidRPr="00925811">
              <w:br/>
            </w:r>
            <w:r w:rsidR="00B3480C" w:rsidRPr="00925811">
              <w:t>(</w:t>
            </w:r>
            <w:r w:rsidRPr="00925811">
              <w:t>b) revenues earned from Eligible SIF Projects by the licensee other than SIF Returned Royalty Income, that the Authority determines are payable to Customers.</w:t>
            </w:r>
          </w:p>
        </w:tc>
      </w:tr>
      <w:tr w:rsidR="001A2306" w:rsidRPr="00925811" w14:paraId="6EF6501C"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3AEA4CA3" w14:textId="77777777" w:rsidR="001A2306" w:rsidRPr="00925811" w:rsidRDefault="001A2306" w:rsidP="001A2306">
            <w:r w:rsidRPr="00925811">
              <w:t>SIF Returned Royalty Income</w:t>
            </w:r>
          </w:p>
        </w:tc>
        <w:tc>
          <w:tcPr>
            <w:tcW w:w="6662" w:type="dxa"/>
            <w:hideMark/>
          </w:tcPr>
          <w:p w14:paraId="498ADABD"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 xml:space="preserve">means revenue earned from intellectual property generated through Eligible SIF Projects undertaken by the licensee, less SIF Directly Attributable Costs, and that is payable to Customers under the SIF Funding Mechanism, as calculated in accordance with the provisions of the SIF Governance Document. </w:t>
            </w:r>
          </w:p>
        </w:tc>
      </w:tr>
      <w:tr w:rsidR="001A2306" w:rsidRPr="00925811" w14:paraId="651AACFC"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7A6C3F00" w14:textId="77777777" w:rsidR="001A2306" w:rsidRPr="00925811" w:rsidRDefault="001A2306" w:rsidP="001A2306">
            <w:r w:rsidRPr="00925811">
              <w:t xml:space="preserve">Single-Rate </w:t>
            </w:r>
          </w:p>
        </w:tc>
        <w:tc>
          <w:tcPr>
            <w:tcW w:w="6662" w:type="dxa"/>
            <w:hideMark/>
          </w:tcPr>
          <w:p w14:paraId="25B9D485"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means a payment for the electricity consumed remains the same, regardless of time or day of the week.</w:t>
            </w:r>
          </w:p>
        </w:tc>
      </w:tr>
      <w:tr w:rsidR="001A2306" w:rsidRPr="00925811" w14:paraId="08282409"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4B6B2201" w14:textId="77777777" w:rsidR="001A2306" w:rsidRPr="00925811" w:rsidRDefault="001A2306" w:rsidP="001A2306">
            <w:r w:rsidRPr="00925811">
              <w:t xml:space="preserve">Single-Phase Single-Rate Credit Electricity Meter </w:t>
            </w:r>
          </w:p>
        </w:tc>
        <w:tc>
          <w:tcPr>
            <w:tcW w:w="6662" w:type="dxa"/>
            <w:hideMark/>
          </w:tcPr>
          <w:p w14:paraId="68044DC3"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means an induction type (or electronic) alternating current single-phase two-wire single-rate credit Electricity Meter.</w:t>
            </w:r>
          </w:p>
        </w:tc>
      </w:tr>
      <w:tr w:rsidR="001A2306" w:rsidRPr="00925811" w14:paraId="406137E6"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06FB19DB" w14:textId="77777777" w:rsidR="001A2306" w:rsidRPr="00925811" w:rsidRDefault="001A2306" w:rsidP="001A2306">
            <w:r w:rsidRPr="00925811">
              <w:t>Smart Energy Code</w:t>
            </w:r>
          </w:p>
        </w:tc>
        <w:tc>
          <w:tcPr>
            <w:tcW w:w="6662" w:type="dxa"/>
            <w:hideMark/>
          </w:tcPr>
          <w:p w14:paraId="6A1B9CF4"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has the meaning given to that term in Condition 1 of the Smart Meter Communication Licence.</w:t>
            </w:r>
          </w:p>
        </w:tc>
      </w:tr>
      <w:tr w:rsidR="001A2306" w:rsidRPr="00925811" w14:paraId="7BF77E82"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6CAA44AC" w14:textId="77777777" w:rsidR="001A2306" w:rsidRPr="00925811" w:rsidRDefault="001A2306" w:rsidP="001A2306">
            <w:r w:rsidRPr="00925811">
              <w:t>Smart Meter Communication Licence</w:t>
            </w:r>
          </w:p>
        </w:tc>
        <w:tc>
          <w:tcPr>
            <w:tcW w:w="6662" w:type="dxa"/>
            <w:hideMark/>
          </w:tcPr>
          <w:p w14:paraId="5B197DAF"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means a licence granted under section 6(1A) of the Act and or section 7AB(2) of the Gas Act 1986.</w:t>
            </w:r>
          </w:p>
        </w:tc>
      </w:tr>
      <w:tr w:rsidR="001A2306" w:rsidRPr="00925811" w14:paraId="7AF1FF16" w14:textId="77777777" w:rsidTr="00DA3FED">
        <w:trPr>
          <w:trHeight w:val="600"/>
        </w:trPr>
        <w:tc>
          <w:tcPr>
            <w:cnfStyle w:val="001000000000" w:firstRow="0" w:lastRow="0" w:firstColumn="1" w:lastColumn="0" w:oddVBand="0" w:evenVBand="0" w:oddHBand="0" w:evenHBand="0" w:firstRowFirstColumn="0" w:firstRowLastColumn="0" w:lastRowFirstColumn="0" w:lastRowLastColumn="0"/>
            <w:tcW w:w="2405" w:type="dxa"/>
            <w:hideMark/>
          </w:tcPr>
          <w:p w14:paraId="60BD3C8F" w14:textId="77777777" w:rsidR="001A2306" w:rsidRPr="00925811" w:rsidRDefault="001A2306" w:rsidP="001A2306">
            <w:r w:rsidRPr="00925811">
              <w:lastRenderedPageBreak/>
              <w:t>Smart Meter Communication Licensee</w:t>
            </w:r>
          </w:p>
        </w:tc>
        <w:tc>
          <w:tcPr>
            <w:tcW w:w="6662" w:type="dxa"/>
            <w:hideMark/>
          </w:tcPr>
          <w:p w14:paraId="56C91330"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means the holder of a Smart Meter Communication Licence.</w:t>
            </w:r>
          </w:p>
        </w:tc>
      </w:tr>
      <w:tr w:rsidR="001A2306" w:rsidRPr="00925811" w14:paraId="7AAFE187" w14:textId="77777777" w:rsidTr="00DA3FED">
        <w:trPr>
          <w:trHeight w:val="1107"/>
        </w:trPr>
        <w:tc>
          <w:tcPr>
            <w:cnfStyle w:val="001000000000" w:firstRow="0" w:lastRow="0" w:firstColumn="1" w:lastColumn="0" w:oddVBand="0" w:evenVBand="0" w:oddHBand="0" w:evenHBand="0" w:firstRowFirstColumn="0" w:firstRowLastColumn="0" w:lastRowFirstColumn="0" w:lastRowLastColumn="0"/>
            <w:tcW w:w="2405" w:type="dxa"/>
            <w:hideMark/>
          </w:tcPr>
          <w:p w14:paraId="30D3E95A" w14:textId="77777777" w:rsidR="001A2306" w:rsidRPr="00925811" w:rsidRDefault="001A2306" w:rsidP="001A2306">
            <w:r w:rsidRPr="00925811">
              <w:t>Smart Meter Communication Licensee Costs</w:t>
            </w:r>
          </w:p>
        </w:tc>
        <w:tc>
          <w:tcPr>
            <w:tcW w:w="6662" w:type="dxa"/>
            <w:hideMark/>
          </w:tcPr>
          <w:p w14:paraId="4CABECFF"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means charges payable by the licensee (by virtue of the requirement for it to be a party to the Smart Energy Code) to the holder of the Smart Meter Communication Licence in accordance with section J of the Smart Energy Code, excluding any charges in respect of Elective Communication Services.</w:t>
            </w:r>
          </w:p>
        </w:tc>
      </w:tr>
      <w:tr w:rsidR="001A2306" w:rsidRPr="00925811" w14:paraId="72B072D4"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486BF1A7" w14:textId="77777777" w:rsidR="001A2306" w:rsidRPr="00925811" w:rsidRDefault="001A2306" w:rsidP="001A2306">
            <w:r w:rsidRPr="00925811">
              <w:t>Smart Meter Information Technology Costs</w:t>
            </w:r>
          </w:p>
        </w:tc>
        <w:tc>
          <w:tcPr>
            <w:tcW w:w="6662" w:type="dxa"/>
            <w:hideMark/>
          </w:tcPr>
          <w:p w14:paraId="70226603"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has the meaning given to that term in the RIGs.</w:t>
            </w:r>
          </w:p>
        </w:tc>
      </w:tr>
      <w:tr w:rsidR="001A2306" w:rsidRPr="00925811" w14:paraId="6D7A96A8"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76322506" w14:textId="77777777" w:rsidR="001A2306" w:rsidRPr="00925811" w:rsidRDefault="001A2306" w:rsidP="001A2306">
            <w:r w:rsidRPr="00925811">
              <w:t>Smart Meters</w:t>
            </w:r>
          </w:p>
        </w:tc>
        <w:tc>
          <w:tcPr>
            <w:tcW w:w="6662" w:type="dxa"/>
            <w:hideMark/>
          </w:tcPr>
          <w:p w14:paraId="7CC35AAD"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has the meaning given to that term in Condition 1 of the Smart Meter Communication Licence.</w:t>
            </w:r>
          </w:p>
        </w:tc>
      </w:tr>
      <w:tr w:rsidR="001A2306" w:rsidRPr="00925811" w14:paraId="7671B1E7"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12F295F5" w14:textId="77777777" w:rsidR="001A2306" w:rsidRPr="00925811" w:rsidRDefault="001A2306" w:rsidP="001A2306">
            <w:r w:rsidRPr="00925811">
              <w:t>Smart Optimisation Output</w:t>
            </w:r>
          </w:p>
        </w:tc>
        <w:tc>
          <w:tcPr>
            <w:tcW w:w="6662" w:type="dxa"/>
            <w:hideMark/>
          </w:tcPr>
          <w:p w14:paraId="7F6F9345"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means the Collaboration Plan and System Visualisation Interface.</w:t>
            </w:r>
          </w:p>
        </w:tc>
      </w:tr>
      <w:tr w:rsidR="001A2306" w:rsidRPr="00925811" w14:paraId="4E4ADD25"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02C2E43B" w14:textId="77777777" w:rsidR="001A2306" w:rsidRPr="00925811" w:rsidRDefault="001A2306" w:rsidP="001A2306">
            <w:r w:rsidRPr="00925811">
              <w:t>Smart Optimisation Output Guidance</w:t>
            </w:r>
          </w:p>
        </w:tc>
        <w:tc>
          <w:tcPr>
            <w:tcW w:w="6662" w:type="dxa"/>
            <w:hideMark/>
          </w:tcPr>
          <w:p w14:paraId="09BA61E9"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means the document of that name issued by the Authority in accordance with Part B of Special Condition 9.13 (Smart Optimisation Output).</w:t>
            </w:r>
          </w:p>
        </w:tc>
      </w:tr>
      <w:tr w:rsidR="001A2306" w:rsidRPr="00925811" w14:paraId="71144BEC"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2912B970" w14:textId="77777777" w:rsidR="001A2306" w:rsidRPr="00925811" w:rsidRDefault="001A2306" w:rsidP="001A2306">
            <w:r w:rsidRPr="00925811">
              <w:t>Smart Street</w:t>
            </w:r>
          </w:p>
        </w:tc>
        <w:tc>
          <w:tcPr>
            <w:tcW w:w="6662" w:type="dxa"/>
            <w:hideMark/>
          </w:tcPr>
          <w:p w14:paraId="4E60C28C"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means the voltage optimisation innovation project developed by Electricity North West Limited that aims to optimise and lower voltage within statutory limits with the goal of achieving energy and demand reductions for customers.</w:t>
            </w:r>
          </w:p>
        </w:tc>
      </w:tr>
      <w:tr w:rsidR="001A2306" w:rsidRPr="00925811" w14:paraId="3092E577"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32B19F7C" w14:textId="77777777" w:rsidR="001A2306" w:rsidRPr="00925811" w:rsidRDefault="001A2306" w:rsidP="001A2306">
            <w:r w:rsidRPr="00925811">
              <w:t xml:space="preserve">Smartcard Prepayment Electricity Meter  </w:t>
            </w:r>
          </w:p>
        </w:tc>
        <w:tc>
          <w:tcPr>
            <w:tcW w:w="6662" w:type="dxa"/>
            <w:hideMark/>
          </w:tcPr>
          <w:p w14:paraId="63403089"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means an Electricity Meter that requires the use of a smartcard to enable information to be transferred to that meter from a point of sale for electricity credit, and vice versa.</w:t>
            </w:r>
          </w:p>
        </w:tc>
      </w:tr>
      <w:tr w:rsidR="001A2306" w:rsidRPr="00925811" w14:paraId="7A603960"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0E79DD13" w14:textId="77777777" w:rsidR="001A2306" w:rsidRPr="00925811" w:rsidRDefault="001A2306" w:rsidP="001A2306">
            <w:r w:rsidRPr="00925811">
              <w:t>Specific Customer Funded Reinforcement</w:t>
            </w:r>
          </w:p>
        </w:tc>
        <w:tc>
          <w:tcPr>
            <w:tcW w:w="6662" w:type="dxa"/>
            <w:hideMark/>
          </w:tcPr>
          <w:p w14:paraId="7422E962"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means the element of a connection project that is subject to the apportionment rules under the Common Connection Charging Methodology and charged to the person requesting the connection within the Price Control Period.</w:t>
            </w:r>
          </w:p>
        </w:tc>
      </w:tr>
      <w:tr w:rsidR="001A2306" w:rsidRPr="00925811" w14:paraId="4148732C"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588623EA" w14:textId="77777777" w:rsidR="001A2306" w:rsidRPr="00925811" w:rsidRDefault="001A2306" w:rsidP="001A2306">
            <w:r w:rsidRPr="00925811">
              <w:t>Specific Customer Funded Reinforcement Percentage Band</w:t>
            </w:r>
          </w:p>
        </w:tc>
        <w:tc>
          <w:tcPr>
            <w:tcW w:w="6662" w:type="dxa"/>
            <w:hideMark/>
          </w:tcPr>
          <w:p w14:paraId="2D1CB495"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means the interval between the upper and lower threshold percentages set out against the licensee’s name in Appendix 1 to Special Condition 3.11 (Net to gross adjustment for Load Related Expenditure) where the relevant percentages represent the licensee’s Specific Customer Funded Reinforcement expressed as a percentage of ex ante RIIO-ED2 Gross Load Related Expenditure.</w:t>
            </w:r>
          </w:p>
        </w:tc>
      </w:tr>
      <w:tr w:rsidR="001A2306" w:rsidRPr="00925811" w14:paraId="7285121B" w14:textId="77777777" w:rsidTr="00DA3FED">
        <w:trPr>
          <w:trHeight w:val="513"/>
        </w:trPr>
        <w:tc>
          <w:tcPr>
            <w:cnfStyle w:val="001000000000" w:firstRow="0" w:lastRow="0" w:firstColumn="1" w:lastColumn="0" w:oddVBand="0" w:evenVBand="0" w:oddHBand="0" w:evenHBand="0" w:firstRowFirstColumn="0" w:firstRowLastColumn="0" w:lastRowFirstColumn="0" w:lastRowLastColumn="0"/>
            <w:tcW w:w="2405" w:type="dxa"/>
            <w:hideMark/>
          </w:tcPr>
          <w:p w14:paraId="13773DEC" w14:textId="77777777" w:rsidR="001A2306" w:rsidRPr="00925811" w:rsidRDefault="001A2306" w:rsidP="001A2306">
            <w:r w:rsidRPr="00925811">
              <w:t>Specified Amount</w:t>
            </w:r>
          </w:p>
        </w:tc>
        <w:tc>
          <w:tcPr>
            <w:tcW w:w="6662" w:type="dxa"/>
            <w:hideMark/>
          </w:tcPr>
          <w:p w14:paraId="608F3F87"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has the meaning given to that term in Standard Condition 1 (Definitions for the standard conditions).</w:t>
            </w:r>
          </w:p>
        </w:tc>
      </w:tr>
      <w:tr w:rsidR="001A2306" w:rsidRPr="00925811" w14:paraId="5E0A4A0E"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76147D82" w14:textId="77777777" w:rsidR="001A2306" w:rsidRPr="00925811" w:rsidRDefault="001A2306" w:rsidP="001A2306">
            <w:r w:rsidRPr="00925811">
              <w:t>Specified Area</w:t>
            </w:r>
          </w:p>
        </w:tc>
        <w:tc>
          <w:tcPr>
            <w:tcW w:w="6662" w:type="dxa"/>
            <w:hideMark/>
          </w:tcPr>
          <w:p w14:paraId="0B1FCD0E"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means the area described as such in the Assistance Order.</w:t>
            </w:r>
          </w:p>
        </w:tc>
      </w:tr>
      <w:tr w:rsidR="001A2306" w:rsidRPr="00925811" w14:paraId="0E4BE395" w14:textId="77777777" w:rsidTr="00925811">
        <w:trPr>
          <w:trHeight w:val="699"/>
        </w:trPr>
        <w:tc>
          <w:tcPr>
            <w:cnfStyle w:val="001000000000" w:firstRow="0" w:lastRow="0" w:firstColumn="1" w:lastColumn="0" w:oddVBand="0" w:evenVBand="0" w:oddHBand="0" w:evenHBand="0" w:firstRowFirstColumn="0" w:firstRowLastColumn="0" w:lastRowFirstColumn="0" w:lastRowLastColumn="0"/>
            <w:tcW w:w="2405" w:type="dxa"/>
            <w:hideMark/>
          </w:tcPr>
          <w:p w14:paraId="4BC7EF39" w14:textId="77777777" w:rsidR="001A2306" w:rsidRPr="00925811" w:rsidRDefault="001A2306" w:rsidP="001A2306">
            <w:r w:rsidRPr="00925811">
              <w:t>Specified Lines</w:t>
            </w:r>
          </w:p>
        </w:tc>
        <w:tc>
          <w:tcPr>
            <w:tcW w:w="6662" w:type="dxa"/>
            <w:hideMark/>
          </w:tcPr>
          <w:p w14:paraId="50314C60"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means telephone lines having any of the following numbers:</w:t>
            </w:r>
            <w:r w:rsidRPr="00925811">
              <w:br/>
              <w:t>(a) the safety and security of supplies enquiry service telephone number operated by the licensee or by its appointed agents (or contractors);</w:t>
            </w:r>
            <w:r w:rsidRPr="00925811">
              <w:br/>
            </w:r>
            <w:r w:rsidRPr="00925811">
              <w:lastRenderedPageBreak/>
              <w:t>(b) the power outage telephone number (and its equivalents) (if different to the above) operated by the licensee or by its appointed agents (or contractors); and</w:t>
            </w:r>
            <w:r w:rsidRPr="00925811">
              <w:br/>
              <w:t>(c) telephone numbers operated by contractors or agents of the licensee who provide an overflow or crisis management facility during peak periods.</w:t>
            </w:r>
          </w:p>
        </w:tc>
      </w:tr>
      <w:tr w:rsidR="001A2306" w:rsidRPr="00925811" w14:paraId="7005DC93" w14:textId="77777777" w:rsidTr="00DA3FED">
        <w:trPr>
          <w:trHeight w:val="4896"/>
        </w:trPr>
        <w:tc>
          <w:tcPr>
            <w:cnfStyle w:val="001000000000" w:firstRow="0" w:lastRow="0" w:firstColumn="1" w:lastColumn="0" w:oddVBand="0" w:evenVBand="0" w:oddHBand="0" w:evenHBand="0" w:firstRowFirstColumn="0" w:firstRowLastColumn="0" w:lastRowFirstColumn="0" w:lastRowLastColumn="0"/>
            <w:tcW w:w="2405" w:type="dxa"/>
            <w:hideMark/>
          </w:tcPr>
          <w:p w14:paraId="10668367" w14:textId="77777777" w:rsidR="001A2306" w:rsidRPr="00925811" w:rsidRDefault="001A2306" w:rsidP="001A2306">
            <w:r w:rsidRPr="00925811">
              <w:lastRenderedPageBreak/>
              <w:t xml:space="preserve">Specified Street Works Costs  </w:t>
            </w:r>
          </w:p>
        </w:tc>
        <w:tc>
          <w:tcPr>
            <w:tcW w:w="6662" w:type="dxa"/>
            <w:hideMark/>
          </w:tcPr>
          <w:p w14:paraId="47CBC9B4"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 xml:space="preserve">means costs directly incurred, or expected to be incurred, by the licensee as a result of complying with obligations or requirements arising under any orders or regulations made pursuant to Part 3 of the Traffic Management Act 2004 (or, in Scotland, the Transport (Scotland) Act 2019) or under any other streetworks legislation applicable to the licensee including:               </w:t>
            </w:r>
            <w:r w:rsidRPr="00925811">
              <w:br/>
              <w:t xml:space="preserve">(a) one-off set-up costs;                  </w:t>
            </w:r>
            <w:r w:rsidRPr="00925811">
              <w:br/>
              <w:t xml:space="preserve">(b) permit fee costs;             </w:t>
            </w:r>
            <w:r w:rsidRPr="00925811">
              <w:br/>
              <w:t xml:space="preserve">(c) administrative costs arising from the introduction of permit or lane rental schemes;                                      </w:t>
            </w:r>
            <w:r w:rsidRPr="00925811">
              <w:br/>
              <w:t xml:space="preserve">(d) costs arising from the introduction of permit conditions;                  </w:t>
            </w:r>
            <w:r w:rsidRPr="00925811">
              <w:br/>
              <w:t xml:space="preserve">(e) costs arising from changes to working practices required by the introduction or alteration of any code of practice applicable to the licensee;                </w:t>
            </w:r>
            <w:r w:rsidRPr="00925811">
              <w:br/>
              <w:t xml:space="preserve">(f) costs arising from lane rental charges levied on the licensee by highway or road authorities; </w:t>
            </w:r>
            <w:r w:rsidRPr="00925811">
              <w:br/>
              <w:t xml:space="preserve">(g) costs arising from changes to inspection fees payable by the licensee; </w:t>
            </w:r>
            <w:r w:rsidRPr="00925811">
              <w:br/>
              <w:t xml:space="preserve">(h) costs arising from changes to the requirements imposed on the licensee in respect of highway reinstatement; </w:t>
            </w:r>
            <w:r w:rsidRPr="00925811">
              <w:br/>
              <w:t>(i) costs arising from the introduction of new congestion charging schemes or changes to existing ones; and</w:t>
            </w:r>
            <w:r w:rsidRPr="00925811">
              <w:br/>
              <w:t>(j) costs arising from changes to the requirements imposed on the licensee in respect of the disposal of streetworks excavation waste material.</w:t>
            </w:r>
          </w:p>
        </w:tc>
      </w:tr>
      <w:tr w:rsidR="001A2306" w:rsidRPr="00925811" w14:paraId="5323B883"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2BEBD99B" w14:textId="77777777" w:rsidR="001A2306" w:rsidRPr="00925811" w:rsidRDefault="001A2306" w:rsidP="001A2306">
            <w:r w:rsidRPr="00925811">
              <w:t>Specified Street Works Costs Re-opener</w:t>
            </w:r>
          </w:p>
        </w:tc>
        <w:tc>
          <w:tcPr>
            <w:tcW w:w="6662" w:type="dxa"/>
            <w:hideMark/>
          </w:tcPr>
          <w:p w14:paraId="1207DFDC"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means the Re-opener established by Part F of Special Condition 3.2 (Uncertain Costs Re-openers).</w:t>
            </w:r>
          </w:p>
        </w:tc>
      </w:tr>
      <w:tr w:rsidR="001A2306" w:rsidRPr="00925811" w14:paraId="196F9EF8" w14:textId="77777777" w:rsidTr="00DA3FED">
        <w:trPr>
          <w:trHeight w:val="744"/>
        </w:trPr>
        <w:tc>
          <w:tcPr>
            <w:cnfStyle w:val="001000000000" w:firstRow="0" w:lastRow="0" w:firstColumn="1" w:lastColumn="0" w:oddVBand="0" w:evenVBand="0" w:oddHBand="0" w:evenHBand="0" w:firstRowFirstColumn="0" w:firstRowLastColumn="0" w:lastRowFirstColumn="0" w:lastRowLastColumn="0"/>
            <w:tcW w:w="2405" w:type="dxa"/>
            <w:hideMark/>
          </w:tcPr>
          <w:p w14:paraId="1C6A5F45" w14:textId="77777777" w:rsidR="001A2306" w:rsidRPr="00925811" w:rsidRDefault="001A2306" w:rsidP="001A2306">
            <w:r w:rsidRPr="00925811">
              <w:t>Specified Supplier</w:t>
            </w:r>
          </w:p>
        </w:tc>
        <w:tc>
          <w:tcPr>
            <w:tcW w:w="6662" w:type="dxa"/>
            <w:hideMark/>
          </w:tcPr>
          <w:p w14:paraId="37D5A033"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means an Electricity Supplier who takes electricity from the GB Transmission System and supplies it to Customers in the Specified Area.</w:t>
            </w:r>
          </w:p>
        </w:tc>
      </w:tr>
      <w:tr w:rsidR="001A2306" w:rsidRPr="00925811" w14:paraId="12F14510" w14:textId="77777777" w:rsidTr="00DA3FED">
        <w:trPr>
          <w:trHeight w:val="1440"/>
        </w:trPr>
        <w:tc>
          <w:tcPr>
            <w:cnfStyle w:val="001000000000" w:firstRow="0" w:lastRow="0" w:firstColumn="1" w:lastColumn="0" w:oddVBand="0" w:evenVBand="0" w:oddHBand="0" w:evenHBand="0" w:firstRowFirstColumn="0" w:firstRowLastColumn="0" w:lastRowFirstColumn="0" w:lastRowLastColumn="0"/>
            <w:tcW w:w="2405" w:type="dxa"/>
            <w:hideMark/>
          </w:tcPr>
          <w:p w14:paraId="6A324CC9" w14:textId="77777777" w:rsidR="001A2306" w:rsidRPr="00925811" w:rsidRDefault="001A2306" w:rsidP="001A2306">
            <w:r w:rsidRPr="00925811">
              <w:t>Storm Arwen Recommendations</w:t>
            </w:r>
          </w:p>
        </w:tc>
        <w:tc>
          <w:tcPr>
            <w:tcW w:w="6662" w:type="dxa"/>
            <w:hideMark/>
          </w:tcPr>
          <w:p w14:paraId="26B899CE" w14:textId="730E5A14"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 xml:space="preserve">means the recommendations made: </w:t>
            </w:r>
            <w:r w:rsidRPr="00925811">
              <w:br/>
            </w:r>
            <w:r w:rsidR="00887BD1" w:rsidRPr="00925811">
              <w:t>(</w:t>
            </w:r>
            <w:r w:rsidRPr="00925811">
              <w:t>a) by the Authority, published in the document titled “Final report on the review into the networks’ response to Storm Arwen” published on 9 June 2022; and</w:t>
            </w:r>
            <w:r w:rsidRPr="00925811">
              <w:br/>
            </w:r>
            <w:r w:rsidR="00887BD1" w:rsidRPr="00925811">
              <w:t>(</w:t>
            </w:r>
            <w:r w:rsidRPr="00925811">
              <w:t>b) by the Energy Emergencies Executive in the document titled “Energy Emergencies Executive Committee Storm Arwen Review” published on 9 June 2022.</w:t>
            </w:r>
          </w:p>
        </w:tc>
      </w:tr>
      <w:tr w:rsidR="001A2306" w:rsidRPr="00925811" w14:paraId="5FE1E0A9"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4CF32664" w14:textId="77777777" w:rsidR="001A2306" w:rsidRPr="00925811" w:rsidRDefault="001A2306" w:rsidP="001A2306">
            <w:r w:rsidRPr="00925811">
              <w:lastRenderedPageBreak/>
              <w:t>Storm Arwen Re-opener</w:t>
            </w:r>
          </w:p>
        </w:tc>
        <w:tc>
          <w:tcPr>
            <w:tcW w:w="6662" w:type="dxa"/>
            <w:hideMark/>
          </w:tcPr>
          <w:p w14:paraId="2714B148"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means the Re-opener established by Part J of special condition 3.2 (Uncertain Cost Re-openers).</w:t>
            </w:r>
          </w:p>
        </w:tc>
      </w:tr>
      <w:tr w:rsidR="001A2306" w:rsidRPr="00925811" w14:paraId="010EDC75" w14:textId="77777777" w:rsidTr="00DA3FED">
        <w:trPr>
          <w:trHeight w:val="1152"/>
        </w:trPr>
        <w:tc>
          <w:tcPr>
            <w:cnfStyle w:val="001000000000" w:firstRow="0" w:lastRow="0" w:firstColumn="1" w:lastColumn="0" w:oddVBand="0" w:evenVBand="0" w:oddHBand="0" w:evenHBand="0" w:firstRowFirstColumn="0" w:firstRowLastColumn="0" w:lastRowFirstColumn="0" w:lastRowLastColumn="0"/>
            <w:tcW w:w="2405" w:type="dxa"/>
            <w:hideMark/>
          </w:tcPr>
          <w:p w14:paraId="77749480" w14:textId="77777777" w:rsidR="001A2306" w:rsidRPr="00925811" w:rsidRDefault="001A2306" w:rsidP="001A2306">
            <w:r w:rsidRPr="00925811">
              <w:t>Strategic Investment</w:t>
            </w:r>
          </w:p>
        </w:tc>
        <w:tc>
          <w:tcPr>
            <w:tcW w:w="6662" w:type="dxa"/>
            <w:hideMark/>
          </w:tcPr>
          <w:p w14:paraId="4E71DBEC"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means investment which enables enhanced capacity on the Distribution System to be deployed in the short term in anticipation of expected longer term need. This may be needed to ensure no future net zero pathway is foreclosed or to ensure deliverability in the future, helping to keep longer term costs as low as possible for Customers.</w:t>
            </w:r>
          </w:p>
        </w:tc>
      </w:tr>
      <w:tr w:rsidR="001A2306" w:rsidRPr="00925811" w14:paraId="38CE7B2E"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322C2150" w14:textId="77777777" w:rsidR="001A2306" w:rsidRPr="00925811" w:rsidRDefault="001A2306" w:rsidP="001A2306">
            <w:r w:rsidRPr="00925811">
              <w:t xml:space="preserve">Subsidiary </w:t>
            </w:r>
          </w:p>
        </w:tc>
        <w:tc>
          <w:tcPr>
            <w:tcW w:w="6662" w:type="dxa"/>
            <w:hideMark/>
          </w:tcPr>
          <w:p w14:paraId="6206C55D"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means a subsidiary within the meaning of section 1159 of the Companies Act 2006.</w:t>
            </w:r>
          </w:p>
        </w:tc>
      </w:tr>
      <w:tr w:rsidR="001A2306" w:rsidRPr="00925811" w14:paraId="7CC4EBE1"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64587591" w14:textId="77777777" w:rsidR="001A2306" w:rsidRPr="00925811" w:rsidRDefault="001A2306" w:rsidP="001A2306">
            <w:r w:rsidRPr="00925811">
              <w:t>Successful Delivery Reward</w:t>
            </w:r>
          </w:p>
        </w:tc>
        <w:tc>
          <w:tcPr>
            <w:tcW w:w="6662" w:type="dxa"/>
            <w:hideMark/>
          </w:tcPr>
          <w:p w14:paraId="30A31E0F" w14:textId="5C3376F5"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 xml:space="preserve">has the meaning given to that term in the </w:t>
            </w:r>
            <w:r w:rsidR="00F3682D" w:rsidRPr="00925811">
              <w:t>Electricity Network Innovation Competition Governance Document</w:t>
            </w:r>
            <w:r w:rsidRPr="00925811">
              <w:t>.</w:t>
            </w:r>
          </w:p>
        </w:tc>
      </w:tr>
      <w:tr w:rsidR="001A2306" w:rsidRPr="00925811" w14:paraId="3943C366"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299A0D0D" w14:textId="77777777" w:rsidR="001A2306" w:rsidRPr="00925811" w:rsidRDefault="001A2306" w:rsidP="001A2306">
            <w:r w:rsidRPr="00925811">
              <w:t>Supplier of Last Resort</w:t>
            </w:r>
          </w:p>
        </w:tc>
        <w:tc>
          <w:tcPr>
            <w:tcW w:w="6662" w:type="dxa"/>
            <w:hideMark/>
          </w:tcPr>
          <w:p w14:paraId="15F37E5F"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means an Electricity Supplier that has been given a direction under standard condition 8 (Obligations under Last Resort Supply Direction) of the standard conditions of the Electricity Suppliers' licences to supply electricity to the Customers of another Electricity Supplier.</w:t>
            </w:r>
          </w:p>
        </w:tc>
      </w:tr>
      <w:tr w:rsidR="001A2306" w:rsidRPr="00925811" w14:paraId="049085D7"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77AC056E" w14:textId="77777777" w:rsidR="001A2306" w:rsidRPr="00925811" w:rsidRDefault="001A2306" w:rsidP="001A2306">
            <w:r w:rsidRPr="00925811">
              <w:t>Supply Interruptions Element</w:t>
            </w:r>
          </w:p>
        </w:tc>
        <w:tc>
          <w:tcPr>
            <w:tcW w:w="6662" w:type="dxa"/>
            <w:hideMark/>
          </w:tcPr>
          <w:p w14:paraId="1D5943F3"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means the element of the Customer Satisfaction Survey that measures Customer satisfaction in relation to unplanned supply interruptions work carried out by the licensee for which the questions are prescribed in the RIGs.</w:t>
            </w:r>
          </w:p>
        </w:tc>
      </w:tr>
      <w:tr w:rsidR="001A2306" w:rsidRPr="00925811" w14:paraId="7F40B999"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376B444D" w14:textId="77777777" w:rsidR="001A2306" w:rsidRPr="00925811" w:rsidRDefault="001A2306" w:rsidP="001A2306">
            <w:r w:rsidRPr="00925811">
              <w:t>System Visualisation Interface</w:t>
            </w:r>
          </w:p>
        </w:tc>
        <w:tc>
          <w:tcPr>
            <w:tcW w:w="6662" w:type="dxa"/>
            <w:hideMark/>
          </w:tcPr>
          <w:p w14:paraId="2928047B" w14:textId="3D678326"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 xml:space="preserve">means a section of the licensee's website or open data portal that provides access to a package of forward-looking, open and accessible, digital network tools, in accordance with Part A of Special Condition 9.13 (Smart Optimisation </w:t>
            </w:r>
            <w:r w:rsidR="00F3682D" w:rsidRPr="00925811">
              <w:t>Output</w:t>
            </w:r>
            <w:r w:rsidRPr="00925811">
              <w:t>).</w:t>
            </w:r>
          </w:p>
        </w:tc>
      </w:tr>
    </w:tbl>
    <w:p w14:paraId="711D1764" w14:textId="77777777" w:rsidR="001A2306" w:rsidRPr="00925811" w:rsidRDefault="001A2306" w:rsidP="001A2306">
      <w:pPr>
        <w:pStyle w:val="Heading4"/>
      </w:pPr>
      <w:r w:rsidRPr="00925811">
        <w:t>T</w:t>
      </w:r>
    </w:p>
    <w:tbl>
      <w:tblPr>
        <w:tblStyle w:val="TableGridLight"/>
        <w:tblW w:w="906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6662"/>
      </w:tblGrid>
      <w:tr w:rsidR="001A2306" w:rsidRPr="00925811" w14:paraId="5F909C77" w14:textId="77777777" w:rsidTr="00DA3FED">
        <w:trPr>
          <w:cnfStyle w:val="100000000000" w:firstRow="1" w:lastRow="0" w:firstColumn="0" w:lastColumn="0" w:oddVBand="0" w:evenVBand="0" w:oddHBand="0" w:evenHBand="0" w:firstRowFirstColumn="0" w:firstRowLastColumn="0" w:lastRowFirstColumn="0" w:lastRowLastColumn="0"/>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04175E6E" w14:textId="77777777" w:rsidR="001A2306" w:rsidRPr="00925811" w:rsidRDefault="001A2306" w:rsidP="001A2306">
            <w:r w:rsidRPr="00925811">
              <w:t>Tax Reconciliation</w:t>
            </w:r>
          </w:p>
        </w:tc>
        <w:tc>
          <w:tcPr>
            <w:tcW w:w="6662" w:type="dxa"/>
            <w:hideMark/>
          </w:tcPr>
          <w:p w14:paraId="0F8E4242" w14:textId="77777777" w:rsidR="001A2306" w:rsidRPr="00925811" w:rsidRDefault="001A2306" w:rsidP="001A2306">
            <w:pPr>
              <w:cnfStyle w:val="100000000000" w:firstRow="1" w:lastRow="0" w:firstColumn="0" w:lastColumn="0" w:oddVBand="0" w:evenVBand="0" w:oddHBand="0" w:evenHBand="0" w:firstRowFirstColumn="0" w:firstRowLastColumn="0" w:lastRowFirstColumn="0" w:lastRowLastColumn="0"/>
            </w:pPr>
            <w:r w:rsidRPr="00925811">
              <w:t>means the reconciliation between the licensee's Calculated Tax Allowance and its Actual Corporation Tax Liability as reported to the Authority as part of the ED2 Price Control Financial Model.</w:t>
            </w:r>
          </w:p>
        </w:tc>
      </w:tr>
      <w:tr w:rsidR="001A2306" w:rsidRPr="00925811" w14:paraId="5D10C0AC" w14:textId="77777777" w:rsidTr="00DA3FED">
        <w:trPr>
          <w:trHeight w:val="600"/>
        </w:trPr>
        <w:tc>
          <w:tcPr>
            <w:cnfStyle w:val="001000000000" w:firstRow="0" w:lastRow="0" w:firstColumn="1" w:lastColumn="0" w:oddVBand="0" w:evenVBand="0" w:oddHBand="0" w:evenHBand="0" w:firstRowFirstColumn="0" w:firstRowLastColumn="0" w:lastRowFirstColumn="0" w:lastRowLastColumn="0"/>
            <w:tcW w:w="2405" w:type="dxa"/>
            <w:hideMark/>
          </w:tcPr>
          <w:p w14:paraId="49CF6DCD" w14:textId="77777777" w:rsidR="001A2306" w:rsidRPr="00925811" w:rsidRDefault="001A2306" w:rsidP="001A2306">
            <w:r w:rsidRPr="00925811">
              <w:t xml:space="preserve">Token Prepayment Electricity Meter </w:t>
            </w:r>
          </w:p>
        </w:tc>
        <w:tc>
          <w:tcPr>
            <w:tcW w:w="6662" w:type="dxa"/>
            <w:hideMark/>
          </w:tcPr>
          <w:p w14:paraId="35B432E1"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means an Electricity Meter that requires the use of a token to enable information to be transferred to that meter from a point of sale for electricity credit, and vice versa.</w:t>
            </w:r>
          </w:p>
        </w:tc>
      </w:tr>
      <w:tr w:rsidR="001A2306" w:rsidRPr="00925811" w14:paraId="254DD348"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66BC65A4" w14:textId="77777777" w:rsidR="001A2306" w:rsidRPr="00925811" w:rsidRDefault="001A2306" w:rsidP="001A2306">
            <w:r w:rsidRPr="00925811">
              <w:t>Total NIA Expenditure</w:t>
            </w:r>
          </w:p>
        </w:tc>
        <w:tc>
          <w:tcPr>
            <w:tcW w:w="6662" w:type="dxa"/>
            <w:hideMark/>
          </w:tcPr>
          <w:p w14:paraId="649438A4"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means expenditure that satisfies the requirements of the RIIO-2 NIA Governance Document and is partly recovered by the licensee under Special Condition 5.2 (RIIO-2 network innovation allowance).</w:t>
            </w:r>
          </w:p>
        </w:tc>
      </w:tr>
      <w:tr w:rsidR="001A2306" w:rsidRPr="00925811" w14:paraId="7044A433"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35AF339E" w14:textId="77777777" w:rsidR="001A2306" w:rsidRPr="00925811" w:rsidRDefault="001A2306" w:rsidP="001A2306">
            <w:r w:rsidRPr="00925811">
              <w:t>Total Shutdown</w:t>
            </w:r>
          </w:p>
        </w:tc>
        <w:tc>
          <w:tcPr>
            <w:tcW w:w="6662" w:type="dxa"/>
            <w:hideMark/>
          </w:tcPr>
          <w:p w14:paraId="1D5C12A9"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has the meaning given to that term in the Grid Code.</w:t>
            </w:r>
          </w:p>
        </w:tc>
      </w:tr>
      <w:tr w:rsidR="001A2306" w:rsidRPr="00925811" w14:paraId="47681C45" w14:textId="77777777" w:rsidTr="00DA3FED">
        <w:trPr>
          <w:trHeight w:val="300"/>
        </w:trPr>
        <w:tc>
          <w:tcPr>
            <w:cnfStyle w:val="001000000000" w:firstRow="0" w:lastRow="0" w:firstColumn="1" w:lastColumn="0" w:oddVBand="0" w:evenVBand="0" w:oddHBand="0" w:evenHBand="0" w:firstRowFirstColumn="0" w:firstRowLastColumn="0" w:lastRowFirstColumn="0" w:lastRowLastColumn="0"/>
            <w:tcW w:w="2405" w:type="dxa"/>
            <w:hideMark/>
          </w:tcPr>
          <w:p w14:paraId="145C2B52" w14:textId="77777777" w:rsidR="001A2306" w:rsidRPr="00925811" w:rsidRDefault="001A2306" w:rsidP="001A2306">
            <w:r w:rsidRPr="00925811">
              <w:t>Totex Allowance</w:t>
            </w:r>
          </w:p>
        </w:tc>
        <w:tc>
          <w:tcPr>
            <w:tcW w:w="6662" w:type="dxa"/>
            <w:hideMark/>
          </w:tcPr>
          <w:p w14:paraId="2EF6A6C2" w14:textId="2C57D04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 xml:space="preserve">means the sum of values under the heading “Totex allowance” in the </w:t>
            </w:r>
            <w:r w:rsidR="000940DE" w:rsidRPr="00925811">
              <w:t>DNO input</w:t>
            </w:r>
            <w:r w:rsidRPr="00925811">
              <w:t xml:space="preserve"> sheet</w:t>
            </w:r>
            <w:r w:rsidR="000940DE" w:rsidRPr="00925811">
              <w:t>s</w:t>
            </w:r>
            <w:r w:rsidRPr="00925811">
              <w:t xml:space="preserve"> of the ED2 Price Control Financial Model.</w:t>
            </w:r>
          </w:p>
        </w:tc>
      </w:tr>
      <w:tr w:rsidR="001A2306" w:rsidRPr="00925811" w14:paraId="5AFF05DF" w14:textId="77777777" w:rsidTr="00DA3FED">
        <w:trPr>
          <w:trHeight w:val="582"/>
        </w:trPr>
        <w:tc>
          <w:tcPr>
            <w:cnfStyle w:val="001000000000" w:firstRow="0" w:lastRow="0" w:firstColumn="1" w:lastColumn="0" w:oddVBand="0" w:evenVBand="0" w:oddHBand="0" w:evenHBand="0" w:firstRowFirstColumn="0" w:firstRowLastColumn="0" w:lastRowFirstColumn="0" w:lastRowLastColumn="0"/>
            <w:tcW w:w="2405" w:type="dxa"/>
            <w:hideMark/>
          </w:tcPr>
          <w:p w14:paraId="00115AF6" w14:textId="77777777" w:rsidR="001A2306" w:rsidRPr="00925811" w:rsidRDefault="001A2306" w:rsidP="001A2306">
            <w:r w:rsidRPr="00925811">
              <w:lastRenderedPageBreak/>
              <w:t>Totex Incentive Mechanism</w:t>
            </w:r>
          </w:p>
        </w:tc>
        <w:tc>
          <w:tcPr>
            <w:tcW w:w="6662" w:type="dxa"/>
            <w:hideMark/>
          </w:tcPr>
          <w:p w14:paraId="34DB4551"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means the mechanism within the ED2 Price Control Financial Model which provides for the licensee to bear a specified share of any overspend, or retain a specified share of any underspend, represented in either case by a difference between:</w:t>
            </w:r>
            <w:r w:rsidRPr="00925811">
              <w:br/>
              <w:t>(a) the licensee’s Totex Allowance; and</w:t>
            </w:r>
            <w:r w:rsidRPr="00925811">
              <w:br/>
              <w:t>(b) the licensee’s Actual Totex.</w:t>
            </w:r>
          </w:p>
        </w:tc>
      </w:tr>
      <w:tr w:rsidR="001A2306" w:rsidRPr="00925811" w14:paraId="22CD5F33" w14:textId="77777777" w:rsidTr="00DA3FED">
        <w:trPr>
          <w:trHeight w:val="1452"/>
        </w:trPr>
        <w:tc>
          <w:tcPr>
            <w:cnfStyle w:val="001000000000" w:firstRow="0" w:lastRow="0" w:firstColumn="1" w:lastColumn="0" w:oddVBand="0" w:evenVBand="0" w:oddHBand="0" w:evenHBand="0" w:firstRowFirstColumn="0" w:firstRowLastColumn="0" w:lastRowFirstColumn="0" w:lastRowLastColumn="0"/>
            <w:tcW w:w="2405" w:type="dxa"/>
            <w:hideMark/>
          </w:tcPr>
          <w:p w14:paraId="04913480" w14:textId="77777777" w:rsidR="001A2306" w:rsidRPr="00925811" w:rsidRDefault="001A2306" w:rsidP="001A2306">
            <w:r w:rsidRPr="00925811">
              <w:t>Totex Incentive Strength Rate</w:t>
            </w:r>
          </w:p>
        </w:tc>
        <w:tc>
          <w:tcPr>
            <w:tcW w:w="6662" w:type="dxa"/>
            <w:hideMark/>
          </w:tcPr>
          <w:p w14:paraId="5197C8F9"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has the value specified for the licensee below:</w:t>
            </w:r>
            <w:r w:rsidRPr="00925811">
              <w:br/>
              <w:t>ENWL: 49.4%</w:t>
            </w:r>
            <w:r w:rsidRPr="00925811">
              <w:br/>
              <w:t xml:space="preserve">NPgN: 49.9% </w:t>
            </w:r>
          </w:p>
          <w:p w14:paraId="4705D452"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 xml:space="preserve">NPgY: 49.9% </w:t>
            </w:r>
            <w:r w:rsidRPr="00925811">
              <w:br/>
              <w:t xml:space="preserve">WMID: 50.0% </w:t>
            </w:r>
          </w:p>
          <w:p w14:paraId="45AF1BCA"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 xml:space="preserve">EMID: 50.0% </w:t>
            </w:r>
          </w:p>
          <w:p w14:paraId="69C9F197"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 xml:space="preserve">SWALES: 50.0% </w:t>
            </w:r>
          </w:p>
          <w:p w14:paraId="03462C90"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SWEST: 50.0%</w:t>
            </w:r>
            <w:r w:rsidRPr="00925811">
              <w:br/>
              <w:t>LPN: 50.0%</w:t>
            </w:r>
          </w:p>
          <w:p w14:paraId="362849B5"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 xml:space="preserve">SPN: 50.0% </w:t>
            </w:r>
          </w:p>
          <w:p w14:paraId="42A083D7" w14:textId="100FD495"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 xml:space="preserve">EPN: 50.0% </w:t>
            </w:r>
            <w:r w:rsidRPr="00925811">
              <w:br/>
              <w:t xml:space="preserve">SPD: </w:t>
            </w:r>
            <w:r w:rsidR="00C3591D" w:rsidRPr="00925811">
              <w:t>50</w:t>
            </w:r>
            <w:r w:rsidRPr="00925811">
              <w:t>.</w:t>
            </w:r>
            <w:r w:rsidR="00C3591D" w:rsidRPr="00925811">
              <w:t>0</w:t>
            </w:r>
            <w:r w:rsidRPr="00925811">
              <w:t xml:space="preserve">% </w:t>
            </w:r>
          </w:p>
          <w:p w14:paraId="22EEACD8" w14:textId="120B1B72"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 xml:space="preserve">SPMW: </w:t>
            </w:r>
            <w:r w:rsidR="00C3591D" w:rsidRPr="00925811">
              <w:t>50</w:t>
            </w:r>
            <w:r w:rsidRPr="00925811">
              <w:t>.</w:t>
            </w:r>
            <w:r w:rsidR="00C3591D" w:rsidRPr="00925811">
              <w:t>0</w:t>
            </w:r>
            <w:r w:rsidRPr="00925811">
              <w:t xml:space="preserve">% </w:t>
            </w:r>
            <w:r w:rsidRPr="00925811">
              <w:br/>
              <w:t>SSEH: 49.3%</w:t>
            </w:r>
          </w:p>
          <w:p w14:paraId="396996DD"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SSES: 49.3%</w:t>
            </w:r>
          </w:p>
        </w:tc>
      </w:tr>
      <w:tr w:rsidR="001A2306" w:rsidRPr="00925811" w14:paraId="73A1AC2D" w14:textId="77777777" w:rsidTr="00DA3FED">
        <w:trPr>
          <w:trHeight w:val="600"/>
        </w:trPr>
        <w:tc>
          <w:tcPr>
            <w:cnfStyle w:val="001000000000" w:firstRow="0" w:lastRow="0" w:firstColumn="1" w:lastColumn="0" w:oddVBand="0" w:evenVBand="0" w:oddHBand="0" w:evenHBand="0" w:firstRowFirstColumn="0" w:firstRowLastColumn="0" w:lastRowFirstColumn="0" w:lastRowLastColumn="0"/>
            <w:tcW w:w="2405" w:type="dxa"/>
            <w:hideMark/>
          </w:tcPr>
          <w:p w14:paraId="3BC9E2DF" w14:textId="77777777" w:rsidR="001A2306" w:rsidRPr="00925811" w:rsidRDefault="001A2306" w:rsidP="001A2306">
            <w:r w:rsidRPr="00925811">
              <w:t>Transformer</w:t>
            </w:r>
          </w:p>
        </w:tc>
        <w:tc>
          <w:tcPr>
            <w:tcW w:w="6662" w:type="dxa"/>
            <w:hideMark/>
          </w:tcPr>
          <w:p w14:paraId="4B115975"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means a device that is used to transform voltage from one level to another, usually from a higher voltage to a lower voltage.</w:t>
            </w:r>
          </w:p>
        </w:tc>
      </w:tr>
      <w:tr w:rsidR="001A2306" w:rsidRPr="00925811" w14:paraId="01C87575" w14:textId="77777777" w:rsidTr="00925811">
        <w:trPr>
          <w:trHeight w:val="1266"/>
        </w:trPr>
        <w:tc>
          <w:tcPr>
            <w:cnfStyle w:val="001000000000" w:firstRow="0" w:lastRow="0" w:firstColumn="1" w:lastColumn="0" w:oddVBand="0" w:evenVBand="0" w:oddHBand="0" w:evenHBand="0" w:firstRowFirstColumn="0" w:firstRowLastColumn="0" w:lastRowFirstColumn="0" w:lastRowLastColumn="0"/>
            <w:tcW w:w="2405" w:type="dxa"/>
            <w:hideMark/>
          </w:tcPr>
          <w:p w14:paraId="1C572FEA" w14:textId="77777777" w:rsidR="001A2306" w:rsidRPr="00925811" w:rsidRDefault="001A2306" w:rsidP="001A2306">
            <w:r w:rsidRPr="00925811">
              <w:t>Transmission Connection Point Charges</w:t>
            </w:r>
          </w:p>
        </w:tc>
        <w:tc>
          <w:tcPr>
            <w:tcW w:w="6662" w:type="dxa"/>
            <w:hideMark/>
          </w:tcPr>
          <w:p w14:paraId="57D5D755" w14:textId="477B1C8B"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means the sum of:</w:t>
            </w:r>
            <w:r w:rsidRPr="00925811">
              <w:br/>
              <w:t>(a) charges payable by the licensee that are levied by a Transmission Licensee</w:t>
            </w:r>
            <w:r w:rsidR="00E43497">
              <w:t xml:space="preserve"> or </w:t>
            </w:r>
            <w:r w:rsidR="009A10FC">
              <w:t>the ISOP</w:t>
            </w:r>
            <w:r w:rsidRPr="00925811">
              <w:t xml:space="preserve"> as </w:t>
            </w:r>
            <w:r w:rsidR="00F3682D" w:rsidRPr="00925811">
              <w:t>c</w:t>
            </w:r>
            <w:r w:rsidRPr="00925811">
              <w:t xml:space="preserve">onnection </w:t>
            </w:r>
            <w:r w:rsidR="00F3682D" w:rsidRPr="00925811">
              <w:t>c</w:t>
            </w:r>
            <w:r w:rsidRPr="00925811">
              <w:t>harges by direct reference to the number or nature of connections between the licensee’s Distribution System and the GB Transmission System, and includes any associated Transmission Network Use of System Charges and any Remote Transmission Asset rentals payable by the licensee; and</w:t>
            </w:r>
            <w:r w:rsidRPr="00925811">
              <w:br/>
              <w:t>(b) charges payable by the licensee to another</w:t>
            </w:r>
            <w:r w:rsidRPr="00925811" w:rsidDel="00B919CD">
              <w:t xml:space="preserve"> </w:t>
            </w:r>
            <w:r w:rsidRPr="00925811">
              <w:t xml:space="preserve">Electricity Distributor in respect of units transported from that Electricity Distributor’s Distribution System, </w:t>
            </w:r>
          </w:p>
          <w:p w14:paraId="41B2C1FA"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less any charges under (a) or (b) that meet the definition of New Transmission Capacity Charges.</w:t>
            </w:r>
          </w:p>
        </w:tc>
      </w:tr>
      <w:tr w:rsidR="001A2306" w:rsidRPr="00925811" w14:paraId="1A0F13FD" w14:textId="77777777" w:rsidTr="00DA3FED">
        <w:trPr>
          <w:trHeight w:val="841"/>
        </w:trPr>
        <w:tc>
          <w:tcPr>
            <w:cnfStyle w:val="001000000000" w:firstRow="0" w:lastRow="0" w:firstColumn="1" w:lastColumn="0" w:oddVBand="0" w:evenVBand="0" w:oddHBand="0" w:evenHBand="0" w:firstRowFirstColumn="0" w:firstRowLastColumn="0" w:lastRowFirstColumn="0" w:lastRowLastColumn="0"/>
            <w:tcW w:w="2405" w:type="dxa"/>
            <w:hideMark/>
          </w:tcPr>
          <w:p w14:paraId="024EB09F" w14:textId="77777777" w:rsidR="001A2306" w:rsidRPr="00925811" w:rsidRDefault="001A2306" w:rsidP="001A2306">
            <w:r w:rsidRPr="00925811">
              <w:t>Transmission Licence</w:t>
            </w:r>
          </w:p>
        </w:tc>
        <w:tc>
          <w:tcPr>
            <w:tcW w:w="6662" w:type="dxa"/>
            <w:hideMark/>
          </w:tcPr>
          <w:p w14:paraId="1FDA7033"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has the meaning given to that term in Standard Condition 1 (Definitions for the standard conditions).</w:t>
            </w:r>
          </w:p>
        </w:tc>
      </w:tr>
      <w:tr w:rsidR="001A2306" w:rsidRPr="00925811" w14:paraId="4E5C5332"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4F7E9D56" w14:textId="77777777" w:rsidR="001A2306" w:rsidRPr="00925811" w:rsidRDefault="001A2306" w:rsidP="001A2306">
            <w:r w:rsidRPr="00925811">
              <w:t>Transmission Licensee</w:t>
            </w:r>
          </w:p>
        </w:tc>
        <w:tc>
          <w:tcPr>
            <w:tcW w:w="6662" w:type="dxa"/>
            <w:hideMark/>
          </w:tcPr>
          <w:p w14:paraId="4766D092"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has the meaning given to that term in Standard Condition 1 (Definitions for the standard conditions).</w:t>
            </w:r>
          </w:p>
        </w:tc>
      </w:tr>
      <w:tr w:rsidR="001A2306" w:rsidRPr="00925811" w14:paraId="2A044081" w14:textId="77777777" w:rsidTr="00DA3FED">
        <w:trPr>
          <w:trHeight w:val="582"/>
        </w:trPr>
        <w:tc>
          <w:tcPr>
            <w:cnfStyle w:val="001000000000" w:firstRow="0" w:lastRow="0" w:firstColumn="1" w:lastColumn="0" w:oddVBand="0" w:evenVBand="0" w:oddHBand="0" w:evenHBand="0" w:firstRowFirstColumn="0" w:firstRowLastColumn="0" w:lastRowFirstColumn="0" w:lastRowLastColumn="0"/>
            <w:tcW w:w="2405" w:type="dxa"/>
            <w:hideMark/>
          </w:tcPr>
          <w:p w14:paraId="46F07D0E" w14:textId="77777777" w:rsidR="001A2306" w:rsidRPr="00925811" w:rsidRDefault="001A2306" w:rsidP="001A2306">
            <w:r w:rsidRPr="00925811">
              <w:t>Transmission Network Use of System Charges</w:t>
            </w:r>
          </w:p>
        </w:tc>
        <w:tc>
          <w:tcPr>
            <w:tcW w:w="6662" w:type="dxa"/>
            <w:hideMark/>
          </w:tcPr>
          <w:p w14:paraId="12FA5E67"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has the meaning given to that term in Connection and Use of System Code (CUSC).</w:t>
            </w:r>
          </w:p>
        </w:tc>
      </w:tr>
      <w:tr w:rsidR="001A2306" w:rsidRPr="00925811" w14:paraId="6091795D"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002B595A" w14:textId="77777777" w:rsidR="001A2306" w:rsidRPr="00925811" w:rsidRDefault="001A2306" w:rsidP="001A2306">
            <w:r w:rsidRPr="00925811">
              <w:lastRenderedPageBreak/>
              <w:t>Transmission System</w:t>
            </w:r>
          </w:p>
        </w:tc>
        <w:tc>
          <w:tcPr>
            <w:tcW w:w="6662" w:type="dxa"/>
            <w:hideMark/>
          </w:tcPr>
          <w:p w14:paraId="1A0F85EC"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has the meaning given to that term in Standard Condition 1 (Definitions for the standard conditions).</w:t>
            </w:r>
          </w:p>
        </w:tc>
      </w:tr>
    </w:tbl>
    <w:p w14:paraId="47E9C9B2" w14:textId="77777777" w:rsidR="001A2306" w:rsidRPr="00925811" w:rsidRDefault="001A2306" w:rsidP="001A2306">
      <w:pPr>
        <w:pStyle w:val="Heading4"/>
      </w:pPr>
      <w:r w:rsidRPr="00925811">
        <w:t>U</w:t>
      </w:r>
    </w:p>
    <w:tbl>
      <w:tblPr>
        <w:tblStyle w:val="TableGridLight"/>
        <w:tblW w:w="906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6662"/>
      </w:tblGrid>
      <w:tr w:rsidR="001A2306" w:rsidRPr="00925811" w14:paraId="5B67D94E" w14:textId="77777777" w:rsidTr="00DA3FED">
        <w:trPr>
          <w:cnfStyle w:val="100000000000" w:firstRow="1" w:lastRow="0" w:firstColumn="0" w:lastColumn="0" w:oddVBand="0" w:evenVBand="0" w:oddHBand="0" w:evenHBand="0" w:firstRowFirstColumn="0" w:firstRowLastColumn="0" w:lastRowFirstColumn="0" w:lastRowLastColumn="0"/>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6EEB86B5" w14:textId="77777777" w:rsidR="001A2306" w:rsidRPr="00925811" w:rsidRDefault="001A2306" w:rsidP="001A2306">
            <w:r w:rsidRPr="00925811">
              <w:t>Uncertain Costs</w:t>
            </w:r>
          </w:p>
        </w:tc>
        <w:tc>
          <w:tcPr>
            <w:tcW w:w="6662" w:type="dxa"/>
            <w:hideMark/>
          </w:tcPr>
          <w:p w14:paraId="5C9BADD0" w14:textId="77777777" w:rsidR="001A2306" w:rsidRPr="00925811" w:rsidRDefault="001A2306" w:rsidP="001A2306">
            <w:pPr>
              <w:cnfStyle w:val="100000000000" w:firstRow="1" w:lastRow="0" w:firstColumn="0" w:lastColumn="0" w:oddVBand="0" w:evenVBand="0" w:oddHBand="0" w:evenHBand="0" w:firstRowFirstColumn="0" w:firstRowLastColumn="0" w:lastRowFirstColumn="0" w:lastRowLastColumn="0"/>
            </w:pPr>
            <w:r w:rsidRPr="00925811">
              <w:t>means the PCFM Variable Values whose values may be adjusted under Special Condition 3.2 (Uncertain Costs Re-openers).</w:t>
            </w:r>
          </w:p>
        </w:tc>
      </w:tr>
      <w:tr w:rsidR="001A2306" w:rsidRPr="00925811" w14:paraId="0794BDD4"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3A086FE2" w14:textId="77777777" w:rsidR="001A2306" w:rsidRPr="00925811" w:rsidRDefault="001A2306" w:rsidP="001A2306">
            <w:r w:rsidRPr="00925811">
              <w:t>Unmetered</w:t>
            </w:r>
          </w:p>
        </w:tc>
        <w:tc>
          <w:tcPr>
            <w:tcW w:w="6662" w:type="dxa"/>
            <w:hideMark/>
          </w:tcPr>
          <w:p w14:paraId="70B9162D"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means, in relation to any quantity of electricity distributed, the estimated quantity of electricity entering or leaving the licensee’s Distribution System in any case where that quantity is not measured by Metering Equipment.</w:t>
            </w:r>
          </w:p>
        </w:tc>
      </w:tr>
      <w:tr w:rsidR="001A2306" w:rsidRPr="00925811" w14:paraId="6BAB65F3"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70431CB1" w14:textId="77777777" w:rsidR="001A2306" w:rsidRPr="00925811" w:rsidRDefault="001A2306" w:rsidP="001A2306">
            <w:r w:rsidRPr="00925811">
              <w:t>Unregulated Margin</w:t>
            </w:r>
          </w:p>
        </w:tc>
        <w:tc>
          <w:tcPr>
            <w:tcW w:w="6662" w:type="dxa"/>
            <w:hideMark/>
          </w:tcPr>
          <w:p w14:paraId="59B0B8B9"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has the meaning given to that term in Standard Condition 1 (Definitions for the standard conditions).</w:t>
            </w:r>
          </w:p>
        </w:tc>
      </w:tr>
      <w:tr w:rsidR="001A2306" w:rsidRPr="00925811" w14:paraId="46CC24CA"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297305D4" w14:textId="77777777" w:rsidR="001A2306" w:rsidRPr="00925811" w:rsidRDefault="001A2306" w:rsidP="001A2306">
            <w:r w:rsidRPr="00925811">
              <w:t>Unresolved Complaints</w:t>
            </w:r>
          </w:p>
        </w:tc>
        <w:tc>
          <w:tcPr>
            <w:tcW w:w="6662" w:type="dxa"/>
            <w:hideMark/>
          </w:tcPr>
          <w:p w14:paraId="3CB354E2"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means any Complaints that are not Resolved Complaints.</w:t>
            </w:r>
          </w:p>
        </w:tc>
      </w:tr>
      <w:tr w:rsidR="001A2306" w:rsidRPr="00925811" w14:paraId="7F84E0A6" w14:textId="77777777" w:rsidTr="00DA3FED">
        <w:trPr>
          <w:trHeight w:val="2016"/>
        </w:trPr>
        <w:tc>
          <w:tcPr>
            <w:cnfStyle w:val="001000000000" w:firstRow="0" w:lastRow="0" w:firstColumn="1" w:lastColumn="0" w:oddVBand="0" w:evenVBand="0" w:oddHBand="0" w:evenHBand="0" w:firstRowFirstColumn="0" w:firstRowLastColumn="0" w:lastRowFirstColumn="0" w:lastRowLastColumn="0"/>
            <w:tcW w:w="2405" w:type="dxa"/>
            <w:hideMark/>
          </w:tcPr>
          <w:p w14:paraId="20AC2630" w14:textId="77777777" w:rsidR="001A2306" w:rsidRPr="00925811" w:rsidRDefault="001A2306" w:rsidP="001A2306">
            <w:r w:rsidRPr="00925811">
              <w:t>Unsuccessful Calls</w:t>
            </w:r>
          </w:p>
        </w:tc>
        <w:tc>
          <w:tcPr>
            <w:tcW w:w="6662" w:type="dxa"/>
            <w:hideMark/>
          </w:tcPr>
          <w:p w14:paraId="0741B9E3" w14:textId="5E2A8C8C"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 xml:space="preserve">means the calls that are terminated by the licensee or the Customer, once the Customer has called the Specified Lines, comprising of: </w:t>
            </w:r>
            <w:r w:rsidRPr="00925811">
              <w:br/>
              <w:t>(</w:t>
            </w:r>
            <w:r w:rsidR="00232BE8" w:rsidRPr="00925811">
              <w:t>a</w:t>
            </w:r>
            <w:r w:rsidRPr="00925811">
              <w:t xml:space="preserve">) calls not reaching the Specified Lines where these are inside the licensees’ control; </w:t>
            </w:r>
            <w:r w:rsidRPr="00925811">
              <w:br/>
              <w:t>(</w:t>
            </w:r>
            <w:r w:rsidR="00232BE8" w:rsidRPr="00925811">
              <w:t>b</w:t>
            </w:r>
            <w:r w:rsidRPr="00925811">
              <w:t xml:space="preserve">) calls terminated by the licensee whilst the Customer is engaging with an interactive voice recognition or similar system operated by the licensee; </w:t>
            </w:r>
            <w:r w:rsidRPr="00925811">
              <w:br/>
              <w:t>(</w:t>
            </w:r>
            <w:r w:rsidR="00232BE8" w:rsidRPr="00925811">
              <w:t>c</w:t>
            </w:r>
            <w:r w:rsidRPr="00925811">
              <w:t>) calls that are not allowed into  or are removed from any call queuing system the licensee may operate; and</w:t>
            </w:r>
            <w:r w:rsidRPr="00925811">
              <w:br/>
              <w:t>(</w:t>
            </w:r>
            <w:r w:rsidR="00232BE8" w:rsidRPr="00925811">
              <w:t>d</w:t>
            </w:r>
            <w:r w:rsidRPr="00925811">
              <w:t>) calls abandoned by the Customer in the queue.</w:t>
            </w:r>
          </w:p>
        </w:tc>
      </w:tr>
      <w:tr w:rsidR="001A2306" w:rsidRPr="00925811" w14:paraId="26A782CC"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27AB406F" w14:textId="77777777" w:rsidR="001A2306" w:rsidRPr="00925811" w:rsidRDefault="001A2306" w:rsidP="001A2306">
            <w:r w:rsidRPr="00925811">
              <w:t>Use It Or Lose It Allowance</w:t>
            </w:r>
          </w:p>
        </w:tc>
        <w:tc>
          <w:tcPr>
            <w:tcW w:w="6662" w:type="dxa"/>
            <w:hideMark/>
          </w:tcPr>
          <w:p w14:paraId="6FD3AD2D"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means the PCFM Variable Values established by Special Condition 3.4 (Use It Or Lose It Allowances).</w:t>
            </w:r>
          </w:p>
        </w:tc>
      </w:tr>
      <w:tr w:rsidR="001A2306" w:rsidRPr="00925811" w14:paraId="560A64F8"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035191DF" w14:textId="77777777" w:rsidR="001A2306" w:rsidRPr="00925811" w:rsidRDefault="001A2306" w:rsidP="001A2306">
            <w:r w:rsidRPr="00925811">
              <w:t>Use of System</w:t>
            </w:r>
          </w:p>
        </w:tc>
        <w:tc>
          <w:tcPr>
            <w:tcW w:w="6662" w:type="dxa"/>
            <w:hideMark/>
          </w:tcPr>
          <w:p w14:paraId="6B55CF9B"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has the meaning given to that term in Standard Condition 1 (Definitions for the standard conditions).</w:t>
            </w:r>
          </w:p>
        </w:tc>
      </w:tr>
      <w:tr w:rsidR="001A2306" w:rsidRPr="00925811" w14:paraId="575DFC7A"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67D07201" w14:textId="77777777" w:rsidR="001A2306" w:rsidRPr="00925811" w:rsidRDefault="001A2306" w:rsidP="001A2306">
            <w:r w:rsidRPr="00925811">
              <w:t>Use of System Charges</w:t>
            </w:r>
          </w:p>
        </w:tc>
        <w:tc>
          <w:tcPr>
            <w:tcW w:w="6662" w:type="dxa"/>
            <w:hideMark/>
          </w:tcPr>
          <w:p w14:paraId="42B2907E"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has the meaning given to that term in Standard Condition 1 (Definitions for the standard conditions).</w:t>
            </w:r>
          </w:p>
        </w:tc>
      </w:tr>
      <w:tr w:rsidR="001A2306" w:rsidRPr="00925811" w14:paraId="5845D4B5"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4BABB1D5" w14:textId="77777777" w:rsidR="001A2306" w:rsidRPr="00925811" w:rsidRDefault="001A2306" w:rsidP="001A2306">
            <w:r w:rsidRPr="00925811">
              <w:t>Use of System Charging Statement</w:t>
            </w:r>
          </w:p>
        </w:tc>
        <w:tc>
          <w:tcPr>
            <w:tcW w:w="6662" w:type="dxa"/>
            <w:hideMark/>
          </w:tcPr>
          <w:p w14:paraId="14D2063B"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has the meaning given to that term in Standard Condition 1 (Definitions for the standard conditions).</w:t>
            </w:r>
          </w:p>
        </w:tc>
      </w:tr>
    </w:tbl>
    <w:p w14:paraId="09FE0457" w14:textId="77777777" w:rsidR="001A2306" w:rsidRPr="00925811" w:rsidRDefault="001A2306" w:rsidP="001A2306">
      <w:pPr>
        <w:pStyle w:val="Heading4"/>
      </w:pPr>
      <w:r w:rsidRPr="00925811">
        <w:t>V</w:t>
      </w:r>
    </w:p>
    <w:tbl>
      <w:tblPr>
        <w:tblStyle w:val="TableGridLight"/>
        <w:tblW w:w="906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6662"/>
      </w:tblGrid>
      <w:tr w:rsidR="001A2306" w:rsidRPr="00925811" w14:paraId="435E21E5" w14:textId="77777777" w:rsidTr="000C7302">
        <w:trPr>
          <w:cnfStyle w:val="100000000000" w:firstRow="1" w:lastRow="0" w:firstColumn="0" w:lastColumn="0" w:oddVBand="0" w:evenVBand="0" w:oddHBand="0"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70F93640" w14:textId="77777777" w:rsidR="001A2306" w:rsidRPr="00925811" w:rsidRDefault="001A2306" w:rsidP="001A2306">
            <w:r w:rsidRPr="00925811">
              <w:t>Valid Bad Debt Claim</w:t>
            </w:r>
          </w:p>
        </w:tc>
        <w:tc>
          <w:tcPr>
            <w:tcW w:w="6662" w:type="dxa"/>
            <w:hideMark/>
          </w:tcPr>
          <w:p w14:paraId="23A31B61" w14:textId="77777777" w:rsidR="001A2306" w:rsidRPr="00925811" w:rsidRDefault="001A2306" w:rsidP="001A2306">
            <w:pPr>
              <w:cnfStyle w:val="100000000000" w:firstRow="1" w:lastRow="0" w:firstColumn="0" w:lastColumn="0" w:oddVBand="0" w:evenVBand="0" w:oddHBand="0" w:evenHBand="0" w:firstRowFirstColumn="0" w:firstRowLastColumn="0" w:lastRowFirstColumn="0" w:lastRowLastColumn="0"/>
            </w:pPr>
            <w:r w:rsidRPr="00925811">
              <w:t>has the meaning given to that term in Standard Condition 38C (Treatment of Valid Bad Debt Claims).</w:t>
            </w:r>
          </w:p>
        </w:tc>
      </w:tr>
      <w:tr w:rsidR="001A2306" w:rsidRPr="00925811" w14:paraId="2C3C2A32" w14:textId="77777777" w:rsidTr="000C7302">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0D4716E0" w14:textId="77777777" w:rsidR="001A2306" w:rsidRPr="00925811" w:rsidRDefault="001A2306" w:rsidP="001A2306">
            <w:r w:rsidRPr="00925811">
              <w:t>Valid Claim</w:t>
            </w:r>
          </w:p>
        </w:tc>
        <w:tc>
          <w:tcPr>
            <w:tcW w:w="6662" w:type="dxa"/>
            <w:hideMark/>
          </w:tcPr>
          <w:p w14:paraId="7B454A31"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has the meaning given to that term in Standard Condition 1 (Definitions for the standard conditions).</w:t>
            </w:r>
          </w:p>
        </w:tc>
      </w:tr>
      <w:tr w:rsidR="001A2306" w:rsidRPr="00925811" w14:paraId="63980AD6" w14:textId="77777777" w:rsidTr="000C7302">
        <w:trPr>
          <w:trHeight w:val="1152"/>
        </w:trPr>
        <w:tc>
          <w:tcPr>
            <w:cnfStyle w:val="001000000000" w:firstRow="0" w:lastRow="0" w:firstColumn="1" w:lastColumn="0" w:oddVBand="0" w:evenVBand="0" w:oddHBand="0" w:evenHBand="0" w:firstRowFirstColumn="0" w:firstRowLastColumn="0" w:lastRowFirstColumn="0" w:lastRowLastColumn="0"/>
            <w:tcW w:w="2405" w:type="dxa"/>
            <w:hideMark/>
          </w:tcPr>
          <w:p w14:paraId="1B2B8553" w14:textId="77777777" w:rsidR="001A2306" w:rsidRPr="00925811" w:rsidRDefault="001A2306" w:rsidP="001A2306">
            <w:r w:rsidRPr="00925811">
              <w:t>Visual Amenity Project</w:t>
            </w:r>
          </w:p>
        </w:tc>
        <w:tc>
          <w:tcPr>
            <w:tcW w:w="6662" w:type="dxa"/>
            <w:hideMark/>
          </w:tcPr>
          <w:p w14:paraId="6FA68DBA" w14:textId="20B4C439"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 xml:space="preserve">means any scheme for placing overhead distribution assets underground that is undertaken by the licensee, and that has been informed by stakeholder engagement, with a view to mitigating the impact of assets forming part of the licensee’s </w:t>
            </w:r>
            <w:r w:rsidRPr="00925811">
              <w:lastRenderedPageBreak/>
              <w:t>Distribution System on 1 April 2023 on the visual amenity of areas that have a statutory designation as a 'national park' or 'area of outstanding natural beauty' under the National Parks and Access to the Countryside Act 1949 and areas that have a statutory designation as a 'national scenic area' under the Town and Country Planning (Scotland) Act 1997</w:t>
            </w:r>
            <w:r w:rsidR="00F3682D" w:rsidRPr="00925811">
              <w:t>.</w:t>
            </w:r>
          </w:p>
        </w:tc>
      </w:tr>
      <w:tr w:rsidR="001A2306" w:rsidRPr="00925811" w14:paraId="57868BA4" w14:textId="77777777" w:rsidTr="000C7302">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5AE48DBB" w14:textId="77777777" w:rsidR="001A2306" w:rsidRPr="00925811" w:rsidRDefault="001A2306" w:rsidP="001A2306">
            <w:r w:rsidRPr="00925811">
              <w:lastRenderedPageBreak/>
              <w:t>Vulnerable Situation</w:t>
            </w:r>
          </w:p>
        </w:tc>
        <w:tc>
          <w:tcPr>
            <w:tcW w:w="6662" w:type="dxa"/>
            <w:hideMark/>
          </w:tcPr>
          <w:p w14:paraId="0D1E1E8C"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has the meaning given to that term in Standard Condition 10AA (Treating Domestic Customers fairly).</w:t>
            </w:r>
          </w:p>
        </w:tc>
      </w:tr>
    </w:tbl>
    <w:p w14:paraId="5FA807EA" w14:textId="77777777" w:rsidR="001A2306" w:rsidRPr="00925811" w:rsidRDefault="001A2306" w:rsidP="001A2306">
      <w:pPr>
        <w:pStyle w:val="Heading4"/>
      </w:pPr>
      <w:r w:rsidRPr="00925811">
        <w:t>W</w:t>
      </w:r>
    </w:p>
    <w:tbl>
      <w:tblPr>
        <w:tblStyle w:val="TableGridLight"/>
        <w:tblW w:w="906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6662"/>
      </w:tblGrid>
      <w:tr w:rsidR="001A2306" w:rsidRPr="00925811" w14:paraId="7FC06C1A" w14:textId="77777777" w:rsidTr="00F10DDD">
        <w:trPr>
          <w:cnfStyle w:val="100000000000" w:firstRow="1" w:lastRow="0" w:firstColumn="0" w:lastColumn="0" w:oddVBand="0" w:evenVBand="0" w:oddHBand="0" w:evenHBand="0" w:firstRowFirstColumn="0" w:firstRowLastColumn="0" w:lastRowFirstColumn="0" w:lastRowLastColumn="0"/>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4C448714" w14:textId="77777777" w:rsidR="001A2306" w:rsidRPr="00925811" w:rsidRDefault="001A2306" w:rsidP="001A2306">
            <w:r w:rsidRPr="00925811">
              <w:t>Wayleaves and Diversions Costs</w:t>
            </w:r>
          </w:p>
        </w:tc>
        <w:tc>
          <w:tcPr>
            <w:tcW w:w="6662" w:type="dxa"/>
            <w:hideMark/>
          </w:tcPr>
          <w:p w14:paraId="7BFEF9C1" w14:textId="77777777" w:rsidR="001A2306" w:rsidRPr="00925811" w:rsidRDefault="001A2306" w:rsidP="001A2306">
            <w:pPr>
              <w:cnfStyle w:val="100000000000" w:firstRow="1" w:lastRow="0" w:firstColumn="0" w:lastColumn="0" w:oddVBand="0" w:evenVBand="0" w:oddHBand="0" w:evenHBand="0" w:firstRowFirstColumn="0" w:firstRowLastColumn="0" w:lastRowFirstColumn="0" w:lastRowLastColumn="0"/>
            </w:pPr>
            <w:r w:rsidRPr="00925811">
              <w:t>means costs that could be reported in tables CV5 and C10 of the “Costs and Volumes Reporting Pack” in Annex B of the RIGs.</w:t>
            </w:r>
          </w:p>
        </w:tc>
      </w:tr>
      <w:tr w:rsidR="001A2306" w:rsidRPr="00925811" w14:paraId="6BEFD124" w14:textId="77777777" w:rsidTr="00F10DD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14001F8D" w14:textId="77777777" w:rsidR="001A2306" w:rsidRPr="00925811" w:rsidRDefault="001A2306" w:rsidP="001A2306">
            <w:r w:rsidRPr="00925811">
              <w:t>Wayleaves and Diversions Re-opener</w:t>
            </w:r>
          </w:p>
        </w:tc>
        <w:tc>
          <w:tcPr>
            <w:tcW w:w="6662" w:type="dxa"/>
            <w:hideMark/>
          </w:tcPr>
          <w:p w14:paraId="63C732AC"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means the Re-opener established by Part M of Special Condition 3.2 (Uncertain Costs Re-openers).</w:t>
            </w:r>
          </w:p>
        </w:tc>
      </w:tr>
      <w:tr w:rsidR="001A2306" w:rsidRPr="00925811" w14:paraId="1A79698C" w14:textId="77777777" w:rsidTr="00F10DD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6A37380E" w14:textId="77777777" w:rsidR="001A2306" w:rsidRPr="00925811" w:rsidRDefault="001A2306" w:rsidP="001A2306">
            <w:r w:rsidRPr="00925811">
              <w:t>Website</w:t>
            </w:r>
          </w:p>
        </w:tc>
        <w:tc>
          <w:tcPr>
            <w:tcW w:w="6662" w:type="dxa"/>
            <w:hideMark/>
          </w:tcPr>
          <w:p w14:paraId="636E532A"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has the meaning given to that term in Standard Condition 1 (Definitions for the standard conditions).</w:t>
            </w:r>
          </w:p>
        </w:tc>
      </w:tr>
      <w:tr w:rsidR="001A2306" w:rsidRPr="00925811" w14:paraId="12C15FC7" w14:textId="77777777" w:rsidTr="00F10DD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3ED2D9EE" w14:textId="77777777" w:rsidR="001A2306" w:rsidRPr="00925811" w:rsidRDefault="001A2306" w:rsidP="001A2306">
            <w:r w:rsidRPr="00925811">
              <w:t>West Coast of Cumbria Re-opener</w:t>
            </w:r>
          </w:p>
        </w:tc>
        <w:tc>
          <w:tcPr>
            <w:tcW w:w="6662" w:type="dxa"/>
            <w:hideMark/>
          </w:tcPr>
          <w:p w14:paraId="39FF5089"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means the Re-opener established by Part N of Special Condition 3.2 (Uncertain Costs Re-openers).</w:t>
            </w:r>
          </w:p>
        </w:tc>
      </w:tr>
      <w:tr w:rsidR="001A2306" w:rsidRPr="00925811" w14:paraId="3757C364" w14:textId="77777777" w:rsidTr="00F10DD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1F841E20" w14:textId="77777777" w:rsidR="001A2306" w:rsidRPr="00925811" w:rsidRDefault="001A2306" w:rsidP="001A2306">
            <w:r w:rsidRPr="00925811">
              <w:t>Working Day</w:t>
            </w:r>
          </w:p>
        </w:tc>
        <w:tc>
          <w:tcPr>
            <w:tcW w:w="6662" w:type="dxa"/>
            <w:hideMark/>
          </w:tcPr>
          <w:p w14:paraId="2A847A62"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has the meaning given to that term in Standard Condition 1 (Definitions for the standard conditions).</w:t>
            </w:r>
          </w:p>
        </w:tc>
      </w:tr>
      <w:tr w:rsidR="001A2306" w:rsidRPr="00925811" w14:paraId="15C73BB9" w14:textId="77777777" w:rsidTr="00F10DDD">
        <w:trPr>
          <w:trHeight w:val="1152"/>
        </w:trPr>
        <w:tc>
          <w:tcPr>
            <w:cnfStyle w:val="001000000000" w:firstRow="0" w:lastRow="0" w:firstColumn="1" w:lastColumn="0" w:oddVBand="0" w:evenVBand="0" w:oddHBand="0" w:evenHBand="0" w:firstRowFirstColumn="0" w:firstRowLastColumn="0" w:lastRowFirstColumn="0" w:lastRowLastColumn="0"/>
            <w:tcW w:w="2405" w:type="dxa"/>
            <w:hideMark/>
          </w:tcPr>
          <w:p w14:paraId="3CEF993D" w14:textId="77777777" w:rsidR="001A2306" w:rsidRPr="00925811" w:rsidRDefault="001A2306" w:rsidP="001A2306">
            <w:r w:rsidRPr="00925811">
              <w:t>Worst Served Customer</w:t>
            </w:r>
          </w:p>
        </w:tc>
        <w:tc>
          <w:tcPr>
            <w:tcW w:w="6662" w:type="dxa"/>
            <w:hideMark/>
          </w:tcPr>
          <w:p w14:paraId="4ED67EB1"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 xml:space="preserve">means a Customer of the licensee who experiences 12 or more unplanned Incidents of a duration of three minutes or longer at Distribution Higher Voltage over a three Regulatory Year period with a minimum of two such Incidents per Regulatory Year. </w:t>
            </w:r>
          </w:p>
        </w:tc>
      </w:tr>
      <w:tr w:rsidR="001A2306" w:rsidRPr="00925811" w14:paraId="2E6354B4" w14:textId="77777777" w:rsidTr="00F10DD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174ADF82" w14:textId="77777777" w:rsidR="001A2306" w:rsidRPr="00925811" w:rsidRDefault="001A2306" w:rsidP="001A2306">
            <w:r w:rsidRPr="00925811">
              <w:t>Writing</w:t>
            </w:r>
          </w:p>
        </w:tc>
        <w:tc>
          <w:tcPr>
            <w:tcW w:w="6662" w:type="dxa"/>
            <w:hideMark/>
          </w:tcPr>
          <w:p w14:paraId="2E6D33A7"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has the meaning given to that term in Standard Condition 1 (Definitions for the standard conditions).</w:t>
            </w:r>
          </w:p>
        </w:tc>
      </w:tr>
      <w:tr w:rsidR="001A2306" w:rsidRPr="00925811" w14:paraId="134F2E3F" w14:textId="77777777" w:rsidTr="00F10DD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33B5385C" w14:textId="77777777" w:rsidR="001A2306" w:rsidRPr="00925811" w:rsidRDefault="001A2306" w:rsidP="001A2306">
            <w:r w:rsidRPr="00925811">
              <w:t>WSC Governance Document</w:t>
            </w:r>
          </w:p>
        </w:tc>
        <w:tc>
          <w:tcPr>
            <w:tcW w:w="6662" w:type="dxa"/>
            <w:hideMark/>
          </w:tcPr>
          <w:p w14:paraId="4A3FF963"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means the document of that name issued by the Authority in accordance with Part B of Special Condition 3.4 (Use It Or Lose It Allowances).</w:t>
            </w:r>
          </w:p>
        </w:tc>
      </w:tr>
      <w:tr w:rsidR="001A2306" w:rsidRPr="00925811" w14:paraId="28D35D2D" w14:textId="77777777" w:rsidTr="00F10DD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5FADF436" w14:textId="77777777" w:rsidR="001A2306" w:rsidRPr="00925811" w:rsidRDefault="001A2306" w:rsidP="001A2306">
            <w:r w:rsidRPr="00925811">
              <w:t>WSC Project</w:t>
            </w:r>
          </w:p>
        </w:tc>
        <w:tc>
          <w:tcPr>
            <w:tcW w:w="6662" w:type="dxa"/>
            <w:hideMark/>
          </w:tcPr>
          <w:p w14:paraId="2F7EA6D7" w14:textId="6A012806"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means a project that is expected to reduce the number of Incidents at Distribution Higher Voltage experienced by Worst Served Customers. This covers both capital investments and operational changes</w:t>
            </w:r>
            <w:r w:rsidR="00D51D2D" w:rsidRPr="00925811">
              <w:t>.</w:t>
            </w:r>
          </w:p>
        </w:tc>
      </w:tr>
    </w:tbl>
    <w:p w14:paraId="4FAA3D5F" w14:textId="77777777" w:rsidR="001A2306" w:rsidRPr="00925811" w:rsidRDefault="001A2306" w:rsidP="001A2306">
      <w:pPr>
        <w:pStyle w:val="Heading4"/>
      </w:pPr>
      <w:r w:rsidRPr="00925811">
        <w:t>X</w:t>
      </w:r>
    </w:p>
    <w:p w14:paraId="51013DED" w14:textId="77777777" w:rsidR="001A2306" w:rsidRPr="00925811" w:rsidRDefault="001A2306" w:rsidP="001A2306">
      <w:pPr>
        <w:pStyle w:val="Heading4"/>
      </w:pPr>
      <w:r w:rsidRPr="00925811">
        <w:t>Y</w:t>
      </w:r>
    </w:p>
    <w:p w14:paraId="37B193D3" w14:textId="77777777" w:rsidR="001A2306" w:rsidRPr="00925811" w:rsidRDefault="001A2306" w:rsidP="001A2306">
      <w:pPr>
        <w:pStyle w:val="Heading4"/>
      </w:pPr>
      <w:r w:rsidRPr="00925811">
        <w:t>Z</w:t>
      </w:r>
    </w:p>
    <w:p w14:paraId="3280E09E" w14:textId="77777777" w:rsidR="001A2306" w:rsidRPr="00925811" w:rsidRDefault="001A2306" w:rsidP="001A2306">
      <w:pPr>
        <w:pStyle w:val="Heading3"/>
      </w:pPr>
      <w:r w:rsidRPr="00925811">
        <w:t xml:space="preserve">References to the Electricity Distributors </w:t>
      </w:r>
    </w:p>
    <w:p w14:paraId="1535D482" w14:textId="77777777" w:rsidR="001A2306" w:rsidRPr="00925811" w:rsidRDefault="001A2306" w:rsidP="001A2306">
      <w:pPr>
        <w:pStyle w:val="NumberedNormal"/>
      </w:pPr>
      <w:r w:rsidRPr="00925811">
        <w:t xml:space="preserve">The following acronyms are used within the special conditions to refer to the following Electricity Distributors: </w:t>
      </w:r>
    </w:p>
    <w:tbl>
      <w:tblPr>
        <w:tblStyle w:val="TableGridLight"/>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3"/>
        <w:gridCol w:w="7235"/>
      </w:tblGrid>
      <w:tr w:rsidR="001A2306" w:rsidRPr="00925811" w14:paraId="17A3151A" w14:textId="77777777" w:rsidTr="001C0B8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9" w:type="dxa"/>
          </w:tcPr>
          <w:p w14:paraId="4D26412A" w14:textId="77777777" w:rsidR="001A2306" w:rsidRPr="00925811" w:rsidRDefault="001A2306" w:rsidP="001A2306">
            <w:r w:rsidRPr="00925811">
              <w:lastRenderedPageBreak/>
              <w:t>ENWL</w:t>
            </w:r>
          </w:p>
        </w:tc>
        <w:tc>
          <w:tcPr>
            <w:tcW w:w="7887" w:type="dxa"/>
          </w:tcPr>
          <w:p w14:paraId="4F9EBC1A" w14:textId="77777777" w:rsidR="001A2306" w:rsidRPr="00925811" w:rsidRDefault="001A2306" w:rsidP="001A2306">
            <w:pPr>
              <w:cnfStyle w:val="100000000000" w:firstRow="1" w:lastRow="0" w:firstColumn="0" w:lastColumn="0" w:oddVBand="0" w:evenVBand="0" w:oddHBand="0" w:evenHBand="0" w:firstRowFirstColumn="0" w:firstRowLastColumn="0" w:lastRowFirstColumn="0" w:lastRowLastColumn="0"/>
            </w:pPr>
            <w:r w:rsidRPr="00925811">
              <w:t>refers to Electricity North West Ltd (registered number 2366949).</w:t>
            </w:r>
          </w:p>
        </w:tc>
      </w:tr>
      <w:tr w:rsidR="001A2306" w:rsidRPr="00925811" w14:paraId="16658697" w14:textId="77777777" w:rsidTr="001C0B84">
        <w:tc>
          <w:tcPr>
            <w:cnfStyle w:val="001000000000" w:firstRow="0" w:lastRow="0" w:firstColumn="1" w:lastColumn="0" w:oddVBand="0" w:evenVBand="0" w:oddHBand="0" w:evenHBand="0" w:firstRowFirstColumn="0" w:firstRowLastColumn="0" w:lastRowFirstColumn="0" w:lastRowLastColumn="0"/>
            <w:tcW w:w="1129" w:type="dxa"/>
          </w:tcPr>
          <w:p w14:paraId="666D503F" w14:textId="77777777" w:rsidR="001A2306" w:rsidRPr="00925811" w:rsidRDefault="001A2306" w:rsidP="001A2306">
            <w:r w:rsidRPr="00925811">
              <w:t>NPgN</w:t>
            </w:r>
          </w:p>
        </w:tc>
        <w:tc>
          <w:tcPr>
            <w:tcW w:w="7887" w:type="dxa"/>
          </w:tcPr>
          <w:p w14:paraId="0AAC7DDF"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refers to Northern Powergrid (Northeast) plc (registered number 2906593).</w:t>
            </w:r>
          </w:p>
        </w:tc>
      </w:tr>
      <w:tr w:rsidR="001A2306" w:rsidRPr="00925811" w14:paraId="7875C69B" w14:textId="77777777" w:rsidTr="001C0B84">
        <w:tc>
          <w:tcPr>
            <w:cnfStyle w:val="001000000000" w:firstRow="0" w:lastRow="0" w:firstColumn="1" w:lastColumn="0" w:oddVBand="0" w:evenVBand="0" w:oddHBand="0" w:evenHBand="0" w:firstRowFirstColumn="0" w:firstRowLastColumn="0" w:lastRowFirstColumn="0" w:lastRowLastColumn="0"/>
            <w:tcW w:w="1129" w:type="dxa"/>
          </w:tcPr>
          <w:p w14:paraId="4FE919A2" w14:textId="77777777" w:rsidR="001A2306" w:rsidRPr="00925811" w:rsidRDefault="001A2306" w:rsidP="001A2306">
            <w:r w:rsidRPr="00925811">
              <w:t>NPgY</w:t>
            </w:r>
          </w:p>
        </w:tc>
        <w:tc>
          <w:tcPr>
            <w:tcW w:w="7887" w:type="dxa"/>
          </w:tcPr>
          <w:p w14:paraId="3C894055"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refers to Northern Powergrid (Yorkshire) plc (registered number 4112320).</w:t>
            </w:r>
          </w:p>
        </w:tc>
      </w:tr>
      <w:tr w:rsidR="001A2306" w:rsidRPr="00925811" w14:paraId="14CDB179" w14:textId="77777777" w:rsidTr="001C0B84">
        <w:tc>
          <w:tcPr>
            <w:cnfStyle w:val="001000000000" w:firstRow="0" w:lastRow="0" w:firstColumn="1" w:lastColumn="0" w:oddVBand="0" w:evenVBand="0" w:oddHBand="0" w:evenHBand="0" w:firstRowFirstColumn="0" w:firstRowLastColumn="0" w:lastRowFirstColumn="0" w:lastRowLastColumn="0"/>
            <w:tcW w:w="1129" w:type="dxa"/>
          </w:tcPr>
          <w:p w14:paraId="59511E52" w14:textId="77777777" w:rsidR="001A2306" w:rsidRPr="00925811" w:rsidRDefault="001A2306" w:rsidP="001A2306">
            <w:r w:rsidRPr="00925811">
              <w:t>WMID</w:t>
            </w:r>
          </w:p>
        </w:tc>
        <w:tc>
          <w:tcPr>
            <w:tcW w:w="7887" w:type="dxa"/>
          </w:tcPr>
          <w:p w14:paraId="18050CED"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refers to National Grid Electricity Distribution (West Midlands) plc (registered number 3600574).</w:t>
            </w:r>
          </w:p>
        </w:tc>
      </w:tr>
      <w:tr w:rsidR="001A2306" w:rsidRPr="00925811" w14:paraId="0395F661" w14:textId="77777777" w:rsidTr="001C0B84">
        <w:tc>
          <w:tcPr>
            <w:cnfStyle w:val="001000000000" w:firstRow="0" w:lastRow="0" w:firstColumn="1" w:lastColumn="0" w:oddVBand="0" w:evenVBand="0" w:oddHBand="0" w:evenHBand="0" w:firstRowFirstColumn="0" w:firstRowLastColumn="0" w:lastRowFirstColumn="0" w:lastRowLastColumn="0"/>
            <w:tcW w:w="1129" w:type="dxa"/>
          </w:tcPr>
          <w:p w14:paraId="321E2C79" w14:textId="77777777" w:rsidR="001A2306" w:rsidRPr="00925811" w:rsidRDefault="001A2306" w:rsidP="001A2306">
            <w:r w:rsidRPr="00925811">
              <w:t>EMID</w:t>
            </w:r>
          </w:p>
        </w:tc>
        <w:tc>
          <w:tcPr>
            <w:tcW w:w="7887" w:type="dxa"/>
          </w:tcPr>
          <w:p w14:paraId="4A9CFCAB"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refers to National Grid Electricity Distribution (East Midlands) plc (registered number 2366923).</w:t>
            </w:r>
          </w:p>
        </w:tc>
      </w:tr>
      <w:tr w:rsidR="001A2306" w:rsidRPr="00925811" w14:paraId="60845F3A" w14:textId="77777777" w:rsidTr="001C0B84">
        <w:tc>
          <w:tcPr>
            <w:cnfStyle w:val="001000000000" w:firstRow="0" w:lastRow="0" w:firstColumn="1" w:lastColumn="0" w:oddVBand="0" w:evenVBand="0" w:oddHBand="0" w:evenHBand="0" w:firstRowFirstColumn="0" w:firstRowLastColumn="0" w:lastRowFirstColumn="0" w:lastRowLastColumn="0"/>
            <w:tcW w:w="1129" w:type="dxa"/>
          </w:tcPr>
          <w:p w14:paraId="2B199AF1" w14:textId="77777777" w:rsidR="001A2306" w:rsidRPr="00925811" w:rsidRDefault="001A2306" w:rsidP="001A2306">
            <w:r w:rsidRPr="00925811">
              <w:t>SWALES</w:t>
            </w:r>
          </w:p>
        </w:tc>
        <w:tc>
          <w:tcPr>
            <w:tcW w:w="7887" w:type="dxa"/>
          </w:tcPr>
          <w:p w14:paraId="1059CFC4"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refers to National Grid Electricity Distribution (South Wales) plc (registered number 2366985).</w:t>
            </w:r>
          </w:p>
        </w:tc>
      </w:tr>
      <w:tr w:rsidR="001A2306" w:rsidRPr="00925811" w14:paraId="0A435D25" w14:textId="77777777" w:rsidTr="001C0B84">
        <w:tc>
          <w:tcPr>
            <w:cnfStyle w:val="001000000000" w:firstRow="0" w:lastRow="0" w:firstColumn="1" w:lastColumn="0" w:oddVBand="0" w:evenVBand="0" w:oddHBand="0" w:evenHBand="0" w:firstRowFirstColumn="0" w:firstRowLastColumn="0" w:lastRowFirstColumn="0" w:lastRowLastColumn="0"/>
            <w:tcW w:w="1129" w:type="dxa"/>
          </w:tcPr>
          <w:p w14:paraId="514629C8" w14:textId="77777777" w:rsidR="001A2306" w:rsidRPr="00925811" w:rsidRDefault="001A2306" w:rsidP="001A2306">
            <w:r w:rsidRPr="00925811">
              <w:t>SWEST</w:t>
            </w:r>
          </w:p>
        </w:tc>
        <w:tc>
          <w:tcPr>
            <w:tcW w:w="7887" w:type="dxa"/>
          </w:tcPr>
          <w:p w14:paraId="0BBDC536"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refers to National Grid Electricity Distribution (South West) plc (registered number 2366894).</w:t>
            </w:r>
          </w:p>
        </w:tc>
      </w:tr>
      <w:tr w:rsidR="001A2306" w:rsidRPr="00925811" w14:paraId="5F652AE8" w14:textId="77777777" w:rsidTr="001C0B84">
        <w:tc>
          <w:tcPr>
            <w:cnfStyle w:val="001000000000" w:firstRow="0" w:lastRow="0" w:firstColumn="1" w:lastColumn="0" w:oddVBand="0" w:evenVBand="0" w:oddHBand="0" w:evenHBand="0" w:firstRowFirstColumn="0" w:firstRowLastColumn="0" w:lastRowFirstColumn="0" w:lastRowLastColumn="0"/>
            <w:tcW w:w="1129" w:type="dxa"/>
          </w:tcPr>
          <w:p w14:paraId="55591494" w14:textId="77777777" w:rsidR="001A2306" w:rsidRPr="00925811" w:rsidRDefault="001A2306" w:rsidP="001A2306">
            <w:r w:rsidRPr="00925811">
              <w:t>LPN</w:t>
            </w:r>
          </w:p>
        </w:tc>
        <w:tc>
          <w:tcPr>
            <w:tcW w:w="7887" w:type="dxa"/>
          </w:tcPr>
          <w:p w14:paraId="55775E30"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refers to London Power Networks plc (registered number 3929195).</w:t>
            </w:r>
          </w:p>
        </w:tc>
      </w:tr>
      <w:tr w:rsidR="001A2306" w:rsidRPr="00925811" w14:paraId="1AD508C1" w14:textId="77777777" w:rsidTr="001C0B84">
        <w:tc>
          <w:tcPr>
            <w:cnfStyle w:val="001000000000" w:firstRow="0" w:lastRow="0" w:firstColumn="1" w:lastColumn="0" w:oddVBand="0" w:evenVBand="0" w:oddHBand="0" w:evenHBand="0" w:firstRowFirstColumn="0" w:firstRowLastColumn="0" w:lastRowFirstColumn="0" w:lastRowLastColumn="0"/>
            <w:tcW w:w="1129" w:type="dxa"/>
          </w:tcPr>
          <w:p w14:paraId="472BED75" w14:textId="77777777" w:rsidR="001A2306" w:rsidRPr="00925811" w:rsidRDefault="001A2306" w:rsidP="001A2306">
            <w:r w:rsidRPr="00925811">
              <w:t>SPN</w:t>
            </w:r>
          </w:p>
        </w:tc>
        <w:tc>
          <w:tcPr>
            <w:tcW w:w="7887" w:type="dxa"/>
          </w:tcPr>
          <w:p w14:paraId="7B417FE9"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refers to South Eastern Power Networks plc (registered number 3043097).</w:t>
            </w:r>
          </w:p>
        </w:tc>
      </w:tr>
      <w:tr w:rsidR="001A2306" w:rsidRPr="00925811" w14:paraId="73042517" w14:textId="77777777" w:rsidTr="001C0B84">
        <w:tc>
          <w:tcPr>
            <w:cnfStyle w:val="001000000000" w:firstRow="0" w:lastRow="0" w:firstColumn="1" w:lastColumn="0" w:oddVBand="0" w:evenVBand="0" w:oddHBand="0" w:evenHBand="0" w:firstRowFirstColumn="0" w:firstRowLastColumn="0" w:lastRowFirstColumn="0" w:lastRowLastColumn="0"/>
            <w:tcW w:w="1129" w:type="dxa"/>
          </w:tcPr>
          <w:p w14:paraId="79BD985F" w14:textId="77777777" w:rsidR="001A2306" w:rsidRPr="00925811" w:rsidRDefault="001A2306" w:rsidP="001A2306">
            <w:r w:rsidRPr="00925811">
              <w:t>EPN</w:t>
            </w:r>
          </w:p>
        </w:tc>
        <w:tc>
          <w:tcPr>
            <w:tcW w:w="7887" w:type="dxa"/>
          </w:tcPr>
          <w:p w14:paraId="798B608E"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refers to Eastern Power Networks plc (registered number 2366906).</w:t>
            </w:r>
          </w:p>
        </w:tc>
      </w:tr>
      <w:tr w:rsidR="001A2306" w:rsidRPr="00925811" w14:paraId="0F63D503" w14:textId="77777777" w:rsidTr="001C0B84">
        <w:tc>
          <w:tcPr>
            <w:cnfStyle w:val="001000000000" w:firstRow="0" w:lastRow="0" w:firstColumn="1" w:lastColumn="0" w:oddVBand="0" w:evenVBand="0" w:oddHBand="0" w:evenHBand="0" w:firstRowFirstColumn="0" w:firstRowLastColumn="0" w:lastRowFirstColumn="0" w:lastRowLastColumn="0"/>
            <w:tcW w:w="1129" w:type="dxa"/>
          </w:tcPr>
          <w:p w14:paraId="010FC6CA" w14:textId="77777777" w:rsidR="001A2306" w:rsidRPr="00925811" w:rsidRDefault="001A2306" w:rsidP="001A2306">
            <w:r w:rsidRPr="00925811">
              <w:t>SPD</w:t>
            </w:r>
          </w:p>
        </w:tc>
        <w:tc>
          <w:tcPr>
            <w:tcW w:w="7887" w:type="dxa"/>
          </w:tcPr>
          <w:p w14:paraId="5549E85B"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refers to SP Distribution plc (registered number SC189125).</w:t>
            </w:r>
          </w:p>
        </w:tc>
      </w:tr>
      <w:tr w:rsidR="001A2306" w:rsidRPr="00925811" w14:paraId="53B268F5" w14:textId="77777777" w:rsidTr="001C0B84">
        <w:tc>
          <w:tcPr>
            <w:cnfStyle w:val="001000000000" w:firstRow="0" w:lastRow="0" w:firstColumn="1" w:lastColumn="0" w:oddVBand="0" w:evenVBand="0" w:oddHBand="0" w:evenHBand="0" w:firstRowFirstColumn="0" w:firstRowLastColumn="0" w:lastRowFirstColumn="0" w:lastRowLastColumn="0"/>
            <w:tcW w:w="1129" w:type="dxa"/>
          </w:tcPr>
          <w:p w14:paraId="03EF8CE4" w14:textId="77777777" w:rsidR="001A2306" w:rsidRPr="00925811" w:rsidRDefault="001A2306" w:rsidP="001A2306">
            <w:r w:rsidRPr="00925811">
              <w:t xml:space="preserve">SPMW </w:t>
            </w:r>
          </w:p>
        </w:tc>
        <w:tc>
          <w:tcPr>
            <w:tcW w:w="7887" w:type="dxa"/>
          </w:tcPr>
          <w:p w14:paraId="17FCAE2B"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refers to SP Manweb plc (registered number 2366937).</w:t>
            </w:r>
          </w:p>
        </w:tc>
      </w:tr>
      <w:tr w:rsidR="001A2306" w:rsidRPr="00925811" w14:paraId="739580BF" w14:textId="77777777" w:rsidTr="001C0B84">
        <w:tc>
          <w:tcPr>
            <w:cnfStyle w:val="001000000000" w:firstRow="0" w:lastRow="0" w:firstColumn="1" w:lastColumn="0" w:oddVBand="0" w:evenVBand="0" w:oddHBand="0" w:evenHBand="0" w:firstRowFirstColumn="0" w:firstRowLastColumn="0" w:lastRowFirstColumn="0" w:lastRowLastColumn="0"/>
            <w:tcW w:w="1129" w:type="dxa"/>
          </w:tcPr>
          <w:p w14:paraId="7E7167D3" w14:textId="77777777" w:rsidR="001A2306" w:rsidRPr="00925811" w:rsidRDefault="001A2306" w:rsidP="001A2306">
            <w:r w:rsidRPr="00925811">
              <w:t>SSEH</w:t>
            </w:r>
          </w:p>
        </w:tc>
        <w:tc>
          <w:tcPr>
            <w:tcW w:w="7887" w:type="dxa"/>
          </w:tcPr>
          <w:p w14:paraId="5FA90E46"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refers to Scottish Hydro Electric Power Distribution plc (registered number SC213460).</w:t>
            </w:r>
          </w:p>
        </w:tc>
      </w:tr>
      <w:tr w:rsidR="001A2306" w:rsidRPr="00925811" w14:paraId="7ADC7A68" w14:textId="77777777" w:rsidTr="001C0B84">
        <w:tc>
          <w:tcPr>
            <w:cnfStyle w:val="001000000000" w:firstRow="0" w:lastRow="0" w:firstColumn="1" w:lastColumn="0" w:oddVBand="0" w:evenVBand="0" w:oddHBand="0" w:evenHBand="0" w:firstRowFirstColumn="0" w:firstRowLastColumn="0" w:lastRowFirstColumn="0" w:lastRowLastColumn="0"/>
            <w:tcW w:w="1129" w:type="dxa"/>
          </w:tcPr>
          <w:p w14:paraId="4979201D" w14:textId="77777777" w:rsidR="001A2306" w:rsidRPr="00925811" w:rsidRDefault="001A2306" w:rsidP="001A2306">
            <w:r w:rsidRPr="00925811">
              <w:t>SSES</w:t>
            </w:r>
          </w:p>
        </w:tc>
        <w:tc>
          <w:tcPr>
            <w:tcW w:w="7887" w:type="dxa"/>
          </w:tcPr>
          <w:p w14:paraId="46D1D4C6"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refers to Southern Electric Power Distribution plc (registered number 4094290).</w:t>
            </w:r>
          </w:p>
        </w:tc>
      </w:tr>
    </w:tbl>
    <w:p w14:paraId="7750D6BF" w14:textId="77777777" w:rsidR="001A2306" w:rsidRPr="00925811" w:rsidRDefault="001A2306" w:rsidP="001A2306">
      <w:pPr>
        <w:pStyle w:val="Heading2"/>
      </w:pPr>
      <w:bookmarkStart w:id="25" w:name="_Toc115249369"/>
      <w:bookmarkStart w:id="26" w:name="_Toc121143980"/>
      <w:bookmarkStart w:id="27" w:name="_Toc121736105"/>
      <w:bookmarkStart w:id="28" w:name="_Toc126074390"/>
      <w:r w:rsidRPr="00925811">
        <w:t>Common procedure</w:t>
      </w:r>
      <w:bookmarkEnd w:id="25"/>
      <w:bookmarkEnd w:id="26"/>
      <w:bookmarkEnd w:id="27"/>
      <w:bookmarkEnd w:id="28"/>
      <w:r w:rsidRPr="00925811">
        <w:t xml:space="preserve"> </w:t>
      </w:r>
    </w:p>
    <w:p w14:paraId="734B5E09" w14:textId="77777777" w:rsidR="001A2306" w:rsidRPr="00925811" w:rsidRDefault="001A2306" w:rsidP="001A2306">
      <w:pPr>
        <w:pStyle w:val="Heading3nonumbering"/>
      </w:pPr>
      <w:r w:rsidRPr="00925811">
        <w:t xml:space="preserve">Introduction </w:t>
      </w:r>
    </w:p>
    <w:p w14:paraId="2D637AD4" w14:textId="77777777" w:rsidR="001A2306" w:rsidRPr="00925811" w:rsidRDefault="001A2306" w:rsidP="001A2306">
      <w:pPr>
        <w:pStyle w:val="NumberedNormal"/>
      </w:pPr>
      <w:r w:rsidRPr="00925811">
        <w:t xml:space="preserve">The purpose of this condition is to provide a common procedure for the following matters: </w:t>
      </w:r>
    </w:p>
    <w:p w14:paraId="5C6BDEB8" w14:textId="77777777" w:rsidR="001A2306" w:rsidRPr="00925811" w:rsidRDefault="001A2306" w:rsidP="001A2306">
      <w:pPr>
        <w:pStyle w:val="ListNormal"/>
        <w:tabs>
          <w:tab w:val="num" w:pos="879"/>
        </w:tabs>
      </w:pPr>
      <w:r w:rsidRPr="00925811">
        <w:t xml:space="preserve">issuing and amending of Associated Documents; </w:t>
      </w:r>
    </w:p>
    <w:p w14:paraId="314C3287" w14:textId="77777777" w:rsidR="001A2306" w:rsidRPr="00925811" w:rsidRDefault="001A2306" w:rsidP="001A2306">
      <w:pPr>
        <w:pStyle w:val="ListNormal"/>
        <w:tabs>
          <w:tab w:val="num" w:pos="879"/>
        </w:tabs>
      </w:pPr>
      <w:r w:rsidRPr="00925811">
        <w:t>the direction of additional Re-opener application windows; and</w:t>
      </w:r>
    </w:p>
    <w:p w14:paraId="533B3E48" w14:textId="77777777" w:rsidR="001A2306" w:rsidRPr="00925811" w:rsidRDefault="001A2306" w:rsidP="001A2306">
      <w:pPr>
        <w:pStyle w:val="ListNormal"/>
        <w:tabs>
          <w:tab w:val="num" w:pos="879"/>
        </w:tabs>
      </w:pPr>
      <w:r w:rsidRPr="00925811">
        <w:t>derogations from submission deadlines for certain documents.</w:t>
      </w:r>
    </w:p>
    <w:p w14:paraId="22D136CF" w14:textId="77777777" w:rsidR="001A2306" w:rsidRPr="00925811" w:rsidRDefault="001A2306" w:rsidP="001A2306">
      <w:pPr>
        <w:pStyle w:val="Heading3"/>
      </w:pPr>
      <w:r w:rsidRPr="00925811">
        <w:t xml:space="preserve">Associated Documents </w:t>
      </w:r>
    </w:p>
    <w:p w14:paraId="4F307731" w14:textId="77777777" w:rsidR="001A2306" w:rsidRPr="00925811" w:rsidRDefault="001A2306" w:rsidP="001A2306">
      <w:pPr>
        <w:pStyle w:val="NumberedNormal"/>
      </w:pPr>
      <w:r w:rsidRPr="00925811">
        <w:t xml:space="preserve">The Authority may issue and amend Associated Documents by direction. </w:t>
      </w:r>
    </w:p>
    <w:p w14:paraId="11598465" w14:textId="77777777" w:rsidR="001A2306" w:rsidRPr="00925811" w:rsidRDefault="001A2306" w:rsidP="001A2306">
      <w:pPr>
        <w:pStyle w:val="NumberedNormal"/>
      </w:pPr>
      <w:r w:rsidRPr="00925811">
        <w:t>Before issuing or amending Associated Documents, the Authority must publish on the Authority's Website:</w:t>
      </w:r>
    </w:p>
    <w:p w14:paraId="3238D841" w14:textId="77777777" w:rsidR="001A2306" w:rsidRPr="00925811" w:rsidRDefault="001A2306" w:rsidP="001A2306">
      <w:pPr>
        <w:pStyle w:val="ListNormal"/>
        <w:tabs>
          <w:tab w:val="num" w:pos="879"/>
        </w:tabs>
      </w:pPr>
      <w:r w:rsidRPr="00925811">
        <w:t xml:space="preserve">the text of the proposed or amended Associated Document; </w:t>
      </w:r>
    </w:p>
    <w:p w14:paraId="49CD0CFB" w14:textId="77777777" w:rsidR="001A2306" w:rsidRPr="00925811" w:rsidRDefault="001A2306" w:rsidP="001A2306">
      <w:pPr>
        <w:pStyle w:val="ListNormal"/>
        <w:tabs>
          <w:tab w:val="num" w:pos="879"/>
        </w:tabs>
      </w:pPr>
      <w:r w:rsidRPr="00925811">
        <w:lastRenderedPageBreak/>
        <w:t xml:space="preserve">the date on which the Authority intends the Associated Document or amended Associated Document to come into effect; and </w:t>
      </w:r>
    </w:p>
    <w:p w14:paraId="5A77CB14" w14:textId="77777777" w:rsidR="001A2306" w:rsidRPr="00925811" w:rsidRDefault="001A2306" w:rsidP="001A2306">
      <w:pPr>
        <w:pStyle w:val="ListNormal"/>
        <w:tabs>
          <w:tab w:val="num" w:pos="879"/>
        </w:tabs>
      </w:pPr>
      <w:r w:rsidRPr="00925811">
        <w:t xml:space="preserve">a period during which representations may be made on the content of the Associated Document, which must not be less than 28 days. </w:t>
      </w:r>
    </w:p>
    <w:p w14:paraId="40B6AC8F" w14:textId="77777777" w:rsidR="001A2306" w:rsidRPr="00925811" w:rsidRDefault="001A2306" w:rsidP="001A2306">
      <w:pPr>
        <w:pStyle w:val="NumberedNormal"/>
      </w:pPr>
      <w:r w:rsidRPr="00925811">
        <w:t xml:space="preserve">After issuing or amending an Associated Document, the Authority must: </w:t>
      </w:r>
    </w:p>
    <w:p w14:paraId="3B06D22D" w14:textId="77777777" w:rsidR="001A2306" w:rsidRPr="00925811" w:rsidRDefault="001A2306" w:rsidP="001A2306">
      <w:pPr>
        <w:pStyle w:val="ListNormal"/>
        <w:tabs>
          <w:tab w:val="num" w:pos="879"/>
        </w:tabs>
      </w:pPr>
      <w:r w:rsidRPr="00925811">
        <w:t xml:space="preserve">publish the Associated Document on the Authority’s Website; and </w:t>
      </w:r>
    </w:p>
    <w:p w14:paraId="0FB9D53A" w14:textId="77777777" w:rsidR="001A2306" w:rsidRPr="00925811" w:rsidRDefault="001A2306" w:rsidP="001A2306">
      <w:pPr>
        <w:pStyle w:val="ListNormal"/>
        <w:tabs>
          <w:tab w:val="num" w:pos="879"/>
        </w:tabs>
      </w:pPr>
      <w:r w:rsidRPr="00925811">
        <w:t xml:space="preserve">ensure that any amendments to Associated Documents are promptly incorporated into a consolidated version maintained on the Authority’s Website. </w:t>
      </w:r>
    </w:p>
    <w:p w14:paraId="6735D37B" w14:textId="77777777" w:rsidR="001A2306" w:rsidRPr="00925811" w:rsidRDefault="001A2306" w:rsidP="001A2306">
      <w:pPr>
        <w:pStyle w:val="NumberedNormal"/>
      </w:pPr>
      <w:r w:rsidRPr="00925811">
        <w:t>The steps required to issue or amend an Associated Document may be satisfied by action taken before, as well as by action taken after, this condition or the condition establishing the relevant Associated Document comes into effect.</w:t>
      </w:r>
      <w:bookmarkStart w:id="29" w:name="_Toc51749188"/>
      <w:bookmarkEnd w:id="29"/>
    </w:p>
    <w:p w14:paraId="16FF057B" w14:textId="77777777" w:rsidR="001A2306" w:rsidRPr="00925811" w:rsidRDefault="001A2306" w:rsidP="001A2306">
      <w:pPr>
        <w:pStyle w:val="Heading3"/>
      </w:pPr>
      <w:r w:rsidRPr="00925811">
        <w:t>Direction of additional Re-opener application windows by the Authority</w:t>
      </w:r>
    </w:p>
    <w:p w14:paraId="5081F375" w14:textId="77777777" w:rsidR="001A2306" w:rsidRPr="00925811" w:rsidRDefault="001A2306" w:rsidP="001A2306">
      <w:pPr>
        <w:pStyle w:val="NumberedNormal"/>
      </w:pPr>
      <w:r w:rsidRPr="00925811">
        <w:t>Where the special conditions provide for the licensee to apply under a Re-opener during specified periods and for the Authority to direct additional periods for such applications, the Authority must consult with the licensee before making such a direction.</w:t>
      </w:r>
    </w:p>
    <w:p w14:paraId="2465BD0D" w14:textId="77777777" w:rsidR="001A2306" w:rsidRPr="00925811" w:rsidRDefault="001A2306" w:rsidP="001A2306">
      <w:pPr>
        <w:pStyle w:val="Heading3"/>
      </w:pPr>
      <w:r w:rsidRPr="00925811">
        <w:t>Derogations from submission deadlines</w:t>
      </w:r>
    </w:p>
    <w:p w14:paraId="6E1264A0" w14:textId="77777777" w:rsidR="001A2306" w:rsidRPr="00925811" w:rsidRDefault="001A2306" w:rsidP="001A2306">
      <w:pPr>
        <w:pStyle w:val="NumberedNormal"/>
      </w:pPr>
      <w:r w:rsidRPr="00925811">
        <w:t>The licensee may apply to the Authority for a derogation relieving the licensee of its obligation to submit the following documents under the following conditions to such extent, for such period of time, and subject to such conditions as may be specified by the Authority by direction after consulting the licensee:</w:t>
      </w:r>
    </w:p>
    <w:p w14:paraId="52AB4436" w14:textId="2C64D660" w:rsidR="001A2306" w:rsidRPr="00925811" w:rsidRDefault="001A2306" w:rsidP="001A2306">
      <w:pPr>
        <w:pStyle w:val="ListNormal"/>
        <w:tabs>
          <w:tab w:val="num" w:pos="879"/>
        </w:tabs>
      </w:pPr>
      <w:r w:rsidRPr="00925811">
        <w:t xml:space="preserve">the Major Connections Annual Report under Part B of Special Condition 4.5 (Major </w:t>
      </w:r>
      <w:r w:rsidR="00601B4A" w:rsidRPr="00925811">
        <w:t>c</w:t>
      </w:r>
      <w:r w:rsidRPr="00925811">
        <w:t>onnections output delivery incentive);</w:t>
      </w:r>
    </w:p>
    <w:p w14:paraId="0F64AFA6" w14:textId="77777777" w:rsidR="001A2306" w:rsidRPr="00925811" w:rsidRDefault="001A2306" w:rsidP="001A2306">
      <w:pPr>
        <w:pStyle w:val="ListNormal"/>
        <w:tabs>
          <w:tab w:val="num" w:pos="879"/>
        </w:tabs>
      </w:pPr>
      <w:r w:rsidRPr="00925811">
        <w:t>the Annual Vulnerability Report under Part G of Special Condition 4.6 (Consumer vulnerability output delivery incentive);</w:t>
      </w:r>
    </w:p>
    <w:p w14:paraId="24B33997" w14:textId="77777777" w:rsidR="001A2306" w:rsidRPr="00925811" w:rsidRDefault="001A2306" w:rsidP="001A2306">
      <w:pPr>
        <w:pStyle w:val="ListNormal"/>
        <w:tabs>
          <w:tab w:val="num" w:pos="879"/>
        </w:tabs>
      </w:pPr>
      <w:r w:rsidRPr="00925811">
        <w:t>the Annual Environmental Report under Part A of Special Condition 9.1 (the Annual Environmental Report);</w:t>
      </w:r>
    </w:p>
    <w:p w14:paraId="0AB517DF" w14:textId="77777777" w:rsidR="001A2306" w:rsidRPr="00925811" w:rsidRDefault="001A2306" w:rsidP="001A2306">
      <w:pPr>
        <w:pStyle w:val="ListNormal"/>
        <w:tabs>
          <w:tab w:val="num" w:pos="879"/>
        </w:tabs>
      </w:pPr>
      <w:r w:rsidRPr="00925811">
        <w:t>the Digitalisation Strategy under Part A of Special Condition 9.5 (Digitalisation); and</w:t>
      </w:r>
    </w:p>
    <w:p w14:paraId="60617A76" w14:textId="77777777" w:rsidR="001A2306" w:rsidRPr="00925811" w:rsidRDefault="001A2306" w:rsidP="001A2306">
      <w:pPr>
        <w:pStyle w:val="ListNormal"/>
        <w:tabs>
          <w:tab w:val="num" w:pos="879"/>
        </w:tabs>
      </w:pPr>
      <w:r w:rsidRPr="00925811">
        <w:t>the Digitalisation Action Plan under Part B of Special Condition 9.5.</w:t>
      </w:r>
    </w:p>
    <w:p w14:paraId="16A3E067" w14:textId="77777777" w:rsidR="001A2306" w:rsidRPr="00925811" w:rsidRDefault="001A2306" w:rsidP="001A2306">
      <w:pPr>
        <w:pStyle w:val="Heading1"/>
      </w:pPr>
      <w:bookmarkStart w:id="30" w:name="_Toc121143981"/>
      <w:bookmarkStart w:id="31" w:name="_Toc121736106"/>
      <w:bookmarkStart w:id="32" w:name="_Toc126074391"/>
      <w:r w:rsidRPr="00925811">
        <w:lastRenderedPageBreak/>
        <w:t>Revenue restriction</w:t>
      </w:r>
      <w:bookmarkEnd w:id="30"/>
      <w:bookmarkEnd w:id="31"/>
      <w:bookmarkEnd w:id="32"/>
    </w:p>
    <w:p w14:paraId="27E49999" w14:textId="77777777" w:rsidR="001A2306" w:rsidRPr="00925811" w:rsidRDefault="001A2306" w:rsidP="001A2306">
      <w:pPr>
        <w:pStyle w:val="Heading2"/>
      </w:pPr>
      <w:bookmarkStart w:id="33" w:name="_Toc33175305"/>
      <w:bookmarkStart w:id="34" w:name="_Toc33175842"/>
      <w:bookmarkStart w:id="35" w:name="_Toc48610141"/>
      <w:bookmarkStart w:id="36" w:name="_Toc51319594"/>
      <w:bookmarkStart w:id="37" w:name="_Toc51798251"/>
      <w:bookmarkStart w:id="38" w:name="_Toc57985349"/>
      <w:bookmarkStart w:id="39" w:name="_Toc63192558"/>
      <w:bookmarkStart w:id="40" w:name="_Toc73528116"/>
      <w:bookmarkStart w:id="41" w:name="_Toc121143982"/>
      <w:bookmarkStart w:id="42" w:name="_Toc121736107"/>
      <w:bookmarkStart w:id="43" w:name="_Toc126074392"/>
      <w:r w:rsidRPr="00925811">
        <w:t>Revenue</w:t>
      </w:r>
      <w:bookmarkEnd w:id="33"/>
      <w:bookmarkEnd w:id="34"/>
      <w:r w:rsidRPr="00925811">
        <w:t xml:space="preserve"> </w:t>
      </w:r>
      <w:bookmarkEnd w:id="35"/>
      <w:bookmarkEnd w:id="36"/>
      <w:bookmarkEnd w:id="37"/>
      <w:r w:rsidRPr="00925811">
        <w:t>restriction</w:t>
      </w:r>
      <w:bookmarkEnd w:id="38"/>
      <w:bookmarkEnd w:id="39"/>
      <w:bookmarkEnd w:id="40"/>
      <w:bookmarkEnd w:id="41"/>
      <w:bookmarkEnd w:id="42"/>
      <w:bookmarkEnd w:id="43"/>
    </w:p>
    <w:p w14:paraId="07E555AE" w14:textId="77777777" w:rsidR="001A2306" w:rsidRPr="00925811" w:rsidRDefault="001A2306" w:rsidP="001A2306">
      <w:pPr>
        <w:pStyle w:val="Heading3nonumbering"/>
      </w:pPr>
      <w:r w:rsidRPr="00925811">
        <w:t>Introduction</w:t>
      </w:r>
    </w:p>
    <w:p w14:paraId="0414B88D" w14:textId="77777777" w:rsidR="001A2306" w:rsidRPr="00925811" w:rsidRDefault="001A2306" w:rsidP="001A2306">
      <w:pPr>
        <w:pStyle w:val="NumberedNormal"/>
      </w:pPr>
      <w:r w:rsidRPr="00925811">
        <w:t>The purpose of this condition is to place obligations on the licensee in relation to the setting of Use of System Charges.</w:t>
      </w:r>
    </w:p>
    <w:p w14:paraId="29F89F83" w14:textId="77777777" w:rsidR="001A2306" w:rsidRPr="00925811" w:rsidRDefault="001A2306" w:rsidP="001A2306">
      <w:pPr>
        <w:pStyle w:val="NumberedNormal"/>
      </w:pPr>
      <w:r w:rsidRPr="00925811">
        <w:t>This condition also establishes the definition of Recovered Revenue (RR</w:t>
      </w:r>
      <w:r w:rsidRPr="00925811">
        <w:rPr>
          <w:rStyle w:val="Subscript"/>
        </w:rPr>
        <w:t>t</w:t>
      </w:r>
      <w:r w:rsidRPr="00925811">
        <w:t>) and provides the calculation for Allowed Revenue (AR</w:t>
      </w:r>
      <w:r w:rsidRPr="00925811">
        <w:rPr>
          <w:rStyle w:val="Subscript"/>
        </w:rPr>
        <w:t>t</w:t>
      </w:r>
      <w:r w:rsidRPr="00925811">
        <w:t xml:space="preserve">). </w:t>
      </w:r>
    </w:p>
    <w:p w14:paraId="420C3776" w14:textId="77777777" w:rsidR="001A2306" w:rsidRPr="00925811" w:rsidRDefault="001A2306" w:rsidP="001A2306">
      <w:pPr>
        <w:pStyle w:val="Heading3"/>
      </w:pPr>
      <w:r w:rsidRPr="00925811">
        <w:t>Licensee’s obligation when setting Use of System Charges</w:t>
      </w:r>
    </w:p>
    <w:p w14:paraId="69B87FA8" w14:textId="77777777" w:rsidR="001A2306" w:rsidRPr="00925811" w:rsidRDefault="001A2306" w:rsidP="001A2306">
      <w:pPr>
        <w:pStyle w:val="NumberedNormal"/>
      </w:pPr>
      <w:r w:rsidRPr="00925811">
        <w:t>The licensee must, when setting Use of System Charges, use its best endeavours to ensure that Recovered Revenue equals Allowed Revenue.</w:t>
      </w:r>
    </w:p>
    <w:p w14:paraId="66064F68" w14:textId="77777777" w:rsidR="001A2306" w:rsidRPr="00925811" w:rsidRDefault="001A2306" w:rsidP="001A2306">
      <w:pPr>
        <w:pStyle w:val="NumberedNormal"/>
      </w:pPr>
      <w:r w:rsidRPr="00925811">
        <w:t>The licensee must, when calculating the value of Allowed Revenue, use the latest versions of the ED2 Price Control Financial Model and the ED2 Price Control Financial Handbook published by the Authority under Special Condition 8.1 (Governance of the ED2 Price Control Financial Instruments).</w:t>
      </w:r>
    </w:p>
    <w:p w14:paraId="1B2140E5" w14:textId="77777777" w:rsidR="001A2306" w:rsidRPr="00925811" w:rsidRDefault="001A2306" w:rsidP="001A2306">
      <w:pPr>
        <w:pStyle w:val="NumberedNormal"/>
      </w:pPr>
      <w:r w:rsidRPr="00925811">
        <w:t xml:space="preserve">Accompanying its Use of System Charging Statement prepared in accordance with Standard Condition 14 (Charges for Use of System and connection), the licensee must publish on its Website, a copy of the ED2 Price Control Financial Model containing the value of Allowed Revenue it used when setting Use of System Charges for the Regulatory Year to which the relevant Use of System Charging Statement relates. </w:t>
      </w:r>
    </w:p>
    <w:p w14:paraId="65C34B2F" w14:textId="77777777" w:rsidR="001A2306" w:rsidRPr="00925811" w:rsidRDefault="001A2306" w:rsidP="001A2306">
      <w:pPr>
        <w:pStyle w:val="NumberedNormal"/>
      </w:pPr>
      <w:r w:rsidRPr="00925811">
        <w:t xml:space="preserve">The licensee must ensure each copy of the ED2 Price Control Financial Model remains on its Website for at least five years from the start date of the period to which the ED2 Price Control Financial Model relates. </w:t>
      </w:r>
    </w:p>
    <w:p w14:paraId="10283A8B" w14:textId="77777777" w:rsidR="001A2306" w:rsidRPr="00925811" w:rsidRDefault="001A2306" w:rsidP="001A2306">
      <w:pPr>
        <w:pStyle w:val="Heading3"/>
      </w:pPr>
      <w:r w:rsidRPr="00925811">
        <w:t>Recovered Revenue term (RR</w:t>
      </w:r>
      <w:r w:rsidRPr="00925811">
        <w:rPr>
          <w:rStyle w:val="Subscript"/>
        </w:rPr>
        <w:t>t</w:t>
      </w:r>
      <w:r w:rsidRPr="00925811">
        <w:t>)</w:t>
      </w:r>
    </w:p>
    <w:p w14:paraId="725AB29F" w14:textId="77777777" w:rsidR="001A2306" w:rsidRPr="00925811" w:rsidRDefault="001A2306" w:rsidP="001A2306">
      <w:pPr>
        <w:pStyle w:val="NumberedNormal"/>
      </w:pPr>
      <w:r w:rsidRPr="00925811">
        <w:t>Recovered Revenue (RR</w:t>
      </w:r>
      <w:r w:rsidRPr="00925811">
        <w:rPr>
          <w:rStyle w:val="Subscript"/>
        </w:rPr>
        <w:t>t</w:t>
      </w:r>
      <w:r w:rsidRPr="00925811">
        <w:t>) means the revenue received by the licensee from Use of System Charges, made for the provision of Distribution Services in respect of a Regulatory Year, net of Bad Debt as derived in accordance with Part H.</w:t>
      </w:r>
    </w:p>
    <w:p w14:paraId="1C836C95" w14:textId="77777777" w:rsidR="001A2306" w:rsidRPr="00925811" w:rsidRDefault="001A2306" w:rsidP="001A2306">
      <w:pPr>
        <w:pStyle w:val="Heading3"/>
      </w:pPr>
      <w:r w:rsidRPr="00925811">
        <w:t>Formula for calculating the Allowed Revenue term (AR</w:t>
      </w:r>
      <w:r w:rsidRPr="00925811">
        <w:rPr>
          <w:rStyle w:val="Subscript"/>
        </w:rPr>
        <w:t>t</w:t>
      </w:r>
      <w:r w:rsidRPr="00925811">
        <w:t>)</w:t>
      </w:r>
    </w:p>
    <w:p w14:paraId="78E95C7A" w14:textId="77777777" w:rsidR="001A2306" w:rsidRPr="00925811" w:rsidRDefault="001A2306" w:rsidP="001A2306">
      <w:pPr>
        <w:pStyle w:val="NumberedNormal"/>
      </w:pPr>
      <w:r w:rsidRPr="00925811">
        <w:t>The value of AR</w:t>
      </w:r>
      <w:r w:rsidRPr="00925811">
        <w:rPr>
          <w:rStyle w:val="Subscript"/>
        </w:rPr>
        <w:t>t</w:t>
      </w:r>
      <w:r w:rsidRPr="00925811">
        <w:t xml:space="preserve"> is derived in accordance with the following formula:</w:t>
      </w:r>
    </w:p>
    <w:p w14:paraId="2B8DB80C" w14:textId="77777777" w:rsidR="001A2306" w:rsidRPr="00925811" w:rsidRDefault="00883AC9" w:rsidP="001A2306">
      <m:oMathPara>
        <m:oMath>
          <m:sSub>
            <m:sSubPr>
              <m:ctrlPr>
                <w:rPr>
                  <w:rFonts w:ascii="Cambria Math" w:hAnsi="Cambria Math"/>
                </w:rPr>
              </m:ctrlPr>
            </m:sSubPr>
            <m:e>
              <m:r>
                <w:rPr>
                  <w:rFonts w:ascii="Cambria Math" w:hAnsi="Cambria Math"/>
                </w:rPr>
                <m:t>AR</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R</m:t>
              </m:r>
            </m:e>
            <m:sub>
              <m:r>
                <w:rPr>
                  <w:rFonts w:ascii="Cambria Math" w:hAnsi="Cambria Math"/>
                </w:rPr>
                <m:t>t</m:t>
              </m:r>
            </m:sub>
          </m:sSub>
          <m:f>
            <m:fPr>
              <m:ctrlPr>
                <w:rPr>
                  <w:rFonts w:ascii="Cambria Math" w:hAnsi="Cambria Math"/>
                </w:rPr>
              </m:ctrlPr>
            </m:fPr>
            <m:num>
              <m:sSub>
                <m:sSubPr>
                  <m:ctrlPr>
                    <w:rPr>
                      <w:rFonts w:ascii="Cambria Math" w:hAnsi="Cambria Math"/>
                    </w:rPr>
                  </m:ctrlPr>
                </m:sSubPr>
                <m:e>
                  <m:r>
                    <w:rPr>
                      <w:rFonts w:ascii="Cambria Math" w:hAnsi="Cambria Math"/>
                    </w:rPr>
                    <m:t>PI</m:t>
                  </m:r>
                </m:e>
                <m:sub>
                  <m:r>
                    <w:rPr>
                      <w:rFonts w:ascii="Cambria Math" w:hAnsi="Cambria Math"/>
                    </w:rPr>
                    <m:t>t</m:t>
                  </m:r>
                </m:sub>
              </m:sSub>
            </m:num>
            <m:den>
              <m:sSub>
                <m:sSubPr>
                  <m:ctrlPr>
                    <w:rPr>
                      <w:rFonts w:ascii="Cambria Math" w:hAnsi="Cambria Math"/>
                    </w:rPr>
                  </m:ctrlPr>
                </m:sSubPr>
                <m:e>
                  <m:r>
                    <w:rPr>
                      <w:rFonts w:ascii="Cambria Math" w:hAnsi="Cambria Math"/>
                    </w:rPr>
                    <m:t>PI</m:t>
                  </m:r>
                </m:e>
                <m:sub>
                  <m:r>
                    <w:rPr>
                      <w:rFonts w:ascii="Cambria Math" w:hAnsi="Cambria Math"/>
                    </w:rPr>
                    <m:t>2020/21</m:t>
                  </m:r>
                </m:sub>
              </m:sSub>
            </m:den>
          </m:f>
          <m:r>
            <w:rPr>
              <w:rFonts w:ascii="Cambria Math" w:hAnsi="Cambria Math"/>
            </w:rPr>
            <m:t>+</m:t>
          </m:r>
          <m:sSub>
            <m:sSubPr>
              <m:ctrlPr>
                <w:rPr>
                  <w:rFonts w:ascii="Cambria Math" w:hAnsi="Cambria Math"/>
                </w:rPr>
              </m:ctrlPr>
            </m:sSubPr>
            <m:e>
              <m:r>
                <w:rPr>
                  <w:rFonts w:ascii="Cambria Math" w:hAnsi="Cambria Math"/>
                </w:rPr>
                <m:t>K</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FP</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LAR</m:t>
              </m:r>
            </m:e>
            <m:sub>
              <m:r>
                <w:rPr>
                  <w:rFonts w:ascii="Cambria Math" w:hAnsi="Cambria Math"/>
                </w:rPr>
                <m:t>t</m:t>
              </m:r>
            </m:sub>
          </m:sSub>
        </m:oMath>
      </m:oMathPara>
    </w:p>
    <w:p w14:paraId="76DA646C" w14:textId="77777777" w:rsidR="001A2306" w:rsidRPr="00925811" w:rsidRDefault="001A2306" w:rsidP="001A2306">
      <w:pPr>
        <w:pStyle w:val="FormulaDefinitions"/>
      </w:pPr>
      <w:r w:rsidRPr="00925811">
        <w:t>where:</w:t>
      </w:r>
    </w:p>
    <w:tbl>
      <w:tblPr>
        <w:tblStyle w:val="TableGridLight"/>
        <w:tblW w:w="0" w:type="auto"/>
        <w:tblLook w:val="04A0" w:firstRow="1" w:lastRow="0" w:firstColumn="1" w:lastColumn="0" w:noHBand="0" w:noVBand="1"/>
      </w:tblPr>
      <w:tblGrid>
        <w:gridCol w:w="1023"/>
        <w:gridCol w:w="7345"/>
      </w:tblGrid>
      <w:tr w:rsidR="001A2306" w:rsidRPr="00925811" w14:paraId="548C8496" w14:textId="77777777" w:rsidTr="00A75C46">
        <w:trPr>
          <w:cnfStyle w:val="100000000000" w:firstRow="1" w:lastRow="0" w:firstColumn="0" w:lastColumn="0" w:oddVBand="0" w:evenVBand="0" w:oddHBand="0" w:evenHBand="0" w:firstRowFirstColumn="0" w:firstRowLastColumn="0" w:lastRowFirstColumn="0" w:lastRowLastColumn="0"/>
          <w:trHeight w:val="235"/>
        </w:trPr>
        <w:tc>
          <w:tcPr>
            <w:cnfStyle w:val="001000000000" w:firstRow="0" w:lastRow="0" w:firstColumn="1" w:lastColumn="0" w:oddVBand="0" w:evenVBand="0" w:oddHBand="0" w:evenHBand="0" w:firstRowFirstColumn="0" w:firstRowLastColumn="0" w:lastRowFirstColumn="0" w:lastRowLastColumn="0"/>
            <w:tcW w:w="0" w:type="auto"/>
            <w:hideMark/>
          </w:tcPr>
          <w:p w14:paraId="334B68B0" w14:textId="77777777" w:rsidR="001A2306" w:rsidRPr="00925811" w:rsidRDefault="001A2306" w:rsidP="001A2306">
            <w:r w:rsidRPr="00925811">
              <w:t>R</w:t>
            </w:r>
            <w:r w:rsidRPr="00925811">
              <w:rPr>
                <w:rStyle w:val="Subscript"/>
              </w:rPr>
              <w:t>t</w:t>
            </w:r>
          </w:p>
        </w:tc>
        <w:tc>
          <w:tcPr>
            <w:tcW w:w="0" w:type="auto"/>
            <w:hideMark/>
          </w:tcPr>
          <w:p w14:paraId="6EFBFFAD" w14:textId="77777777" w:rsidR="001A2306" w:rsidRPr="00925811" w:rsidRDefault="001A2306" w:rsidP="001A2306">
            <w:pPr>
              <w:cnfStyle w:val="100000000000" w:firstRow="1" w:lastRow="0" w:firstColumn="0" w:lastColumn="0" w:oddVBand="0" w:evenVBand="0" w:oddHBand="0" w:evenHBand="0" w:firstRowFirstColumn="0" w:firstRowLastColumn="0" w:lastRowFirstColumn="0" w:lastRowLastColumn="0"/>
            </w:pPr>
            <w:r w:rsidRPr="00925811">
              <w:t>means Calculated Revenue and is derived in accordance with Part D;</w:t>
            </w:r>
          </w:p>
        </w:tc>
      </w:tr>
      <w:tr w:rsidR="001A2306" w:rsidRPr="00925811" w14:paraId="081E189E" w14:textId="77777777" w:rsidTr="00A75C46">
        <w:trPr>
          <w:trHeight w:val="235"/>
        </w:trPr>
        <w:tc>
          <w:tcPr>
            <w:cnfStyle w:val="001000000000" w:firstRow="0" w:lastRow="0" w:firstColumn="1" w:lastColumn="0" w:oddVBand="0" w:evenVBand="0" w:oddHBand="0" w:evenHBand="0" w:firstRowFirstColumn="0" w:firstRowLastColumn="0" w:lastRowFirstColumn="0" w:lastRowLastColumn="0"/>
            <w:tcW w:w="0" w:type="auto"/>
            <w:hideMark/>
          </w:tcPr>
          <w:p w14:paraId="2DC74855" w14:textId="77777777" w:rsidR="001A2306" w:rsidRPr="00925811" w:rsidRDefault="001A2306" w:rsidP="001A2306">
            <w:r w:rsidRPr="00925811">
              <w:t>PI</w:t>
            </w:r>
            <w:r w:rsidRPr="00925811">
              <w:rPr>
                <w:rStyle w:val="Subscript"/>
              </w:rPr>
              <w:t>t</w:t>
            </w:r>
          </w:p>
        </w:tc>
        <w:tc>
          <w:tcPr>
            <w:tcW w:w="0" w:type="auto"/>
            <w:hideMark/>
          </w:tcPr>
          <w:p w14:paraId="512EB68D"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means the price index term and is derived in accordance with Part E;</w:t>
            </w:r>
          </w:p>
        </w:tc>
      </w:tr>
      <w:tr w:rsidR="001A2306" w:rsidRPr="00925811" w14:paraId="56BE57B2" w14:textId="77777777" w:rsidTr="00A75C46">
        <w:trPr>
          <w:trHeight w:val="235"/>
        </w:trPr>
        <w:tc>
          <w:tcPr>
            <w:cnfStyle w:val="001000000000" w:firstRow="0" w:lastRow="0" w:firstColumn="1" w:lastColumn="0" w:oddVBand="0" w:evenVBand="0" w:oddHBand="0" w:evenHBand="0" w:firstRowFirstColumn="0" w:firstRowLastColumn="0" w:lastRowFirstColumn="0" w:lastRowLastColumn="0"/>
            <w:tcW w:w="0" w:type="auto"/>
            <w:hideMark/>
          </w:tcPr>
          <w:p w14:paraId="05A30D44" w14:textId="77777777" w:rsidR="001A2306" w:rsidRPr="00925811" w:rsidRDefault="001A2306" w:rsidP="001A2306">
            <w:r w:rsidRPr="00925811">
              <w:lastRenderedPageBreak/>
              <w:t>PI</w:t>
            </w:r>
            <w:r w:rsidRPr="00925811">
              <w:rPr>
                <w:rStyle w:val="Subscript"/>
              </w:rPr>
              <w:t>2020/21</w:t>
            </w:r>
          </w:p>
        </w:tc>
        <w:tc>
          <w:tcPr>
            <w:tcW w:w="0" w:type="auto"/>
            <w:hideMark/>
          </w:tcPr>
          <w:p w14:paraId="5B408F17"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means the price index term for the Regulatory Year commencing on 1 April 2020 and is derived in accordance with Part E;</w:t>
            </w:r>
          </w:p>
        </w:tc>
      </w:tr>
      <w:tr w:rsidR="001A2306" w:rsidRPr="00925811" w14:paraId="4DF3F9E1" w14:textId="77777777" w:rsidTr="00A75C46">
        <w:trPr>
          <w:trHeight w:val="235"/>
        </w:trPr>
        <w:tc>
          <w:tcPr>
            <w:cnfStyle w:val="001000000000" w:firstRow="0" w:lastRow="0" w:firstColumn="1" w:lastColumn="0" w:oddVBand="0" w:evenVBand="0" w:oddHBand="0" w:evenHBand="0" w:firstRowFirstColumn="0" w:firstRowLastColumn="0" w:lastRowFirstColumn="0" w:lastRowLastColumn="0"/>
            <w:tcW w:w="0" w:type="auto"/>
            <w:hideMark/>
          </w:tcPr>
          <w:p w14:paraId="5F37288B" w14:textId="77777777" w:rsidR="001A2306" w:rsidRPr="00925811" w:rsidRDefault="00883AC9" w:rsidP="001A2306">
            <m:oMathPara>
              <m:oMathParaPr>
                <m:jc m:val="left"/>
              </m:oMathParaPr>
              <m:oMath>
                <m:sSub>
                  <m:sSubPr>
                    <m:ctrlPr>
                      <w:rPr>
                        <w:rFonts w:ascii="Cambria Math" w:hAnsi="Cambria Math"/>
                      </w:rPr>
                    </m:ctrlPr>
                  </m:sSubPr>
                  <m:e>
                    <m:r>
                      <w:rPr>
                        <w:rFonts w:ascii="Cambria Math" w:hAnsi="Cambria Math"/>
                      </w:rPr>
                      <m:t>K</m:t>
                    </m:r>
                  </m:e>
                  <m:sub>
                    <m:r>
                      <w:rPr>
                        <w:rFonts w:ascii="Cambria Math" w:hAnsi="Cambria Math"/>
                      </w:rPr>
                      <m:t>t</m:t>
                    </m:r>
                  </m:sub>
                </m:sSub>
              </m:oMath>
            </m:oMathPara>
          </w:p>
        </w:tc>
        <w:tc>
          <w:tcPr>
            <w:tcW w:w="0" w:type="auto"/>
            <w:hideMark/>
          </w:tcPr>
          <w:p w14:paraId="621B5760"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means the K correction term and is derived in accordance with Part F;</w:t>
            </w:r>
          </w:p>
        </w:tc>
      </w:tr>
      <w:tr w:rsidR="001A2306" w:rsidRPr="00925811" w14:paraId="1C3B46A3" w14:textId="77777777" w:rsidTr="00A75C46">
        <w:trPr>
          <w:trHeight w:val="235"/>
        </w:trPr>
        <w:tc>
          <w:tcPr>
            <w:cnfStyle w:val="001000000000" w:firstRow="0" w:lastRow="0" w:firstColumn="1" w:lastColumn="0" w:oddVBand="0" w:evenVBand="0" w:oddHBand="0" w:evenHBand="0" w:firstRowFirstColumn="0" w:firstRowLastColumn="0" w:lastRowFirstColumn="0" w:lastRowLastColumn="0"/>
            <w:tcW w:w="0" w:type="auto"/>
            <w:hideMark/>
          </w:tcPr>
          <w:p w14:paraId="23C61E2F" w14:textId="77777777" w:rsidR="001A2306" w:rsidRPr="00925811" w:rsidRDefault="001A2306" w:rsidP="001A2306">
            <w:r w:rsidRPr="00925811">
              <w:t>FP</w:t>
            </w:r>
            <w:r w:rsidRPr="00925811">
              <w:rPr>
                <w:rStyle w:val="Subscript"/>
              </w:rPr>
              <w:t>t</w:t>
            </w:r>
          </w:p>
        </w:tc>
        <w:tc>
          <w:tcPr>
            <w:tcW w:w="0" w:type="auto"/>
            <w:hideMark/>
          </w:tcPr>
          <w:p w14:paraId="0280A4B4"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means the forecasting penalty and is derived in accordance with Part G; and</w:t>
            </w:r>
          </w:p>
        </w:tc>
      </w:tr>
      <w:tr w:rsidR="001A2306" w:rsidRPr="00925811" w14:paraId="0E6387D9" w14:textId="77777777" w:rsidTr="00A75C46">
        <w:trPr>
          <w:trHeight w:val="235"/>
        </w:trPr>
        <w:tc>
          <w:tcPr>
            <w:cnfStyle w:val="001000000000" w:firstRow="0" w:lastRow="0" w:firstColumn="1" w:lastColumn="0" w:oddVBand="0" w:evenVBand="0" w:oddHBand="0" w:evenHBand="0" w:firstRowFirstColumn="0" w:firstRowLastColumn="0" w:lastRowFirstColumn="0" w:lastRowLastColumn="0"/>
            <w:tcW w:w="0" w:type="auto"/>
            <w:hideMark/>
          </w:tcPr>
          <w:p w14:paraId="2911AC5E" w14:textId="77777777" w:rsidR="001A2306" w:rsidRPr="00925811" w:rsidRDefault="00883AC9" w:rsidP="001A2306">
            <m:oMathPara>
              <m:oMathParaPr>
                <m:jc m:val="left"/>
              </m:oMathParaPr>
              <m:oMath>
                <m:sSub>
                  <m:sSubPr>
                    <m:ctrlPr>
                      <w:rPr>
                        <w:rFonts w:ascii="Cambria Math" w:hAnsi="Cambria Math"/>
                      </w:rPr>
                    </m:ctrlPr>
                  </m:sSubPr>
                  <m:e>
                    <m:r>
                      <w:rPr>
                        <w:rFonts w:ascii="Cambria Math" w:hAnsi="Cambria Math"/>
                      </w:rPr>
                      <m:t>LAR</m:t>
                    </m:r>
                  </m:e>
                  <m:sub>
                    <m:r>
                      <w:rPr>
                        <w:rFonts w:ascii="Cambria Math" w:hAnsi="Cambria Math"/>
                      </w:rPr>
                      <m:t>t</m:t>
                    </m:r>
                  </m:sub>
                </m:sSub>
              </m:oMath>
            </m:oMathPara>
          </w:p>
        </w:tc>
        <w:tc>
          <w:tcPr>
            <w:tcW w:w="0" w:type="auto"/>
            <w:hideMark/>
          </w:tcPr>
          <w:p w14:paraId="260E51C4"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means the legacy adjustments term and is derived in accordance with Special Condition 7.1 (Legacy adjustments to revenue).</w:t>
            </w:r>
          </w:p>
        </w:tc>
      </w:tr>
    </w:tbl>
    <w:p w14:paraId="1B5F59CA" w14:textId="77777777" w:rsidR="001A2306" w:rsidRPr="00925811" w:rsidRDefault="001A2306" w:rsidP="001A2306">
      <w:pPr>
        <w:pStyle w:val="Heading3"/>
      </w:pPr>
      <w:r w:rsidRPr="00925811">
        <w:t>Formula for calculating the Calculated Revenue term (R</w:t>
      </w:r>
      <w:r w:rsidRPr="00925811">
        <w:rPr>
          <w:rStyle w:val="Subscript"/>
        </w:rPr>
        <w:t>t</w:t>
      </w:r>
      <w:r w:rsidRPr="00925811">
        <w:t>)</w:t>
      </w:r>
    </w:p>
    <w:p w14:paraId="34045893" w14:textId="77777777" w:rsidR="001A2306" w:rsidRPr="00925811" w:rsidRDefault="001A2306" w:rsidP="001A2306">
      <w:pPr>
        <w:pStyle w:val="NumberedNormal"/>
      </w:pPr>
      <w:r w:rsidRPr="00925811">
        <w:t>The value of Rt is derived in accordance with the following formula:</w:t>
      </w:r>
    </w:p>
    <w:p w14:paraId="25C6D01A" w14:textId="77777777" w:rsidR="001A2306" w:rsidRPr="00925811" w:rsidRDefault="00883AC9" w:rsidP="00925811">
      <w:pPr>
        <w:ind w:left="567"/>
      </w:pPr>
      <m:oMathPara>
        <m:oMath>
          <m:sSub>
            <m:sSubPr>
              <m:ctrlPr>
                <w:rPr>
                  <w:rFonts w:ascii="Cambria Math" w:hAnsi="Cambria Math"/>
                </w:rPr>
              </m:ctrlPr>
            </m:sSubPr>
            <m:e>
              <m:r>
                <w:rPr>
                  <w:rFonts w:ascii="Cambria Math" w:hAnsi="Cambria Math"/>
                </w:rPr>
                <m:t>R</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FM</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DPN</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RTN</m:t>
              </m:r>
            </m:e>
            <m:sub>
              <m:r>
                <w:rPr>
                  <w:rFonts w:ascii="Cambria Math" w:hAnsi="Cambria Math"/>
                </w:rPr>
                <m:t>t</m:t>
              </m:r>
            </m:sub>
          </m:sSub>
          <m:r>
            <w:rPr>
              <w:rFonts w:ascii="Cambria Math" w:hAnsi="Cambria Math"/>
            </w:rPr>
            <m:t xml:space="preserve">+ </m:t>
          </m:r>
          <m:sSub>
            <m:sSubPr>
              <m:ctrlPr>
                <w:rPr>
                  <w:rFonts w:ascii="Cambria Math" w:hAnsi="Cambria Math"/>
                </w:rPr>
              </m:ctrlPr>
            </m:sSubPr>
            <m:e>
              <m:r>
                <w:rPr>
                  <w:rFonts w:ascii="Cambria Math" w:hAnsi="Cambria Math"/>
                </w:rPr>
                <m:t>PT</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RTNA</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EIC</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BPI</m:t>
              </m:r>
            </m:e>
            <m:sub>
              <m:r>
                <w:rPr>
                  <w:rFonts w:ascii="Cambria Math" w:hAnsi="Cambria Math"/>
                </w:rPr>
                <m:t>t</m:t>
              </m:r>
            </m:sub>
          </m:sSub>
          <m:r>
            <w:rPr>
              <w:rFonts w:ascii="Cambria Math" w:hAnsi="Cambria Math"/>
            </w:rPr>
            <m:t xml:space="preserve">+ </m:t>
          </m:r>
          <m:sSub>
            <m:sSubPr>
              <m:ctrlPr>
                <w:rPr>
                  <w:rFonts w:ascii="Cambria Math" w:hAnsi="Cambria Math"/>
                </w:rPr>
              </m:ctrlPr>
            </m:sSubPr>
            <m:e>
              <m:r>
                <w:rPr>
                  <w:rFonts w:ascii="Cambria Math" w:hAnsi="Cambria Math"/>
                </w:rPr>
                <m:t>ODI</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ORA</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DRS</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TAX</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TAXA</m:t>
              </m:r>
            </m:e>
            <m:sub>
              <m:r>
                <w:rPr>
                  <w:rFonts w:ascii="Cambria Math" w:hAnsi="Cambria Math"/>
                </w:rPr>
                <m:t>t</m:t>
              </m:r>
            </m:sub>
          </m:sSub>
        </m:oMath>
      </m:oMathPara>
    </w:p>
    <w:p w14:paraId="572A40F9" w14:textId="77777777" w:rsidR="001A2306" w:rsidRPr="00925811" w:rsidRDefault="001A2306" w:rsidP="001A2306">
      <w:pPr>
        <w:pStyle w:val="FormulaDefinitions"/>
      </w:pPr>
      <w:r w:rsidRPr="00925811">
        <w:t>where:</w:t>
      </w:r>
    </w:p>
    <w:tbl>
      <w:tblPr>
        <w:tblStyle w:val="TableGridLight"/>
        <w:tblW w:w="0" w:type="auto"/>
        <w:tblLook w:val="04A0" w:firstRow="1" w:lastRow="0" w:firstColumn="1" w:lastColumn="0" w:noHBand="0" w:noVBand="1"/>
      </w:tblPr>
      <w:tblGrid>
        <w:gridCol w:w="911"/>
        <w:gridCol w:w="7457"/>
      </w:tblGrid>
      <w:tr w:rsidR="001A2306" w:rsidRPr="00925811" w14:paraId="672CF94C" w14:textId="77777777" w:rsidTr="00A75C46">
        <w:trPr>
          <w:cnfStyle w:val="100000000000" w:firstRow="1" w:lastRow="0" w:firstColumn="0" w:lastColumn="0" w:oddVBand="0" w:evenVBand="0" w:oddHBand="0"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0" w:type="auto"/>
            <w:hideMark/>
          </w:tcPr>
          <w:p w14:paraId="0B0B6DE5" w14:textId="77777777" w:rsidR="001A2306" w:rsidRPr="00925811" w:rsidRDefault="00883AC9" w:rsidP="001A2306">
            <m:oMathPara>
              <m:oMathParaPr>
                <m:jc m:val="left"/>
              </m:oMathParaPr>
              <m:oMath>
                <m:sSub>
                  <m:sSubPr>
                    <m:ctrlPr>
                      <w:rPr>
                        <w:rFonts w:ascii="Cambria Math" w:hAnsi="Cambria Math"/>
                      </w:rPr>
                    </m:ctrlPr>
                  </m:sSubPr>
                  <m:e>
                    <m:r>
                      <w:rPr>
                        <w:rFonts w:ascii="Cambria Math" w:hAnsi="Cambria Math"/>
                      </w:rPr>
                      <m:t>FM</m:t>
                    </m:r>
                  </m:e>
                  <m:sub>
                    <m:r>
                      <w:rPr>
                        <w:rFonts w:ascii="Cambria Math" w:hAnsi="Cambria Math"/>
                      </w:rPr>
                      <m:t>t</m:t>
                    </m:r>
                  </m:sub>
                </m:sSub>
              </m:oMath>
            </m:oMathPara>
          </w:p>
        </w:tc>
        <w:tc>
          <w:tcPr>
            <w:tcW w:w="0" w:type="auto"/>
            <w:hideMark/>
          </w:tcPr>
          <w:p w14:paraId="5083B113" w14:textId="77777777" w:rsidR="001A2306" w:rsidRPr="00925811" w:rsidRDefault="001A2306" w:rsidP="001A2306">
            <w:pPr>
              <w:cnfStyle w:val="100000000000" w:firstRow="1" w:lastRow="0" w:firstColumn="0" w:lastColumn="0" w:oddVBand="0" w:evenVBand="0" w:oddHBand="0" w:evenHBand="0" w:firstRowFirstColumn="0" w:firstRowLastColumn="0" w:lastRowFirstColumn="0" w:lastRowLastColumn="0"/>
            </w:pPr>
            <w:r w:rsidRPr="00925811">
              <w:t>means fast money and has the value set out in the "Revenue" sheet of the ED2 Price Control Financial Model;</w:t>
            </w:r>
          </w:p>
        </w:tc>
      </w:tr>
      <w:tr w:rsidR="001A2306" w:rsidRPr="00925811" w14:paraId="17D1B8E0"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0" w:type="auto"/>
            <w:hideMark/>
          </w:tcPr>
          <w:p w14:paraId="4364B8D1" w14:textId="77777777" w:rsidR="001A2306" w:rsidRPr="00925811" w:rsidRDefault="00883AC9" w:rsidP="001A2306">
            <m:oMathPara>
              <m:oMath>
                <m:sSub>
                  <m:sSubPr>
                    <m:ctrlPr>
                      <w:rPr>
                        <w:rFonts w:ascii="Cambria Math" w:hAnsi="Cambria Math"/>
                      </w:rPr>
                    </m:ctrlPr>
                  </m:sSubPr>
                  <m:e>
                    <m:r>
                      <w:rPr>
                        <w:rFonts w:ascii="Cambria Math" w:hAnsi="Cambria Math"/>
                      </w:rPr>
                      <m:t>DPN</m:t>
                    </m:r>
                  </m:e>
                  <m:sub>
                    <m:r>
                      <w:rPr>
                        <w:rFonts w:ascii="Cambria Math" w:hAnsi="Cambria Math"/>
                      </w:rPr>
                      <m:t>t</m:t>
                    </m:r>
                  </m:sub>
                </m:sSub>
              </m:oMath>
            </m:oMathPara>
          </w:p>
        </w:tc>
        <w:tc>
          <w:tcPr>
            <w:tcW w:w="0" w:type="auto"/>
            <w:hideMark/>
          </w:tcPr>
          <w:p w14:paraId="0A130C76"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means RAV depreciation and has the value set out in the "Revenue" sheet of the ED2 Price Control Financial Model;</w:t>
            </w:r>
          </w:p>
        </w:tc>
      </w:tr>
      <w:tr w:rsidR="001A2306" w:rsidRPr="00925811" w14:paraId="3BBFD484"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0" w:type="auto"/>
            <w:hideMark/>
          </w:tcPr>
          <w:p w14:paraId="63AE3114" w14:textId="77777777" w:rsidR="001A2306" w:rsidRPr="00925811" w:rsidRDefault="00883AC9" w:rsidP="001A2306">
            <m:oMathPara>
              <m:oMath>
                <m:sSub>
                  <m:sSubPr>
                    <m:ctrlPr>
                      <w:rPr>
                        <w:rFonts w:ascii="Cambria Math" w:hAnsi="Cambria Math"/>
                      </w:rPr>
                    </m:ctrlPr>
                  </m:sSubPr>
                  <m:e>
                    <m:r>
                      <w:rPr>
                        <w:rFonts w:ascii="Cambria Math" w:hAnsi="Cambria Math"/>
                      </w:rPr>
                      <m:t>RTN</m:t>
                    </m:r>
                  </m:e>
                  <m:sub>
                    <m:r>
                      <w:rPr>
                        <w:rFonts w:ascii="Cambria Math" w:hAnsi="Cambria Math"/>
                      </w:rPr>
                      <m:t>t</m:t>
                    </m:r>
                  </m:sub>
                </m:sSub>
              </m:oMath>
            </m:oMathPara>
          </w:p>
        </w:tc>
        <w:tc>
          <w:tcPr>
            <w:tcW w:w="0" w:type="auto"/>
            <w:hideMark/>
          </w:tcPr>
          <w:p w14:paraId="2C9DC5F3"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means return and has the value set out in the "Revenue" sheet of the ED2 Price Control Financial Model;</w:t>
            </w:r>
          </w:p>
        </w:tc>
      </w:tr>
      <w:tr w:rsidR="001A2306" w:rsidRPr="00925811" w14:paraId="54C35390"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0" w:type="auto"/>
          </w:tcPr>
          <w:p w14:paraId="4948B29B" w14:textId="77777777" w:rsidR="001A2306" w:rsidRPr="00925811" w:rsidRDefault="00883AC9" w:rsidP="001A2306">
            <m:oMathPara>
              <m:oMath>
                <m:sSub>
                  <m:sSubPr>
                    <m:ctrlPr>
                      <w:rPr>
                        <w:rFonts w:ascii="Cambria Math" w:hAnsi="Cambria Math"/>
                      </w:rPr>
                    </m:ctrlPr>
                  </m:sSubPr>
                  <m:e>
                    <m:r>
                      <w:rPr>
                        <w:rFonts w:ascii="Cambria Math" w:hAnsi="Cambria Math"/>
                      </w:rPr>
                      <m:t>PT</m:t>
                    </m:r>
                  </m:e>
                  <m:sub>
                    <m:r>
                      <w:rPr>
                        <w:rFonts w:ascii="Cambria Math" w:hAnsi="Cambria Math"/>
                      </w:rPr>
                      <m:t>t</m:t>
                    </m:r>
                  </m:sub>
                </m:sSub>
              </m:oMath>
            </m:oMathPara>
          </w:p>
        </w:tc>
        <w:tc>
          <w:tcPr>
            <w:tcW w:w="0" w:type="auto"/>
          </w:tcPr>
          <w:p w14:paraId="04F8B84F"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means the pass-through items term and is derived in accordance with Special Condition 6.1 (Pass-through items).</w:t>
            </w:r>
          </w:p>
        </w:tc>
      </w:tr>
      <w:tr w:rsidR="001A2306" w:rsidRPr="00925811" w14:paraId="26A736F1"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0" w:type="auto"/>
          </w:tcPr>
          <w:p w14:paraId="6469A33C" w14:textId="77777777" w:rsidR="001A2306" w:rsidRPr="00925811" w:rsidRDefault="00883AC9" w:rsidP="001A2306">
            <m:oMathPara>
              <m:oMath>
                <m:sSub>
                  <m:sSubPr>
                    <m:ctrlPr>
                      <w:rPr>
                        <w:rFonts w:ascii="Cambria Math" w:hAnsi="Cambria Math"/>
                      </w:rPr>
                    </m:ctrlPr>
                  </m:sSubPr>
                  <m:e>
                    <m:r>
                      <w:rPr>
                        <w:rFonts w:ascii="Cambria Math" w:hAnsi="Cambria Math"/>
                      </w:rPr>
                      <m:t>RTNA</m:t>
                    </m:r>
                  </m:e>
                  <m:sub>
                    <m:r>
                      <w:rPr>
                        <w:rFonts w:ascii="Cambria Math" w:hAnsi="Cambria Math"/>
                      </w:rPr>
                      <m:t>t</m:t>
                    </m:r>
                  </m:sub>
                </m:sSub>
              </m:oMath>
            </m:oMathPara>
          </w:p>
        </w:tc>
        <w:tc>
          <w:tcPr>
            <w:tcW w:w="0" w:type="auto"/>
          </w:tcPr>
          <w:p w14:paraId="43A83287"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means return adjustment and is derived in accordance with Special Condition 2.3 (Return Adjustment);</w:t>
            </w:r>
          </w:p>
        </w:tc>
      </w:tr>
      <w:tr w:rsidR="001A2306" w:rsidRPr="00925811" w14:paraId="4F3ED098"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0" w:type="auto"/>
            <w:hideMark/>
          </w:tcPr>
          <w:p w14:paraId="77F3837B" w14:textId="77777777" w:rsidR="001A2306" w:rsidRPr="00925811" w:rsidRDefault="00883AC9" w:rsidP="001A2306">
            <m:oMathPara>
              <m:oMath>
                <m:sSub>
                  <m:sSubPr>
                    <m:ctrlPr>
                      <w:rPr>
                        <w:rFonts w:ascii="Cambria Math" w:hAnsi="Cambria Math"/>
                      </w:rPr>
                    </m:ctrlPr>
                  </m:sSubPr>
                  <m:e>
                    <m:r>
                      <w:rPr>
                        <w:rFonts w:ascii="Cambria Math" w:hAnsi="Cambria Math"/>
                      </w:rPr>
                      <m:t>EIC</m:t>
                    </m:r>
                  </m:e>
                  <m:sub>
                    <m:r>
                      <w:rPr>
                        <w:rFonts w:ascii="Cambria Math" w:hAnsi="Cambria Math"/>
                      </w:rPr>
                      <m:t>t</m:t>
                    </m:r>
                  </m:sub>
                </m:sSub>
              </m:oMath>
            </m:oMathPara>
          </w:p>
        </w:tc>
        <w:tc>
          <w:tcPr>
            <w:tcW w:w="0" w:type="auto"/>
            <w:hideMark/>
          </w:tcPr>
          <w:p w14:paraId="5407EDE8"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means the allowance for equity issuance costs and has the value set out in the "Revenue" sheet of the ED2 Price Control Financial Model;</w:t>
            </w:r>
          </w:p>
        </w:tc>
      </w:tr>
      <w:tr w:rsidR="001A2306" w:rsidRPr="00925811" w14:paraId="255E8C26"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0" w:type="auto"/>
          </w:tcPr>
          <w:p w14:paraId="37D545F7" w14:textId="77777777" w:rsidR="001A2306" w:rsidRPr="00925811" w:rsidRDefault="00883AC9" w:rsidP="001A2306">
            <m:oMathPara>
              <m:oMath>
                <m:sSub>
                  <m:sSubPr>
                    <m:ctrlPr>
                      <w:rPr>
                        <w:rFonts w:ascii="Cambria Math" w:hAnsi="Cambria Math"/>
                      </w:rPr>
                    </m:ctrlPr>
                  </m:sSubPr>
                  <m:e>
                    <m:r>
                      <w:rPr>
                        <w:rFonts w:ascii="Cambria Math" w:hAnsi="Cambria Math"/>
                      </w:rPr>
                      <m:t>BPI</m:t>
                    </m:r>
                  </m:e>
                  <m:sub>
                    <m:r>
                      <w:rPr>
                        <w:rFonts w:ascii="Cambria Math" w:hAnsi="Cambria Math"/>
                      </w:rPr>
                      <m:t>t</m:t>
                    </m:r>
                  </m:sub>
                </m:sSub>
              </m:oMath>
            </m:oMathPara>
          </w:p>
        </w:tc>
        <w:tc>
          <w:tcPr>
            <w:tcW w:w="0" w:type="auto"/>
          </w:tcPr>
          <w:p w14:paraId="0BE9DA0B"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means the business plan incentive term and has the value set out in the "Revenue" sheet of the ED2 Price Control Financial Model, unless the Authority directs otherwise in accordance with Special Condition 4.7 (Consumer value proposition);</w:t>
            </w:r>
          </w:p>
        </w:tc>
      </w:tr>
      <w:tr w:rsidR="001A2306" w:rsidRPr="00925811" w14:paraId="2C664ECA"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0" w:type="auto"/>
          </w:tcPr>
          <w:p w14:paraId="37335177" w14:textId="77777777" w:rsidR="001A2306" w:rsidRPr="00925811" w:rsidRDefault="00883AC9" w:rsidP="001A2306">
            <m:oMathPara>
              <m:oMath>
                <m:sSub>
                  <m:sSubPr>
                    <m:ctrlPr>
                      <w:rPr>
                        <w:rFonts w:ascii="Cambria Math" w:hAnsi="Cambria Math"/>
                      </w:rPr>
                    </m:ctrlPr>
                  </m:sSubPr>
                  <m:e>
                    <m:r>
                      <w:rPr>
                        <w:rFonts w:ascii="Cambria Math" w:hAnsi="Cambria Math"/>
                      </w:rPr>
                      <m:t>ODI</m:t>
                    </m:r>
                  </m:e>
                  <m:sub>
                    <m:r>
                      <w:rPr>
                        <w:rFonts w:ascii="Cambria Math" w:hAnsi="Cambria Math"/>
                      </w:rPr>
                      <m:t>t</m:t>
                    </m:r>
                  </m:sub>
                </m:sSub>
              </m:oMath>
            </m:oMathPara>
          </w:p>
        </w:tc>
        <w:tc>
          <w:tcPr>
            <w:tcW w:w="0" w:type="auto"/>
          </w:tcPr>
          <w:p w14:paraId="46C91CE5"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means the total output delivery incentive term and is derived in accordance with Special Condition 4.1 (Total output delivery incentive performance);</w:t>
            </w:r>
          </w:p>
        </w:tc>
      </w:tr>
      <w:tr w:rsidR="001A2306" w:rsidRPr="00925811" w14:paraId="58F8B887"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0" w:type="auto"/>
          </w:tcPr>
          <w:p w14:paraId="6BE96DCD" w14:textId="77777777" w:rsidR="001A2306" w:rsidRPr="00925811" w:rsidRDefault="00883AC9" w:rsidP="001A2306">
            <m:oMathPara>
              <m:oMath>
                <m:sSub>
                  <m:sSubPr>
                    <m:ctrlPr>
                      <w:rPr>
                        <w:rFonts w:ascii="Cambria Math" w:hAnsi="Cambria Math"/>
                      </w:rPr>
                    </m:ctrlPr>
                  </m:sSubPr>
                  <m:e>
                    <m:r>
                      <w:rPr>
                        <w:rFonts w:ascii="Cambria Math" w:hAnsi="Cambria Math"/>
                      </w:rPr>
                      <m:t>ORA</m:t>
                    </m:r>
                  </m:e>
                  <m:sub>
                    <m:r>
                      <w:rPr>
                        <w:rFonts w:ascii="Cambria Math" w:hAnsi="Cambria Math"/>
                      </w:rPr>
                      <m:t>t</m:t>
                    </m:r>
                  </m:sub>
                </m:sSub>
              </m:oMath>
            </m:oMathPara>
          </w:p>
        </w:tc>
        <w:tc>
          <w:tcPr>
            <w:tcW w:w="0" w:type="auto"/>
          </w:tcPr>
          <w:p w14:paraId="75264A2E"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 xml:space="preserve">means total other revenue allowances and is derived in accordance with Special Condition 5.1 (Total other revenue allowances); </w:t>
            </w:r>
          </w:p>
        </w:tc>
      </w:tr>
      <w:tr w:rsidR="001A2306" w:rsidRPr="00925811" w14:paraId="4E583121"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0" w:type="auto"/>
            <w:hideMark/>
          </w:tcPr>
          <w:p w14:paraId="58CBE995" w14:textId="77777777" w:rsidR="001A2306" w:rsidRPr="00925811" w:rsidRDefault="00883AC9" w:rsidP="001A2306">
            <m:oMathPara>
              <m:oMath>
                <m:sSub>
                  <m:sSubPr>
                    <m:ctrlPr>
                      <w:rPr>
                        <w:rFonts w:ascii="Cambria Math" w:hAnsi="Cambria Math"/>
                      </w:rPr>
                    </m:ctrlPr>
                  </m:sSubPr>
                  <m:e>
                    <m:r>
                      <w:rPr>
                        <w:rFonts w:ascii="Cambria Math" w:hAnsi="Cambria Math"/>
                      </w:rPr>
                      <m:t>DRS</m:t>
                    </m:r>
                  </m:e>
                  <m:sub>
                    <m:r>
                      <w:rPr>
                        <w:rFonts w:ascii="Cambria Math" w:hAnsi="Cambria Math"/>
                      </w:rPr>
                      <m:t>t</m:t>
                    </m:r>
                  </m:sub>
                </m:sSub>
              </m:oMath>
            </m:oMathPara>
          </w:p>
        </w:tc>
        <w:tc>
          <w:tcPr>
            <w:tcW w:w="0" w:type="auto"/>
            <w:hideMark/>
          </w:tcPr>
          <w:p w14:paraId="21CCF177"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equals the DRS Net Revenue of DRS15 (Miscellaneous);</w:t>
            </w:r>
          </w:p>
        </w:tc>
      </w:tr>
      <w:tr w:rsidR="001A2306" w:rsidRPr="00925811" w14:paraId="4624BA59"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0" w:type="auto"/>
            <w:hideMark/>
          </w:tcPr>
          <w:p w14:paraId="2861A318" w14:textId="77777777" w:rsidR="001A2306" w:rsidRPr="00925811" w:rsidRDefault="00883AC9" w:rsidP="001A2306">
            <m:oMathPara>
              <m:oMath>
                <m:sSub>
                  <m:sSubPr>
                    <m:ctrlPr>
                      <w:rPr>
                        <w:rFonts w:ascii="Cambria Math" w:hAnsi="Cambria Math"/>
                      </w:rPr>
                    </m:ctrlPr>
                  </m:sSubPr>
                  <m:e>
                    <m:r>
                      <w:rPr>
                        <w:rFonts w:ascii="Cambria Math" w:hAnsi="Cambria Math"/>
                      </w:rPr>
                      <m:t>TAX</m:t>
                    </m:r>
                  </m:e>
                  <m:sub>
                    <m:r>
                      <w:rPr>
                        <w:rFonts w:ascii="Cambria Math" w:hAnsi="Cambria Math"/>
                      </w:rPr>
                      <m:t>t</m:t>
                    </m:r>
                  </m:sub>
                </m:sSub>
              </m:oMath>
            </m:oMathPara>
          </w:p>
        </w:tc>
        <w:tc>
          <w:tcPr>
            <w:tcW w:w="0" w:type="auto"/>
            <w:hideMark/>
          </w:tcPr>
          <w:p w14:paraId="44BA9CF8"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means the tax allowance and has the value set out in the "Revenue" sheet of the ED2 Price Control Financial Model and is further described in Chapter 6 of the ED2 Price Control Financial Handbook; and</w:t>
            </w:r>
          </w:p>
        </w:tc>
      </w:tr>
      <w:tr w:rsidR="001A2306" w:rsidRPr="00925811" w14:paraId="5EC3EF73"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0" w:type="auto"/>
            <w:hideMark/>
          </w:tcPr>
          <w:p w14:paraId="0A0DC386" w14:textId="77777777" w:rsidR="001A2306" w:rsidRPr="00925811" w:rsidRDefault="00883AC9" w:rsidP="001A2306">
            <m:oMathPara>
              <m:oMath>
                <m:sSub>
                  <m:sSubPr>
                    <m:ctrlPr>
                      <w:rPr>
                        <w:rFonts w:ascii="Cambria Math" w:hAnsi="Cambria Math"/>
                      </w:rPr>
                    </m:ctrlPr>
                  </m:sSubPr>
                  <m:e>
                    <m:r>
                      <w:rPr>
                        <w:rFonts w:ascii="Cambria Math" w:hAnsi="Cambria Math"/>
                      </w:rPr>
                      <m:t>TAXA</m:t>
                    </m:r>
                  </m:e>
                  <m:sub>
                    <m:r>
                      <w:rPr>
                        <w:rFonts w:ascii="Cambria Math" w:hAnsi="Cambria Math"/>
                      </w:rPr>
                      <m:t>t</m:t>
                    </m:r>
                  </m:sub>
                </m:sSub>
              </m:oMath>
            </m:oMathPara>
          </w:p>
        </w:tc>
        <w:tc>
          <w:tcPr>
            <w:tcW w:w="0" w:type="auto"/>
            <w:hideMark/>
          </w:tcPr>
          <w:p w14:paraId="4D12A154"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means the tax allowance adjustment term and has the value zero, unless the Authority directs otherwise in accordance with Special Condition 2.2 (Tax allowance adjustment).</w:t>
            </w:r>
          </w:p>
        </w:tc>
      </w:tr>
    </w:tbl>
    <w:p w14:paraId="1DC60A1D" w14:textId="77777777" w:rsidR="001A2306" w:rsidRPr="00925811" w:rsidRDefault="001A2306" w:rsidP="001A2306">
      <w:pPr>
        <w:pStyle w:val="Heading3"/>
      </w:pPr>
      <w:r w:rsidRPr="00925811">
        <w:t>Formula for calculating the price index term (PI</w:t>
      </w:r>
      <w:r w:rsidRPr="00925811">
        <w:rPr>
          <w:rStyle w:val="Subscript"/>
        </w:rPr>
        <w:t>t</w:t>
      </w:r>
      <w:r w:rsidRPr="00925811">
        <w:t>)</w:t>
      </w:r>
    </w:p>
    <w:p w14:paraId="517EAD43" w14:textId="77777777" w:rsidR="001A2306" w:rsidRPr="00925811" w:rsidRDefault="001A2306" w:rsidP="001A2306">
      <w:pPr>
        <w:pStyle w:val="NumberedNormal"/>
      </w:pPr>
      <w:r w:rsidRPr="00925811">
        <w:t>The value of PI</w:t>
      </w:r>
      <w:r w:rsidRPr="00925811">
        <w:rPr>
          <w:rStyle w:val="Subscript"/>
        </w:rPr>
        <w:t>t</w:t>
      </w:r>
      <w:r w:rsidRPr="00925811">
        <w:t xml:space="preserve"> is the arithmetic average of each of the twelve monthly values of PI</w:t>
      </w:r>
      <w:r w:rsidRPr="00925811">
        <w:rPr>
          <w:rStyle w:val="Subscript"/>
        </w:rPr>
        <w:t>m</w:t>
      </w:r>
      <w:r w:rsidRPr="00925811">
        <w:t xml:space="preserve"> from 1 April to 31 March within Regulatory Year t, derived in accordance with the following formula:</w:t>
      </w:r>
    </w:p>
    <w:p w14:paraId="03C9BC0F" w14:textId="77777777" w:rsidR="001A2306" w:rsidRPr="00925811" w:rsidRDefault="00883AC9" w:rsidP="001A2306">
      <m:oMathPara>
        <m:oMath>
          <m:sSub>
            <m:sSubPr>
              <m:ctrlPr>
                <w:rPr>
                  <w:rFonts w:ascii="Cambria Math" w:hAnsi="Cambria Math"/>
                </w:rPr>
              </m:ctrlPr>
            </m:sSubPr>
            <m:e>
              <m:r>
                <w:rPr>
                  <w:rFonts w:ascii="Cambria Math" w:hAnsi="Cambria Math"/>
                </w:rPr>
                <m:t>PI</m:t>
              </m:r>
            </m:e>
            <m:sub>
              <m:r>
                <w:rPr>
                  <w:rFonts w:ascii="Cambria Math" w:hAnsi="Cambria Math"/>
                </w:rPr>
                <m:t>m</m:t>
              </m:r>
            </m:sub>
          </m:sSub>
          <m:r>
            <m:rPr>
              <m:sty m:val="p"/>
            </m:rPr>
            <w:rPr>
              <w:rFonts w:ascii="Cambria Math" w:hAnsi="Cambria Math"/>
            </w:rPr>
            <m:t>=</m:t>
          </m:r>
          <m:d>
            <m:dPr>
              <m:begChr m:val="{"/>
              <m:endChr m:val=""/>
              <m:ctrlPr>
                <w:rPr>
                  <w:rFonts w:ascii="Cambria Math" w:hAnsi="Cambria Math"/>
                </w:rPr>
              </m:ctrlPr>
            </m:dPr>
            <m:e>
              <m:eqArr>
                <m:eqArrPr>
                  <m:ctrlPr>
                    <w:rPr>
                      <w:rFonts w:ascii="Cambria Math" w:hAnsi="Cambria Math"/>
                    </w:rPr>
                  </m:ctrlPr>
                </m:eqArrPr>
                <m:e>
                  <m:sSub>
                    <m:sSubPr>
                      <m:ctrlPr>
                        <w:rPr>
                          <w:rFonts w:ascii="Cambria Math" w:hAnsi="Cambria Math"/>
                        </w:rPr>
                      </m:ctrlPr>
                    </m:sSubPr>
                    <m:e>
                      <m:r>
                        <w:rPr>
                          <w:rFonts w:ascii="Cambria Math" w:hAnsi="Cambria Math"/>
                        </w:rPr>
                        <m:t>RPI</m:t>
                      </m:r>
                    </m:e>
                    <m:sub>
                      <m:r>
                        <w:rPr>
                          <w:rFonts w:ascii="Cambria Math" w:hAnsi="Cambria Math"/>
                        </w:rPr>
                        <m:t>m</m:t>
                      </m:r>
                    </m:sub>
                  </m:sSub>
                  <m:r>
                    <m:rPr>
                      <m:sty m:val="p"/>
                    </m:rPr>
                    <w:rPr>
                      <w:rFonts w:ascii="Cambria Math" w:hAnsi="Cambria Math"/>
                    </w:rPr>
                    <m:t>,  if   &amp;</m:t>
                  </m:r>
                  <m:r>
                    <w:rPr>
                      <w:rFonts w:ascii="Cambria Math" w:hAnsi="Cambria Math"/>
                    </w:rPr>
                    <m:t>m</m:t>
                  </m:r>
                  <m:r>
                    <m:rPr>
                      <m:sty m:val="p"/>
                    </m:rPr>
                    <w:rPr>
                      <w:rFonts w:ascii="Cambria Math" w:hAnsi="Cambria Math"/>
                    </w:rPr>
                    <m:t>&lt;</m:t>
                  </m:r>
                  <m:r>
                    <w:rPr>
                      <w:rFonts w:ascii="Cambria Math" w:hAnsi="Cambria Math"/>
                    </w:rPr>
                    <m:t>April</m:t>
                  </m:r>
                  <m:r>
                    <m:rPr>
                      <m:sty m:val="p"/>
                    </m:rPr>
                    <w:rPr>
                      <w:rFonts w:ascii="Cambria Math" w:hAnsi="Cambria Math"/>
                    </w:rPr>
                    <m:t xml:space="preserve"> 2023</m:t>
                  </m:r>
                </m:e>
                <m:e>
                  <m:sSub>
                    <m:sSubPr>
                      <m:ctrlPr>
                        <w:rPr>
                          <w:rFonts w:ascii="Cambria Math" w:hAnsi="Cambria Math"/>
                        </w:rPr>
                      </m:ctrlPr>
                    </m:sSubPr>
                    <m:e>
                      <m:r>
                        <w:rPr>
                          <w:rFonts w:ascii="Cambria Math" w:hAnsi="Cambria Math"/>
                        </w:rPr>
                        <m:t>PI</m:t>
                      </m:r>
                    </m:e>
                    <m:sub>
                      <m:r>
                        <w:rPr>
                          <w:rFonts w:ascii="Cambria Math" w:hAnsi="Cambria Math"/>
                        </w:rPr>
                        <m:t>m</m:t>
                      </m:r>
                      <m:r>
                        <m:rPr>
                          <m:sty m:val="p"/>
                        </m:rPr>
                        <w:rPr>
                          <w:rFonts w:ascii="Cambria Math" w:hAnsi="Cambria Math"/>
                        </w:rPr>
                        <m:t>-1</m:t>
                      </m:r>
                    </m:sub>
                  </m:sSub>
                  <m:r>
                    <w:rPr>
                      <w:rFonts w:ascii="Cambria Math" w:hAnsi="Cambria Math"/>
                    </w:rPr>
                    <m:t>×</m:t>
                  </m:r>
                  <m:d>
                    <m:dPr>
                      <m:ctrlPr>
                        <w:rPr>
                          <w:rFonts w:ascii="Cambria Math" w:hAnsi="Cambria Math"/>
                        </w:rPr>
                      </m:ctrlPr>
                    </m:dPr>
                    <m:e>
                      <m:r>
                        <m:rPr>
                          <m:sty m:val="p"/>
                        </m:rPr>
                        <w:rPr>
                          <w:rFonts w:ascii="Cambria Math" w:hAnsi="Cambria Math"/>
                        </w:rPr>
                        <m:t>0.5</m:t>
                      </m:r>
                      <m:f>
                        <m:fPr>
                          <m:ctrlPr>
                            <w:rPr>
                              <w:rFonts w:ascii="Cambria Math" w:hAnsi="Cambria Math"/>
                            </w:rPr>
                          </m:ctrlPr>
                        </m:fPr>
                        <m:num>
                          <m:sSub>
                            <m:sSubPr>
                              <m:ctrlPr>
                                <w:rPr>
                                  <w:rFonts w:ascii="Cambria Math" w:hAnsi="Cambria Math"/>
                                </w:rPr>
                              </m:ctrlPr>
                            </m:sSubPr>
                            <m:e>
                              <m:r>
                                <w:rPr>
                                  <w:rFonts w:ascii="Cambria Math" w:hAnsi="Cambria Math"/>
                                </w:rPr>
                                <m:t>CPIH</m:t>
                              </m:r>
                            </m:e>
                            <m:sub>
                              <m:r>
                                <w:rPr>
                                  <w:rFonts w:ascii="Cambria Math" w:hAnsi="Cambria Math"/>
                                </w:rPr>
                                <m:t>m</m:t>
                              </m:r>
                            </m:sub>
                          </m:sSub>
                        </m:num>
                        <m:den>
                          <m:sSub>
                            <m:sSubPr>
                              <m:ctrlPr>
                                <w:rPr>
                                  <w:rFonts w:ascii="Cambria Math" w:hAnsi="Cambria Math"/>
                                </w:rPr>
                              </m:ctrlPr>
                            </m:sSubPr>
                            <m:e>
                              <m:r>
                                <w:rPr>
                                  <w:rFonts w:ascii="Cambria Math" w:hAnsi="Cambria Math"/>
                                </w:rPr>
                                <m:t>CPIH</m:t>
                              </m:r>
                            </m:e>
                            <m:sub>
                              <m:r>
                                <w:rPr>
                                  <w:rFonts w:ascii="Cambria Math" w:hAnsi="Cambria Math"/>
                                </w:rPr>
                                <m:t>m</m:t>
                              </m:r>
                              <m:r>
                                <m:rPr>
                                  <m:sty m:val="p"/>
                                </m:rPr>
                                <w:rPr>
                                  <w:rFonts w:ascii="Cambria Math" w:hAnsi="Cambria Math"/>
                                </w:rPr>
                                <m:t>-1</m:t>
                              </m:r>
                            </m:sub>
                          </m:sSub>
                        </m:den>
                      </m:f>
                      <m:r>
                        <m:rPr>
                          <m:sty m:val="p"/>
                        </m:rPr>
                        <w:rPr>
                          <w:rFonts w:ascii="Cambria Math" w:hAnsi="Cambria Math"/>
                        </w:rPr>
                        <m:t>+0.5</m:t>
                      </m:r>
                      <m:f>
                        <m:fPr>
                          <m:ctrlPr>
                            <w:rPr>
                              <w:rFonts w:ascii="Cambria Math" w:hAnsi="Cambria Math"/>
                            </w:rPr>
                          </m:ctrlPr>
                        </m:fPr>
                        <m:num>
                          <m:sSub>
                            <m:sSubPr>
                              <m:ctrlPr>
                                <w:rPr>
                                  <w:rFonts w:ascii="Cambria Math" w:hAnsi="Cambria Math"/>
                                </w:rPr>
                              </m:ctrlPr>
                            </m:sSubPr>
                            <m:e>
                              <m:r>
                                <w:rPr>
                                  <w:rFonts w:ascii="Cambria Math" w:hAnsi="Cambria Math"/>
                                </w:rPr>
                                <m:t>RPI</m:t>
                              </m:r>
                            </m:e>
                            <m:sub>
                              <m:r>
                                <w:rPr>
                                  <w:rFonts w:ascii="Cambria Math" w:hAnsi="Cambria Math"/>
                                </w:rPr>
                                <m:t>m</m:t>
                              </m:r>
                            </m:sub>
                          </m:sSub>
                        </m:num>
                        <m:den>
                          <m:sSub>
                            <m:sSubPr>
                              <m:ctrlPr>
                                <w:rPr>
                                  <w:rFonts w:ascii="Cambria Math" w:hAnsi="Cambria Math"/>
                                </w:rPr>
                              </m:ctrlPr>
                            </m:sSubPr>
                            <m:e>
                              <m:r>
                                <w:rPr>
                                  <w:rFonts w:ascii="Cambria Math" w:hAnsi="Cambria Math"/>
                                </w:rPr>
                                <m:t>RPI</m:t>
                              </m:r>
                            </m:e>
                            <m:sub>
                              <m:r>
                                <w:rPr>
                                  <w:rFonts w:ascii="Cambria Math" w:hAnsi="Cambria Math"/>
                                </w:rPr>
                                <m:t>m</m:t>
                              </m:r>
                              <m:r>
                                <m:rPr>
                                  <m:sty m:val="p"/>
                                </m:rPr>
                                <w:rPr>
                                  <w:rFonts w:ascii="Cambria Math" w:hAnsi="Cambria Math"/>
                                </w:rPr>
                                <m:t>-1</m:t>
                              </m:r>
                            </m:sub>
                          </m:sSub>
                        </m:den>
                      </m:f>
                    </m:e>
                  </m:d>
                  <m:r>
                    <m:rPr>
                      <m:sty m:val="p"/>
                    </m:rPr>
                    <w:rPr>
                      <w:rFonts w:ascii="Cambria Math" w:hAnsi="Cambria Math"/>
                    </w:rPr>
                    <m:t xml:space="preserve">,  if  </m:t>
                  </m:r>
                  <m:r>
                    <w:rPr>
                      <w:rFonts w:ascii="Cambria Math" w:hAnsi="Cambria Math"/>
                    </w:rPr>
                    <m:t>m</m:t>
                  </m:r>
                  <m:r>
                    <m:rPr>
                      <m:sty m:val="p"/>
                    </m:rPr>
                    <w:rPr>
                      <w:rFonts w:ascii="Cambria Math" w:hAnsi="Cambria Math"/>
                    </w:rPr>
                    <m:t>=</m:t>
                  </m:r>
                  <m:r>
                    <w:rPr>
                      <w:rFonts w:ascii="Cambria Math" w:hAnsi="Cambria Math"/>
                    </w:rPr>
                    <m:t>April</m:t>
                  </m:r>
                  <m:r>
                    <m:rPr>
                      <m:sty m:val="p"/>
                    </m:rPr>
                    <w:rPr>
                      <w:rFonts w:ascii="Cambria Math" w:hAnsi="Cambria Math"/>
                    </w:rPr>
                    <m:t xml:space="preserve"> 2023</m:t>
                  </m:r>
                </m:e>
                <m:e>
                  <m:sSub>
                    <m:sSubPr>
                      <m:ctrlPr>
                        <w:rPr>
                          <w:rFonts w:ascii="Cambria Math" w:hAnsi="Cambria Math"/>
                        </w:rPr>
                      </m:ctrlPr>
                    </m:sSubPr>
                    <m:e>
                      <m:r>
                        <w:rPr>
                          <w:rFonts w:ascii="Cambria Math" w:hAnsi="Cambria Math"/>
                        </w:rPr>
                        <m:t>PI</m:t>
                      </m:r>
                    </m:e>
                    <m:sub>
                      <m:r>
                        <w:rPr>
                          <w:rFonts w:ascii="Cambria Math" w:hAnsi="Cambria Math"/>
                        </w:rPr>
                        <m:t>m</m:t>
                      </m:r>
                      <m:r>
                        <m:rPr>
                          <m:sty m:val="p"/>
                        </m:rPr>
                        <w:rPr>
                          <w:rFonts w:ascii="Cambria Math" w:hAnsi="Cambria Math"/>
                        </w:rPr>
                        <m:t>-1</m:t>
                      </m:r>
                    </m:sub>
                  </m:sSub>
                  <m:r>
                    <m:rPr>
                      <m:sty m:val="p"/>
                    </m:rPr>
                    <w:rPr>
                      <w:rFonts w:ascii="Cambria Math" w:hAnsi="Cambria Math"/>
                    </w:rPr>
                    <m:t>×</m:t>
                  </m:r>
                  <m:f>
                    <m:fPr>
                      <m:ctrlPr>
                        <w:rPr>
                          <w:rFonts w:ascii="Cambria Math" w:hAnsi="Cambria Math"/>
                        </w:rPr>
                      </m:ctrlPr>
                    </m:fPr>
                    <m:num>
                      <m:sSub>
                        <m:sSubPr>
                          <m:ctrlPr>
                            <w:rPr>
                              <w:rFonts w:ascii="Cambria Math" w:hAnsi="Cambria Math"/>
                            </w:rPr>
                          </m:ctrlPr>
                        </m:sSubPr>
                        <m:e>
                          <m:r>
                            <w:rPr>
                              <w:rFonts w:ascii="Cambria Math" w:hAnsi="Cambria Math"/>
                            </w:rPr>
                            <m:t>CPIH</m:t>
                          </m:r>
                        </m:e>
                        <m:sub>
                          <m:r>
                            <w:rPr>
                              <w:rFonts w:ascii="Cambria Math" w:hAnsi="Cambria Math"/>
                            </w:rPr>
                            <m:t>m</m:t>
                          </m:r>
                        </m:sub>
                      </m:sSub>
                    </m:num>
                    <m:den>
                      <m:sSub>
                        <m:sSubPr>
                          <m:ctrlPr>
                            <w:rPr>
                              <w:rFonts w:ascii="Cambria Math" w:hAnsi="Cambria Math"/>
                            </w:rPr>
                          </m:ctrlPr>
                        </m:sSubPr>
                        <m:e>
                          <m:r>
                            <w:rPr>
                              <w:rFonts w:ascii="Cambria Math" w:hAnsi="Cambria Math"/>
                            </w:rPr>
                            <m:t>CPIH</m:t>
                          </m:r>
                        </m:e>
                        <m:sub>
                          <m:r>
                            <w:rPr>
                              <w:rFonts w:ascii="Cambria Math" w:hAnsi="Cambria Math"/>
                            </w:rPr>
                            <m:t>m</m:t>
                          </m:r>
                          <m:r>
                            <m:rPr>
                              <m:sty m:val="p"/>
                            </m:rPr>
                            <w:rPr>
                              <w:rFonts w:ascii="Cambria Math" w:hAnsi="Cambria Math"/>
                            </w:rPr>
                            <m:t>-1</m:t>
                          </m:r>
                        </m:sub>
                      </m:sSub>
                    </m:den>
                  </m:f>
                  <m:r>
                    <m:rPr>
                      <m:sty m:val="p"/>
                    </m:rPr>
                    <w:rPr>
                      <w:rFonts w:ascii="Cambria Math" w:hAnsi="Cambria Math"/>
                    </w:rPr>
                    <m:t xml:space="preserve">,  if  </m:t>
                  </m:r>
                  <m:r>
                    <w:rPr>
                      <w:rFonts w:ascii="Cambria Math" w:hAnsi="Cambria Math"/>
                    </w:rPr>
                    <m:t>m</m:t>
                  </m:r>
                  <m:r>
                    <m:rPr>
                      <m:sty m:val="p"/>
                    </m:rPr>
                    <w:rPr>
                      <w:rFonts w:ascii="Cambria Math" w:hAnsi="Cambria Math"/>
                    </w:rPr>
                    <m:t>&gt;</m:t>
                  </m:r>
                  <m:r>
                    <w:rPr>
                      <w:rFonts w:ascii="Cambria Math" w:hAnsi="Cambria Math"/>
                    </w:rPr>
                    <m:t>April</m:t>
                  </m:r>
                  <m:r>
                    <m:rPr>
                      <m:sty m:val="p"/>
                    </m:rPr>
                    <w:rPr>
                      <w:rFonts w:ascii="Cambria Math" w:hAnsi="Cambria Math"/>
                    </w:rPr>
                    <m:t xml:space="preserve"> 2023</m:t>
                  </m:r>
                </m:e>
              </m:eqArr>
            </m:e>
          </m:d>
        </m:oMath>
      </m:oMathPara>
    </w:p>
    <w:p w14:paraId="6D404152" w14:textId="77777777" w:rsidR="001A2306" w:rsidRPr="00925811" w:rsidRDefault="001A2306" w:rsidP="001A2306">
      <w:pPr>
        <w:pStyle w:val="FormulaDefinitions"/>
      </w:pPr>
      <w:r w:rsidRPr="00925811">
        <w:t>where:</w:t>
      </w:r>
    </w:p>
    <w:tbl>
      <w:tblPr>
        <w:tblStyle w:val="TableGridLight"/>
        <w:tblW w:w="0" w:type="auto"/>
        <w:tblLook w:val="04A0" w:firstRow="1" w:lastRow="0" w:firstColumn="1" w:lastColumn="0" w:noHBand="0" w:noVBand="1"/>
      </w:tblPr>
      <w:tblGrid>
        <w:gridCol w:w="845"/>
        <w:gridCol w:w="7523"/>
      </w:tblGrid>
      <w:tr w:rsidR="001A2306" w:rsidRPr="00925811" w14:paraId="0C7E6476" w14:textId="77777777" w:rsidTr="00A75C4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14:paraId="5516D7A1" w14:textId="77777777" w:rsidR="001A2306" w:rsidRPr="00925811" w:rsidRDefault="001A2306" w:rsidP="001A2306">
            <w:r w:rsidRPr="00925811">
              <w:t>m</w:t>
            </w:r>
          </w:p>
        </w:tc>
        <w:tc>
          <w:tcPr>
            <w:tcW w:w="0" w:type="auto"/>
            <w:hideMark/>
          </w:tcPr>
          <w:p w14:paraId="685B2A9B" w14:textId="77777777" w:rsidR="001A2306" w:rsidRPr="00925811" w:rsidRDefault="001A2306" w:rsidP="001A2306">
            <w:pPr>
              <w:cnfStyle w:val="100000000000" w:firstRow="1" w:lastRow="0" w:firstColumn="0" w:lastColumn="0" w:oddVBand="0" w:evenVBand="0" w:oddHBand="0" w:evenHBand="0" w:firstRowFirstColumn="0" w:firstRowLastColumn="0" w:lastRowFirstColumn="0" w:lastRowLastColumn="0"/>
            </w:pPr>
            <w:r w:rsidRPr="00925811">
              <w:t>refers to a year and month;</w:t>
            </w:r>
          </w:p>
        </w:tc>
      </w:tr>
      <w:tr w:rsidR="001A2306" w:rsidRPr="00925811" w14:paraId="07347113" w14:textId="77777777" w:rsidTr="00A75C46">
        <w:tc>
          <w:tcPr>
            <w:cnfStyle w:val="001000000000" w:firstRow="0" w:lastRow="0" w:firstColumn="1" w:lastColumn="0" w:oddVBand="0" w:evenVBand="0" w:oddHBand="0" w:evenHBand="0" w:firstRowFirstColumn="0" w:firstRowLastColumn="0" w:lastRowFirstColumn="0" w:lastRowLastColumn="0"/>
            <w:tcW w:w="0" w:type="auto"/>
            <w:hideMark/>
          </w:tcPr>
          <w:p w14:paraId="67E0C8C6" w14:textId="77777777" w:rsidR="001A2306" w:rsidRPr="00925811" w:rsidRDefault="001A2306" w:rsidP="001A2306">
            <w:r w:rsidRPr="00925811">
              <w:t>RPI</w:t>
            </w:r>
            <w:r w:rsidRPr="00925811">
              <w:rPr>
                <w:rStyle w:val="Subscript"/>
              </w:rPr>
              <w:t>m</w:t>
            </w:r>
          </w:p>
        </w:tc>
        <w:tc>
          <w:tcPr>
            <w:tcW w:w="0" w:type="auto"/>
            <w:hideMark/>
          </w:tcPr>
          <w:p w14:paraId="35833FD4"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means the Retail Prices Index for the year and month m; and</w:t>
            </w:r>
          </w:p>
        </w:tc>
      </w:tr>
      <w:tr w:rsidR="001A2306" w:rsidRPr="00925811" w14:paraId="6861AF75" w14:textId="77777777" w:rsidTr="00A75C46">
        <w:tc>
          <w:tcPr>
            <w:cnfStyle w:val="001000000000" w:firstRow="0" w:lastRow="0" w:firstColumn="1" w:lastColumn="0" w:oddVBand="0" w:evenVBand="0" w:oddHBand="0" w:evenHBand="0" w:firstRowFirstColumn="0" w:firstRowLastColumn="0" w:lastRowFirstColumn="0" w:lastRowLastColumn="0"/>
            <w:tcW w:w="0" w:type="auto"/>
            <w:hideMark/>
          </w:tcPr>
          <w:p w14:paraId="01E29D34" w14:textId="77777777" w:rsidR="001A2306" w:rsidRPr="00925811" w:rsidRDefault="001A2306" w:rsidP="001A2306">
            <w:r w:rsidRPr="00925811">
              <w:t>CPIH</w:t>
            </w:r>
            <w:r w:rsidRPr="00925811">
              <w:rPr>
                <w:rStyle w:val="Subscript"/>
              </w:rPr>
              <w:t>m</w:t>
            </w:r>
          </w:p>
        </w:tc>
        <w:tc>
          <w:tcPr>
            <w:tcW w:w="0" w:type="auto"/>
            <w:hideMark/>
          </w:tcPr>
          <w:p w14:paraId="6DB58950"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means the Consumer Prices Index Including Owner Occupiers' Housing Costs for the year and month m.</w:t>
            </w:r>
          </w:p>
        </w:tc>
      </w:tr>
    </w:tbl>
    <w:p w14:paraId="069513EB" w14:textId="77777777" w:rsidR="001A2306" w:rsidRPr="00925811" w:rsidRDefault="001A2306" w:rsidP="001A2306">
      <w:pPr>
        <w:pStyle w:val="Heading3"/>
      </w:pPr>
      <w:bookmarkStart w:id="44" w:name="_Toc51363652"/>
      <w:bookmarkStart w:id="45" w:name="_Toc52197025"/>
      <w:bookmarkStart w:id="46" w:name="_Toc52266787"/>
      <w:bookmarkStart w:id="47" w:name="_Toc55826947"/>
      <w:bookmarkStart w:id="48" w:name="_Toc55827101"/>
      <w:bookmarkStart w:id="49" w:name="_Toc57768202"/>
      <w:r w:rsidRPr="00925811">
        <w:t xml:space="preserve">Correction </w:t>
      </w:r>
      <w:bookmarkEnd w:id="44"/>
      <w:bookmarkEnd w:id="45"/>
      <w:bookmarkEnd w:id="46"/>
      <w:r w:rsidRPr="00925811">
        <w:t>term (K</w:t>
      </w:r>
      <w:r w:rsidRPr="00925811">
        <w:rPr>
          <w:rStyle w:val="Subscript"/>
        </w:rPr>
        <w:t>t</w:t>
      </w:r>
      <w:r w:rsidRPr="00925811">
        <w:t>)</w:t>
      </w:r>
      <w:bookmarkEnd w:id="47"/>
      <w:bookmarkEnd w:id="48"/>
      <w:bookmarkEnd w:id="49"/>
    </w:p>
    <w:p w14:paraId="2029CDE1" w14:textId="77777777" w:rsidR="001A2306" w:rsidRPr="00925811" w:rsidRDefault="001A2306" w:rsidP="001A2306">
      <w:pPr>
        <w:pStyle w:val="NumberedNormal"/>
      </w:pPr>
      <w:bookmarkStart w:id="50" w:name="_Hlk48603993"/>
      <w:r w:rsidRPr="00925811">
        <w:t xml:space="preserve">For Regulatory Years commencing prior to 1 April 2023, the value of Kt is zero.  </w:t>
      </w:r>
    </w:p>
    <w:p w14:paraId="7ECBEA5B" w14:textId="77777777" w:rsidR="001A2306" w:rsidRPr="00925811" w:rsidRDefault="001A2306" w:rsidP="001A2306">
      <w:pPr>
        <w:pStyle w:val="NumberedNormal"/>
      </w:pPr>
      <w:r w:rsidRPr="00925811">
        <w:t>For Regulatory Years commencing on or after 1 April 2023, the value of Kt is derived in accordance with the following formula:</w:t>
      </w:r>
      <w:bookmarkEnd w:id="50"/>
    </w:p>
    <w:p w14:paraId="6FEA990C" w14:textId="77777777" w:rsidR="001A2306" w:rsidRPr="00925811" w:rsidRDefault="00883AC9" w:rsidP="001A2306">
      <m:oMathPara>
        <m:oMath>
          <m:sSub>
            <m:sSubPr>
              <m:ctrlPr>
                <w:rPr>
                  <w:rFonts w:ascii="Cambria Math" w:hAnsi="Cambria Math"/>
                </w:rPr>
              </m:ctrlPr>
            </m:sSubPr>
            <m:e>
              <m:r>
                <w:rPr>
                  <w:rFonts w:ascii="Cambria Math" w:hAnsi="Cambria Math"/>
                </w:rPr>
                <m:t>K</m:t>
              </m:r>
            </m:e>
            <m:sub>
              <m:r>
                <w:rPr>
                  <w:rFonts w:ascii="Cambria Math" w:hAnsi="Cambria Math"/>
                </w:rPr>
                <m:t>t</m:t>
              </m:r>
            </m:sub>
          </m:sSub>
          <m:r>
            <w:rPr>
              <w:rFonts w:ascii="Cambria Math" w:hAnsi="Cambria Math"/>
            </w:rPr>
            <m:t>=</m:t>
          </m:r>
          <m:d>
            <m:dPr>
              <m:ctrlPr>
                <w:rPr>
                  <w:rFonts w:ascii="Cambria Math" w:hAnsi="Cambria Math"/>
                </w:rPr>
              </m:ctrlPr>
            </m:dPr>
            <m:e>
              <m:sSub>
                <m:sSubPr>
                  <m:ctrlPr>
                    <w:rPr>
                      <w:rFonts w:ascii="Cambria Math" w:hAnsi="Cambria Math"/>
                    </w:rPr>
                  </m:ctrlPr>
                </m:sSubPr>
                <m:e>
                  <m:r>
                    <w:rPr>
                      <w:rFonts w:ascii="Cambria Math" w:hAnsi="Cambria Math"/>
                    </w:rPr>
                    <m:t>AR</m:t>
                  </m:r>
                </m:e>
                <m:sub>
                  <m:r>
                    <w:rPr>
                      <w:rFonts w:ascii="Cambria Math" w:hAnsi="Cambria Math"/>
                    </w:rPr>
                    <m:t>t-1</m:t>
                  </m:r>
                </m:sub>
              </m:sSub>
              <m:r>
                <w:rPr>
                  <w:rFonts w:ascii="Cambria Math" w:hAnsi="Cambria Math"/>
                </w:rPr>
                <m:t>-</m:t>
              </m:r>
              <m:sSub>
                <m:sSubPr>
                  <m:ctrlPr>
                    <w:rPr>
                      <w:rFonts w:ascii="Cambria Math" w:hAnsi="Cambria Math"/>
                    </w:rPr>
                  </m:ctrlPr>
                </m:sSubPr>
                <m:e>
                  <m:r>
                    <w:rPr>
                      <w:rFonts w:ascii="Cambria Math" w:hAnsi="Cambria Math"/>
                    </w:rPr>
                    <m:t>RR</m:t>
                  </m:r>
                </m:e>
                <m:sub>
                  <m:r>
                    <w:rPr>
                      <w:rFonts w:ascii="Cambria Math" w:hAnsi="Cambria Math"/>
                    </w:rPr>
                    <m:t>t-1</m:t>
                  </m:r>
                </m:sub>
              </m:sSub>
            </m:e>
          </m:d>
          <m:r>
            <w:rPr>
              <w:rFonts w:ascii="Cambria Math" w:hAnsi="Cambria Math"/>
            </w:rPr>
            <m:t>×</m:t>
          </m:r>
          <m:d>
            <m:dPr>
              <m:ctrlPr>
                <w:rPr>
                  <w:rFonts w:ascii="Cambria Math" w:hAnsi="Cambria Math"/>
                </w:rPr>
              </m:ctrlPr>
            </m:dPr>
            <m:e>
              <m:r>
                <w:rPr>
                  <w:rFonts w:ascii="Cambria Math" w:hAnsi="Cambria Math"/>
                </w:rPr>
                <m:t>1+</m:t>
              </m:r>
              <m:sSub>
                <m:sSubPr>
                  <m:ctrlPr>
                    <w:rPr>
                      <w:rFonts w:ascii="Cambria Math" w:hAnsi="Cambria Math"/>
                    </w:rPr>
                  </m:ctrlPr>
                </m:sSubPr>
                <m:e>
                  <m:r>
                    <w:rPr>
                      <w:rFonts w:ascii="Cambria Math" w:hAnsi="Cambria Math"/>
                    </w:rPr>
                    <m:t>TVM</m:t>
                  </m:r>
                </m:e>
                <m:sub>
                  <m:r>
                    <w:rPr>
                      <w:rFonts w:ascii="Cambria Math" w:hAnsi="Cambria Math"/>
                    </w:rPr>
                    <m:t>t-1</m:t>
                  </m:r>
                </m:sub>
              </m:sSub>
            </m:e>
          </m:d>
        </m:oMath>
      </m:oMathPara>
    </w:p>
    <w:p w14:paraId="15FE4218" w14:textId="77777777" w:rsidR="001A2306" w:rsidRPr="00925811" w:rsidRDefault="001A2306" w:rsidP="001A2306">
      <w:pPr>
        <w:pStyle w:val="FormulaDefinitions"/>
      </w:pPr>
      <w:r w:rsidRPr="00925811">
        <w:t>where:</w:t>
      </w:r>
    </w:p>
    <w:tbl>
      <w:tblPr>
        <w:tblStyle w:val="TableGridLight"/>
        <w:tblW w:w="8222" w:type="dxa"/>
        <w:tblLook w:val="04A0" w:firstRow="1" w:lastRow="0" w:firstColumn="1" w:lastColumn="0" w:noHBand="0" w:noVBand="1"/>
      </w:tblPr>
      <w:tblGrid>
        <w:gridCol w:w="743"/>
        <w:gridCol w:w="7479"/>
      </w:tblGrid>
      <w:tr w:rsidR="001A2306" w:rsidRPr="00925811" w14:paraId="2F207825" w14:textId="77777777" w:rsidTr="00A75C46">
        <w:trPr>
          <w:cnfStyle w:val="100000000000" w:firstRow="1" w:lastRow="0" w:firstColumn="0" w:lastColumn="0" w:oddVBand="0" w:evenVBand="0" w:oddHBand="0"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743" w:type="dxa"/>
            <w:hideMark/>
          </w:tcPr>
          <w:p w14:paraId="563A5960" w14:textId="77777777" w:rsidR="001A2306" w:rsidRPr="00925811" w:rsidRDefault="001A2306" w:rsidP="001A2306">
            <w:r w:rsidRPr="00925811">
              <w:t>AR</w:t>
            </w:r>
            <w:r w:rsidRPr="00925811">
              <w:rPr>
                <w:rStyle w:val="Subscript"/>
              </w:rPr>
              <w:t>t</w:t>
            </w:r>
          </w:p>
        </w:tc>
        <w:tc>
          <w:tcPr>
            <w:tcW w:w="7479" w:type="dxa"/>
            <w:hideMark/>
          </w:tcPr>
          <w:p w14:paraId="17839CBB" w14:textId="77777777" w:rsidR="001A2306" w:rsidRPr="00925811" w:rsidRDefault="001A2306" w:rsidP="001A2306">
            <w:pPr>
              <w:cnfStyle w:val="100000000000" w:firstRow="1" w:lastRow="0" w:firstColumn="0" w:lastColumn="0" w:oddVBand="0" w:evenVBand="0" w:oddHBand="0" w:evenHBand="0" w:firstRowFirstColumn="0" w:firstRowLastColumn="0" w:lastRowFirstColumn="0" w:lastRowLastColumn="0"/>
            </w:pPr>
            <w:r w:rsidRPr="00925811">
              <w:t>means Allowed Revenue. For Regulatory Years commencing on or after 1 April 2023 AR</w:t>
            </w:r>
            <w:r w:rsidRPr="00925811">
              <w:rPr>
                <w:rStyle w:val="Subscript"/>
              </w:rPr>
              <w:t>t</w:t>
            </w:r>
            <w:r w:rsidRPr="00925811">
              <w:t xml:space="preserve"> is derived in accordance with Part C. For the Regulatory Year commencing on 1 April 2022 AR</w:t>
            </w:r>
            <w:r w:rsidRPr="00925811">
              <w:rPr>
                <w:rStyle w:val="Subscript"/>
              </w:rPr>
              <w:t>t</w:t>
            </w:r>
            <w:r w:rsidRPr="00925811">
              <w:t xml:space="preserve"> has the value of Allowed Distribution Network Revenue derived in accordance with Part B of Charge Restriction Condition 2A (Restriction of Allowed Distribution Network Revenue) of this licence as in force on 31 March 2023;</w:t>
            </w:r>
          </w:p>
        </w:tc>
      </w:tr>
      <w:tr w:rsidR="001A2306" w:rsidRPr="00925811" w14:paraId="4B1A9158"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743" w:type="dxa"/>
            <w:hideMark/>
          </w:tcPr>
          <w:p w14:paraId="0BADDE7D" w14:textId="77777777" w:rsidR="001A2306" w:rsidRPr="00925811" w:rsidRDefault="001A2306" w:rsidP="001A2306">
            <w:r w:rsidRPr="00925811">
              <w:t>RR</w:t>
            </w:r>
            <w:r w:rsidRPr="00925811">
              <w:rPr>
                <w:rStyle w:val="Subscript"/>
              </w:rPr>
              <w:t>t</w:t>
            </w:r>
          </w:p>
        </w:tc>
        <w:tc>
          <w:tcPr>
            <w:tcW w:w="7479" w:type="dxa"/>
            <w:hideMark/>
          </w:tcPr>
          <w:p w14:paraId="283D19FC"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means Recovered Revenue. For Regulatory Years commencing on or after 1 April 2023, RR</w:t>
            </w:r>
            <w:r w:rsidRPr="00925811">
              <w:rPr>
                <w:rStyle w:val="Subscript"/>
              </w:rPr>
              <w:t>t</w:t>
            </w:r>
            <w:r w:rsidRPr="00925811">
              <w:t xml:space="preserve"> is derived in accordance with Part B. For the Regulatory Year commencing on 1 April 2022, RR</w:t>
            </w:r>
            <w:r w:rsidRPr="00925811">
              <w:rPr>
                <w:rStyle w:val="Subscript"/>
              </w:rPr>
              <w:t>t</w:t>
            </w:r>
            <w:r w:rsidRPr="00925811">
              <w:t xml:space="preserve"> has the value of Regulated Distribution Network Revenue derived in accordance with Part E of Charge Restriction Condition 2A (Restriction of Allowed Distribution Network Revenue) of this licence as in force on 31 March 2023; and </w:t>
            </w:r>
          </w:p>
        </w:tc>
      </w:tr>
      <w:tr w:rsidR="001A2306" w:rsidRPr="00925811" w14:paraId="2632E61E"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743" w:type="dxa"/>
            <w:hideMark/>
          </w:tcPr>
          <w:p w14:paraId="5546AAAB" w14:textId="77777777" w:rsidR="001A2306" w:rsidRPr="00925811" w:rsidRDefault="001A2306" w:rsidP="001A2306">
            <w:r w:rsidRPr="00925811">
              <w:lastRenderedPageBreak/>
              <w:t>TVM</w:t>
            </w:r>
            <w:r w:rsidRPr="00925811">
              <w:rPr>
                <w:rStyle w:val="Subscript"/>
              </w:rPr>
              <w:t>t</w:t>
            </w:r>
          </w:p>
        </w:tc>
        <w:tc>
          <w:tcPr>
            <w:tcW w:w="7479" w:type="dxa"/>
            <w:hideMark/>
          </w:tcPr>
          <w:p w14:paraId="130E49D3"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means a time value of money adjustment and is derived in accordance with paragraph 2.1.13.</w:t>
            </w:r>
          </w:p>
        </w:tc>
      </w:tr>
    </w:tbl>
    <w:p w14:paraId="09B2C4CC" w14:textId="77777777" w:rsidR="001A2306" w:rsidRPr="00925811" w:rsidRDefault="001A2306" w:rsidP="001A2306">
      <w:pPr>
        <w:pStyle w:val="NumberedNormal"/>
      </w:pPr>
      <w:bookmarkStart w:id="51" w:name="_Toc51783605"/>
      <w:bookmarkStart w:id="52" w:name="_Toc51866562"/>
      <w:bookmarkStart w:id="53" w:name="_Toc57985352"/>
      <w:bookmarkStart w:id="54" w:name="_Toc63192559"/>
      <w:bookmarkStart w:id="55" w:name="_Toc73528117"/>
      <w:r w:rsidRPr="00925811">
        <w:t>The value of TVM</w:t>
      </w:r>
      <w:r w:rsidRPr="00925811">
        <w:rPr>
          <w:rStyle w:val="Subscript"/>
        </w:rPr>
        <w:t>t</w:t>
      </w:r>
      <w:r w:rsidRPr="00925811">
        <w:t xml:space="preserve"> is derived in accordance with the following formula:</w:t>
      </w:r>
    </w:p>
    <w:p w14:paraId="2A348CEB" w14:textId="77777777" w:rsidR="001A2306" w:rsidRPr="00925811" w:rsidRDefault="00883AC9" w:rsidP="001A2306">
      <w:pPr>
        <w:rPr>
          <w:rFonts w:ascii="Cambria Math" w:hAnsi="Cambria Math"/>
          <w:oMath/>
        </w:rPr>
      </w:pPr>
      <m:oMathPara>
        <m:oMath>
          <m:sSub>
            <m:sSubPr>
              <m:ctrlPr>
                <w:rPr>
                  <w:rFonts w:ascii="Cambria Math" w:hAnsi="Cambria Math"/>
                </w:rPr>
              </m:ctrlPr>
            </m:sSubPr>
            <m:e>
              <m:r>
                <w:rPr>
                  <w:rFonts w:ascii="Cambria Math" w:hAnsi="Cambria Math"/>
                </w:rPr>
                <m:t>TVM</m:t>
              </m:r>
            </m:e>
            <m:sub>
              <m:r>
                <w:rPr>
                  <w:rFonts w:ascii="Cambria Math" w:hAnsi="Cambria Math"/>
                </w:rPr>
                <m:t>t</m:t>
              </m:r>
            </m:sub>
          </m:sSub>
          <m:r>
            <w:rPr>
              <w:rFonts w:ascii="Cambria Math" w:hAnsi="Cambria Math"/>
            </w:rPr>
            <m:t>=</m:t>
          </m:r>
          <m:d>
            <m:dPr>
              <m:ctrlPr>
                <w:rPr>
                  <w:rFonts w:ascii="Cambria Math" w:hAnsi="Cambria Math"/>
                </w:rPr>
              </m:ctrlPr>
            </m:dPr>
            <m:e>
              <m:r>
                <w:rPr>
                  <w:rFonts w:ascii="Cambria Math" w:hAnsi="Cambria Math"/>
                </w:rPr>
                <m:t>1+</m:t>
              </m:r>
              <m:sSub>
                <m:sSubPr>
                  <m:ctrlPr>
                    <w:rPr>
                      <w:rFonts w:ascii="Cambria Math" w:hAnsi="Cambria Math"/>
                    </w:rPr>
                  </m:ctrlPr>
                </m:sSubPr>
                <m:e>
                  <m:r>
                    <w:rPr>
                      <w:rFonts w:ascii="Cambria Math" w:hAnsi="Cambria Math"/>
                    </w:rPr>
                    <m:t>WACC</m:t>
                  </m:r>
                </m:e>
                <m:sub>
                  <m:r>
                    <w:rPr>
                      <w:rFonts w:ascii="Cambria Math" w:hAnsi="Cambria Math"/>
                    </w:rPr>
                    <m:t>t</m:t>
                  </m:r>
                </m:sub>
              </m:sSub>
            </m:e>
          </m:d>
          <m:r>
            <w:rPr>
              <w:rFonts w:ascii="Cambria Math" w:hAnsi="Cambria Math"/>
            </w:rPr>
            <m:t>×</m:t>
          </m:r>
          <m:f>
            <m:fPr>
              <m:ctrlPr>
                <w:rPr>
                  <w:rFonts w:ascii="Cambria Math" w:hAnsi="Cambria Math"/>
                </w:rPr>
              </m:ctrlPr>
            </m:fPr>
            <m:num>
              <m:sSub>
                <m:sSubPr>
                  <m:ctrlPr>
                    <w:rPr>
                      <w:rFonts w:ascii="Cambria Math" w:hAnsi="Cambria Math"/>
                    </w:rPr>
                  </m:ctrlPr>
                </m:sSubPr>
                <m:e>
                  <m:r>
                    <w:rPr>
                      <w:rFonts w:ascii="Cambria Math" w:hAnsi="Cambria Math"/>
                    </w:rPr>
                    <m:t>PI</m:t>
                  </m:r>
                </m:e>
                <m:sub>
                  <m:r>
                    <w:rPr>
                      <w:rFonts w:ascii="Cambria Math" w:hAnsi="Cambria Math"/>
                    </w:rPr>
                    <m:t>t+1</m:t>
                  </m:r>
                </m:sub>
              </m:sSub>
            </m:num>
            <m:den>
              <m:sSub>
                <m:sSubPr>
                  <m:ctrlPr>
                    <w:rPr>
                      <w:rFonts w:ascii="Cambria Math" w:hAnsi="Cambria Math"/>
                    </w:rPr>
                  </m:ctrlPr>
                </m:sSubPr>
                <m:e>
                  <m:r>
                    <w:rPr>
                      <w:rFonts w:ascii="Cambria Math" w:hAnsi="Cambria Math"/>
                    </w:rPr>
                    <m:t>PI</m:t>
                  </m:r>
                </m:e>
                <m:sub>
                  <m:r>
                    <w:rPr>
                      <w:rFonts w:ascii="Cambria Math" w:hAnsi="Cambria Math"/>
                    </w:rPr>
                    <m:t>t</m:t>
                  </m:r>
                </m:sub>
              </m:sSub>
            </m:den>
          </m:f>
          <m:r>
            <w:rPr>
              <w:rFonts w:ascii="Cambria Math" w:hAnsi="Cambria Math"/>
            </w:rPr>
            <m:t>-1</m:t>
          </m:r>
        </m:oMath>
      </m:oMathPara>
    </w:p>
    <w:p w14:paraId="3D0EDFCC" w14:textId="77777777" w:rsidR="001A2306" w:rsidRPr="00925811" w:rsidRDefault="001A2306" w:rsidP="001A2306">
      <w:pPr>
        <w:pStyle w:val="FormulaDefinitions"/>
      </w:pPr>
      <w:r w:rsidRPr="00925811">
        <w:t>where:</w:t>
      </w:r>
    </w:p>
    <w:tbl>
      <w:tblPr>
        <w:tblStyle w:val="TableGridLight"/>
        <w:tblW w:w="0" w:type="auto"/>
        <w:tblLook w:val="04A0" w:firstRow="1" w:lastRow="0" w:firstColumn="1" w:lastColumn="0" w:noHBand="0" w:noVBand="1"/>
      </w:tblPr>
      <w:tblGrid>
        <w:gridCol w:w="893"/>
        <w:gridCol w:w="7475"/>
      </w:tblGrid>
      <w:tr w:rsidR="001A2306" w:rsidRPr="00925811" w14:paraId="6DEFF982" w14:textId="77777777" w:rsidTr="00A75C46">
        <w:trPr>
          <w:cnfStyle w:val="100000000000" w:firstRow="1" w:lastRow="0" w:firstColumn="0" w:lastColumn="0" w:oddVBand="0" w:evenVBand="0" w:oddHBand="0" w:evenHBand="0" w:firstRowFirstColumn="0" w:firstRowLastColumn="0" w:lastRowFirstColumn="0" w:lastRowLastColumn="0"/>
          <w:trHeight w:val="529"/>
        </w:trPr>
        <w:tc>
          <w:tcPr>
            <w:cnfStyle w:val="001000000000" w:firstRow="0" w:lastRow="0" w:firstColumn="1" w:lastColumn="0" w:oddVBand="0" w:evenVBand="0" w:oddHBand="0" w:evenHBand="0" w:firstRowFirstColumn="0" w:firstRowLastColumn="0" w:lastRowFirstColumn="0" w:lastRowLastColumn="0"/>
            <w:tcW w:w="738" w:type="dxa"/>
            <w:hideMark/>
          </w:tcPr>
          <w:p w14:paraId="7EAC796F" w14:textId="77777777" w:rsidR="001A2306" w:rsidRPr="00925811" w:rsidRDefault="001A2306" w:rsidP="001A2306">
            <w:r w:rsidRPr="00925811">
              <w:t>WACC</w:t>
            </w:r>
            <w:r w:rsidRPr="00925811">
              <w:rPr>
                <w:rStyle w:val="Subscript"/>
              </w:rPr>
              <w:t>t</w:t>
            </w:r>
          </w:p>
        </w:tc>
        <w:tc>
          <w:tcPr>
            <w:tcW w:w="7608" w:type="dxa"/>
            <w:hideMark/>
          </w:tcPr>
          <w:p w14:paraId="39BB9FD8" w14:textId="77777777" w:rsidR="001A2306" w:rsidRPr="00925811" w:rsidRDefault="001A2306" w:rsidP="001A2306">
            <w:pPr>
              <w:cnfStyle w:val="100000000000" w:firstRow="1" w:lastRow="0" w:firstColumn="0" w:lastColumn="0" w:oddVBand="0" w:evenVBand="0" w:oddHBand="0" w:evenHBand="0" w:firstRowFirstColumn="0" w:firstRowLastColumn="0" w:lastRowFirstColumn="0" w:lastRowLastColumn="0"/>
            </w:pPr>
            <w:r w:rsidRPr="00925811">
              <w:t>means vanilla weighted average cost of capital.  For Regulatory Years commencing on or after 1 April 2023 it is derived in accordance with Chapter 4 of the ED2 Price Control Financial Handbook. For the Regulatory Year commencing on 1 April 2022 it has the value of “vanilla WACC” derived in accordance with Chapter 4 of the ED1 Price Control Financial Handbook; and</w:t>
            </w:r>
          </w:p>
        </w:tc>
      </w:tr>
      <w:tr w:rsidR="001A2306" w:rsidRPr="00925811" w14:paraId="7F2E1704" w14:textId="77777777" w:rsidTr="00A75C46">
        <w:tc>
          <w:tcPr>
            <w:cnfStyle w:val="001000000000" w:firstRow="0" w:lastRow="0" w:firstColumn="1" w:lastColumn="0" w:oddVBand="0" w:evenVBand="0" w:oddHBand="0" w:evenHBand="0" w:firstRowFirstColumn="0" w:firstRowLastColumn="0" w:lastRowFirstColumn="0" w:lastRowLastColumn="0"/>
            <w:tcW w:w="738" w:type="dxa"/>
            <w:hideMark/>
          </w:tcPr>
          <w:p w14:paraId="2A43DA7A" w14:textId="77777777" w:rsidR="001A2306" w:rsidRPr="00925811" w:rsidRDefault="001A2306" w:rsidP="001A2306">
            <w:r w:rsidRPr="00925811">
              <w:t>PI</w:t>
            </w:r>
            <w:r w:rsidRPr="00925811">
              <w:rPr>
                <w:rStyle w:val="Subscript"/>
              </w:rPr>
              <w:t>t</w:t>
            </w:r>
          </w:p>
        </w:tc>
        <w:tc>
          <w:tcPr>
            <w:tcW w:w="7608" w:type="dxa"/>
          </w:tcPr>
          <w:p w14:paraId="082143AE"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means the price index term derived in accordance with Part C.</w:t>
            </w:r>
          </w:p>
        </w:tc>
      </w:tr>
    </w:tbl>
    <w:bookmarkEnd w:id="51"/>
    <w:bookmarkEnd w:id="52"/>
    <w:bookmarkEnd w:id="53"/>
    <w:bookmarkEnd w:id="54"/>
    <w:bookmarkEnd w:id="55"/>
    <w:p w14:paraId="2635E61F" w14:textId="77777777" w:rsidR="001A2306" w:rsidRPr="00925811" w:rsidRDefault="001A2306" w:rsidP="001A2306">
      <w:pPr>
        <w:pStyle w:val="NumberedNormal"/>
      </w:pPr>
      <w:r w:rsidRPr="00925811">
        <w:t>The value of K</w:t>
      </w:r>
      <w:r w:rsidRPr="00925811">
        <w:rPr>
          <w:rStyle w:val="Subscript"/>
        </w:rPr>
        <w:t>t</w:t>
      </w:r>
      <w:r w:rsidRPr="00925811">
        <w:t xml:space="preserve"> is in nominal prices.</w:t>
      </w:r>
    </w:p>
    <w:p w14:paraId="7CC9FBDD" w14:textId="77777777" w:rsidR="001A2306" w:rsidRPr="00925811" w:rsidRDefault="001A2306" w:rsidP="001A2306">
      <w:pPr>
        <w:pStyle w:val="Heading3"/>
      </w:pPr>
      <w:r w:rsidRPr="00925811">
        <w:t>Forecasting penalty (FP</w:t>
      </w:r>
      <w:r w:rsidRPr="00925811">
        <w:rPr>
          <w:rStyle w:val="Subscript"/>
        </w:rPr>
        <w:t>t</w:t>
      </w:r>
      <w:r w:rsidRPr="00925811">
        <w:t>)</w:t>
      </w:r>
    </w:p>
    <w:p w14:paraId="6BD04DDC" w14:textId="77777777" w:rsidR="001A2306" w:rsidRPr="00925811" w:rsidRDefault="001A2306" w:rsidP="001A2306">
      <w:pPr>
        <w:pStyle w:val="NumberedNormal"/>
      </w:pPr>
      <w:r w:rsidRPr="00925811">
        <w:t>For Regulatory Years commencing prior to 1 April 2026, the value of FP</w:t>
      </w:r>
      <w:r w:rsidRPr="00925811">
        <w:rPr>
          <w:rStyle w:val="Subscript"/>
        </w:rPr>
        <w:t>t</w:t>
      </w:r>
      <w:r w:rsidRPr="00925811">
        <w:t xml:space="preserve"> is zero.</w:t>
      </w:r>
    </w:p>
    <w:p w14:paraId="3147E570" w14:textId="77777777" w:rsidR="001A2306" w:rsidRPr="00925811" w:rsidRDefault="001A2306" w:rsidP="001A2306">
      <w:pPr>
        <w:pStyle w:val="NumberedNormal"/>
      </w:pPr>
      <w:r w:rsidRPr="00925811">
        <w:t>For Regulatory Years commencing on or after 1 April 2026, the value of FP</w:t>
      </w:r>
      <w:r w:rsidRPr="00925811">
        <w:rPr>
          <w:rStyle w:val="Subscript"/>
        </w:rPr>
        <w:t>t</w:t>
      </w:r>
      <w:r w:rsidRPr="00925811">
        <w:t xml:space="preserve"> is derived in accordance with the following formula:</w:t>
      </w:r>
    </w:p>
    <w:p w14:paraId="2E39BE8C" w14:textId="77777777" w:rsidR="001A2306" w:rsidRPr="00925811" w:rsidRDefault="00883AC9" w:rsidP="001A2306">
      <m:oMathPara>
        <m:oMath>
          <m:sSub>
            <m:sSubPr>
              <m:ctrlPr>
                <w:rPr>
                  <w:rFonts w:ascii="Cambria Math" w:hAnsi="Cambria Math"/>
                </w:rPr>
              </m:ctrlPr>
            </m:sSubPr>
            <m:e>
              <m:r>
                <w:rPr>
                  <w:rFonts w:ascii="Cambria Math" w:hAnsi="Cambria Math"/>
                </w:rPr>
                <m:t>FP</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BRFP</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RRFP</m:t>
              </m:r>
            </m:e>
            <m:sub>
              <m:r>
                <w:rPr>
                  <w:rFonts w:ascii="Cambria Math" w:hAnsi="Cambria Math"/>
                </w:rPr>
                <m:t>t</m:t>
              </m:r>
            </m:sub>
          </m:sSub>
        </m:oMath>
      </m:oMathPara>
    </w:p>
    <w:p w14:paraId="784FD7EC" w14:textId="77777777" w:rsidR="001A2306" w:rsidRPr="00925811" w:rsidRDefault="001A2306" w:rsidP="001A2306">
      <w:pPr>
        <w:pStyle w:val="FormulaDefinitions"/>
      </w:pPr>
      <w:r w:rsidRPr="00925811">
        <w:t>where:</w:t>
      </w:r>
    </w:p>
    <w:tbl>
      <w:tblPr>
        <w:tblStyle w:val="TableGridLight"/>
        <w:tblW w:w="8222" w:type="dxa"/>
        <w:tblLook w:val="04A0" w:firstRow="1" w:lastRow="0" w:firstColumn="1" w:lastColumn="0" w:noHBand="0" w:noVBand="1"/>
      </w:tblPr>
      <w:tblGrid>
        <w:gridCol w:w="816"/>
        <w:gridCol w:w="7406"/>
      </w:tblGrid>
      <w:tr w:rsidR="001A2306" w:rsidRPr="00925811" w14:paraId="3E1CA177" w14:textId="77777777" w:rsidTr="00A75C46">
        <w:trPr>
          <w:cnfStyle w:val="100000000000" w:firstRow="1" w:lastRow="0" w:firstColumn="0" w:lastColumn="0" w:oddVBand="0" w:evenVBand="0" w:oddHBand="0"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743" w:type="dxa"/>
            <w:hideMark/>
          </w:tcPr>
          <w:p w14:paraId="2A1B7B7C" w14:textId="77777777" w:rsidR="001A2306" w:rsidRPr="00925811" w:rsidRDefault="001A2306" w:rsidP="001A2306">
            <w:r w:rsidRPr="00925811">
              <w:t>BRFP</w:t>
            </w:r>
            <w:r w:rsidRPr="00925811">
              <w:rPr>
                <w:rStyle w:val="Subscript"/>
              </w:rPr>
              <w:t>t</w:t>
            </w:r>
          </w:p>
        </w:tc>
        <w:tc>
          <w:tcPr>
            <w:tcW w:w="7479" w:type="dxa"/>
            <w:hideMark/>
          </w:tcPr>
          <w:p w14:paraId="7B5D1C89" w14:textId="77777777" w:rsidR="001A2306" w:rsidRPr="00925811" w:rsidRDefault="001A2306" w:rsidP="001A2306">
            <w:pPr>
              <w:cnfStyle w:val="100000000000" w:firstRow="1" w:lastRow="0" w:firstColumn="0" w:lastColumn="0" w:oddVBand="0" w:evenVBand="0" w:oddHBand="0" w:evenHBand="0" w:firstRowFirstColumn="0" w:firstRowLastColumn="0" w:lastRowFirstColumn="0" w:lastRowLastColumn="0"/>
            </w:pPr>
            <w:r w:rsidRPr="00925811">
              <w:t>means the base revenue forecasting penalty and is derived in accordance with paragraph 2.1.17; and</w:t>
            </w:r>
          </w:p>
        </w:tc>
      </w:tr>
      <w:tr w:rsidR="001A2306" w:rsidRPr="00925811" w14:paraId="4CF0E588"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743" w:type="dxa"/>
            <w:hideMark/>
          </w:tcPr>
          <w:p w14:paraId="6B6B2912" w14:textId="77777777" w:rsidR="001A2306" w:rsidRPr="00925811" w:rsidRDefault="001A2306" w:rsidP="001A2306">
            <w:r w:rsidRPr="00925811">
              <w:t>RRFP</w:t>
            </w:r>
            <w:r w:rsidRPr="00925811">
              <w:rPr>
                <w:rStyle w:val="Subscript"/>
              </w:rPr>
              <w:t>t</w:t>
            </w:r>
          </w:p>
        </w:tc>
        <w:tc>
          <w:tcPr>
            <w:tcW w:w="7479" w:type="dxa"/>
            <w:hideMark/>
          </w:tcPr>
          <w:p w14:paraId="09138563"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means the Recovered Revenue forecasting penalty and is derived in accordance with paragraph 2.1.19.</w:t>
            </w:r>
          </w:p>
        </w:tc>
      </w:tr>
    </w:tbl>
    <w:p w14:paraId="50A25F95" w14:textId="77777777" w:rsidR="001A2306" w:rsidRPr="00925811" w:rsidRDefault="001A2306" w:rsidP="001A2306">
      <w:pPr>
        <w:pStyle w:val="NumberedNormal"/>
      </w:pPr>
      <w:r w:rsidRPr="00925811">
        <w:t>The value of BRFP</w:t>
      </w:r>
      <w:r w:rsidRPr="00925811">
        <w:rPr>
          <w:rStyle w:val="Subscript"/>
        </w:rPr>
        <w:t>t</w:t>
      </w:r>
      <w:r w:rsidRPr="00925811">
        <w:t xml:space="preserve"> is derived in accordance with the following formula:</w:t>
      </w:r>
    </w:p>
    <w:p w14:paraId="0039B46B" w14:textId="77777777" w:rsidR="001A2306" w:rsidRPr="00925811" w:rsidRDefault="00883AC9" w:rsidP="001A2306">
      <m:oMathPara>
        <m:oMath>
          <m:sSub>
            <m:sSubPr>
              <m:ctrlPr>
                <w:rPr>
                  <w:rFonts w:ascii="Cambria Math" w:hAnsi="Cambria Math"/>
                </w:rPr>
              </m:ctrlPr>
            </m:sSubPr>
            <m:e>
              <m:r>
                <w:rPr>
                  <w:rFonts w:ascii="Cambria Math" w:hAnsi="Cambria Math"/>
                </w:rPr>
                <m:t>BRFP</m:t>
              </m:r>
            </m:e>
            <m:sub>
              <m:r>
                <w:rPr>
                  <w:rFonts w:ascii="Cambria Math" w:hAnsi="Cambria Math"/>
                </w:rPr>
                <m:t>t</m:t>
              </m:r>
            </m:sub>
          </m:sSub>
          <m:r>
            <w:rPr>
              <w:rFonts w:ascii="Cambria Math" w:hAnsi="Cambria Math"/>
            </w:rPr>
            <m:t>=</m:t>
          </m:r>
          <m:d>
            <m:dPr>
              <m:ctrlPr>
                <w:rPr>
                  <w:rFonts w:ascii="Cambria Math" w:hAnsi="Cambria Math"/>
                </w:rPr>
              </m:ctrlPr>
            </m:dPr>
            <m:e>
              <m:sSub>
                <m:sSubPr>
                  <m:ctrlPr>
                    <w:rPr>
                      <w:rFonts w:ascii="Cambria Math" w:hAnsi="Cambria Math"/>
                    </w:rPr>
                  </m:ctrlPr>
                </m:sSubPr>
                <m:e>
                  <m:r>
                    <w:rPr>
                      <w:rFonts w:ascii="Cambria Math" w:hAnsi="Cambria Math"/>
                    </w:rPr>
                    <m:t>BR</m:t>
                  </m:r>
                </m:e>
                <m:sub>
                  <m:r>
                    <w:rPr>
                      <w:rFonts w:ascii="Cambria Math" w:hAnsi="Cambria Math"/>
                    </w:rPr>
                    <m:t>t-1</m:t>
                  </m:r>
                </m:sub>
              </m:sSub>
              <m:r>
                <w:rPr>
                  <w:rFonts w:ascii="Cambria Math" w:hAnsi="Cambria Math"/>
                </w:rPr>
                <m:t>-</m:t>
              </m:r>
              <m:sSubSup>
                <m:sSubSupPr>
                  <m:ctrlPr>
                    <w:rPr>
                      <w:rFonts w:ascii="Cambria Math" w:hAnsi="Cambria Math"/>
                    </w:rPr>
                  </m:ctrlPr>
                </m:sSubSupPr>
                <m:e>
                  <m:r>
                    <w:rPr>
                      <w:rFonts w:ascii="Cambria Math" w:hAnsi="Cambria Math"/>
                    </w:rPr>
                    <m:t>BR</m:t>
                  </m:r>
                </m:e>
                <m:sub>
                  <m:r>
                    <w:rPr>
                      <w:rFonts w:ascii="Cambria Math" w:hAnsi="Cambria Math"/>
                    </w:rPr>
                    <m:t>t-1</m:t>
                  </m:r>
                </m:sub>
                <m:sup>
                  <m:r>
                    <w:rPr>
                      <w:rFonts w:ascii="Cambria Math" w:hAnsi="Cambria Math"/>
                    </w:rPr>
                    <m:t>*</m:t>
                  </m:r>
                </m:sup>
              </m:sSubSup>
            </m:e>
          </m:d>
          <m:r>
            <w:rPr>
              <w:rFonts w:ascii="Cambria Math" w:hAnsi="Cambria Math"/>
            </w:rPr>
            <m:t>×</m:t>
          </m:r>
          <m:f>
            <m:fPr>
              <m:ctrlPr>
                <w:rPr>
                  <w:rFonts w:ascii="Cambria Math" w:hAnsi="Cambria Math"/>
                </w:rPr>
              </m:ctrlPr>
            </m:fPr>
            <m:num>
              <m:sSub>
                <m:sSubPr>
                  <m:ctrlPr>
                    <w:rPr>
                      <w:rFonts w:ascii="Cambria Math" w:hAnsi="Cambria Math"/>
                    </w:rPr>
                  </m:ctrlPr>
                </m:sSubPr>
                <m:e>
                  <m:r>
                    <w:rPr>
                      <w:rFonts w:ascii="Cambria Math" w:hAnsi="Cambria Math"/>
                    </w:rPr>
                    <m:t>PI</m:t>
                  </m:r>
                </m:e>
                <m:sub>
                  <m:r>
                    <w:rPr>
                      <w:rFonts w:ascii="Cambria Math" w:hAnsi="Cambria Math"/>
                    </w:rPr>
                    <m:t>t-1</m:t>
                  </m:r>
                </m:sub>
              </m:sSub>
            </m:num>
            <m:den>
              <m:sSub>
                <m:sSubPr>
                  <m:ctrlPr>
                    <w:rPr>
                      <w:rFonts w:ascii="Cambria Math" w:hAnsi="Cambria Math"/>
                    </w:rPr>
                  </m:ctrlPr>
                </m:sSubPr>
                <m:e>
                  <m:r>
                    <w:rPr>
                      <w:rFonts w:ascii="Cambria Math" w:hAnsi="Cambria Math"/>
                    </w:rPr>
                    <m:t>PI</m:t>
                  </m:r>
                </m:e>
                <m:sub>
                  <m:r>
                    <w:rPr>
                      <w:rFonts w:ascii="Cambria Math" w:hAnsi="Cambria Math"/>
                    </w:rPr>
                    <m:t>2020/21</m:t>
                  </m:r>
                </m:sub>
              </m:sSub>
            </m:den>
          </m:f>
          <m:sSub>
            <m:sSubPr>
              <m:ctrlPr>
                <w:rPr>
                  <w:rFonts w:ascii="Cambria Math" w:hAnsi="Cambria Math"/>
                </w:rPr>
              </m:ctrlPr>
            </m:sSubPr>
            <m:e>
              <m:r>
                <w:rPr>
                  <w:rFonts w:ascii="Cambria Math" w:hAnsi="Cambria Math"/>
                </w:rPr>
                <m:t>∙BRFPA</m:t>
              </m:r>
            </m:e>
            <m:sub>
              <m:r>
                <w:rPr>
                  <w:rFonts w:ascii="Cambria Math" w:hAnsi="Cambria Math"/>
                </w:rPr>
                <m:t>t-1</m:t>
              </m:r>
            </m:sub>
          </m:sSub>
          <m:r>
            <w:rPr>
              <w:rFonts w:ascii="Cambria Math" w:hAnsi="Cambria Math"/>
            </w:rPr>
            <m:t>×</m:t>
          </m:r>
          <m:d>
            <m:dPr>
              <m:begChr m:val="{"/>
              <m:endChr m:val=""/>
              <m:ctrlPr>
                <w:rPr>
                  <w:rFonts w:ascii="Cambria Math" w:hAnsi="Cambria Math"/>
                </w:rPr>
              </m:ctrlPr>
            </m:dPr>
            <m:e>
              <m:eqArr>
                <m:eqArrPr>
                  <m:ctrlPr>
                    <w:rPr>
                      <w:rFonts w:ascii="Cambria Math" w:hAnsi="Cambria Math"/>
                    </w:rPr>
                  </m:ctrlPr>
                </m:eqArrPr>
                <m:e>
                  <m:r>
                    <w:rPr>
                      <w:rFonts w:ascii="Cambria Math" w:hAnsi="Cambria Math"/>
                    </w:rPr>
                    <m:t xml:space="preserve">1.15%  &amp; if </m:t>
                  </m:r>
                  <m:f>
                    <m:fPr>
                      <m:type m:val="lin"/>
                      <m:ctrlPr>
                        <w:rPr>
                          <w:rFonts w:ascii="Cambria Math" w:hAnsi="Cambria Math"/>
                        </w:rPr>
                      </m:ctrlPr>
                    </m:fPr>
                    <m:num>
                      <m:sSubSup>
                        <m:sSubSupPr>
                          <m:ctrlPr>
                            <w:rPr>
                              <w:rFonts w:ascii="Cambria Math" w:hAnsi="Cambria Math"/>
                            </w:rPr>
                          </m:ctrlPr>
                        </m:sSubSupPr>
                        <m:e>
                          <m:r>
                            <w:rPr>
                              <w:rFonts w:ascii="Cambria Math" w:hAnsi="Cambria Math"/>
                            </w:rPr>
                            <m:t>BR</m:t>
                          </m:r>
                        </m:e>
                        <m:sub>
                          <m:r>
                            <w:rPr>
                              <w:rFonts w:ascii="Cambria Math" w:hAnsi="Cambria Math"/>
                            </w:rPr>
                            <m:t>t-1</m:t>
                          </m:r>
                        </m:sub>
                        <m:sup>
                          <m:r>
                            <w:rPr>
                              <w:rFonts w:ascii="Cambria Math" w:hAnsi="Cambria Math"/>
                            </w:rPr>
                            <m:t>*</m:t>
                          </m:r>
                        </m:sup>
                      </m:sSubSup>
                    </m:num>
                    <m:den>
                      <m:sSub>
                        <m:sSubPr>
                          <m:ctrlPr>
                            <w:rPr>
                              <w:rFonts w:ascii="Cambria Math" w:hAnsi="Cambria Math"/>
                            </w:rPr>
                          </m:ctrlPr>
                        </m:sSubPr>
                        <m:e>
                          <m:r>
                            <w:rPr>
                              <w:rFonts w:ascii="Cambria Math" w:hAnsi="Cambria Math"/>
                            </w:rPr>
                            <m:t>BR</m:t>
                          </m:r>
                        </m:e>
                        <m:sub>
                          <m:r>
                            <w:rPr>
                              <w:rFonts w:ascii="Cambria Math" w:hAnsi="Cambria Math"/>
                            </w:rPr>
                            <m:t>t-1</m:t>
                          </m:r>
                        </m:sub>
                      </m:sSub>
                    </m:den>
                  </m:f>
                  <m:r>
                    <w:rPr>
                      <w:rFonts w:ascii="Cambria Math" w:hAnsi="Cambria Math"/>
                    </w:rPr>
                    <m:t>≥1.06</m:t>
                  </m:r>
                </m:e>
                <m:e>
                  <m:r>
                    <w:rPr>
                      <w:rFonts w:ascii="Cambria Math" w:hAnsi="Cambria Math"/>
                    </w:rPr>
                    <m:t xml:space="preserve">-1.15%  &amp; if </m:t>
                  </m:r>
                  <m:f>
                    <m:fPr>
                      <m:type m:val="lin"/>
                      <m:ctrlPr>
                        <w:rPr>
                          <w:rFonts w:ascii="Cambria Math" w:hAnsi="Cambria Math"/>
                        </w:rPr>
                      </m:ctrlPr>
                    </m:fPr>
                    <m:num>
                      <m:sSubSup>
                        <m:sSubSupPr>
                          <m:ctrlPr>
                            <w:rPr>
                              <w:rFonts w:ascii="Cambria Math" w:hAnsi="Cambria Math"/>
                            </w:rPr>
                          </m:ctrlPr>
                        </m:sSubSupPr>
                        <m:e>
                          <m:r>
                            <w:rPr>
                              <w:rFonts w:ascii="Cambria Math" w:hAnsi="Cambria Math"/>
                            </w:rPr>
                            <m:t>BR</m:t>
                          </m:r>
                        </m:e>
                        <m:sub>
                          <m:r>
                            <w:rPr>
                              <w:rFonts w:ascii="Cambria Math" w:hAnsi="Cambria Math"/>
                            </w:rPr>
                            <m:t>t-1</m:t>
                          </m:r>
                        </m:sub>
                        <m:sup>
                          <m:r>
                            <w:rPr>
                              <w:rFonts w:ascii="Cambria Math" w:hAnsi="Cambria Math"/>
                            </w:rPr>
                            <m:t>*</m:t>
                          </m:r>
                        </m:sup>
                      </m:sSubSup>
                    </m:num>
                    <m:den>
                      <m:sSub>
                        <m:sSubPr>
                          <m:ctrlPr>
                            <w:rPr>
                              <w:rFonts w:ascii="Cambria Math" w:hAnsi="Cambria Math"/>
                            </w:rPr>
                          </m:ctrlPr>
                        </m:sSubPr>
                        <m:e>
                          <m:r>
                            <w:rPr>
                              <w:rFonts w:ascii="Cambria Math" w:hAnsi="Cambria Math"/>
                            </w:rPr>
                            <m:t>BR</m:t>
                          </m:r>
                        </m:e>
                        <m:sub>
                          <m:r>
                            <w:rPr>
                              <w:rFonts w:ascii="Cambria Math" w:hAnsi="Cambria Math"/>
                            </w:rPr>
                            <m:t>t-1</m:t>
                          </m:r>
                        </m:sub>
                      </m:sSub>
                    </m:den>
                  </m:f>
                  <m:r>
                    <w:rPr>
                      <w:rFonts w:ascii="Cambria Math" w:hAnsi="Cambria Math"/>
                    </w:rPr>
                    <m:t>≤0.94</m:t>
                  </m:r>
                </m:e>
                <m:e>
                  <m:r>
                    <w:rPr>
                      <w:rFonts w:ascii="Cambria Math" w:hAnsi="Cambria Math"/>
                    </w:rPr>
                    <m:t>0,  &amp;   otherwise</m:t>
                  </m:r>
                </m:e>
              </m:eqArr>
            </m:e>
          </m:d>
        </m:oMath>
      </m:oMathPara>
    </w:p>
    <w:p w14:paraId="40CB25D1" w14:textId="77777777" w:rsidR="001A2306" w:rsidRPr="00925811" w:rsidRDefault="001A2306" w:rsidP="001A2306">
      <w:pPr>
        <w:pStyle w:val="FormulaDefinitions"/>
      </w:pPr>
      <w:r w:rsidRPr="00925811">
        <w:t>where:</w:t>
      </w:r>
    </w:p>
    <w:tbl>
      <w:tblPr>
        <w:tblStyle w:val="TableGridLight"/>
        <w:tblW w:w="8222" w:type="dxa"/>
        <w:tblLook w:val="04A0" w:firstRow="1" w:lastRow="0" w:firstColumn="1" w:lastColumn="0" w:noHBand="0" w:noVBand="1"/>
      </w:tblPr>
      <w:tblGrid>
        <w:gridCol w:w="963"/>
        <w:gridCol w:w="7259"/>
      </w:tblGrid>
      <w:tr w:rsidR="001A2306" w:rsidRPr="00925811" w14:paraId="13B02B50" w14:textId="77777777" w:rsidTr="00A75C46">
        <w:trPr>
          <w:cnfStyle w:val="100000000000" w:firstRow="1" w:lastRow="0" w:firstColumn="0" w:lastColumn="0" w:oddVBand="0" w:evenVBand="0" w:oddHBand="0"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743" w:type="dxa"/>
            <w:hideMark/>
          </w:tcPr>
          <w:p w14:paraId="4C769E90" w14:textId="77777777" w:rsidR="001A2306" w:rsidRPr="00925811" w:rsidRDefault="001A2306" w:rsidP="001A2306">
            <w:r w:rsidRPr="00925811">
              <w:t>BR</w:t>
            </w:r>
            <w:r w:rsidRPr="00925811">
              <w:rPr>
                <w:rStyle w:val="Subscript"/>
              </w:rPr>
              <w:t>t</w:t>
            </w:r>
          </w:p>
        </w:tc>
        <w:tc>
          <w:tcPr>
            <w:tcW w:w="7479" w:type="dxa"/>
            <w:hideMark/>
          </w:tcPr>
          <w:p w14:paraId="7DADE827" w14:textId="77777777" w:rsidR="001A2306" w:rsidRPr="00925811" w:rsidRDefault="001A2306" w:rsidP="001A2306">
            <w:pPr>
              <w:cnfStyle w:val="100000000000" w:firstRow="1" w:lastRow="0" w:firstColumn="0" w:lastColumn="0" w:oddVBand="0" w:evenVBand="0" w:oddHBand="0" w:evenHBand="0" w:firstRowFirstColumn="0" w:firstRowLastColumn="0" w:lastRowFirstColumn="0" w:lastRowLastColumn="0"/>
            </w:pPr>
            <w:r w:rsidRPr="00925811">
              <w:t>means the sum of the terms FM</w:t>
            </w:r>
            <w:r w:rsidRPr="00925811">
              <w:rPr>
                <w:rStyle w:val="Subscript"/>
              </w:rPr>
              <w:t>t</w:t>
            </w:r>
            <w:r w:rsidRPr="00925811">
              <w:t>, DPN</w:t>
            </w:r>
            <w:r w:rsidRPr="00925811">
              <w:rPr>
                <w:rStyle w:val="Subscript"/>
              </w:rPr>
              <w:t>t</w:t>
            </w:r>
            <w:r w:rsidRPr="00925811">
              <w:t>, RTN</w:t>
            </w:r>
            <w:r w:rsidRPr="00925811">
              <w:rPr>
                <w:rStyle w:val="Subscript"/>
              </w:rPr>
              <w:t>t</w:t>
            </w:r>
            <w:r w:rsidRPr="00925811">
              <w:t xml:space="preserve"> and PT</w:t>
            </w:r>
            <w:r w:rsidRPr="00925811">
              <w:rPr>
                <w:rStyle w:val="Subscript"/>
              </w:rPr>
              <w:t>t</w:t>
            </w:r>
            <w:r w:rsidRPr="00925811">
              <w:t xml:space="preserve"> set out in paragraph 2.1.9;</w:t>
            </w:r>
          </w:p>
        </w:tc>
      </w:tr>
      <w:tr w:rsidR="001A2306" w:rsidRPr="00925811" w14:paraId="44013CF3"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743" w:type="dxa"/>
            <w:hideMark/>
          </w:tcPr>
          <w:p w14:paraId="687A5B60" w14:textId="77777777" w:rsidR="001A2306" w:rsidRPr="00925811" w:rsidRDefault="00883AC9" w:rsidP="001A2306">
            <m:oMathPara>
              <m:oMathParaPr>
                <m:jc m:val="left"/>
              </m:oMathParaPr>
              <m:oMath>
                <m:sSubSup>
                  <m:sSubSupPr>
                    <m:ctrlPr>
                      <w:rPr>
                        <w:rFonts w:ascii="Cambria Math" w:hAnsi="Cambria Math"/>
                      </w:rPr>
                    </m:ctrlPr>
                  </m:sSubSupPr>
                  <m:e>
                    <m:r>
                      <w:rPr>
                        <w:rFonts w:ascii="Cambria Math" w:hAnsi="Cambria Math"/>
                      </w:rPr>
                      <m:t>BR</m:t>
                    </m:r>
                  </m:e>
                  <m:sub>
                    <m:r>
                      <w:rPr>
                        <w:rFonts w:ascii="Cambria Math" w:hAnsi="Cambria Math"/>
                      </w:rPr>
                      <m:t>t</m:t>
                    </m:r>
                  </m:sub>
                  <m:sup>
                    <m:r>
                      <w:rPr>
                        <w:rFonts w:ascii="Cambria Math" w:hAnsi="Cambria Math"/>
                      </w:rPr>
                      <m:t>*</m:t>
                    </m:r>
                  </m:sup>
                </m:sSubSup>
              </m:oMath>
            </m:oMathPara>
          </w:p>
        </w:tc>
        <w:tc>
          <w:tcPr>
            <w:tcW w:w="7479" w:type="dxa"/>
            <w:hideMark/>
          </w:tcPr>
          <w:p w14:paraId="39105E5F"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means the sum of the terms FM</w:t>
            </w:r>
            <w:r w:rsidRPr="00925811">
              <w:rPr>
                <w:rStyle w:val="Subscript"/>
              </w:rPr>
              <w:t>t</w:t>
            </w:r>
            <w:r w:rsidRPr="00925811">
              <w:t>, DPN</w:t>
            </w:r>
            <w:r w:rsidRPr="00925811">
              <w:rPr>
                <w:rStyle w:val="Subscript"/>
              </w:rPr>
              <w:t>t</w:t>
            </w:r>
            <w:r w:rsidRPr="00925811">
              <w:t>, RTN</w:t>
            </w:r>
            <w:r w:rsidRPr="00925811">
              <w:rPr>
                <w:rStyle w:val="Subscript"/>
              </w:rPr>
              <w:t>t</w:t>
            </w:r>
            <w:r w:rsidRPr="00925811">
              <w:t>, PT</w:t>
            </w:r>
            <w:r w:rsidRPr="00925811">
              <w:rPr>
                <w:rStyle w:val="Subscript"/>
              </w:rPr>
              <w:t>t</w:t>
            </w:r>
            <w:r w:rsidRPr="00925811">
              <w:t xml:space="preserve"> set out in paragraph 2.1.9, as at the time they were published for Regulatory Year t by the licensee in accordance with paragraph 2.1.5; and</w:t>
            </w:r>
          </w:p>
        </w:tc>
      </w:tr>
      <w:tr w:rsidR="001A2306" w:rsidRPr="00925811" w14:paraId="31EA3B0E"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743" w:type="dxa"/>
            <w:hideMark/>
          </w:tcPr>
          <w:p w14:paraId="7E8C1954" w14:textId="77777777" w:rsidR="001A2306" w:rsidRPr="00925811" w:rsidRDefault="001A2306" w:rsidP="001A2306">
            <w:r w:rsidRPr="00925811">
              <w:lastRenderedPageBreak/>
              <w:t>BRFPA</w:t>
            </w:r>
            <w:r w:rsidRPr="00925811">
              <w:rPr>
                <w:rStyle w:val="Subscript"/>
              </w:rPr>
              <w:t>t</w:t>
            </w:r>
          </w:p>
        </w:tc>
        <w:tc>
          <w:tcPr>
            <w:tcW w:w="7479" w:type="dxa"/>
            <w:hideMark/>
          </w:tcPr>
          <w:p w14:paraId="5FB4B0A9"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means the penalty adjustment and has the value of 1, unless the Authority directs otherwise in accordance with paragraph 2.1.18.</w:t>
            </w:r>
          </w:p>
        </w:tc>
      </w:tr>
    </w:tbl>
    <w:p w14:paraId="01E86500" w14:textId="77777777" w:rsidR="001A2306" w:rsidRPr="00925811" w:rsidRDefault="001A2306" w:rsidP="001A2306">
      <w:pPr>
        <w:pStyle w:val="NumberedNormal"/>
      </w:pPr>
      <w:r w:rsidRPr="00925811">
        <w:t>The Authority may direct a value for BRFPA</w:t>
      </w:r>
      <w:r w:rsidRPr="00925811">
        <w:rPr>
          <w:rStyle w:val="Subscript"/>
        </w:rPr>
        <w:t>t</w:t>
      </w:r>
      <w:r w:rsidRPr="00925811">
        <w:t xml:space="preserve"> which is not less than zero and not more than 1, if it is satisfied that differences between the values of BR</w:t>
      </w:r>
      <w:r w:rsidRPr="00925811">
        <w:rPr>
          <w:rStyle w:val="Subscript"/>
        </w:rPr>
        <w:t>t</w:t>
      </w:r>
      <w:r w:rsidRPr="00925811">
        <w:t xml:space="preserve"> and </w:t>
      </w:r>
      <m:oMath>
        <m:sSubSup>
          <m:sSubSupPr>
            <m:ctrlPr>
              <w:rPr>
                <w:rFonts w:ascii="Cambria Math" w:hAnsi="Cambria Math"/>
              </w:rPr>
            </m:ctrlPr>
          </m:sSubSupPr>
          <m:e>
            <m:r>
              <w:rPr>
                <w:rFonts w:ascii="Cambria Math" w:hAnsi="Cambria Math"/>
              </w:rPr>
              <m:t>BR</m:t>
            </m:r>
          </m:e>
          <m:sub>
            <m:r>
              <w:rPr>
                <w:rFonts w:ascii="Cambria Math" w:hAnsi="Cambria Math"/>
              </w:rPr>
              <m:t>t</m:t>
            </m:r>
          </m:sub>
          <m:sup>
            <m:r>
              <w:rPr>
                <w:rFonts w:ascii="Cambria Math" w:hAnsi="Cambria Math"/>
              </w:rPr>
              <m:t>*</m:t>
            </m:r>
          </m:sup>
        </m:sSubSup>
      </m:oMath>
      <w:r w:rsidRPr="00925811">
        <w:t xml:space="preserve"> were for reasons outside the reasonable control of the licensee, following discussion with the licensee.</w:t>
      </w:r>
    </w:p>
    <w:p w14:paraId="4B776D77" w14:textId="77777777" w:rsidR="001A2306" w:rsidRPr="00925811" w:rsidRDefault="001A2306" w:rsidP="001A2306">
      <w:pPr>
        <w:pStyle w:val="NumberedNormal"/>
      </w:pPr>
      <w:r w:rsidRPr="00925811">
        <w:t>The value of RRFP</w:t>
      </w:r>
      <w:r w:rsidRPr="00925811">
        <w:rPr>
          <w:rStyle w:val="Subscript"/>
        </w:rPr>
        <w:t>t</w:t>
      </w:r>
      <w:r w:rsidRPr="00925811">
        <w:t xml:space="preserve"> is derived in accordance with the following formula:</w:t>
      </w:r>
    </w:p>
    <w:p w14:paraId="3FAF5E7A" w14:textId="77777777" w:rsidR="001A2306" w:rsidRPr="00925811" w:rsidRDefault="00883AC9" w:rsidP="001A2306">
      <m:oMathPara>
        <m:oMath>
          <m:sSub>
            <m:sSubPr>
              <m:ctrlPr>
                <w:rPr>
                  <w:rFonts w:ascii="Cambria Math" w:hAnsi="Cambria Math"/>
                </w:rPr>
              </m:ctrlPr>
            </m:sSubPr>
            <m:e>
              <m:r>
                <w:rPr>
                  <w:rFonts w:ascii="Cambria Math" w:hAnsi="Cambria Math"/>
                </w:rPr>
                <m:t>RRFP</m:t>
              </m:r>
            </m:e>
            <m:sub>
              <m:r>
                <w:rPr>
                  <w:rFonts w:ascii="Cambria Math" w:hAnsi="Cambria Math"/>
                </w:rPr>
                <m:t>t</m:t>
              </m:r>
            </m:sub>
          </m:sSub>
          <m:r>
            <w:rPr>
              <w:rFonts w:ascii="Cambria Math" w:hAnsi="Cambria Math"/>
            </w:rPr>
            <m:t>=</m:t>
          </m:r>
          <m:d>
            <m:dPr>
              <m:ctrlPr>
                <w:rPr>
                  <w:rFonts w:ascii="Cambria Math" w:hAnsi="Cambria Math"/>
                </w:rPr>
              </m:ctrlPr>
            </m:dPr>
            <m:e>
              <m:sSub>
                <m:sSubPr>
                  <m:ctrlPr>
                    <w:rPr>
                      <w:rFonts w:ascii="Cambria Math" w:hAnsi="Cambria Math"/>
                    </w:rPr>
                  </m:ctrlPr>
                </m:sSubPr>
                <m:e>
                  <m:r>
                    <w:rPr>
                      <w:rFonts w:ascii="Cambria Math" w:hAnsi="Cambria Math"/>
                    </w:rPr>
                    <m:t>RR</m:t>
                  </m:r>
                </m:e>
                <m:sub>
                  <m:r>
                    <w:rPr>
                      <w:rFonts w:ascii="Cambria Math" w:hAnsi="Cambria Math"/>
                    </w:rPr>
                    <m:t>t-1</m:t>
                  </m:r>
                </m:sub>
              </m:sSub>
              <m:r>
                <w:rPr>
                  <w:rFonts w:ascii="Cambria Math" w:hAnsi="Cambria Math"/>
                </w:rPr>
                <m:t>-</m:t>
              </m:r>
              <m:sSubSup>
                <m:sSubSupPr>
                  <m:ctrlPr>
                    <w:rPr>
                      <w:rFonts w:ascii="Cambria Math" w:hAnsi="Cambria Math"/>
                    </w:rPr>
                  </m:ctrlPr>
                </m:sSubSupPr>
                <m:e>
                  <m:r>
                    <w:rPr>
                      <w:rFonts w:ascii="Cambria Math" w:hAnsi="Cambria Math"/>
                    </w:rPr>
                    <m:t>AR</m:t>
                  </m:r>
                </m:e>
                <m:sub>
                  <m:r>
                    <w:rPr>
                      <w:rFonts w:ascii="Cambria Math" w:hAnsi="Cambria Math"/>
                    </w:rPr>
                    <m:t>t-1</m:t>
                  </m:r>
                </m:sub>
                <m:sup>
                  <m:r>
                    <w:rPr>
                      <w:rFonts w:ascii="Cambria Math" w:hAnsi="Cambria Math"/>
                    </w:rPr>
                    <m:t>*</m:t>
                  </m:r>
                </m:sup>
              </m:sSubSup>
            </m:e>
          </m:d>
          <m:r>
            <w:rPr>
              <w:rFonts w:ascii="Cambria Math" w:hAnsi="Cambria Math"/>
            </w:rPr>
            <m:t>×</m:t>
          </m:r>
          <m:sSub>
            <m:sSubPr>
              <m:ctrlPr>
                <w:rPr>
                  <w:rFonts w:ascii="Cambria Math" w:hAnsi="Cambria Math"/>
                </w:rPr>
              </m:ctrlPr>
            </m:sSubPr>
            <m:e>
              <m:r>
                <w:rPr>
                  <w:rFonts w:ascii="Cambria Math" w:hAnsi="Cambria Math"/>
                </w:rPr>
                <m:t>RRFPA</m:t>
              </m:r>
            </m:e>
            <m:sub>
              <m:r>
                <w:rPr>
                  <w:rFonts w:ascii="Cambria Math" w:hAnsi="Cambria Math"/>
                </w:rPr>
                <m:t>t-1</m:t>
              </m:r>
            </m:sub>
          </m:sSub>
          <m:r>
            <w:rPr>
              <w:rFonts w:ascii="Cambria Math" w:hAnsi="Cambria Math"/>
            </w:rPr>
            <m:t>×</m:t>
          </m:r>
          <m:d>
            <m:dPr>
              <m:begChr m:val="{"/>
              <m:endChr m:val=""/>
              <m:ctrlPr>
                <w:rPr>
                  <w:rFonts w:ascii="Cambria Math" w:hAnsi="Cambria Math"/>
                </w:rPr>
              </m:ctrlPr>
            </m:dPr>
            <m:e>
              <m:eqArr>
                <m:eqArrPr>
                  <m:ctrlPr>
                    <w:rPr>
                      <w:rFonts w:ascii="Cambria Math" w:hAnsi="Cambria Math"/>
                    </w:rPr>
                  </m:ctrlPr>
                </m:eqArrPr>
                <m:e>
                  <m:r>
                    <w:rPr>
                      <w:rFonts w:ascii="Cambria Math" w:hAnsi="Cambria Math"/>
                    </w:rPr>
                    <m:t xml:space="preserve">1.15%  &amp; if </m:t>
                  </m:r>
                  <m:f>
                    <m:fPr>
                      <m:type m:val="lin"/>
                      <m:ctrlPr>
                        <w:rPr>
                          <w:rFonts w:ascii="Cambria Math" w:hAnsi="Cambria Math"/>
                        </w:rPr>
                      </m:ctrlPr>
                    </m:fPr>
                    <m:num>
                      <m:sSubSup>
                        <m:sSubSupPr>
                          <m:ctrlPr>
                            <w:rPr>
                              <w:rFonts w:ascii="Cambria Math" w:hAnsi="Cambria Math"/>
                            </w:rPr>
                          </m:ctrlPr>
                        </m:sSubSupPr>
                        <m:e>
                          <m:r>
                            <w:rPr>
                              <w:rFonts w:ascii="Cambria Math" w:hAnsi="Cambria Math"/>
                            </w:rPr>
                            <m:t>AR</m:t>
                          </m:r>
                        </m:e>
                        <m:sub>
                          <m:r>
                            <w:rPr>
                              <w:rFonts w:ascii="Cambria Math" w:hAnsi="Cambria Math"/>
                            </w:rPr>
                            <m:t>t-1</m:t>
                          </m:r>
                        </m:sub>
                        <m:sup>
                          <m:r>
                            <w:rPr>
                              <w:rFonts w:ascii="Cambria Math" w:hAnsi="Cambria Math"/>
                            </w:rPr>
                            <m:t>*</m:t>
                          </m:r>
                        </m:sup>
                      </m:sSubSup>
                    </m:num>
                    <m:den>
                      <m:sSub>
                        <m:sSubPr>
                          <m:ctrlPr>
                            <w:rPr>
                              <w:rFonts w:ascii="Cambria Math" w:hAnsi="Cambria Math"/>
                            </w:rPr>
                          </m:ctrlPr>
                        </m:sSubPr>
                        <m:e>
                          <m:r>
                            <w:rPr>
                              <w:rFonts w:ascii="Cambria Math" w:hAnsi="Cambria Math"/>
                            </w:rPr>
                            <m:t>RR</m:t>
                          </m:r>
                        </m:e>
                        <m:sub>
                          <m:r>
                            <w:rPr>
                              <w:rFonts w:ascii="Cambria Math" w:hAnsi="Cambria Math"/>
                            </w:rPr>
                            <m:t>t-1</m:t>
                          </m:r>
                        </m:sub>
                      </m:sSub>
                    </m:den>
                  </m:f>
                  <m:r>
                    <w:rPr>
                      <w:rFonts w:ascii="Cambria Math" w:hAnsi="Cambria Math"/>
                    </w:rPr>
                    <m:t>≥1.06</m:t>
                  </m:r>
                </m:e>
                <m:e>
                  <m:r>
                    <w:rPr>
                      <w:rFonts w:ascii="Cambria Math" w:hAnsi="Cambria Math"/>
                    </w:rPr>
                    <m:t xml:space="preserve">-1.15%  &amp; if </m:t>
                  </m:r>
                  <m:f>
                    <m:fPr>
                      <m:type m:val="lin"/>
                      <m:ctrlPr>
                        <w:rPr>
                          <w:rFonts w:ascii="Cambria Math" w:hAnsi="Cambria Math"/>
                        </w:rPr>
                      </m:ctrlPr>
                    </m:fPr>
                    <m:num>
                      <m:sSubSup>
                        <m:sSubSupPr>
                          <m:ctrlPr>
                            <w:rPr>
                              <w:rFonts w:ascii="Cambria Math" w:hAnsi="Cambria Math"/>
                            </w:rPr>
                          </m:ctrlPr>
                        </m:sSubSupPr>
                        <m:e>
                          <m:r>
                            <w:rPr>
                              <w:rFonts w:ascii="Cambria Math" w:hAnsi="Cambria Math"/>
                            </w:rPr>
                            <m:t>AR</m:t>
                          </m:r>
                        </m:e>
                        <m:sub>
                          <m:r>
                            <w:rPr>
                              <w:rFonts w:ascii="Cambria Math" w:hAnsi="Cambria Math"/>
                            </w:rPr>
                            <m:t>t-1</m:t>
                          </m:r>
                        </m:sub>
                        <m:sup>
                          <m:r>
                            <w:rPr>
                              <w:rFonts w:ascii="Cambria Math" w:hAnsi="Cambria Math"/>
                            </w:rPr>
                            <m:t>*</m:t>
                          </m:r>
                        </m:sup>
                      </m:sSubSup>
                    </m:num>
                    <m:den>
                      <m:sSub>
                        <m:sSubPr>
                          <m:ctrlPr>
                            <w:rPr>
                              <w:rFonts w:ascii="Cambria Math" w:hAnsi="Cambria Math"/>
                            </w:rPr>
                          </m:ctrlPr>
                        </m:sSubPr>
                        <m:e>
                          <m:r>
                            <w:rPr>
                              <w:rFonts w:ascii="Cambria Math" w:hAnsi="Cambria Math"/>
                            </w:rPr>
                            <m:t>RR</m:t>
                          </m:r>
                        </m:e>
                        <m:sub>
                          <m:r>
                            <w:rPr>
                              <w:rFonts w:ascii="Cambria Math" w:hAnsi="Cambria Math"/>
                            </w:rPr>
                            <m:t>t-1</m:t>
                          </m:r>
                        </m:sub>
                      </m:sSub>
                    </m:den>
                  </m:f>
                  <m:r>
                    <w:rPr>
                      <w:rFonts w:ascii="Cambria Math" w:hAnsi="Cambria Math"/>
                    </w:rPr>
                    <m:t>≤0.94</m:t>
                  </m:r>
                </m:e>
                <m:e>
                  <m:r>
                    <w:rPr>
                      <w:rFonts w:ascii="Cambria Math" w:hAnsi="Cambria Math"/>
                    </w:rPr>
                    <m:t>0,  &amp;   otherwise</m:t>
                  </m:r>
                </m:e>
              </m:eqArr>
            </m:e>
          </m:d>
        </m:oMath>
      </m:oMathPara>
    </w:p>
    <w:p w14:paraId="45C83C8C" w14:textId="77777777" w:rsidR="001A2306" w:rsidRPr="00925811" w:rsidRDefault="001A2306" w:rsidP="001A2306">
      <w:pPr>
        <w:pStyle w:val="FormulaDefinitions"/>
      </w:pPr>
      <w:r w:rsidRPr="00925811">
        <w:t>where:</w:t>
      </w:r>
    </w:p>
    <w:tbl>
      <w:tblPr>
        <w:tblStyle w:val="TableGridLight"/>
        <w:tblW w:w="8222" w:type="dxa"/>
        <w:tblLook w:val="04A0" w:firstRow="1" w:lastRow="0" w:firstColumn="1" w:lastColumn="0" w:noHBand="0" w:noVBand="1"/>
      </w:tblPr>
      <w:tblGrid>
        <w:gridCol w:w="965"/>
        <w:gridCol w:w="7257"/>
      </w:tblGrid>
      <w:tr w:rsidR="001A2306" w:rsidRPr="00925811" w14:paraId="120D1CFA" w14:textId="77777777" w:rsidTr="00A75C46">
        <w:trPr>
          <w:cnfStyle w:val="100000000000" w:firstRow="1" w:lastRow="0" w:firstColumn="0" w:lastColumn="0" w:oddVBand="0" w:evenVBand="0" w:oddHBand="0"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743" w:type="dxa"/>
            <w:hideMark/>
          </w:tcPr>
          <w:p w14:paraId="2DC7929D" w14:textId="77777777" w:rsidR="001A2306" w:rsidRPr="00925811" w:rsidRDefault="001A2306" w:rsidP="001A2306">
            <w:r w:rsidRPr="00925811">
              <w:t>RR</w:t>
            </w:r>
            <w:r w:rsidRPr="00925811">
              <w:rPr>
                <w:rStyle w:val="Subscript"/>
              </w:rPr>
              <w:t>t</w:t>
            </w:r>
          </w:p>
        </w:tc>
        <w:tc>
          <w:tcPr>
            <w:tcW w:w="7479" w:type="dxa"/>
            <w:hideMark/>
          </w:tcPr>
          <w:p w14:paraId="5C505D03" w14:textId="77777777" w:rsidR="001A2306" w:rsidRPr="00925811" w:rsidRDefault="001A2306" w:rsidP="001A2306">
            <w:pPr>
              <w:cnfStyle w:val="100000000000" w:firstRow="1" w:lastRow="0" w:firstColumn="0" w:lastColumn="0" w:oddVBand="0" w:evenVBand="0" w:oddHBand="0" w:evenHBand="0" w:firstRowFirstColumn="0" w:firstRowLastColumn="0" w:lastRowFirstColumn="0" w:lastRowLastColumn="0"/>
            </w:pPr>
            <w:r w:rsidRPr="00925811">
              <w:t xml:space="preserve">means Recovered Revenue as set out in Part B; </w:t>
            </w:r>
          </w:p>
        </w:tc>
      </w:tr>
      <w:tr w:rsidR="001A2306" w:rsidRPr="00925811" w14:paraId="5AC00C4F"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743" w:type="dxa"/>
            <w:hideMark/>
          </w:tcPr>
          <w:p w14:paraId="1C1D50FB" w14:textId="77777777" w:rsidR="001A2306" w:rsidRPr="00925811" w:rsidRDefault="00883AC9" w:rsidP="001A2306">
            <m:oMathPara>
              <m:oMathParaPr>
                <m:jc m:val="left"/>
              </m:oMathParaPr>
              <m:oMath>
                <m:sSubSup>
                  <m:sSubSupPr>
                    <m:ctrlPr>
                      <w:rPr>
                        <w:rFonts w:ascii="Cambria Math" w:hAnsi="Cambria Math"/>
                      </w:rPr>
                    </m:ctrlPr>
                  </m:sSubSupPr>
                  <m:e>
                    <m:r>
                      <w:rPr>
                        <w:rFonts w:ascii="Cambria Math" w:hAnsi="Cambria Math"/>
                      </w:rPr>
                      <m:t>AR</m:t>
                    </m:r>
                  </m:e>
                  <m:sub>
                    <m:r>
                      <w:rPr>
                        <w:rFonts w:ascii="Cambria Math" w:hAnsi="Cambria Math"/>
                      </w:rPr>
                      <m:t>t</m:t>
                    </m:r>
                  </m:sub>
                  <m:sup>
                    <m:r>
                      <w:rPr>
                        <w:rFonts w:ascii="Cambria Math" w:hAnsi="Cambria Math"/>
                      </w:rPr>
                      <m:t>*</m:t>
                    </m:r>
                  </m:sup>
                </m:sSubSup>
              </m:oMath>
            </m:oMathPara>
          </w:p>
        </w:tc>
        <w:tc>
          <w:tcPr>
            <w:tcW w:w="7479" w:type="dxa"/>
            <w:hideMark/>
          </w:tcPr>
          <w:p w14:paraId="2BB85C77"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means the value of Allowed Revenue published by the licensee in accordance with paragraph 2.1.5; and</w:t>
            </w:r>
          </w:p>
        </w:tc>
      </w:tr>
      <w:tr w:rsidR="001A2306" w:rsidRPr="00925811" w14:paraId="4F301B02"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743" w:type="dxa"/>
            <w:hideMark/>
          </w:tcPr>
          <w:p w14:paraId="14A50CB1" w14:textId="77777777" w:rsidR="001A2306" w:rsidRPr="00925811" w:rsidRDefault="001A2306" w:rsidP="001A2306">
            <w:r w:rsidRPr="00925811">
              <w:t>RRFPA</w:t>
            </w:r>
            <w:r w:rsidRPr="00925811">
              <w:rPr>
                <w:rStyle w:val="Subscript"/>
              </w:rPr>
              <w:t>t</w:t>
            </w:r>
          </w:p>
        </w:tc>
        <w:tc>
          <w:tcPr>
            <w:tcW w:w="7479" w:type="dxa"/>
            <w:hideMark/>
          </w:tcPr>
          <w:p w14:paraId="1AE49B8C"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means the penalty adjustment and has the value of 1, unless the Authority directs otherwise in accordance with paragraph 2.1.20.</w:t>
            </w:r>
          </w:p>
        </w:tc>
      </w:tr>
    </w:tbl>
    <w:p w14:paraId="0388EAB4" w14:textId="77777777" w:rsidR="001A2306" w:rsidRPr="00925811" w:rsidRDefault="001A2306" w:rsidP="001A2306">
      <w:pPr>
        <w:pStyle w:val="NumberedNormal"/>
      </w:pPr>
      <w:r w:rsidRPr="00925811">
        <w:t>The Authority may direct a value for RRFPA</w:t>
      </w:r>
      <w:r w:rsidRPr="00925811">
        <w:rPr>
          <w:rStyle w:val="Subscript"/>
        </w:rPr>
        <w:t>t</w:t>
      </w:r>
      <w:r w:rsidRPr="00925811">
        <w:t xml:space="preserve"> which is not less than zero and not more than 1, if it is satisfied that differences between the values of RR</w:t>
      </w:r>
      <w:r w:rsidRPr="00925811">
        <w:rPr>
          <w:rStyle w:val="Subscript"/>
        </w:rPr>
        <w:t>t</w:t>
      </w:r>
      <w:r w:rsidRPr="00925811">
        <w:t xml:space="preserve"> and </w:t>
      </w:r>
      <m:oMath>
        <m:sSubSup>
          <m:sSubSupPr>
            <m:ctrlPr>
              <w:rPr>
                <w:rFonts w:ascii="Cambria Math" w:hAnsi="Cambria Math"/>
              </w:rPr>
            </m:ctrlPr>
          </m:sSubSupPr>
          <m:e>
            <m:r>
              <w:rPr>
                <w:rFonts w:ascii="Cambria Math" w:hAnsi="Cambria Math"/>
              </w:rPr>
              <m:t>AR</m:t>
            </m:r>
          </m:e>
          <m:sub>
            <m:r>
              <w:rPr>
                <w:rFonts w:ascii="Cambria Math" w:hAnsi="Cambria Math"/>
              </w:rPr>
              <m:t>t</m:t>
            </m:r>
          </m:sub>
          <m:sup>
            <m:r>
              <w:rPr>
                <w:rFonts w:ascii="Cambria Math" w:hAnsi="Cambria Math"/>
              </w:rPr>
              <m:t>*</m:t>
            </m:r>
          </m:sup>
        </m:sSubSup>
      </m:oMath>
      <w:r w:rsidRPr="00925811">
        <w:t xml:space="preserve"> were for reasons outside the reasonable control of the licensee, following discussion with the licensee.</w:t>
      </w:r>
    </w:p>
    <w:p w14:paraId="36A0C01A" w14:textId="77777777" w:rsidR="001A2306" w:rsidRPr="00925811" w:rsidRDefault="001A2306" w:rsidP="001A2306">
      <w:pPr>
        <w:pStyle w:val="NumberedNormal"/>
      </w:pPr>
      <w:r w:rsidRPr="00925811">
        <w:t>The value of FP</w:t>
      </w:r>
      <w:r w:rsidRPr="00925811">
        <w:rPr>
          <w:rStyle w:val="Subscript"/>
        </w:rPr>
        <w:t>t</w:t>
      </w:r>
      <w:r w:rsidRPr="00925811">
        <w:t xml:space="preserve"> is in nominal prices.</w:t>
      </w:r>
    </w:p>
    <w:p w14:paraId="4FF66E93" w14:textId="77777777" w:rsidR="001A2306" w:rsidRPr="00925811" w:rsidRDefault="001A2306" w:rsidP="001A2306">
      <w:pPr>
        <w:pStyle w:val="Heading3"/>
      </w:pPr>
      <w:r w:rsidRPr="00925811">
        <w:t>Formula for calculating the Bad Debt term (BD</w:t>
      </w:r>
      <w:r w:rsidRPr="00925811">
        <w:rPr>
          <w:rStyle w:val="Subscript"/>
        </w:rPr>
        <w:t>t</w:t>
      </w:r>
      <w:r w:rsidRPr="00925811">
        <w:t>)</w:t>
      </w:r>
    </w:p>
    <w:p w14:paraId="3BFCE208" w14:textId="77777777" w:rsidR="001A2306" w:rsidRPr="00925811" w:rsidRDefault="001A2306" w:rsidP="001A2306">
      <w:pPr>
        <w:pStyle w:val="NumberedNormal"/>
      </w:pPr>
      <w:r w:rsidRPr="00925811">
        <w:t>The value of BD</w:t>
      </w:r>
      <w:r w:rsidRPr="00925811">
        <w:rPr>
          <w:rStyle w:val="Subscript"/>
        </w:rPr>
        <w:t>t</w:t>
      </w:r>
      <w:r w:rsidRPr="00925811">
        <w:t xml:space="preserve"> is derived in accordance with the following formula:  </w:t>
      </w:r>
    </w:p>
    <w:p w14:paraId="6F782492" w14:textId="77777777" w:rsidR="001A2306" w:rsidRPr="00925811" w:rsidRDefault="00883AC9" w:rsidP="001A2306">
      <m:oMathPara>
        <m:oMath>
          <m:sSub>
            <m:sSubPr>
              <m:ctrlPr>
                <w:rPr>
                  <w:rFonts w:ascii="Cambria Math" w:hAnsi="Cambria Math"/>
                </w:rPr>
              </m:ctrlPr>
            </m:sSubPr>
            <m:e>
              <m:r>
                <m:rPr>
                  <m:sty m:val="p"/>
                </m:rPr>
                <w:rPr>
                  <w:rFonts w:ascii="Cambria Math" w:hAnsi="Cambria Math"/>
                </w:rPr>
                <m:t xml:space="preserve">  </m:t>
              </m:r>
              <m:r>
                <w:rPr>
                  <w:rFonts w:ascii="Cambria Math" w:hAnsi="Cambria Math"/>
                </w:rPr>
                <m:t>BD</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BDA</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RBD</m:t>
              </m:r>
            </m:e>
            <m:sub>
              <m:r>
                <w:rPr>
                  <w:rFonts w:ascii="Cambria Math" w:hAnsi="Cambria Math"/>
                </w:rPr>
                <m:t>t</m:t>
              </m:r>
            </m:sub>
          </m:sSub>
        </m:oMath>
      </m:oMathPara>
    </w:p>
    <w:p w14:paraId="6F1FE2CE" w14:textId="77777777" w:rsidR="001A2306" w:rsidRPr="00925811" w:rsidRDefault="001A2306" w:rsidP="001A2306">
      <w:pPr>
        <w:pStyle w:val="FormulaDefinitions"/>
      </w:pPr>
      <w:r w:rsidRPr="00925811">
        <w:t>where:</w:t>
      </w:r>
    </w:p>
    <w:tbl>
      <w:tblPr>
        <w:tblStyle w:val="TableGridLight"/>
        <w:tblW w:w="0" w:type="auto"/>
        <w:tblLook w:val="04A0" w:firstRow="1" w:lastRow="0" w:firstColumn="1" w:lastColumn="0" w:noHBand="0" w:noVBand="1"/>
      </w:tblPr>
      <w:tblGrid>
        <w:gridCol w:w="1985"/>
        <w:gridCol w:w="6361"/>
      </w:tblGrid>
      <w:tr w:rsidR="001A2306" w:rsidRPr="00925811" w14:paraId="5EDB3DA2" w14:textId="77777777" w:rsidTr="00A75C4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hideMark/>
          </w:tcPr>
          <w:p w14:paraId="354CFD16" w14:textId="77777777" w:rsidR="001A2306" w:rsidRPr="00925811" w:rsidRDefault="00883AC9" w:rsidP="001A2306">
            <m:oMathPara>
              <m:oMathParaPr>
                <m:jc m:val="center"/>
              </m:oMathParaPr>
              <m:oMath>
                <m:sSub>
                  <m:sSubPr>
                    <m:ctrlPr>
                      <w:rPr>
                        <w:rFonts w:ascii="Cambria Math" w:hAnsi="Cambria Math"/>
                      </w:rPr>
                    </m:ctrlPr>
                  </m:sSubPr>
                  <m:e>
                    <m:r>
                      <w:rPr>
                        <w:rFonts w:ascii="Cambria Math" w:hAnsi="Cambria Math"/>
                      </w:rPr>
                      <m:t>BDA</m:t>
                    </m:r>
                  </m:e>
                  <m:sub>
                    <m:r>
                      <w:rPr>
                        <w:rFonts w:ascii="Cambria Math" w:hAnsi="Cambria Math"/>
                      </w:rPr>
                      <m:t>t</m:t>
                    </m:r>
                  </m:sub>
                </m:sSub>
              </m:oMath>
            </m:oMathPara>
          </w:p>
        </w:tc>
        <w:tc>
          <w:tcPr>
            <w:tcW w:w="6361" w:type="dxa"/>
          </w:tcPr>
          <w:p w14:paraId="6595FF65" w14:textId="77777777" w:rsidR="001A2306" w:rsidRPr="00925811" w:rsidRDefault="001A2306" w:rsidP="001A2306">
            <w:pPr>
              <w:cnfStyle w:val="100000000000" w:firstRow="1" w:lastRow="0" w:firstColumn="0" w:lastColumn="0" w:oddVBand="0" w:evenVBand="0" w:oddHBand="0" w:evenHBand="0" w:firstRowFirstColumn="0" w:firstRowLastColumn="0" w:lastRowFirstColumn="0" w:lastRowLastColumn="0"/>
            </w:pPr>
            <w:r w:rsidRPr="00925811">
              <w:t>means the aggregate value of Bad Debt the licensee has incurred, with respect to Use of System Charges owed to the licensee by one or more Defaulting Electricity Suppliers, excluding any Valid Bad Debt Claims under Standard Condition 38C (Treatment of Valid Bad Debt Claims); and</w:t>
            </w:r>
          </w:p>
          <w:p w14:paraId="4673ADB1" w14:textId="77777777" w:rsidR="001A2306" w:rsidRPr="00925811" w:rsidRDefault="001A2306" w:rsidP="001A2306">
            <w:pPr>
              <w:cnfStyle w:val="100000000000" w:firstRow="1" w:lastRow="0" w:firstColumn="0" w:lastColumn="0" w:oddVBand="0" w:evenVBand="0" w:oddHBand="0" w:evenHBand="0" w:firstRowFirstColumn="0" w:firstRowLastColumn="0" w:lastRowFirstColumn="0" w:lastRowLastColumn="0"/>
            </w:pPr>
          </w:p>
        </w:tc>
      </w:tr>
      <w:tr w:rsidR="001A2306" w:rsidRPr="00925811" w14:paraId="03A84579" w14:textId="77777777" w:rsidTr="00A75C46">
        <w:tc>
          <w:tcPr>
            <w:cnfStyle w:val="001000000000" w:firstRow="0" w:lastRow="0" w:firstColumn="1" w:lastColumn="0" w:oddVBand="0" w:evenVBand="0" w:oddHBand="0" w:evenHBand="0" w:firstRowFirstColumn="0" w:firstRowLastColumn="0" w:lastRowFirstColumn="0" w:lastRowLastColumn="0"/>
            <w:tcW w:w="1985" w:type="dxa"/>
            <w:hideMark/>
          </w:tcPr>
          <w:p w14:paraId="1BD863FE" w14:textId="77777777" w:rsidR="001A2306" w:rsidRPr="00925811" w:rsidRDefault="00883AC9" w:rsidP="001A2306">
            <m:oMathPara>
              <m:oMath>
                <m:sSub>
                  <m:sSubPr>
                    <m:ctrlPr>
                      <w:rPr>
                        <w:rFonts w:ascii="Cambria Math" w:hAnsi="Cambria Math"/>
                      </w:rPr>
                    </m:ctrlPr>
                  </m:sSubPr>
                  <m:e>
                    <m:r>
                      <w:rPr>
                        <w:rFonts w:ascii="Cambria Math" w:hAnsi="Cambria Math"/>
                      </w:rPr>
                      <m:t>RBD</m:t>
                    </m:r>
                  </m:e>
                  <m:sub>
                    <m:r>
                      <w:rPr>
                        <w:rFonts w:ascii="Cambria Math" w:hAnsi="Cambria Math"/>
                      </w:rPr>
                      <m:t>t</m:t>
                    </m:r>
                  </m:sub>
                </m:sSub>
              </m:oMath>
            </m:oMathPara>
          </w:p>
        </w:tc>
        <w:tc>
          <w:tcPr>
            <w:tcW w:w="6361" w:type="dxa"/>
            <w:hideMark/>
          </w:tcPr>
          <w:p w14:paraId="5780CF94"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means the aggregate value of Bad Debt previously recovered by the licensee via the BDA</w:t>
            </w:r>
            <w:r w:rsidRPr="00925811">
              <w:rPr>
                <w:rStyle w:val="Subscript"/>
              </w:rPr>
              <w:t>t</w:t>
            </w:r>
            <w:r w:rsidRPr="00925811">
              <w:t xml:space="preserve"> term, where the licensee has been paid by the Defaulting Electricity Supplier or been credited by the administrator or liquidator of a Defaulting Electricity Supplier.</w:t>
            </w:r>
          </w:p>
        </w:tc>
      </w:tr>
    </w:tbl>
    <w:p w14:paraId="697DEB3A" w14:textId="77777777" w:rsidR="001A2306" w:rsidRPr="00925811" w:rsidRDefault="001A2306" w:rsidP="001A2306">
      <w:pPr>
        <w:pStyle w:val="Heading2"/>
      </w:pPr>
      <w:bookmarkStart w:id="56" w:name="_Toc121143983"/>
      <w:bookmarkStart w:id="57" w:name="_Toc121736108"/>
      <w:bookmarkStart w:id="58" w:name="_Toc126074393"/>
      <w:r w:rsidRPr="00925811">
        <w:lastRenderedPageBreak/>
        <w:t>Tax allowance adjustment (TAXA</w:t>
      </w:r>
      <w:r w:rsidRPr="00925811">
        <w:rPr>
          <w:rStyle w:val="Subscript"/>
        </w:rPr>
        <w:t>t</w:t>
      </w:r>
      <w:r w:rsidRPr="00925811">
        <w:t>)</w:t>
      </w:r>
      <w:bookmarkEnd w:id="56"/>
      <w:bookmarkEnd w:id="57"/>
      <w:bookmarkEnd w:id="58"/>
    </w:p>
    <w:p w14:paraId="1EB5F9B9" w14:textId="77777777" w:rsidR="001A2306" w:rsidRPr="00925811" w:rsidRDefault="001A2306" w:rsidP="001A2306">
      <w:pPr>
        <w:pStyle w:val="Heading3nonumbering"/>
      </w:pPr>
      <w:r w:rsidRPr="00925811">
        <w:t>Introduction</w:t>
      </w:r>
    </w:p>
    <w:p w14:paraId="4639E607" w14:textId="77777777" w:rsidR="001A2306" w:rsidRPr="00925811" w:rsidRDefault="001A2306" w:rsidP="001A2306">
      <w:pPr>
        <w:pStyle w:val="NumberedNormal"/>
      </w:pPr>
      <w:r w:rsidRPr="00925811">
        <w:t xml:space="preserve">The purpose of this condition is to </w:t>
      </w:r>
      <w:bookmarkStart w:id="59" w:name="_Hlk62403137"/>
      <w:r w:rsidRPr="00925811">
        <w:t xml:space="preserve">establish a process for setting the value </w:t>
      </w:r>
      <w:bookmarkEnd w:id="59"/>
      <w:r w:rsidRPr="00925811">
        <w:t>of the term TAXA</w:t>
      </w:r>
      <w:r w:rsidRPr="00925811">
        <w:rPr>
          <w:rStyle w:val="Subscript"/>
        </w:rPr>
        <w:t>t</w:t>
      </w:r>
      <w:r w:rsidRPr="00925811">
        <w:t xml:space="preserve"> (the tax allowance adjustment term), which contributes to Calculated Revenue in Special Condition 2.1 (Revenue restriction). </w:t>
      </w:r>
    </w:p>
    <w:p w14:paraId="363A80BF" w14:textId="77777777" w:rsidR="001A2306" w:rsidRPr="00925811" w:rsidRDefault="001A2306" w:rsidP="001A2306">
      <w:pPr>
        <w:pStyle w:val="NumberedNormal"/>
      </w:pPr>
      <w:r w:rsidRPr="00925811">
        <w:t>The effect is to adjust Calculated Revenue, if required following a review of material, unexplained differences between the licensee’s Calculated Tax Allowance and its Actual Corporation Tax Liability, in accordance with Chapter 6 of the ED2 Price Control Financial Handbook.</w:t>
      </w:r>
    </w:p>
    <w:p w14:paraId="7D69EFEE" w14:textId="77777777" w:rsidR="001A2306" w:rsidRPr="00925811" w:rsidRDefault="001A2306" w:rsidP="001A2306">
      <w:pPr>
        <w:pStyle w:val="NumberedNormal"/>
      </w:pPr>
      <w:r w:rsidRPr="00925811">
        <w:t>This condition also explains the process the Authority must follow when directing any change as a result of the tax review.</w:t>
      </w:r>
    </w:p>
    <w:p w14:paraId="642687C7" w14:textId="77777777" w:rsidR="001A2306" w:rsidRPr="00925811" w:rsidRDefault="001A2306" w:rsidP="001A2306">
      <w:pPr>
        <w:pStyle w:val="Heading3"/>
      </w:pPr>
      <w:r w:rsidRPr="00925811">
        <w:t>Undertaking a tax review</w:t>
      </w:r>
    </w:p>
    <w:p w14:paraId="3533C31F" w14:textId="77777777" w:rsidR="001A2306" w:rsidRPr="00925811" w:rsidRDefault="001A2306" w:rsidP="001A2306">
      <w:pPr>
        <w:pStyle w:val="NumberedNormal"/>
      </w:pPr>
      <w:r w:rsidRPr="00925811">
        <w:t>The Authority may undertake a tax review in accordance with Chapter 6 of the ED2 Price Control Financial Handbook.</w:t>
      </w:r>
    </w:p>
    <w:p w14:paraId="1DD15055" w14:textId="77777777" w:rsidR="001A2306" w:rsidRPr="00925811" w:rsidRDefault="001A2306" w:rsidP="001A2306">
      <w:pPr>
        <w:pStyle w:val="NumberedNormal"/>
      </w:pPr>
      <w:r w:rsidRPr="00925811">
        <w:t>Where the Authority notifies the licensee that it has decided to undertake a tax review and gives the reasons for that decision, the Authority must procure the services of an Appropriately Qualified Independent Examiner to carry out the tax review. In this instance, the licensee must:</w:t>
      </w:r>
    </w:p>
    <w:p w14:paraId="02039F14" w14:textId="77777777" w:rsidR="001A2306" w:rsidRPr="00925811" w:rsidRDefault="001A2306" w:rsidP="001A2306">
      <w:pPr>
        <w:pStyle w:val="ListNormal"/>
        <w:tabs>
          <w:tab w:val="num" w:pos="879"/>
        </w:tabs>
      </w:pPr>
      <w:r w:rsidRPr="00925811">
        <w:t>provide the Authority and the Appropriately Qualified Independent Examiner with access to any relevant information that they may require to examine the differences between the licensee’s Calculated Tax Allowance and its Actual Corporation Tax Liability; and</w:t>
      </w:r>
    </w:p>
    <w:p w14:paraId="5FFA7FB5" w14:textId="77777777" w:rsidR="001A2306" w:rsidRPr="00925811" w:rsidRDefault="001A2306" w:rsidP="001A2306">
      <w:pPr>
        <w:pStyle w:val="ListNormal"/>
        <w:tabs>
          <w:tab w:val="num" w:pos="879"/>
        </w:tabs>
      </w:pPr>
      <w:r w:rsidRPr="00925811">
        <w:t>carry out any reasonable steps specified by the Authority or the Appropriately Qualified Independent Examiner for the purposes of the tax review.</w:t>
      </w:r>
    </w:p>
    <w:p w14:paraId="28021A80" w14:textId="77777777" w:rsidR="001A2306" w:rsidRPr="00925811" w:rsidRDefault="001A2306" w:rsidP="001A2306">
      <w:pPr>
        <w:pStyle w:val="NumberedNormal"/>
      </w:pPr>
      <w:r w:rsidRPr="00925811">
        <w:t xml:space="preserve">Following the review, the Appropriately Qualified Independent Examiner must send its findings to the Authority and the Authority may: </w:t>
      </w:r>
    </w:p>
    <w:p w14:paraId="73BF5F83" w14:textId="77777777" w:rsidR="001A2306" w:rsidRPr="00925811" w:rsidRDefault="001A2306" w:rsidP="001A2306">
      <w:pPr>
        <w:pStyle w:val="ListNormal"/>
        <w:tabs>
          <w:tab w:val="num" w:pos="879"/>
        </w:tabs>
      </w:pPr>
      <w:r w:rsidRPr="00925811">
        <w:t>direct an adjustment to the value of the TAXA</w:t>
      </w:r>
      <w:r w:rsidRPr="00925811">
        <w:rPr>
          <w:rStyle w:val="Subscript"/>
        </w:rPr>
        <w:t>t</w:t>
      </w:r>
      <w:r w:rsidRPr="00925811">
        <w:t xml:space="preserve"> term if required, in accordance with Chapter 6 of the ED2 Price Control Financial Handbook; and </w:t>
      </w:r>
    </w:p>
    <w:p w14:paraId="0FC01B94" w14:textId="77777777" w:rsidR="001A2306" w:rsidRPr="00925811" w:rsidRDefault="001A2306" w:rsidP="001A2306">
      <w:pPr>
        <w:pStyle w:val="ListNormal"/>
        <w:tabs>
          <w:tab w:val="num" w:pos="879"/>
        </w:tabs>
      </w:pPr>
      <w:r w:rsidRPr="00925811">
        <w:t>specify the Regulatory Years to which that adjustment relates.</w:t>
      </w:r>
    </w:p>
    <w:p w14:paraId="57EEC153" w14:textId="77777777" w:rsidR="001A2306" w:rsidRPr="00925811" w:rsidRDefault="001A2306" w:rsidP="001A2306">
      <w:pPr>
        <w:pStyle w:val="Heading3"/>
      </w:pPr>
      <w:r w:rsidRPr="00925811">
        <w:t>What process will the Authority follow in making a direction?</w:t>
      </w:r>
    </w:p>
    <w:p w14:paraId="7D7B6EB5" w14:textId="77777777" w:rsidR="001A2306" w:rsidRPr="00925811" w:rsidRDefault="001A2306" w:rsidP="001A2306">
      <w:pPr>
        <w:pStyle w:val="NumberedNormal"/>
      </w:pPr>
      <w:r w:rsidRPr="00925811">
        <w:t>Before making a direction under paragraph 2.2.6, the Authority must send to the licensee and publish on the Authority's Website:</w:t>
      </w:r>
    </w:p>
    <w:p w14:paraId="035302A1" w14:textId="77777777" w:rsidR="001A2306" w:rsidRPr="00925811" w:rsidRDefault="001A2306" w:rsidP="001A2306">
      <w:pPr>
        <w:pStyle w:val="ListNormal"/>
        <w:tabs>
          <w:tab w:val="num" w:pos="879"/>
        </w:tabs>
      </w:pPr>
      <w:r w:rsidRPr="00925811">
        <w:t>the text of the proposed direction;</w:t>
      </w:r>
    </w:p>
    <w:p w14:paraId="22988B1E" w14:textId="77777777" w:rsidR="001A2306" w:rsidRPr="00925811" w:rsidRDefault="001A2306" w:rsidP="001A2306">
      <w:pPr>
        <w:pStyle w:val="ListNormal"/>
        <w:tabs>
          <w:tab w:val="num" w:pos="879"/>
        </w:tabs>
      </w:pPr>
      <w:r w:rsidRPr="00925811">
        <w:t>the reasons for the proposed direction; and</w:t>
      </w:r>
    </w:p>
    <w:p w14:paraId="511DD351" w14:textId="77777777" w:rsidR="001A2306" w:rsidRPr="00925811" w:rsidRDefault="001A2306" w:rsidP="001A2306">
      <w:pPr>
        <w:pStyle w:val="ListNormal"/>
        <w:tabs>
          <w:tab w:val="num" w:pos="879"/>
        </w:tabs>
      </w:pPr>
      <w:bookmarkStart w:id="60" w:name="_Toc33187531"/>
      <w:bookmarkEnd w:id="60"/>
      <w:r w:rsidRPr="00925811">
        <w:lastRenderedPageBreak/>
        <w:t>a statement setting out the period during which representations on the proposed direction may be made, which must not be less than 28 days.</w:t>
      </w:r>
    </w:p>
    <w:p w14:paraId="0040BDF8" w14:textId="77777777" w:rsidR="001A2306" w:rsidRPr="00925811" w:rsidRDefault="001A2306" w:rsidP="001A2306">
      <w:pPr>
        <w:pStyle w:val="Heading2"/>
      </w:pPr>
      <w:bookmarkStart w:id="61" w:name="_Toc121143984"/>
      <w:bookmarkStart w:id="62" w:name="_Toc121736109"/>
      <w:bookmarkStart w:id="63" w:name="_Toc126074394"/>
      <w:r w:rsidRPr="00925811">
        <w:t>Return adjustment (RTNA</w:t>
      </w:r>
      <w:r w:rsidRPr="00925811">
        <w:rPr>
          <w:rStyle w:val="Subscript"/>
        </w:rPr>
        <w:t>t</w:t>
      </w:r>
      <w:r w:rsidRPr="00925811">
        <w:t>)</w:t>
      </w:r>
      <w:bookmarkEnd w:id="61"/>
      <w:bookmarkEnd w:id="62"/>
      <w:bookmarkEnd w:id="63"/>
    </w:p>
    <w:p w14:paraId="4EC48A04" w14:textId="77777777" w:rsidR="001A2306" w:rsidRPr="00925811" w:rsidRDefault="001A2306" w:rsidP="00925811">
      <w:pPr>
        <w:pStyle w:val="Heading3nonumbering"/>
      </w:pPr>
      <w:r w:rsidRPr="00925811">
        <w:t>Introduction</w:t>
      </w:r>
    </w:p>
    <w:p w14:paraId="64EF9AC3" w14:textId="77777777" w:rsidR="001A2306" w:rsidRPr="00925811" w:rsidRDefault="001A2306" w:rsidP="001A2306">
      <w:pPr>
        <w:pStyle w:val="NumberedNormal"/>
      </w:pPr>
      <w:r w:rsidRPr="00925811">
        <w:t>The purpose of this condition is to calculate the term RTNA</w:t>
      </w:r>
      <w:r w:rsidRPr="00925811">
        <w:rPr>
          <w:rStyle w:val="Subscript"/>
        </w:rPr>
        <w:t>t</w:t>
      </w:r>
      <w:r w:rsidRPr="00925811">
        <w:t xml:space="preserve"> (the return adjustment term), which contributes to Calculated Revenue in Special Condition 2.1 (Revenue restriction). </w:t>
      </w:r>
    </w:p>
    <w:p w14:paraId="571114DD" w14:textId="77777777" w:rsidR="001A2306" w:rsidRPr="00925811" w:rsidRDefault="001A2306" w:rsidP="001A2306">
      <w:pPr>
        <w:pStyle w:val="NumberedNormal"/>
      </w:pPr>
      <w:r w:rsidRPr="00925811">
        <w:t>The effect of this condition is to adjust Calculated Revenue following a review of Operational Performance after the Price Control Period.</w:t>
      </w:r>
    </w:p>
    <w:p w14:paraId="455A3CF3" w14:textId="77777777" w:rsidR="001A2306" w:rsidRPr="00925811" w:rsidRDefault="001A2306" w:rsidP="001A2306">
      <w:pPr>
        <w:pStyle w:val="NumberedNormal"/>
      </w:pPr>
      <w:r w:rsidRPr="00925811">
        <w:t>It also explains the process the Authority will follow when directing any change as a result of the review.</w:t>
      </w:r>
    </w:p>
    <w:p w14:paraId="31E107E0" w14:textId="77777777" w:rsidR="001A2306" w:rsidRPr="00925811" w:rsidRDefault="001A2306" w:rsidP="001A2306">
      <w:pPr>
        <w:pStyle w:val="Heading3"/>
      </w:pPr>
      <w:r w:rsidRPr="00925811">
        <w:t>Formulae for calculating the return adjustment term (RTNA</w:t>
      </w:r>
      <w:r w:rsidRPr="00925811">
        <w:rPr>
          <w:rStyle w:val="Subscript"/>
        </w:rPr>
        <w:t>t</w:t>
      </w:r>
      <w:r w:rsidRPr="00925811">
        <w:t>)</w:t>
      </w:r>
    </w:p>
    <w:p w14:paraId="20F7EECC" w14:textId="77777777" w:rsidR="001A2306" w:rsidRPr="00925811" w:rsidRDefault="001A2306" w:rsidP="001A2306">
      <w:pPr>
        <w:pStyle w:val="NumberedNormal"/>
      </w:pPr>
      <w:r w:rsidRPr="00925811">
        <w:t>The value of RTNA</w:t>
      </w:r>
      <w:r w:rsidRPr="00925811">
        <w:rPr>
          <w:rStyle w:val="Subscript"/>
        </w:rPr>
        <w:t>t</w:t>
      </w:r>
      <w:r w:rsidRPr="00925811">
        <w:t xml:space="preserve"> is derived in accordance with the following formula:</w:t>
      </w:r>
    </w:p>
    <w:p w14:paraId="6290DA74" w14:textId="77777777" w:rsidR="001A2306" w:rsidRPr="00925811" w:rsidRDefault="00883AC9" w:rsidP="001A2306">
      <m:oMathPara>
        <m:oMath>
          <m:sSub>
            <m:sSubPr>
              <m:ctrlPr>
                <w:rPr>
                  <w:rFonts w:ascii="Cambria Math" w:hAnsi="Cambria Math"/>
                </w:rPr>
              </m:ctrlPr>
            </m:sSubPr>
            <m:e>
              <m:r>
                <w:rPr>
                  <w:rFonts w:ascii="Cambria Math" w:hAnsi="Cambria Math"/>
                </w:rPr>
                <m:t>RTNA</m:t>
              </m:r>
            </m:e>
            <m:sub>
              <m:r>
                <w:rPr>
                  <w:rFonts w:ascii="Cambria Math" w:hAnsi="Cambria Math"/>
                </w:rPr>
                <m:t>t</m:t>
              </m:r>
            </m:sub>
          </m:sSub>
          <m:r>
            <w:rPr>
              <w:rFonts w:ascii="Cambria Math" w:hAnsi="Cambria Math"/>
            </w:rPr>
            <m:t>=RTNR×</m:t>
          </m:r>
          <m:f>
            <m:fPr>
              <m:ctrlPr>
                <w:rPr>
                  <w:rFonts w:ascii="Cambria Math" w:hAnsi="Cambria Math"/>
                </w:rPr>
              </m:ctrlPr>
            </m:fPr>
            <m:num>
              <m:sSub>
                <m:sSubPr>
                  <m:ctrlPr>
                    <w:rPr>
                      <w:rFonts w:ascii="Cambria Math" w:hAnsi="Cambria Math"/>
                    </w:rPr>
                  </m:ctrlPr>
                </m:sSubPr>
                <m:e>
                  <m:r>
                    <w:rPr>
                      <w:rFonts w:ascii="Cambria Math" w:hAnsi="Cambria Math"/>
                    </w:rPr>
                    <m:t xml:space="preserve">  RAVL</m:t>
                  </m:r>
                </m:e>
                <m:sub>
                  <m:r>
                    <w:rPr>
                      <w:rFonts w:ascii="Cambria Math" w:hAnsi="Cambria Math"/>
                    </w:rPr>
                    <m:t>t</m:t>
                  </m:r>
                </m:sub>
              </m:sSub>
              <m:r>
                <w:rPr>
                  <w:rFonts w:ascii="Cambria Math" w:hAnsi="Cambria Math"/>
                </w:rPr>
                <m:t xml:space="preserve"> ×</m:t>
              </m:r>
              <m:d>
                <m:dPr>
                  <m:ctrlPr>
                    <w:rPr>
                      <w:rFonts w:ascii="Cambria Math" w:hAnsi="Cambria Math"/>
                    </w:rPr>
                  </m:ctrlPr>
                </m:dPr>
                <m:e>
                  <m:r>
                    <w:rPr>
                      <w:rFonts w:ascii="Cambria Math" w:hAnsi="Cambria Math"/>
                    </w:rPr>
                    <m:t>1-G</m:t>
                  </m:r>
                </m:e>
              </m:d>
            </m:num>
            <m:den>
              <m:nary>
                <m:naryPr>
                  <m:chr m:val="∑"/>
                  <m:limLoc m:val="undOvr"/>
                  <m:ctrlPr>
                    <w:rPr>
                      <w:rFonts w:ascii="Cambria Math" w:hAnsi="Cambria Math"/>
                    </w:rPr>
                  </m:ctrlPr>
                </m:naryPr>
                <m:sub>
                  <m:r>
                    <w:rPr>
                      <w:rFonts w:ascii="Cambria Math" w:hAnsi="Cambria Math"/>
                    </w:rPr>
                    <m:t>t=2023/24</m:t>
                  </m:r>
                </m:sub>
                <m:sup>
                  <m:r>
                    <w:rPr>
                      <w:rFonts w:ascii="Cambria Math" w:hAnsi="Cambria Math"/>
                    </w:rPr>
                    <m:t>2027/28</m:t>
                  </m:r>
                </m:sup>
                <m:e>
                  <m:sSub>
                    <m:sSubPr>
                      <m:ctrlPr>
                        <w:rPr>
                          <w:rFonts w:ascii="Cambria Math" w:hAnsi="Cambria Math"/>
                        </w:rPr>
                      </m:ctrlPr>
                    </m:sSubPr>
                    <m:e>
                      <m:r>
                        <w:rPr>
                          <w:rFonts w:ascii="Cambria Math" w:hAnsi="Cambria Math"/>
                        </w:rPr>
                        <m:t>RAVL</m:t>
                      </m:r>
                    </m:e>
                    <m:sub>
                      <m:r>
                        <w:rPr>
                          <w:rFonts w:ascii="Cambria Math" w:hAnsi="Cambria Math"/>
                        </w:rPr>
                        <m:t>t</m:t>
                      </m:r>
                    </m:sub>
                  </m:sSub>
                  <m:r>
                    <w:rPr>
                      <w:rFonts w:ascii="Cambria Math" w:hAnsi="Cambria Math"/>
                    </w:rPr>
                    <m:t xml:space="preserve"> ×</m:t>
                  </m:r>
                  <m:d>
                    <m:dPr>
                      <m:ctrlPr>
                        <w:rPr>
                          <w:rFonts w:ascii="Cambria Math" w:hAnsi="Cambria Math"/>
                        </w:rPr>
                      </m:ctrlPr>
                    </m:dPr>
                    <m:e>
                      <m:r>
                        <w:rPr>
                          <w:rFonts w:ascii="Cambria Math" w:hAnsi="Cambria Math"/>
                        </w:rPr>
                        <m:t>1-G</m:t>
                      </m:r>
                    </m:e>
                  </m:d>
                </m:e>
              </m:nary>
            </m:den>
          </m:f>
        </m:oMath>
      </m:oMathPara>
    </w:p>
    <w:p w14:paraId="6A1985E1" w14:textId="77777777" w:rsidR="001A2306" w:rsidRPr="00925811" w:rsidRDefault="001A2306" w:rsidP="001A2306">
      <w:pPr>
        <w:pStyle w:val="FormulaDefinitions"/>
      </w:pPr>
      <w:r w:rsidRPr="00925811">
        <w:t>where:</w:t>
      </w:r>
    </w:p>
    <w:tbl>
      <w:tblPr>
        <w:tblStyle w:val="TableGridLight"/>
        <w:tblW w:w="0" w:type="auto"/>
        <w:tblLook w:val="04A0" w:firstRow="1" w:lastRow="0" w:firstColumn="1" w:lastColumn="0" w:noHBand="0" w:noVBand="1"/>
      </w:tblPr>
      <w:tblGrid>
        <w:gridCol w:w="871"/>
        <w:gridCol w:w="7497"/>
      </w:tblGrid>
      <w:tr w:rsidR="001A2306" w:rsidRPr="00925811" w14:paraId="4C916A2F" w14:textId="77777777" w:rsidTr="006F600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02" w:type="dxa"/>
          </w:tcPr>
          <w:p w14:paraId="7031FE99" w14:textId="77777777" w:rsidR="001A2306" w:rsidRPr="00925811" w:rsidRDefault="001A2306" w:rsidP="001A2306">
            <w:r w:rsidRPr="00925811">
              <w:t>RTNR</w:t>
            </w:r>
          </w:p>
        </w:tc>
        <w:tc>
          <w:tcPr>
            <w:tcW w:w="7544" w:type="dxa"/>
          </w:tcPr>
          <w:p w14:paraId="49012912" w14:textId="3AF45C62" w:rsidR="001A2306" w:rsidRPr="00925811" w:rsidRDefault="001A2306" w:rsidP="001A2306">
            <w:pPr>
              <w:cnfStyle w:val="100000000000" w:firstRow="1" w:lastRow="0" w:firstColumn="0" w:lastColumn="0" w:oddVBand="0" w:evenVBand="0" w:oddHBand="0" w:evenHBand="0" w:firstRowFirstColumn="0" w:firstRowLastColumn="0" w:lastRowFirstColumn="0" w:lastRowLastColumn="0"/>
            </w:pPr>
            <w:r w:rsidRPr="00925811">
              <w:t xml:space="preserve">means the return adjustment for the licensee over the Price Control Period, derived in accordance with paragraphs </w:t>
            </w:r>
            <w:r w:rsidRPr="00925811">
              <w:fldChar w:fldCharType="begin"/>
            </w:r>
            <w:r w:rsidRPr="00925811">
              <w:instrText xml:space="preserve"> REF _Ref58857432 \r \h  \* MERGEFORMAT </w:instrText>
            </w:r>
            <w:r w:rsidRPr="00925811">
              <w:fldChar w:fldCharType="separate"/>
            </w:r>
            <w:r w:rsidR="004554A1">
              <w:t>2.3.5</w:t>
            </w:r>
            <w:r w:rsidRPr="00925811">
              <w:fldChar w:fldCharType="end"/>
            </w:r>
            <w:r w:rsidRPr="00925811">
              <w:t xml:space="preserve"> and </w:t>
            </w:r>
            <w:r w:rsidRPr="00925811">
              <w:fldChar w:fldCharType="begin"/>
            </w:r>
            <w:r w:rsidRPr="00925811">
              <w:instrText xml:space="preserve"> REF _Ref59003379 \r \h </w:instrText>
            </w:r>
            <w:r w:rsidR="006F6008" w:rsidRPr="00925811">
              <w:instrText xml:space="preserve"> \* MERGEFORMAT </w:instrText>
            </w:r>
            <w:r w:rsidRPr="00925811">
              <w:fldChar w:fldCharType="separate"/>
            </w:r>
            <w:r w:rsidR="004554A1">
              <w:t>2.3.6</w:t>
            </w:r>
            <w:r w:rsidRPr="00925811">
              <w:fldChar w:fldCharType="end"/>
            </w:r>
            <w:r w:rsidRPr="00925811">
              <w:t>;</w:t>
            </w:r>
          </w:p>
        </w:tc>
      </w:tr>
      <w:tr w:rsidR="001A2306" w:rsidRPr="00925811" w14:paraId="37ED2708" w14:textId="77777777" w:rsidTr="006F6008">
        <w:trPr>
          <w:trHeight w:val="501"/>
        </w:trPr>
        <w:tc>
          <w:tcPr>
            <w:cnfStyle w:val="001000000000" w:firstRow="0" w:lastRow="0" w:firstColumn="1" w:lastColumn="0" w:oddVBand="0" w:evenVBand="0" w:oddHBand="0" w:evenHBand="0" w:firstRowFirstColumn="0" w:firstRowLastColumn="0" w:lastRowFirstColumn="0" w:lastRowLastColumn="0"/>
            <w:tcW w:w="802" w:type="dxa"/>
          </w:tcPr>
          <w:p w14:paraId="01A37454" w14:textId="77777777" w:rsidR="001A2306" w:rsidRPr="00925811" w:rsidRDefault="00883AC9" w:rsidP="001A2306">
            <m:oMathPara>
              <m:oMath>
                <m:sSub>
                  <m:sSubPr>
                    <m:ctrlPr>
                      <w:rPr>
                        <w:rFonts w:ascii="Cambria Math" w:hAnsi="Cambria Math"/>
                      </w:rPr>
                    </m:ctrlPr>
                  </m:sSubPr>
                  <m:e>
                    <m:r>
                      <w:rPr>
                        <w:rFonts w:ascii="Cambria Math" w:hAnsi="Cambria Math"/>
                      </w:rPr>
                      <m:t>RAVL</m:t>
                    </m:r>
                  </m:e>
                  <m:sub>
                    <m:r>
                      <w:rPr>
                        <w:rFonts w:ascii="Cambria Math" w:hAnsi="Cambria Math"/>
                      </w:rPr>
                      <m:t>t</m:t>
                    </m:r>
                  </m:sub>
                </m:sSub>
              </m:oMath>
            </m:oMathPara>
          </w:p>
        </w:tc>
        <w:tc>
          <w:tcPr>
            <w:tcW w:w="7544" w:type="dxa"/>
          </w:tcPr>
          <w:p w14:paraId="76B27987"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means the RAV value for the licensee and has the value derived in accordance with the ED2 Price Control Financial Model; and</w:t>
            </w:r>
          </w:p>
        </w:tc>
      </w:tr>
      <w:tr w:rsidR="001A2306" w:rsidRPr="00925811" w14:paraId="341E8F0E" w14:textId="77777777" w:rsidTr="006F6008">
        <w:trPr>
          <w:trHeight w:val="790"/>
        </w:trPr>
        <w:tc>
          <w:tcPr>
            <w:cnfStyle w:val="001000000000" w:firstRow="0" w:lastRow="0" w:firstColumn="1" w:lastColumn="0" w:oddVBand="0" w:evenVBand="0" w:oddHBand="0" w:evenHBand="0" w:firstRowFirstColumn="0" w:firstRowLastColumn="0" w:lastRowFirstColumn="0" w:lastRowLastColumn="0"/>
            <w:tcW w:w="802" w:type="dxa"/>
          </w:tcPr>
          <w:p w14:paraId="1FFF2E02" w14:textId="77777777" w:rsidR="001A2306" w:rsidRPr="00925811" w:rsidRDefault="001A2306" w:rsidP="001A2306">
            <w:r w:rsidRPr="00925811">
              <w:t>G</w:t>
            </w:r>
          </w:p>
        </w:tc>
        <w:tc>
          <w:tcPr>
            <w:tcW w:w="7544" w:type="dxa"/>
          </w:tcPr>
          <w:p w14:paraId="1B94BCE0"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 xml:space="preserve">means notional gearing and has the value of 60%. </w:t>
            </w:r>
          </w:p>
        </w:tc>
      </w:tr>
    </w:tbl>
    <w:p w14:paraId="1362CFF9" w14:textId="77777777" w:rsidR="001A2306" w:rsidRPr="00925811" w:rsidRDefault="001A2306" w:rsidP="001A2306">
      <w:pPr>
        <w:pStyle w:val="NumberedNormal"/>
      </w:pPr>
      <w:bookmarkStart w:id="64" w:name="_Ref58857432"/>
      <w:r w:rsidRPr="00925811">
        <w:t>Where Operational Performance is equal to or greater than zero, the value of RTNR is derived in accordance with the following formula:</w:t>
      </w:r>
      <w:bookmarkEnd w:id="64"/>
    </w:p>
    <w:p w14:paraId="50D14CA9" w14:textId="77777777" w:rsidR="001A2306" w:rsidRPr="00925811" w:rsidRDefault="001A2306" w:rsidP="001A2306">
      <w:pPr>
        <w:rPr>
          <w:rFonts w:ascii="Cambria Math" w:hAnsi="Cambria Math"/>
          <w:oMath/>
        </w:rPr>
      </w:pPr>
      <m:oMathPara>
        <m:oMath>
          <m:r>
            <w:rPr>
              <w:rFonts w:ascii="Cambria Math" w:hAnsi="Cambria Math"/>
            </w:rPr>
            <m:t xml:space="preserve">RTNR= </m:t>
          </m:r>
          <m:nary>
            <m:naryPr>
              <m:chr m:val="∑"/>
              <m:limLoc m:val="undOvr"/>
              <m:ctrlPr>
                <w:rPr>
                  <w:rFonts w:ascii="Cambria Math" w:hAnsi="Cambria Math"/>
                </w:rPr>
              </m:ctrlPr>
            </m:naryPr>
            <m:sub>
              <m:r>
                <w:rPr>
                  <w:rFonts w:ascii="Cambria Math" w:hAnsi="Cambria Math"/>
                </w:rPr>
                <m:t>t=2023/24</m:t>
              </m:r>
            </m:sub>
            <m:sup>
              <m:r>
                <w:rPr>
                  <w:rFonts w:ascii="Cambria Math" w:hAnsi="Cambria Math"/>
                </w:rPr>
                <m:t>2027/28</m:t>
              </m:r>
            </m:sup>
            <m:e>
              <m:sSub>
                <m:sSubPr>
                  <m:ctrlPr>
                    <w:rPr>
                      <w:rFonts w:ascii="Cambria Math" w:hAnsi="Cambria Math"/>
                    </w:rPr>
                  </m:ctrlPr>
                </m:sSubPr>
                <m:e>
                  <m:r>
                    <w:rPr>
                      <w:rFonts w:ascii="Cambria Math" w:hAnsi="Cambria Math"/>
                    </w:rPr>
                    <m:t>RAVL</m:t>
                  </m:r>
                </m:e>
                <m:sub>
                  <m:r>
                    <w:rPr>
                      <w:rFonts w:ascii="Cambria Math" w:hAnsi="Cambria Math"/>
                    </w:rPr>
                    <m:t>t</m:t>
                  </m:r>
                </m:sub>
              </m:sSub>
              <m:r>
                <w:rPr>
                  <w:rFonts w:ascii="Cambria Math" w:hAnsi="Cambria Math"/>
                </w:rPr>
                <m:t xml:space="preserve"> ×</m:t>
              </m:r>
              <m:d>
                <m:dPr>
                  <m:ctrlPr>
                    <w:rPr>
                      <w:rFonts w:ascii="Cambria Math" w:hAnsi="Cambria Math"/>
                    </w:rPr>
                  </m:ctrlPr>
                </m:dPr>
                <m:e>
                  <m:r>
                    <w:rPr>
                      <w:rFonts w:ascii="Cambria Math" w:hAnsi="Cambria Math"/>
                    </w:rPr>
                    <m:t>1-G</m:t>
                  </m:r>
                </m:e>
              </m:d>
            </m:e>
          </m:nary>
          <m:r>
            <w:rPr>
              <w:rFonts w:ascii="Cambria Math" w:hAnsi="Cambria Math"/>
            </w:rPr>
            <m:t xml:space="preserve"> ×</m:t>
          </m:r>
        </m:oMath>
      </m:oMathPara>
    </w:p>
    <w:p w14:paraId="0876DAFF" w14:textId="77777777" w:rsidR="001A2306" w:rsidRPr="00925811" w:rsidRDefault="00883AC9" w:rsidP="001A2306">
      <m:oMathPara>
        <m:oMath>
          <m:d>
            <m:dPr>
              <m:begChr m:val="["/>
              <m:endChr m:val="]"/>
              <m:ctrlPr>
                <w:rPr>
                  <w:rFonts w:ascii="Cambria Math" w:hAnsi="Cambria Math"/>
                </w:rPr>
              </m:ctrlPr>
            </m:dPr>
            <m:e>
              <m:r>
                <w:rPr>
                  <w:rFonts w:ascii="Cambria Math" w:hAnsi="Cambria Math"/>
                </w:rPr>
                <m:t>-MAX</m:t>
              </m:r>
              <m:d>
                <m:dPr>
                  <m:ctrlPr>
                    <w:rPr>
                      <w:rFonts w:ascii="Cambria Math" w:hAnsi="Cambria Math"/>
                    </w:rPr>
                  </m:ctrlPr>
                </m:dPr>
                <m:e>
                  <m:r>
                    <w:rPr>
                      <w:rFonts w:ascii="Cambria Math" w:hAnsi="Cambria Math"/>
                    </w:rPr>
                    <m:t xml:space="preserve"> MIN</m:t>
                  </m:r>
                  <m:d>
                    <m:dPr>
                      <m:ctrlPr>
                        <w:rPr>
                          <w:rFonts w:ascii="Cambria Math" w:hAnsi="Cambria Math"/>
                        </w:rPr>
                      </m:ctrlPr>
                    </m:dPr>
                    <m:e>
                      <m:r>
                        <w:rPr>
                          <w:rFonts w:ascii="Cambria Math" w:hAnsi="Cambria Math"/>
                        </w:rPr>
                        <m:t>OPP,T2</m:t>
                      </m:r>
                    </m:e>
                  </m:d>
                  <m:r>
                    <w:rPr>
                      <w:rFonts w:ascii="Cambria Math" w:hAnsi="Cambria Math"/>
                    </w:rPr>
                    <m:t>-T1, 0</m:t>
                  </m:r>
                </m:e>
              </m:d>
              <m:r>
                <w:rPr>
                  <w:rFonts w:ascii="Cambria Math" w:hAnsi="Cambria Math"/>
                </w:rPr>
                <m:t>×AR1-MAX</m:t>
              </m:r>
              <m:d>
                <m:dPr>
                  <m:ctrlPr>
                    <w:rPr>
                      <w:rFonts w:ascii="Cambria Math" w:hAnsi="Cambria Math"/>
                    </w:rPr>
                  </m:ctrlPr>
                </m:dPr>
                <m:e>
                  <m:r>
                    <w:rPr>
                      <w:rFonts w:ascii="Cambria Math" w:hAnsi="Cambria Math"/>
                    </w:rPr>
                    <m:t>OPP-T2,0</m:t>
                  </m:r>
                </m:e>
              </m:d>
              <m:r>
                <w:rPr>
                  <w:rFonts w:ascii="Cambria Math" w:hAnsi="Cambria Math"/>
                </w:rPr>
                <m:t>×AR2</m:t>
              </m:r>
            </m:e>
          </m:d>
          <m:r>
            <w:rPr>
              <w:rFonts w:ascii="Cambria Math" w:hAnsi="Cambria Math"/>
            </w:rPr>
            <m:t xml:space="preserve"> </m:t>
          </m:r>
        </m:oMath>
      </m:oMathPara>
    </w:p>
    <w:p w14:paraId="52BC15D1" w14:textId="77777777" w:rsidR="001A2306" w:rsidRPr="00925811" w:rsidRDefault="001A2306" w:rsidP="001A2306">
      <w:pPr>
        <w:pStyle w:val="FormulaDefinitions"/>
      </w:pPr>
      <w:bookmarkStart w:id="65" w:name="_Ref58857435"/>
      <w:r w:rsidRPr="00925811">
        <w:t>where:</w:t>
      </w:r>
      <w:r w:rsidRPr="00925811">
        <w:tab/>
      </w:r>
    </w:p>
    <w:tbl>
      <w:tblPr>
        <w:tblStyle w:val="TableGridLight"/>
        <w:tblW w:w="8130" w:type="dxa"/>
        <w:tblLook w:val="04A0" w:firstRow="1" w:lastRow="0" w:firstColumn="1" w:lastColumn="0" w:noHBand="0" w:noVBand="1"/>
      </w:tblPr>
      <w:tblGrid>
        <w:gridCol w:w="871"/>
        <w:gridCol w:w="7259"/>
      </w:tblGrid>
      <w:tr w:rsidR="001A2306" w:rsidRPr="00925811" w14:paraId="5CAD1F22" w14:textId="77777777" w:rsidTr="00A75C46">
        <w:trPr>
          <w:cnfStyle w:val="100000000000" w:firstRow="1" w:lastRow="0" w:firstColumn="0" w:lastColumn="0" w:oddVBand="0" w:evenVBand="0" w:oddHBand="0" w:evenHBand="0" w:firstRowFirstColumn="0" w:firstRowLastColumn="0" w:lastRowFirstColumn="0" w:lastRowLastColumn="0"/>
          <w:trHeight w:val="248"/>
        </w:trPr>
        <w:tc>
          <w:tcPr>
            <w:cnfStyle w:val="001000000000" w:firstRow="0" w:lastRow="0" w:firstColumn="1" w:lastColumn="0" w:oddVBand="0" w:evenVBand="0" w:oddHBand="0" w:evenHBand="0" w:firstRowFirstColumn="0" w:firstRowLastColumn="0" w:lastRowFirstColumn="0" w:lastRowLastColumn="0"/>
            <w:tcW w:w="871" w:type="dxa"/>
          </w:tcPr>
          <w:p w14:paraId="149DE113" w14:textId="77777777" w:rsidR="001A2306" w:rsidRPr="00925811" w:rsidRDefault="00883AC9" w:rsidP="001A2306">
            <m:oMathPara>
              <m:oMath>
                <m:sSub>
                  <m:sSubPr>
                    <m:ctrlPr>
                      <w:rPr>
                        <w:rFonts w:ascii="Cambria Math" w:hAnsi="Cambria Math"/>
                      </w:rPr>
                    </m:ctrlPr>
                  </m:sSubPr>
                  <m:e>
                    <m:r>
                      <w:rPr>
                        <w:rFonts w:ascii="Cambria Math" w:hAnsi="Cambria Math"/>
                      </w:rPr>
                      <m:t>RAVL</m:t>
                    </m:r>
                  </m:e>
                  <m:sub>
                    <m:r>
                      <w:rPr>
                        <w:rFonts w:ascii="Cambria Math" w:hAnsi="Cambria Math"/>
                      </w:rPr>
                      <m:t>t</m:t>
                    </m:r>
                  </m:sub>
                </m:sSub>
              </m:oMath>
            </m:oMathPara>
          </w:p>
        </w:tc>
        <w:tc>
          <w:tcPr>
            <w:tcW w:w="7259" w:type="dxa"/>
          </w:tcPr>
          <w:p w14:paraId="07D049D5" w14:textId="77777777" w:rsidR="001A2306" w:rsidRPr="00925811" w:rsidRDefault="001A2306" w:rsidP="001A2306">
            <w:pPr>
              <w:cnfStyle w:val="100000000000" w:firstRow="1" w:lastRow="0" w:firstColumn="0" w:lastColumn="0" w:oddVBand="0" w:evenVBand="0" w:oddHBand="0" w:evenHBand="0" w:firstRowFirstColumn="0" w:firstRowLastColumn="0" w:lastRowFirstColumn="0" w:lastRowLastColumn="0"/>
            </w:pPr>
            <w:r w:rsidRPr="00925811">
              <w:t>means the RAV value for the licensee and has the value derived in accordance with the ED2 Price Control Financial Model;</w:t>
            </w:r>
          </w:p>
        </w:tc>
      </w:tr>
      <w:tr w:rsidR="001A2306" w:rsidRPr="00925811" w14:paraId="6B4B4A40" w14:textId="77777777" w:rsidTr="00A75C46">
        <w:trPr>
          <w:trHeight w:val="248"/>
        </w:trPr>
        <w:tc>
          <w:tcPr>
            <w:cnfStyle w:val="001000000000" w:firstRow="0" w:lastRow="0" w:firstColumn="1" w:lastColumn="0" w:oddVBand="0" w:evenVBand="0" w:oddHBand="0" w:evenHBand="0" w:firstRowFirstColumn="0" w:firstRowLastColumn="0" w:lastRowFirstColumn="0" w:lastRowLastColumn="0"/>
            <w:tcW w:w="871" w:type="dxa"/>
          </w:tcPr>
          <w:p w14:paraId="78904260" w14:textId="77777777" w:rsidR="001A2306" w:rsidRPr="00925811" w:rsidRDefault="001A2306" w:rsidP="001A2306">
            <w:r w:rsidRPr="00925811">
              <w:t>G</w:t>
            </w:r>
          </w:p>
        </w:tc>
        <w:tc>
          <w:tcPr>
            <w:tcW w:w="7259" w:type="dxa"/>
          </w:tcPr>
          <w:p w14:paraId="514F53B6"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means notional gearing and has the value of 60%;</w:t>
            </w:r>
          </w:p>
        </w:tc>
      </w:tr>
      <w:tr w:rsidR="001A2306" w:rsidRPr="00925811" w14:paraId="47278F0C" w14:textId="77777777" w:rsidTr="00A75C46">
        <w:trPr>
          <w:trHeight w:val="248"/>
        </w:trPr>
        <w:tc>
          <w:tcPr>
            <w:cnfStyle w:val="001000000000" w:firstRow="0" w:lastRow="0" w:firstColumn="1" w:lastColumn="0" w:oddVBand="0" w:evenVBand="0" w:oddHBand="0" w:evenHBand="0" w:firstRowFirstColumn="0" w:firstRowLastColumn="0" w:lastRowFirstColumn="0" w:lastRowLastColumn="0"/>
            <w:tcW w:w="871" w:type="dxa"/>
          </w:tcPr>
          <w:p w14:paraId="426C70FC" w14:textId="77777777" w:rsidR="001A2306" w:rsidRPr="00925811" w:rsidRDefault="001A2306" w:rsidP="001A2306">
            <w:r w:rsidRPr="00925811">
              <w:lastRenderedPageBreak/>
              <w:t>OPP</w:t>
            </w:r>
          </w:p>
        </w:tc>
        <w:tc>
          <w:tcPr>
            <w:tcW w:w="7259" w:type="dxa"/>
          </w:tcPr>
          <w:p w14:paraId="55375793"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means the Operational Performance value for the licensee, in percentage terms, over the Price Control Period and has the value derived in accordance with the ED2 Price Control Financial Model;</w:t>
            </w:r>
          </w:p>
        </w:tc>
      </w:tr>
      <w:tr w:rsidR="001A2306" w:rsidRPr="00925811" w14:paraId="1DEFBBB5" w14:textId="77777777" w:rsidTr="00A75C46">
        <w:trPr>
          <w:trHeight w:val="248"/>
        </w:trPr>
        <w:tc>
          <w:tcPr>
            <w:cnfStyle w:val="001000000000" w:firstRow="0" w:lastRow="0" w:firstColumn="1" w:lastColumn="0" w:oddVBand="0" w:evenVBand="0" w:oddHBand="0" w:evenHBand="0" w:firstRowFirstColumn="0" w:firstRowLastColumn="0" w:lastRowFirstColumn="0" w:lastRowLastColumn="0"/>
            <w:tcW w:w="871" w:type="dxa"/>
          </w:tcPr>
          <w:p w14:paraId="53A7A7BC" w14:textId="77777777" w:rsidR="001A2306" w:rsidRPr="00925811" w:rsidRDefault="001A2306" w:rsidP="001A2306">
            <w:r w:rsidRPr="00925811">
              <w:t>T1</w:t>
            </w:r>
          </w:p>
        </w:tc>
        <w:tc>
          <w:tcPr>
            <w:tcW w:w="7259" w:type="dxa"/>
          </w:tcPr>
          <w:p w14:paraId="61DAB21C"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means threshold 1 and has the value of 3%;</w:t>
            </w:r>
          </w:p>
        </w:tc>
      </w:tr>
      <w:tr w:rsidR="001A2306" w:rsidRPr="00925811" w14:paraId="552EF111" w14:textId="77777777" w:rsidTr="00A75C46">
        <w:trPr>
          <w:trHeight w:val="248"/>
        </w:trPr>
        <w:tc>
          <w:tcPr>
            <w:cnfStyle w:val="001000000000" w:firstRow="0" w:lastRow="0" w:firstColumn="1" w:lastColumn="0" w:oddVBand="0" w:evenVBand="0" w:oddHBand="0" w:evenHBand="0" w:firstRowFirstColumn="0" w:firstRowLastColumn="0" w:lastRowFirstColumn="0" w:lastRowLastColumn="0"/>
            <w:tcW w:w="871" w:type="dxa"/>
          </w:tcPr>
          <w:p w14:paraId="1100D8F0" w14:textId="77777777" w:rsidR="001A2306" w:rsidRPr="00925811" w:rsidRDefault="001A2306" w:rsidP="001A2306">
            <w:r w:rsidRPr="00925811">
              <w:t>T2</w:t>
            </w:r>
          </w:p>
        </w:tc>
        <w:tc>
          <w:tcPr>
            <w:tcW w:w="7259" w:type="dxa"/>
          </w:tcPr>
          <w:p w14:paraId="688F1BEB"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means threshold 2 and has the value of 4%;</w:t>
            </w:r>
          </w:p>
        </w:tc>
      </w:tr>
      <w:tr w:rsidR="001A2306" w:rsidRPr="00925811" w14:paraId="59D64A47" w14:textId="77777777" w:rsidTr="00A75C46">
        <w:trPr>
          <w:trHeight w:val="248"/>
        </w:trPr>
        <w:tc>
          <w:tcPr>
            <w:cnfStyle w:val="001000000000" w:firstRow="0" w:lastRow="0" w:firstColumn="1" w:lastColumn="0" w:oddVBand="0" w:evenVBand="0" w:oddHBand="0" w:evenHBand="0" w:firstRowFirstColumn="0" w:firstRowLastColumn="0" w:lastRowFirstColumn="0" w:lastRowLastColumn="0"/>
            <w:tcW w:w="871" w:type="dxa"/>
          </w:tcPr>
          <w:p w14:paraId="04E30C32" w14:textId="77777777" w:rsidR="001A2306" w:rsidRPr="00925811" w:rsidRDefault="001A2306" w:rsidP="001A2306">
            <w:r w:rsidRPr="00925811">
              <w:t>AR1</w:t>
            </w:r>
          </w:p>
        </w:tc>
        <w:tc>
          <w:tcPr>
            <w:tcW w:w="7259" w:type="dxa"/>
          </w:tcPr>
          <w:p w14:paraId="155786AD"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means adjustment rate 1 and has the value of 50%; and</w:t>
            </w:r>
          </w:p>
        </w:tc>
      </w:tr>
      <w:tr w:rsidR="001A2306" w:rsidRPr="00925811" w14:paraId="44DDB046" w14:textId="77777777" w:rsidTr="00A75C46">
        <w:trPr>
          <w:trHeight w:val="248"/>
        </w:trPr>
        <w:tc>
          <w:tcPr>
            <w:cnfStyle w:val="001000000000" w:firstRow="0" w:lastRow="0" w:firstColumn="1" w:lastColumn="0" w:oddVBand="0" w:evenVBand="0" w:oddHBand="0" w:evenHBand="0" w:firstRowFirstColumn="0" w:firstRowLastColumn="0" w:lastRowFirstColumn="0" w:lastRowLastColumn="0"/>
            <w:tcW w:w="871" w:type="dxa"/>
          </w:tcPr>
          <w:p w14:paraId="0CEC5ED0" w14:textId="77777777" w:rsidR="001A2306" w:rsidRPr="00925811" w:rsidRDefault="001A2306" w:rsidP="001A2306">
            <w:r w:rsidRPr="00925811">
              <w:t>AR2</w:t>
            </w:r>
          </w:p>
        </w:tc>
        <w:tc>
          <w:tcPr>
            <w:tcW w:w="7259" w:type="dxa"/>
          </w:tcPr>
          <w:p w14:paraId="62FDFCF2"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means adjustment rate 2 and has the value of 90%.</w:t>
            </w:r>
          </w:p>
        </w:tc>
      </w:tr>
    </w:tbl>
    <w:p w14:paraId="07C0378A" w14:textId="77777777" w:rsidR="001A2306" w:rsidRPr="00925811" w:rsidRDefault="001A2306" w:rsidP="001A2306">
      <w:pPr>
        <w:pStyle w:val="NumberedNormal"/>
      </w:pPr>
      <w:bookmarkStart w:id="66" w:name="_Ref59003379"/>
      <w:r w:rsidRPr="00925811">
        <w:t>When Operational Performance is less than zero, the value of RTNR is derived in accordance with the following formula:</w:t>
      </w:r>
      <w:bookmarkEnd w:id="65"/>
      <w:bookmarkEnd w:id="66"/>
    </w:p>
    <w:p w14:paraId="741F4EE5" w14:textId="77777777" w:rsidR="001A2306" w:rsidRPr="00925811" w:rsidRDefault="001A2306" w:rsidP="001A2306">
      <w:pPr>
        <w:rPr>
          <w:rFonts w:ascii="Cambria Math" w:hAnsi="Cambria Math"/>
          <w:oMath/>
        </w:rPr>
      </w:pPr>
      <m:oMathPara>
        <m:oMath>
          <m:r>
            <w:rPr>
              <w:rFonts w:ascii="Cambria Math" w:hAnsi="Cambria Math"/>
            </w:rPr>
            <m:t xml:space="preserve">RTNR= </m:t>
          </m:r>
          <m:nary>
            <m:naryPr>
              <m:chr m:val="∑"/>
              <m:limLoc m:val="undOvr"/>
              <m:ctrlPr>
                <w:rPr>
                  <w:rFonts w:ascii="Cambria Math" w:hAnsi="Cambria Math"/>
                </w:rPr>
              </m:ctrlPr>
            </m:naryPr>
            <m:sub>
              <m:r>
                <w:rPr>
                  <w:rFonts w:ascii="Cambria Math" w:hAnsi="Cambria Math"/>
                </w:rPr>
                <m:t>t=2023/24</m:t>
              </m:r>
            </m:sub>
            <m:sup>
              <m:r>
                <w:rPr>
                  <w:rFonts w:ascii="Cambria Math" w:hAnsi="Cambria Math"/>
                </w:rPr>
                <m:t>2027/28</m:t>
              </m:r>
            </m:sup>
            <m:e>
              <m:sSub>
                <m:sSubPr>
                  <m:ctrlPr>
                    <w:rPr>
                      <w:rFonts w:ascii="Cambria Math" w:hAnsi="Cambria Math"/>
                    </w:rPr>
                  </m:ctrlPr>
                </m:sSubPr>
                <m:e>
                  <m:r>
                    <w:rPr>
                      <w:rFonts w:ascii="Cambria Math" w:hAnsi="Cambria Math"/>
                    </w:rPr>
                    <m:t>RAVL</m:t>
                  </m:r>
                </m:e>
                <m:sub>
                  <m:r>
                    <w:rPr>
                      <w:rFonts w:ascii="Cambria Math" w:hAnsi="Cambria Math"/>
                    </w:rPr>
                    <m:t>t</m:t>
                  </m:r>
                </m:sub>
              </m:sSub>
              <m:r>
                <w:rPr>
                  <w:rFonts w:ascii="Cambria Math" w:hAnsi="Cambria Math"/>
                </w:rPr>
                <m:t xml:space="preserve"> ×</m:t>
              </m:r>
              <m:d>
                <m:dPr>
                  <m:ctrlPr>
                    <w:rPr>
                      <w:rFonts w:ascii="Cambria Math" w:hAnsi="Cambria Math"/>
                    </w:rPr>
                  </m:ctrlPr>
                </m:dPr>
                <m:e>
                  <m:r>
                    <w:rPr>
                      <w:rFonts w:ascii="Cambria Math" w:hAnsi="Cambria Math"/>
                    </w:rPr>
                    <m:t>1-G</m:t>
                  </m:r>
                </m:e>
              </m:d>
            </m:e>
          </m:nary>
          <m:r>
            <w:rPr>
              <w:rFonts w:ascii="Cambria Math" w:hAnsi="Cambria Math"/>
            </w:rPr>
            <m:t>×</m:t>
          </m:r>
        </m:oMath>
      </m:oMathPara>
    </w:p>
    <w:p w14:paraId="70229602" w14:textId="77777777" w:rsidR="001A2306" w:rsidRPr="00925811" w:rsidRDefault="00883AC9" w:rsidP="001A2306">
      <m:oMathPara>
        <m:oMath>
          <m:d>
            <m:dPr>
              <m:begChr m:val="["/>
              <m:endChr m:val="]"/>
              <m:ctrlPr>
                <w:rPr>
                  <w:rFonts w:ascii="Cambria Math" w:hAnsi="Cambria Math"/>
                </w:rPr>
              </m:ctrlPr>
            </m:dPr>
            <m:e>
              <m:r>
                <w:rPr>
                  <w:rFonts w:ascii="Cambria Math" w:hAnsi="Cambria Math"/>
                </w:rPr>
                <m:t xml:space="preserve">MAX </m:t>
              </m:r>
              <m:d>
                <m:dPr>
                  <m:ctrlPr>
                    <w:rPr>
                      <w:rFonts w:ascii="Cambria Math" w:hAnsi="Cambria Math"/>
                    </w:rPr>
                  </m:ctrlPr>
                </m:dPr>
                <m:e>
                  <m:r>
                    <w:rPr>
                      <w:rFonts w:ascii="Cambria Math" w:hAnsi="Cambria Math"/>
                    </w:rPr>
                    <m:t>MIN</m:t>
                  </m:r>
                  <m:d>
                    <m:dPr>
                      <m:ctrlPr>
                        <w:rPr>
                          <w:rFonts w:ascii="Cambria Math" w:hAnsi="Cambria Math"/>
                        </w:rPr>
                      </m:ctrlPr>
                    </m:dPr>
                    <m:e>
                      <m:r>
                        <w:rPr>
                          <w:rFonts w:ascii="Cambria Math" w:hAnsi="Cambria Math"/>
                        </w:rPr>
                        <m:t>-OPP,T2</m:t>
                      </m:r>
                    </m:e>
                  </m:d>
                  <m:r>
                    <w:rPr>
                      <w:rFonts w:ascii="Cambria Math" w:hAnsi="Cambria Math"/>
                    </w:rPr>
                    <m:t xml:space="preserve"> -T1,0</m:t>
                  </m:r>
                </m:e>
              </m:d>
              <m:r>
                <w:rPr>
                  <w:rFonts w:ascii="Cambria Math" w:hAnsi="Cambria Math"/>
                </w:rPr>
                <m:t>×AR1 +MAX</m:t>
              </m:r>
              <m:d>
                <m:dPr>
                  <m:ctrlPr>
                    <w:rPr>
                      <w:rFonts w:ascii="Cambria Math" w:hAnsi="Cambria Math"/>
                    </w:rPr>
                  </m:ctrlPr>
                </m:dPr>
                <m:e>
                  <m:r>
                    <w:rPr>
                      <w:rFonts w:ascii="Cambria Math" w:hAnsi="Cambria Math"/>
                    </w:rPr>
                    <m:t xml:space="preserve">-OPP-T2, 0 </m:t>
                  </m:r>
                </m:e>
              </m:d>
              <m:r>
                <w:rPr>
                  <w:rFonts w:ascii="Cambria Math" w:hAnsi="Cambria Math"/>
                </w:rPr>
                <m:t>×AR2</m:t>
              </m:r>
            </m:e>
          </m:d>
        </m:oMath>
      </m:oMathPara>
    </w:p>
    <w:p w14:paraId="79E1BD70" w14:textId="77777777" w:rsidR="001A2306" w:rsidRPr="00925811" w:rsidRDefault="001A2306" w:rsidP="001A2306">
      <m:oMathPara>
        <m:oMath>
          <m:r>
            <w:rPr>
              <w:rFonts w:ascii="Cambria Math" w:hAnsi="Cambria Math"/>
            </w:rPr>
            <m:t xml:space="preserve">  </m:t>
          </m:r>
        </m:oMath>
      </m:oMathPara>
    </w:p>
    <w:p w14:paraId="642D757C" w14:textId="77777777" w:rsidR="001A2306" w:rsidRPr="00925811" w:rsidRDefault="001A2306" w:rsidP="001A2306">
      <w:pPr>
        <w:pStyle w:val="FormulaDefinitions"/>
      </w:pPr>
      <w:r w:rsidRPr="00925811">
        <w:t xml:space="preserve">where each term has the meaning given in paragraph 2.3.5. </w:t>
      </w:r>
    </w:p>
    <w:p w14:paraId="3F01035E" w14:textId="77777777" w:rsidR="001A2306" w:rsidRPr="00925811" w:rsidRDefault="001A2306" w:rsidP="001A2306">
      <w:pPr>
        <w:pStyle w:val="Heading3"/>
      </w:pPr>
      <w:r w:rsidRPr="00925811">
        <w:t>Undertaking a review of Operational Performance</w:t>
      </w:r>
    </w:p>
    <w:p w14:paraId="24EB0784" w14:textId="77777777" w:rsidR="001A2306" w:rsidRPr="00925811" w:rsidRDefault="001A2306" w:rsidP="001A2306">
      <w:pPr>
        <w:pStyle w:val="NumberedNormal"/>
      </w:pPr>
      <w:r w:rsidRPr="00925811">
        <w:t>After the Price Control Period, the Authority may undertake a review of Operational Performance.</w:t>
      </w:r>
    </w:p>
    <w:p w14:paraId="678C08AD" w14:textId="519C0CC5" w:rsidR="001A2306" w:rsidRPr="00925811" w:rsidRDefault="001A2306" w:rsidP="001A2306">
      <w:pPr>
        <w:pStyle w:val="NumberedNormal"/>
      </w:pPr>
      <w:r w:rsidRPr="00925811">
        <w:t>Following its review, the Authority may direct any adjustment to the value of the term RTNA</w:t>
      </w:r>
      <w:r w:rsidRPr="00925811">
        <w:rPr>
          <w:rStyle w:val="Subscript"/>
        </w:rPr>
        <w:t>t</w:t>
      </w:r>
      <w:r w:rsidRPr="00925811">
        <w:t xml:space="preserve"> in accordance with the method set out in Part</w:t>
      </w:r>
      <w:r w:rsidR="00AE137C" w:rsidRPr="00925811">
        <w:t xml:space="preserve"> A</w:t>
      </w:r>
      <w:r w:rsidRPr="00925811">
        <w:t xml:space="preserve"> and any further applicable explanation or elaboration within the ED2 Price Control Financial Handbook.</w:t>
      </w:r>
    </w:p>
    <w:p w14:paraId="0235B7C2" w14:textId="77777777" w:rsidR="001A2306" w:rsidRPr="00925811" w:rsidRDefault="001A2306" w:rsidP="001A2306">
      <w:pPr>
        <w:pStyle w:val="Heading3"/>
      </w:pPr>
      <w:r w:rsidRPr="00925811">
        <w:t xml:space="preserve"> What process will the Authority follow in making a direction?</w:t>
      </w:r>
    </w:p>
    <w:p w14:paraId="61D737F6" w14:textId="6AA2B20A" w:rsidR="001A2306" w:rsidRPr="00925811" w:rsidRDefault="001A2306" w:rsidP="001A2306">
      <w:pPr>
        <w:pStyle w:val="NumberedNormal"/>
      </w:pPr>
      <w:r w:rsidRPr="00925811">
        <w:t>Before making a direction under paragraph 2.3.</w:t>
      </w:r>
      <w:r w:rsidR="00AE137C" w:rsidRPr="00925811">
        <w:t>8</w:t>
      </w:r>
      <w:r w:rsidRPr="00925811">
        <w:t>, the Authority must send to the licensee and publish on the Authority's Website:</w:t>
      </w:r>
    </w:p>
    <w:p w14:paraId="188AB1D6" w14:textId="77777777" w:rsidR="001A2306" w:rsidRPr="00925811" w:rsidRDefault="001A2306" w:rsidP="001A2306">
      <w:pPr>
        <w:pStyle w:val="ListNormal"/>
        <w:tabs>
          <w:tab w:val="num" w:pos="879"/>
        </w:tabs>
      </w:pPr>
      <w:r w:rsidRPr="00925811">
        <w:t>the text of the proposed direction;</w:t>
      </w:r>
    </w:p>
    <w:p w14:paraId="1BD52494" w14:textId="77777777" w:rsidR="001A2306" w:rsidRPr="00925811" w:rsidRDefault="001A2306" w:rsidP="001A2306">
      <w:pPr>
        <w:pStyle w:val="ListNormal"/>
        <w:tabs>
          <w:tab w:val="num" w:pos="879"/>
        </w:tabs>
      </w:pPr>
      <w:r w:rsidRPr="00925811">
        <w:t>the reasons for the proposed direction; and</w:t>
      </w:r>
    </w:p>
    <w:p w14:paraId="5AE90054" w14:textId="77777777" w:rsidR="001A2306" w:rsidRPr="00925811" w:rsidRDefault="001A2306" w:rsidP="001A2306">
      <w:pPr>
        <w:pStyle w:val="ListNormal"/>
        <w:tabs>
          <w:tab w:val="num" w:pos="879"/>
        </w:tabs>
      </w:pPr>
      <w:r w:rsidRPr="00925811">
        <w:t>a period during which representations on the proposed direction may be made, which must not be less than 28 days.</w:t>
      </w:r>
    </w:p>
    <w:p w14:paraId="37BE8A0E" w14:textId="77777777" w:rsidR="001A2306" w:rsidRPr="00925811" w:rsidRDefault="001A2306" w:rsidP="001A2306">
      <w:pPr>
        <w:pStyle w:val="NumberedNormal"/>
      </w:pPr>
      <w:r w:rsidRPr="00925811">
        <w:t>A direction under paragraph 2.3.5 must set out the value of the RTNA</w:t>
      </w:r>
      <w:r w:rsidRPr="00925811">
        <w:rPr>
          <w:rStyle w:val="Subscript"/>
        </w:rPr>
        <w:t>t</w:t>
      </w:r>
      <w:r w:rsidRPr="00925811">
        <w:t xml:space="preserve"> term and the Regulatory Years to which that adjustment relates.</w:t>
      </w:r>
    </w:p>
    <w:p w14:paraId="23C31860" w14:textId="77777777" w:rsidR="001A2306" w:rsidRPr="00925811" w:rsidRDefault="001A2306" w:rsidP="001A2306">
      <w:pPr>
        <w:pStyle w:val="Heading1"/>
      </w:pPr>
      <w:bookmarkStart w:id="67" w:name="_Toc121736110"/>
      <w:bookmarkStart w:id="68" w:name="_Toc126074395"/>
      <w:r w:rsidRPr="00925811">
        <w:lastRenderedPageBreak/>
        <w:t>Allowance adjustments</w:t>
      </w:r>
      <w:bookmarkEnd w:id="67"/>
      <w:bookmarkEnd w:id="68"/>
    </w:p>
    <w:p w14:paraId="0E8AD3D3" w14:textId="77777777" w:rsidR="001A2306" w:rsidRPr="00925811" w:rsidRDefault="001A2306" w:rsidP="001A2306">
      <w:pPr>
        <w:pStyle w:val="Heading2"/>
      </w:pPr>
      <w:bookmarkStart w:id="69" w:name="_Toc111035969"/>
      <w:bookmarkStart w:id="70" w:name="_Toc121736111"/>
      <w:bookmarkStart w:id="71" w:name="_Toc126074396"/>
      <w:r w:rsidRPr="00925811">
        <w:t>Allowed Network Asset Risk Metric expenditure (NARM</w:t>
      </w:r>
      <w:r w:rsidRPr="00925811">
        <w:rPr>
          <w:rStyle w:val="Subscript"/>
        </w:rPr>
        <w:t>t</w:t>
      </w:r>
      <w:r w:rsidRPr="00925811">
        <w:t>)</w:t>
      </w:r>
      <w:bookmarkEnd w:id="69"/>
      <w:bookmarkEnd w:id="70"/>
      <w:bookmarkEnd w:id="71"/>
    </w:p>
    <w:p w14:paraId="7EECFAEC" w14:textId="77777777" w:rsidR="001A2306" w:rsidRPr="00925811" w:rsidRDefault="001A2306" w:rsidP="001A2306">
      <w:pPr>
        <w:pStyle w:val="Heading3nonumbering"/>
      </w:pPr>
      <w:r w:rsidRPr="00925811">
        <w:t>Introduction</w:t>
      </w:r>
    </w:p>
    <w:p w14:paraId="6463358E" w14:textId="77777777" w:rsidR="001A2306" w:rsidRPr="00925811" w:rsidRDefault="001A2306" w:rsidP="001A2306">
      <w:pPr>
        <w:pStyle w:val="NumberedNormal"/>
      </w:pPr>
      <w:r w:rsidRPr="00925811">
        <w:t>This condition provides for the calculation of the term NARM</w:t>
      </w:r>
      <w:r w:rsidRPr="00925811">
        <w:rPr>
          <w:rStyle w:val="Subscript"/>
        </w:rPr>
        <w:t>t</w:t>
      </w:r>
      <w:r w:rsidRPr="00925811">
        <w:t xml:space="preserve"> (the allowed NARM expenditure term), which contributes to the calculation of the Totex Allowance (in relation to which see the ED2 Price Control Financial Model).</w:t>
      </w:r>
    </w:p>
    <w:p w14:paraId="4D0A724F" w14:textId="77777777" w:rsidR="001A2306" w:rsidRPr="00925811" w:rsidRDefault="001A2306" w:rsidP="001A2306">
      <w:pPr>
        <w:pStyle w:val="NumberedNormal"/>
      </w:pPr>
      <w:r w:rsidRPr="00925811">
        <w:t>The purpose of this condition is also to:</w:t>
      </w:r>
    </w:p>
    <w:p w14:paraId="24D025DB" w14:textId="77777777" w:rsidR="001A2306" w:rsidRPr="00925811" w:rsidRDefault="001A2306" w:rsidP="001A2306">
      <w:pPr>
        <w:pStyle w:val="ListNormal"/>
        <w:tabs>
          <w:tab w:val="num" w:pos="879"/>
        </w:tabs>
      </w:pPr>
      <w:r w:rsidRPr="00925811">
        <w:t>set out the Baseline Network Risk Output that the licensee is funded to deliver;</w:t>
      </w:r>
    </w:p>
    <w:p w14:paraId="6048FE46" w14:textId="77777777" w:rsidR="001A2306" w:rsidRPr="00925811" w:rsidRDefault="001A2306" w:rsidP="001A2306">
      <w:pPr>
        <w:pStyle w:val="ListNormal"/>
        <w:tabs>
          <w:tab w:val="num" w:pos="879"/>
        </w:tabs>
      </w:pPr>
      <w:r w:rsidRPr="00925811">
        <w:t xml:space="preserve">provide for the Rebasing of the Baseline Network Risk Output; </w:t>
      </w:r>
    </w:p>
    <w:p w14:paraId="6B4FBAB7" w14:textId="77777777" w:rsidR="001A2306" w:rsidRPr="00925811" w:rsidRDefault="001A2306" w:rsidP="001A2306">
      <w:pPr>
        <w:pStyle w:val="ListNormal"/>
        <w:tabs>
          <w:tab w:val="num" w:pos="879"/>
        </w:tabs>
      </w:pPr>
      <w:r w:rsidRPr="00925811">
        <w:t>establish the Network Asset Risk Workbook as a licence instrument;</w:t>
      </w:r>
    </w:p>
    <w:p w14:paraId="6CBADEE9" w14:textId="77777777" w:rsidR="001A2306" w:rsidRPr="00925811" w:rsidRDefault="001A2306" w:rsidP="001A2306">
      <w:pPr>
        <w:pStyle w:val="ListNormal"/>
        <w:tabs>
          <w:tab w:val="num" w:pos="879"/>
        </w:tabs>
      </w:pPr>
      <w:r w:rsidRPr="00925811">
        <w:t>set out the requirements on the licensee in respect of a NARM Performance Report;</w:t>
      </w:r>
    </w:p>
    <w:p w14:paraId="58068827" w14:textId="77777777" w:rsidR="001A2306" w:rsidRPr="00925811" w:rsidRDefault="001A2306" w:rsidP="001A2306">
      <w:pPr>
        <w:pStyle w:val="ListNormal"/>
        <w:tabs>
          <w:tab w:val="num" w:pos="879"/>
        </w:tabs>
      </w:pPr>
      <w:r w:rsidRPr="00925811">
        <w:t>provide for an assessment of the licensee’s delivery against the Baseline Network Risk Output; and</w:t>
      </w:r>
    </w:p>
    <w:p w14:paraId="0DA23596" w14:textId="77777777" w:rsidR="001A2306" w:rsidRPr="00925811" w:rsidRDefault="001A2306" w:rsidP="001A2306">
      <w:pPr>
        <w:pStyle w:val="ListNormal"/>
        <w:tabs>
          <w:tab w:val="num" w:pos="879"/>
        </w:tabs>
      </w:pPr>
      <w:r w:rsidRPr="00925811">
        <w:t>specify any funding adjustments or penalties that may be applicable based on the licensee’s delivery against the Baseline Network Risk Output.</w:t>
      </w:r>
    </w:p>
    <w:p w14:paraId="22EE60CF" w14:textId="77777777" w:rsidR="001A2306" w:rsidRPr="00925811" w:rsidRDefault="001A2306" w:rsidP="001A2306">
      <w:pPr>
        <w:pStyle w:val="Heading3"/>
      </w:pPr>
      <w:r w:rsidRPr="00925811">
        <w:t>Formula for calculating the allowed NARM expenditure term (NARM</w:t>
      </w:r>
      <w:r w:rsidRPr="00925811">
        <w:rPr>
          <w:rStyle w:val="Subscript"/>
        </w:rPr>
        <w:t>t</w:t>
      </w:r>
      <w:r w:rsidRPr="00925811">
        <w:t>)</w:t>
      </w:r>
    </w:p>
    <w:p w14:paraId="2E04AA36" w14:textId="77777777" w:rsidR="001A2306" w:rsidRPr="00925811" w:rsidRDefault="001A2306" w:rsidP="001A2306">
      <w:pPr>
        <w:pStyle w:val="NumberedNormal"/>
      </w:pPr>
      <w:r w:rsidRPr="00925811">
        <w:t>The value of NARM</w:t>
      </w:r>
      <w:r w:rsidRPr="00925811">
        <w:rPr>
          <w:rStyle w:val="Subscript"/>
        </w:rPr>
        <w:t>t</w:t>
      </w:r>
      <w:r w:rsidRPr="00925811">
        <w:t xml:space="preserve"> is derived in accordance with the following formula:</w:t>
      </w:r>
    </w:p>
    <w:p w14:paraId="04029843" w14:textId="77777777" w:rsidR="001A2306" w:rsidRPr="00925811" w:rsidRDefault="00883AC9" w:rsidP="001A2306">
      <m:oMathPara>
        <m:oMath>
          <m:sSub>
            <m:sSubPr>
              <m:ctrlPr>
                <w:rPr>
                  <w:rFonts w:ascii="Cambria Math" w:hAnsi="Cambria Math"/>
                </w:rPr>
              </m:ctrlPr>
            </m:sSubPr>
            <m:e>
              <m:r>
                <w:rPr>
                  <w:rFonts w:ascii="Cambria Math" w:hAnsi="Cambria Math"/>
                </w:rPr>
                <m:t>NARM</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NARM</m:t>
              </m:r>
            </m:e>
            <m:sub>
              <m:r>
                <w:rPr>
                  <w:rFonts w:ascii="Cambria Math" w:hAnsi="Cambria Math"/>
                </w:rPr>
                <m:t>At</m:t>
              </m:r>
            </m:sub>
          </m:sSub>
          <m:r>
            <w:rPr>
              <w:rFonts w:ascii="Cambria Math" w:hAnsi="Cambria Math"/>
            </w:rPr>
            <m:t>+</m:t>
          </m:r>
          <m:sSub>
            <m:sSubPr>
              <m:ctrlPr>
                <w:rPr>
                  <w:rFonts w:ascii="Cambria Math" w:hAnsi="Cambria Math"/>
                </w:rPr>
              </m:ctrlPr>
            </m:sSubPr>
            <m:e>
              <m:r>
                <w:rPr>
                  <w:rFonts w:ascii="Cambria Math" w:hAnsi="Cambria Math"/>
                </w:rPr>
                <m:t>NARM</m:t>
              </m:r>
            </m:e>
            <m:sub>
              <m:r>
                <w:rPr>
                  <w:rFonts w:ascii="Cambria Math" w:hAnsi="Cambria Math"/>
                </w:rPr>
                <m:t>Rt</m:t>
              </m:r>
            </m:sub>
          </m:sSub>
        </m:oMath>
      </m:oMathPara>
    </w:p>
    <w:p w14:paraId="7297F01E" w14:textId="77777777" w:rsidR="001A2306" w:rsidRPr="00925811" w:rsidRDefault="001A2306" w:rsidP="001A2306">
      <w:pPr>
        <w:pStyle w:val="FormulaDefinitions"/>
      </w:pPr>
      <w:r w:rsidRPr="00925811">
        <w:t>where:</w:t>
      </w:r>
    </w:p>
    <w:p w14:paraId="49E3AE6D" w14:textId="77777777" w:rsidR="001A2306" w:rsidRPr="00925811" w:rsidRDefault="00883AC9" w:rsidP="00925811">
      <w:pPr>
        <w:pStyle w:val="FormulaDefinitions"/>
        <w:ind w:left="2159" w:hanging="1280"/>
      </w:pPr>
      <m:oMath>
        <m:sSub>
          <m:sSubPr>
            <m:ctrlPr>
              <w:rPr>
                <w:rFonts w:ascii="Cambria Math" w:hAnsi="Cambria Math"/>
              </w:rPr>
            </m:ctrlPr>
          </m:sSubPr>
          <m:e>
            <m:r>
              <w:rPr>
                <w:rFonts w:ascii="Cambria Math" w:hAnsi="Cambria Math"/>
              </w:rPr>
              <m:t>NARM</m:t>
            </m:r>
          </m:e>
          <m:sub>
            <m:r>
              <w:rPr>
                <w:rFonts w:ascii="Cambria Math" w:hAnsi="Cambria Math"/>
              </w:rPr>
              <m:t>At</m:t>
            </m:r>
          </m:sub>
        </m:sSub>
      </m:oMath>
      <w:r w:rsidR="001A2306" w:rsidRPr="00925811">
        <w:tab/>
      </w:r>
      <w:r w:rsidR="001A2306" w:rsidRPr="00925811">
        <w:tab/>
        <w:t>is the baseline allowed NARM expenditure set out in Appendix 1; and</w:t>
      </w:r>
    </w:p>
    <w:p w14:paraId="3EA76B6E" w14:textId="77777777" w:rsidR="001A2306" w:rsidRPr="00925811" w:rsidRDefault="00883AC9" w:rsidP="00925811">
      <w:pPr>
        <w:pStyle w:val="FormulaDefinitions"/>
        <w:ind w:left="2159" w:hanging="1280"/>
      </w:pPr>
      <m:oMath>
        <m:sSub>
          <m:sSubPr>
            <m:ctrlPr>
              <w:rPr>
                <w:rFonts w:ascii="Cambria Math" w:hAnsi="Cambria Math"/>
              </w:rPr>
            </m:ctrlPr>
          </m:sSubPr>
          <m:e>
            <m:r>
              <w:rPr>
                <w:rFonts w:ascii="Cambria Math" w:hAnsi="Cambria Math"/>
              </w:rPr>
              <m:t>NARM</m:t>
            </m:r>
          </m:e>
          <m:sub>
            <m:r>
              <w:rPr>
                <w:rFonts w:ascii="Cambria Math" w:hAnsi="Cambria Math"/>
              </w:rPr>
              <m:t>Rt</m:t>
            </m:r>
          </m:sub>
        </m:sSub>
      </m:oMath>
      <w:r w:rsidR="001A2306" w:rsidRPr="00925811">
        <w:tab/>
      </w:r>
      <w:r w:rsidR="001A2306" w:rsidRPr="00925811">
        <w:tab/>
        <w:t>has the value directed by the Authority in accordance with Parts F and G.</w:t>
      </w:r>
    </w:p>
    <w:p w14:paraId="37D14104" w14:textId="77777777" w:rsidR="001A2306" w:rsidRPr="00925811" w:rsidRDefault="001A2306" w:rsidP="001A2306">
      <w:pPr>
        <w:pStyle w:val="Heading3"/>
      </w:pPr>
      <w:r w:rsidRPr="00925811">
        <w:t>Baseline Network Risk Output</w:t>
      </w:r>
    </w:p>
    <w:p w14:paraId="71B7F910" w14:textId="77777777" w:rsidR="001A2306" w:rsidRPr="00925811" w:rsidRDefault="001A2306" w:rsidP="001A2306">
      <w:pPr>
        <w:pStyle w:val="NumberedNormal"/>
      </w:pPr>
      <w:r w:rsidRPr="00925811">
        <w:t>The licensee is funded to deliver, by the end of the Price Control Period, its Baseline Network Risk Output as set out in Appendix 2.</w:t>
      </w:r>
    </w:p>
    <w:p w14:paraId="39DAC702" w14:textId="77777777" w:rsidR="001A2306" w:rsidRPr="00925811" w:rsidRDefault="001A2306" w:rsidP="001A2306">
      <w:pPr>
        <w:pStyle w:val="Heading3"/>
      </w:pPr>
      <w:r w:rsidRPr="00925811">
        <w:t>Network Asset Risk Workbook</w:t>
      </w:r>
    </w:p>
    <w:p w14:paraId="19117CA8" w14:textId="77777777" w:rsidR="001A2306" w:rsidRPr="00925811" w:rsidRDefault="001A2306" w:rsidP="001A2306">
      <w:pPr>
        <w:pStyle w:val="NumberedNormal"/>
      </w:pPr>
      <w:r w:rsidRPr="00925811">
        <w:t xml:space="preserve">The Network Asset Risk Workbook forms part of this condition. </w:t>
      </w:r>
    </w:p>
    <w:p w14:paraId="4EE80635" w14:textId="77777777" w:rsidR="001A2306" w:rsidRPr="00925811" w:rsidRDefault="001A2306" w:rsidP="001A2306">
      <w:pPr>
        <w:pStyle w:val="NumberedNormal"/>
      </w:pPr>
      <w:r w:rsidRPr="00925811">
        <w:t>The Authority must:</w:t>
      </w:r>
    </w:p>
    <w:p w14:paraId="3642FC8A" w14:textId="77777777" w:rsidR="001A2306" w:rsidRPr="00925811" w:rsidRDefault="001A2306" w:rsidP="001A2306">
      <w:pPr>
        <w:pStyle w:val="ListNormal"/>
        <w:tabs>
          <w:tab w:val="num" w:pos="879"/>
        </w:tabs>
      </w:pPr>
      <w:r w:rsidRPr="00925811">
        <w:t>send to the licensee the Network Asset Risk Workbook; and</w:t>
      </w:r>
    </w:p>
    <w:p w14:paraId="42DF1971" w14:textId="77777777" w:rsidR="001A2306" w:rsidRPr="00925811" w:rsidRDefault="001A2306" w:rsidP="001A2306">
      <w:pPr>
        <w:pStyle w:val="ListNormal"/>
        <w:tabs>
          <w:tab w:val="num" w:pos="879"/>
        </w:tabs>
      </w:pPr>
      <w:r w:rsidRPr="00925811">
        <w:lastRenderedPageBreak/>
        <w:t>publish the Network Asset Risk Workbook on the Authority’s Website.</w:t>
      </w:r>
    </w:p>
    <w:p w14:paraId="03DFDFB1" w14:textId="5F3FCD1A" w:rsidR="001A2306" w:rsidRPr="00925811" w:rsidRDefault="001A2306" w:rsidP="001A2306">
      <w:pPr>
        <w:pStyle w:val="NumberedNormal"/>
      </w:pPr>
      <w:r w:rsidRPr="00925811">
        <w:t xml:space="preserve">The Authority may make modifications under this Part at any time during the Price Control Period, but only when it becomes aware of modifications of the type set out in paragraph </w:t>
      </w:r>
      <w:r w:rsidRPr="00925811">
        <w:fldChar w:fldCharType="begin"/>
      </w:r>
      <w:r w:rsidRPr="00925811">
        <w:instrText xml:space="preserve"> REF _Ref100751791 \r \h  \* MERGEFORMAT </w:instrText>
      </w:r>
      <w:r w:rsidRPr="00925811">
        <w:fldChar w:fldCharType="separate"/>
      </w:r>
      <w:r w:rsidR="004554A1">
        <w:t>3.1.8</w:t>
      </w:r>
      <w:r w:rsidRPr="00925811">
        <w:fldChar w:fldCharType="end"/>
      </w:r>
      <w:r w:rsidRPr="00925811">
        <w:t xml:space="preserve"> that would improve the clarity or usefulness to users of the Network Asset Risk Workbook.</w:t>
      </w:r>
    </w:p>
    <w:p w14:paraId="3E954266" w14:textId="77777777" w:rsidR="001A2306" w:rsidRPr="00925811" w:rsidRDefault="001A2306" w:rsidP="001A2306">
      <w:pPr>
        <w:pStyle w:val="NumberedNormal"/>
      </w:pPr>
      <w:bookmarkStart w:id="72" w:name="_Ref100751791"/>
      <w:r w:rsidRPr="00925811">
        <w:t>The following categories of modifications may be made under this Part:</w:t>
      </w:r>
      <w:bookmarkEnd w:id="72"/>
    </w:p>
    <w:p w14:paraId="7F210643" w14:textId="77777777" w:rsidR="001A2306" w:rsidRPr="00925811" w:rsidRDefault="001A2306" w:rsidP="001A2306">
      <w:pPr>
        <w:pStyle w:val="ListNormal"/>
        <w:tabs>
          <w:tab w:val="num" w:pos="879"/>
        </w:tabs>
      </w:pPr>
      <w:r w:rsidRPr="00925811">
        <w:t>formatting changes (such as re-numbering of paragraphs, capitalising defined terms, cell labelling, renaming or re-ordering of sections or worksheets);</w:t>
      </w:r>
    </w:p>
    <w:p w14:paraId="30FA35EC" w14:textId="77777777" w:rsidR="001A2306" w:rsidRPr="00925811" w:rsidRDefault="001A2306" w:rsidP="001A2306">
      <w:pPr>
        <w:pStyle w:val="ListNormal"/>
        <w:tabs>
          <w:tab w:val="num" w:pos="879"/>
        </w:tabs>
      </w:pPr>
      <w:r w:rsidRPr="00925811">
        <w:t>consequential changes required to reflect modifications made to the special conditions (such as amendments made to the Appendices to this condition); and</w:t>
      </w:r>
    </w:p>
    <w:p w14:paraId="09F362B3" w14:textId="77777777" w:rsidR="001A2306" w:rsidRPr="00925811" w:rsidRDefault="001A2306" w:rsidP="001A2306">
      <w:pPr>
        <w:pStyle w:val="ListNormal"/>
        <w:tabs>
          <w:tab w:val="num" w:pos="879"/>
        </w:tabs>
      </w:pPr>
      <w:r w:rsidRPr="00925811">
        <w:t>correction of manifest errors.</w:t>
      </w:r>
    </w:p>
    <w:p w14:paraId="591E16D6" w14:textId="77777777" w:rsidR="001A2306" w:rsidRPr="00925811" w:rsidRDefault="001A2306" w:rsidP="001A2306">
      <w:pPr>
        <w:pStyle w:val="NumberedNormal"/>
      </w:pPr>
      <w:r w:rsidRPr="00925811">
        <w:t>Before amending the Network Asset Risk Workbook by direction, the Authority must send to the licensee and publish on the Authority’s Website:</w:t>
      </w:r>
    </w:p>
    <w:p w14:paraId="725EF737" w14:textId="77777777" w:rsidR="001A2306" w:rsidRPr="00925811" w:rsidRDefault="001A2306" w:rsidP="001A2306">
      <w:pPr>
        <w:pStyle w:val="ListNormal"/>
        <w:tabs>
          <w:tab w:val="num" w:pos="879"/>
        </w:tabs>
      </w:pPr>
      <w:r w:rsidRPr="00925811">
        <w:t>the amended Network Asset Risk Workbook;</w:t>
      </w:r>
    </w:p>
    <w:p w14:paraId="403EF344" w14:textId="77777777" w:rsidR="001A2306" w:rsidRPr="00925811" w:rsidRDefault="001A2306" w:rsidP="001A2306">
      <w:pPr>
        <w:pStyle w:val="ListNormal"/>
        <w:tabs>
          <w:tab w:val="num" w:pos="879"/>
        </w:tabs>
      </w:pPr>
      <w:r w:rsidRPr="00925811">
        <w:t>the date on which the Authority intends the amended Network Asset Risk Workbook to come into effect;</w:t>
      </w:r>
    </w:p>
    <w:p w14:paraId="4A073BF6" w14:textId="77777777" w:rsidR="001A2306" w:rsidRPr="00925811" w:rsidRDefault="001A2306" w:rsidP="001A2306">
      <w:pPr>
        <w:pStyle w:val="ListNormal"/>
        <w:tabs>
          <w:tab w:val="num" w:pos="879"/>
        </w:tabs>
      </w:pPr>
      <w:r w:rsidRPr="00925811">
        <w:t>the reasons for the amendments to the Network Asset Risk Workbook; and</w:t>
      </w:r>
    </w:p>
    <w:p w14:paraId="1294386B" w14:textId="77777777" w:rsidR="001A2306" w:rsidRPr="00925811" w:rsidRDefault="001A2306" w:rsidP="001A2306">
      <w:pPr>
        <w:pStyle w:val="ListNormal"/>
        <w:tabs>
          <w:tab w:val="num" w:pos="879"/>
        </w:tabs>
      </w:pPr>
      <w:r w:rsidRPr="00925811">
        <w:t>a period during which representations may be made on the amendments to the Network Asset Risk Workbook, which must not be less than 28 days.</w:t>
      </w:r>
    </w:p>
    <w:p w14:paraId="5B451180" w14:textId="77777777" w:rsidR="001A2306" w:rsidRPr="00925811" w:rsidRDefault="001A2306" w:rsidP="001A2306">
      <w:pPr>
        <w:pStyle w:val="NumberedNormal"/>
      </w:pPr>
      <w:r w:rsidRPr="00925811">
        <w:t>The Authority must:</w:t>
      </w:r>
    </w:p>
    <w:p w14:paraId="03BD30EC" w14:textId="77777777" w:rsidR="001A2306" w:rsidRPr="00925811" w:rsidRDefault="001A2306" w:rsidP="001A2306">
      <w:pPr>
        <w:pStyle w:val="ListNormal"/>
        <w:tabs>
          <w:tab w:val="num" w:pos="879"/>
        </w:tabs>
      </w:pPr>
      <w:r w:rsidRPr="00925811">
        <w:t>ensure that any modifications of the Network Asset Risk Workbook, whether under this Part or otherwise, are promptly incorporated into a consolidated version of the Network Asset Risk Workbook;</w:t>
      </w:r>
    </w:p>
    <w:p w14:paraId="0C0A83E9" w14:textId="77777777" w:rsidR="001A2306" w:rsidRPr="00925811" w:rsidRDefault="001A2306" w:rsidP="001A2306">
      <w:pPr>
        <w:pStyle w:val="ListNormal"/>
        <w:tabs>
          <w:tab w:val="num" w:pos="879"/>
        </w:tabs>
      </w:pPr>
      <w:r w:rsidRPr="00925811">
        <w:t>send the consolidated version of the Network Asset Risk Workbook to the licensee; and</w:t>
      </w:r>
    </w:p>
    <w:p w14:paraId="0A7341A3" w14:textId="77777777" w:rsidR="001A2306" w:rsidRPr="00925811" w:rsidRDefault="001A2306" w:rsidP="001A2306">
      <w:pPr>
        <w:pStyle w:val="ListNormal"/>
        <w:tabs>
          <w:tab w:val="num" w:pos="879"/>
        </w:tabs>
      </w:pPr>
      <w:r w:rsidRPr="00925811">
        <w:t>maintain a consolidated version of the Network Asset Risk Workbook on the Authority’s Website.</w:t>
      </w:r>
    </w:p>
    <w:p w14:paraId="02A9C257" w14:textId="77777777" w:rsidR="001A2306" w:rsidRPr="00925811" w:rsidRDefault="001A2306" w:rsidP="001A2306">
      <w:pPr>
        <w:pStyle w:val="Heading3"/>
      </w:pPr>
      <w:r w:rsidRPr="00925811">
        <w:t>Rebasing of the Baseline Network Risk Output</w:t>
      </w:r>
    </w:p>
    <w:p w14:paraId="459138F4" w14:textId="77777777" w:rsidR="001A2306" w:rsidRPr="00925811" w:rsidRDefault="001A2306" w:rsidP="001A2306">
      <w:pPr>
        <w:pStyle w:val="NumberedNormal"/>
      </w:pPr>
      <w:bookmarkStart w:id="73" w:name="_Ref101269348"/>
      <w:r w:rsidRPr="00925811">
        <w:t>The licensee must, when submitting a Rebased Baseline Network Risk Output in accordance with Special Condition 9.2 (Network Asset Risk Metric methodology), ensure that the Rebased Baseline Network Risk Output is:</w:t>
      </w:r>
      <w:bookmarkEnd w:id="73"/>
      <w:r w:rsidRPr="00925811">
        <w:t xml:space="preserve"> </w:t>
      </w:r>
    </w:p>
    <w:p w14:paraId="6F42CF11" w14:textId="77777777" w:rsidR="001A2306" w:rsidRPr="00925811" w:rsidRDefault="001A2306" w:rsidP="001A2306">
      <w:pPr>
        <w:pStyle w:val="ListNormal"/>
        <w:tabs>
          <w:tab w:val="num" w:pos="879"/>
        </w:tabs>
      </w:pPr>
      <w:r w:rsidRPr="00925811">
        <w:t xml:space="preserve">calculated using the current version of the Common Network Asset Indices Methodology;  </w:t>
      </w:r>
    </w:p>
    <w:p w14:paraId="710EBBA1" w14:textId="77777777" w:rsidR="001A2306" w:rsidRPr="00925811" w:rsidRDefault="001A2306" w:rsidP="001A2306">
      <w:pPr>
        <w:pStyle w:val="ListNormal"/>
        <w:tabs>
          <w:tab w:val="num" w:pos="879"/>
        </w:tabs>
      </w:pPr>
      <w:r w:rsidRPr="00925811">
        <w:lastRenderedPageBreak/>
        <w:t xml:space="preserve">representative of the same assumed volume and type of NARM Asset Intervention for each NARM Asset Register Category as assumed in the setting of the Baseline Network Risk Output; </w:t>
      </w:r>
    </w:p>
    <w:p w14:paraId="5D410473" w14:textId="77777777" w:rsidR="001A2306" w:rsidRPr="00925811" w:rsidRDefault="001A2306" w:rsidP="001A2306">
      <w:pPr>
        <w:pStyle w:val="ListNormal"/>
        <w:tabs>
          <w:tab w:val="num" w:pos="879"/>
        </w:tabs>
      </w:pPr>
      <w:r w:rsidRPr="00925811">
        <w:t>as Equally Challenging as the Baseline Network Risk Output; and</w:t>
      </w:r>
    </w:p>
    <w:p w14:paraId="22549E73" w14:textId="77777777" w:rsidR="001A2306" w:rsidRPr="00925811" w:rsidRDefault="001A2306" w:rsidP="001A2306">
      <w:pPr>
        <w:pStyle w:val="ListNormal"/>
        <w:tabs>
          <w:tab w:val="num" w:pos="879"/>
        </w:tabs>
      </w:pPr>
      <w:r w:rsidRPr="00925811">
        <w:t>in the same format as the Network Asset Risk Workbook.</w:t>
      </w:r>
    </w:p>
    <w:p w14:paraId="234F601F" w14:textId="77777777" w:rsidR="001A2306" w:rsidRPr="00925811" w:rsidRDefault="001A2306" w:rsidP="001A2306">
      <w:pPr>
        <w:pStyle w:val="NumberedNormal"/>
      </w:pPr>
      <w:r w:rsidRPr="00925811">
        <w:t>When submitting any Rebased Baseline Network Risk Output, the licensee must also submit a report providing supporting commentary, which includes:</w:t>
      </w:r>
    </w:p>
    <w:p w14:paraId="37273D89" w14:textId="77777777" w:rsidR="001A2306" w:rsidRPr="00925811" w:rsidRDefault="001A2306" w:rsidP="001A2306">
      <w:pPr>
        <w:pStyle w:val="ListNormal"/>
        <w:tabs>
          <w:tab w:val="num" w:pos="879"/>
        </w:tabs>
      </w:pPr>
      <w:r w:rsidRPr="00925811">
        <w:t>an explanation of the processes undertaken in determining the proposed Rebased Baseline Network Risk Output;</w:t>
      </w:r>
    </w:p>
    <w:p w14:paraId="7770740D" w14:textId="77777777" w:rsidR="001A2306" w:rsidRPr="00925811" w:rsidRDefault="001A2306" w:rsidP="001A2306">
      <w:pPr>
        <w:pStyle w:val="ListNormal"/>
        <w:tabs>
          <w:tab w:val="num" w:pos="879"/>
        </w:tabs>
      </w:pPr>
      <w:r w:rsidRPr="00925811">
        <w:t>an explanation of any relevant new data, or changes in data, used in determining the proposed Rebased Baseline Network Risk Output; and</w:t>
      </w:r>
    </w:p>
    <w:p w14:paraId="30211B46" w14:textId="77777777" w:rsidR="001A2306" w:rsidRPr="00925811" w:rsidRDefault="001A2306" w:rsidP="001A2306">
      <w:pPr>
        <w:pStyle w:val="ListNormal"/>
        <w:tabs>
          <w:tab w:val="num" w:pos="879"/>
        </w:tabs>
      </w:pPr>
      <w:r w:rsidRPr="00925811">
        <w:t>detailed supporting evidence to support the licensee’s view that the submitted Rebased Baseline Network Risk Output is as Equally Challenging as the Baseline Network Risk Output.</w:t>
      </w:r>
    </w:p>
    <w:p w14:paraId="01200C59" w14:textId="77777777" w:rsidR="001A2306" w:rsidRPr="00925811" w:rsidRDefault="001A2306" w:rsidP="001A2306">
      <w:pPr>
        <w:pStyle w:val="NumberedNormal"/>
      </w:pPr>
      <w:bookmarkStart w:id="74" w:name="_Ref100751944"/>
      <w:r w:rsidRPr="00925811">
        <w:t>Where the licensee proposes a Rebased Baseline Network Risk Output in accordance with Special Condition 9.2, the Authority must consider the proposal and by direction:</w:t>
      </w:r>
      <w:bookmarkEnd w:id="74"/>
    </w:p>
    <w:p w14:paraId="4586637C" w14:textId="4581BCF7" w:rsidR="001A2306" w:rsidRPr="00925811" w:rsidRDefault="001A2306" w:rsidP="001A2306">
      <w:pPr>
        <w:pStyle w:val="ListNormal"/>
        <w:tabs>
          <w:tab w:val="num" w:pos="879"/>
        </w:tabs>
      </w:pPr>
      <w:r w:rsidRPr="00925811">
        <w:t xml:space="preserve">approve it, in cases where the Rebased Baseline Network Risk Output meets the criteria in paragraph </w:t>
      </w:r>
      <w:r w:rsidRPr="00925811">
        <w:fldChar w:fldCharType="begin"/>
      </w:r>
      <w:r w:rsidRPr="00925811">
        <w:instrText xml:space="preserve"> REF _Ref101269348 \r \h  \* MERGEFORMAT </w:instrText>
      </w:r>
      <w:r w:rsidRPr="00925811">
        <w:fldChar w:fldCharType="separate"/>
      </w:r>
      <w:r w:rsidR="004554A1">
        <w:t>3.1.11</w:t>
      </w:r>
      <w:r w:rsidRPr="00925811">
        <w:fldChar w:fldCharType="end"/>
      </w:r>
      <w:r w:rsidRPr="00925811">
        <w:t>;</w:t>
      </w:r>
    </w:p>
    <w:p w14:paraId="4FA36BE1" w14:textId="000D2ADB" w:rsidR="001A2306" w:rsidRPr="00925811" w:rsidRDefault="001A2306" w:rsidP="001A2306">
      <w:pPr>
        <w:pStyle w:val="ListNormal"/>
        <w:tabs>
          <w:tab w:val="num" w:pos="879"/>
        </w:tabs>
      </w:pPr>
      <w:r w:rsidRPr="00925811">
        <w:t xml:space="preserve">approve it with adjustments, in cases where the adjustments are necessary to enable the Rebased Baseline Network Risk Output to meet the criteria in paragraph </w:t>
      </w:r>
      <w:r w:rsidRPr="00925811">
        <w:fldChar w:fldCharType="begin"/>
      </w:r>
      <w:r w:rsidRPr="00925811">
        <w:instrText xml:space="preserve"> REF _Ref101269348 \r \h  \* MERGEFORMAT </w:instrText>
      </w:r>
      <w:r w:rsidRPr="00925811">
        <w:fldChar w:fldCharType="separate"/>
      </w:r>
      <w:r w:rsidR="004554A1">
        <w:t>3.1.11</w:t>
      </w:r>
      <w:r w:rsidRPr="00925811">
        <w:fldChar w:fldCharType="end"/>
      </w:r>
      <w:r w:rsidRPr="00925811">
        <w:t xml:space="preserve">; or </w:t>
      </w:r>
    </w:p>
    <w:p w14:paraId="4B6E8841" w14:textId="5406BD71" w:rsidR="001A2306" w:rsidRPr="00925811" w:rsidRDefault="001A2306" w:rsidP="001A2306">
      <w:pPr>
        <w:pStyle w:val="ListNormal"/>
        <w:tabs>
          <w:tab w:val="num" w:pos="879"/>
        </w:tabs>
      </w:pPr>
      <w:r w:rsidRPr="00925811">
        <w:t xml:space="preserve">reject it, in cases where the Rebased Baseline Network Risk Output does not meet the criteria set out in paragraph </w:t>
      </w:r>
      <w:r w:rsidRPr="00925811">
        <w:fldChar w:fldCharType="begin"/>
      </w:r>
      <w:r w:rsidRPr="00925811">
        <w:instrText xml:space="preserve"> REF _Ref101269348 \r \h  \* MERGEFORMAT </w:instrText>
      </w:r>
      <w:r w:rsidRPr="00925811">
        <w:fldChar w:fldCharType="separate"/>
      </w:r>
      <w:r w:rsidR="004554A1">
        <w:t>3.1.11</w:t>
      </w:r>
      <w:r w:rsidRPr="00925811">
        <w:fldChar w:fldCharType="end"/>
      </w:r>
      <w:r w:rsidRPr="00925811">
        <w:t xml:space="preserve"> and the Authority is unable to adjust the Rebased Baseline Network Risk Output to make the Rebased Baseline Network Risk Output satisfy those criteria.</w:t>
      </w:r>
    </w:p>
    <w:p w14:paraId="6A6E0691" w14:textId="59D1DB6D" w:rsidR="001A2306" w:rsidRPr="00925811" w:rsidRDefault="001A2306" w:rsidP="001A2306">
      <w:pPr>
        <w:pStyle w:val="NumberedNormal"/>
      </w:pPr>
      <w:r w:rsidRPr="00925811">
        <w:t xml:space="preserve">Before issuing a direction under paragraph </w:t>
      </w:r>
      <w:r w:rsidRPr="00925811">
        <w:fldChar w:fldCharType="begin"/>
      </w:r>
      <w:r w:rsidRPr="00925811">
        <w:instrText xml:space="preserve"> REF _Ref100751944 \r \h  \* MERGEFORMAT </w:instrText>
      </w:r>
      <w:r w:rsidRPr="00925811">
        <w:fldChar w:fldCharType="separate"/>
      </w:r>
      <w:r w:rsidR="004554A1">
        <w:t>3.1.13</w:t>
      </w:r>
      <w:r w:rsidRPr="00925811">
        <w:fldChar w:fldCharType="end"/>
      </w:r>
      <w:r w:rsidRPr="00925811">
        <w:t>, the Authority must send to the licensee and publish on the Authority’s Website:</w:t>
      </w:r>
    </w:p>
    <w:p w14:paraId="19FEEA87" w14:textId="77777777" w:rsidR="001A2306" w:rsidRPr="00925811" w:rsidRDefault="001A2306" w:rsidP="001A2306">
      <w:pPr>
        <w:pStyle w:val="ListNormal"/>
        <w:tabs>
          <w:tab w:val="num" w:pos="879"/>
        </w:tabs>
      </w:pPr>
      <w:r w:rsidRPr="00925811">
        <w:t>the text of the proposed direction;</w:t>
      </w:r>
    </w:p>
    <w:p w14:paraId="63780E90" w14:textId="77777777" w:rsidR="001A2306" w:rsidRPr="00925811" w:rsidRDefault="001A2306" w:rsidP="001A2306">
      <w:pPr>
        <w:pStyle w:val="ListNormal"/>
        <w:tabs>
          <w:tab w:val="num" w:pos="879"/>
        </w:tabs>
      </w:pPr>
      <w:r w:rsidRPr="00925811">
        <w:t>the date on which the Authority intends the proposed direction to come into effect;</w:t>
      </w:r>
    </w:p>
    <w:p w14:paraId="0FD39C22" w14:textId="77777777" w:rsidR="001A2306" w:rsidRPr="00925811" w:rsidRDefault="001A2306" w:rsidP="001A2306">
      <w:pPr>
        <w:pStyle w:val="ListNormal"/>
        <w:tabs>
          <w:tab w:val="num" w:pos="879"/>
        </w:tabs>
      </w:pPr>
      <w:r w:rsidRPr="00925811">
        <w:t>the reasons for the proposed direction; and</w:t>
      </w:r>
    </w:p>
    <w:p w14:paraId="44197475" w14:textId="77777777" w:rsidR="001A2306" w:rsidRPr="00925811" w:rsidRDefault="001A2306" w:rsidP="001A2306">
      <w:pPr>
        <w:pStyle w:val="ListNormal"/>
        <w:tabs>
          <w:tab w:val="num" w:pos="879"/>
        </w:tabs>
      </w:pPr>
      <w:r w:rsidRPr="00925811">
        <w:t>a period during which representations may be made on the proposed direction, which must not be less than 28 days.</w:t>
      </w:r>
    </w:p>
    <w:p w14:paraId="1F957782" w14:textId="25112A3F" w:rsidR="001A2306" w:rsidRPr="00925811" w:rsidRDefault="001A2306" w:rsidP="001A2306">
      <w:pPr>
        <w:pStyle w:val="NumberedNormal"/>
      </w:pPr>
      <w:r w:rsidRPr="00925811">
        <w:t xml:space="preserve">Where the Authority approves the Rebased Baseline Network Risk Output under paragraph </w:t>
      </w:r>
      <w:r w:rsidRPr="00925811">
        <w:fldChar w:fldCharType="begin"/>
      </w:r>
      <w:r w:rsidRPr="00925811">
        <w:instrText xml:space="preserve"> REF _Ref100751944 \r \h  \* MERGEFORMAT </w:instrText>
      </w:r>
      <w:r w:rsidRPr="00925811">
        <w:fldChar w:fldCharType="separate"/>
      </w:r>
      <w:r w:rsidR="004554A1">
        <w:t>3.1.13</w:t>
      </w:r>
      <w:r w:rsidRPr="00925811">
        <w:fldChar w:fldCharType="end"/>
      </w:r>
      <w:r w:rsidRPr="00925811">
        <w:t>(a) or (b):</w:t>
      </w:r>
    </w:p>
    <w:p w14:paraId="4416893F" w14:textId="77777777" w:rsidR="001A2306" w:rsidRPr="00925811" w:rsidRDefault="001A2306" w:rsidP="001A2306">
      <w:pPr>
        <w:pStyle w:val="ListNormal"/>
        <w:tabs>
          <w:tab w:val="num" w:pos="879"/>
        </w:tabs>
      </w:pPr>
      <w:r w:rsidRPr="00925811">
        <w:t>the Rebased Baseline Network Risk Output will supersede the Baseline Network Risk Output for the purposes of this condition; and</w:t>
      </w:r>
    </w:p>
    <w:p w14:paraId="2F9C199E" w14:textId="5B890676" w:rsidR="001A2306" w:rsidRPr="00925811" w:rsidRDefault="001A2306" w:rsidP="001A2306">
      <w:pPr>
        <w:pStyle w:val="ListNormal"/>
        <w:tabs>
          <w:tab w:val="num" w:pos="879"/>
        </w:tabs>
      </w:pPr>
      <w:r w:rsidRPr="00925811">
        <w:lastRenderedPageBreak/>
        <w:t xml:space="preserve">the direction under paragraph </w:t>
      </w:r>
      <w:r w:rsidRPr="00925811">
        <w:fldChar w:fldCharType="begin"/>
      </w:r>
      <w:r w:rsidRPr="00925811">
        <w:instrText xml:space="preserve"> REF _Ref100751944 \r \h  \* MERGEFORMAT </w:instrText>
      </w:r>
      <w:r w:rsidRPr="00925811">
        <w:fldChar w:fldCharType="separate"/>
      </w:r>
      <w:r w:rsidR="004554A1">
        <w:t>3.1.13</w:t>
      </w:r>
      <w:r w:rsidRPr="00925811">
        <w:fldChar w:fldCharType="end"/>
      </w:r>
      <w:r w:rsidRPr="00925811">
        <w:t>(a) or (b) will modify Appendix 2 and the Network Risk Asset Workbook to reflect this.</w:t>
      </w:r>
    </w:p>
    <w:p w14:paraId="128F932D" w14:textId="77777777" w:rsidR="001A2306" w:rsidRPr="00925811" w:rsidRDefault="001A2306" w:rsidP="001A2306">
      <w:pPr>
        <w:pStyle w:val="Heading3"/>
      </w:pPr>
      <w:r w:rsidRPr="00925811">
        <w:t xml:space="preserve">Requirement to provide a NARM Performance Report </w:t>
      </w:r>
    </w:p>
    <w:p w14:paraId="290DD17B" w14:textId="77777777" w:rsidR="001A2306" w:rsidRPr="00925811" w:rsidRDefault="001A2306" w:rsidP="001A2306">
      <w:pPr>
        <w:pStyle w:val="NumberedNormal"/>
      </w:pPr>
      <w:r w:rsidRPr="00925811">
        <w:t>On or before 31 July 2028, or such later date as the Authority may direct, the licensee must provide to the Authority a NARM Performance Report, together with detailed supporting evidence, setting out the following:</w:t>
      </w:r>
    </w:p>
    <w:p w14:paraId="122A3500" w14:textId="77777777" w:rsidR="001A2306" w:rsidRPr="00925811" w:rsidRDefault="001A2306" w:rsidP="001A2306">
      <w:pPr>
        <w:pStyle w:val="ListNormal"/>
        <w:tabs>
          <w:tab w:val="num" w:pos="879"/>
        </w:tabs>
      </w:pPr>
      <w:r w:rsidRPr="00925811">
        <w:t xml:space="preserve">the licensee’s Outturn Network Risk Output against the Baseline Network Risk Output and a breakdown of that Outturn Network Risk Output in the manner specified by the Authority by direction under Standard Condition 46 (Regulatory Instructions and Guidance); </w:t>
      </w:r>
    </w:p>
    <w:p w14:paraId="78400841" w14:textId="77777777" w:rsidR="001A2306" w:rsidRPr="00925811" w:rsidRDefault="001A2306" w:rsidP="001A2306">
      <w:pPr>
        <w:pStyle w:val="ListNormal"/>
        <w:tabs>
          <w:tab w:val="num" w:pos="879"/>
        </w:tabs>
      </w:pPr>
      <w:r w:rsidRPr="00925811">
        <w:t>the costs incurred by the licensee in delivering its Outturn Network Risk Output and a breakdown of those costs in the manner specified by the Authority by direction under Standard Condition 46 (Regulatory Instructions and Guidance);</w:t>
      </w:r>
    </w:p>
    <w:p w14:paraId="4B899BDA" w14:textId="77777777" w:rsidR="001A2306" w:rsidRPr="00925811" w:rsidRDefault="001A2306" w:rsidP="001A2306">
      <w:pPr>
        <w:pStyle w:val="ListNormal"/>
        <w:tabs>
          <w:tab w:val="num" w:pos="879"/>
        </w:tabs>
      </w:pPr>
      <w:r w:rsidRPr="00925811">
        <w:t>details of any Non-NARM Asset Interventions or Non-intervention Risk Changes that the licensee considers relevant to its delivery against the Baseline Network Risk Output, including the associated impact on the Baseline Network Risk Output or Outturn Network Risk Output; and</w:t>
      </w:r>
    </w:p>
    <w:p w14:paraId="792CC5F2" w14:textId="77777777" w:rsidR="001A2306" w:rsidRPr="00925811" w:rsidRDefault="001A2306" w:rsidP="001A2306">
      <w:pPr>
        <w:pStyle w:val="ListNormal"/>
        <w:tabs>
          <w:tab w:val="num" w:pos="879"/>
        </w:tabs>
      </w:pPr>
      <w:r w:rsidRPr="00925811">
        <w:t xml:space="preserve">the licensee's initial justification for any portions of over-delivery or under-delivery against the Baseline Network Risk Output. </w:t>
      </w:r>
    </w:p>
    <w:p w14:paraId="45B2C741" w14:textId="77777777" w:rsidR="001A2306" w:rsidRPr="00925811" w:rsidRDefault="001A2306" w:rsidP="001A2306">
      <w:pPr>
        <w:pStyle w:val="Heading3"/>
      </w:pPr>
      <w:r w:rsidRPr="00925811">
        <w:t xml:space="preserve">Authority’s assessment of delivery against the Baseline Network Risk Output </w:t>
      </w:r>
    </w:p>
    <w:p w14:paraId="7692E9A4" w14:textId="77777777" w:rsidR="001A2306" w:rsidRPr="00925811" w:rsidRDefault="001A2306" w:rsidP="001A2306">
      <w:pPr>
        <w:pStyle w:val="NumberedNormal"/>
      </w:pPr>
      <w:bookmarkStart w:id="75" w:name="_Ref101270939"/>
      <w:bookmarkStart w:id="76" w:name="_Ref100752454"/>
      <w:r w:rsidRPr="00925811">
        <w:t>Following receipt of the NARM Performance Report, the Authority must assess the impact of any relevant Non-NARM Asset Interventions or Non-intervention Risk Changes upon delivery against the Baseline Network Risk Output and form an initial view of whether the licensee has:</w:t>
      </w:r>
      <w:bookmarkEnd w:id="75"/>
    </w:p>
    <w:p w14:paraId="7D1A4165" w14:textId="77777777" w:rsidR="001A2306" w:rsidRPr="00925811" w:rsidRDefault="001A2306" w:rsidP="001A2306">
      <w:pPr>
        <w:pStyle w:val="ListNormal"/>
        <w:tabs>
          <w:tab w:val="num" w:pos="879"/>
        </w:tabs>
      </w:pPr>
      <w:r w:rsidRPr="00925811">
        <w:t>delivered its Baseline Network Risk Output;</w:t>
      </w:r>
    </w:p>
    <w:p w14:paraId="734BB39A" w14:textId="77777777" w:rsidR="001A2306" w:rsidRPr="00925811" w:rsidRDefault="001A2306" w:rsidP="001A2306">
      <w:pPr>
        <w:pStyle w:val="ListNormal"/>
        <w:tabs>
          <w:tab w:val="num" w:pos="879"/>
        </w:tabs>
      </w:pPr>
      <w:r w:rsidRPr="00925811">
        <w:t>over-delivered against its Baseline Network Risk Output; or</w:t>
      </w:r>
    </w:p>
    <w:p w14:paraId="3A361B26" w14:textId="77777777" w:rsidR="001A2306" w:rsidRPr="00925811" w:rsidRDefault="001A2306" w:rsidP="001A2306">
      <w:pPr>
        <w:pStyle w:val="ListNormal"/>
        <w:tabs>
          <w:tab w:val="num" w:pos="879"/>
        </w:tabs>
      </w:pPr>
      <w:r w:rsidRPr="00925811">
        <w:t xml:space="preserve">under-delivered against its Baseline Network Risk Output </w:t>
      </w:r>
    </w:p>
    <w:p w14:paraId="48BC528D" w14:textId="50552AD3" w:rsidR="001A2306" w:rsidRPr="00925811" w:rsidRDefault="001A2306" w:rsidP="001A2306">
      <w:pPr>
        <w:pStyle w:val="NumberedIndentOnly"/>
      </w:pPr>
      <w:r w:rsidRPr="00925811">
        <w:t xml:space="preserve">by consideration of the Adjusted Outturn Network Risk Output in accordance with paragraph </w:t>
      </w:r>
      <w:r w:rsidRPr="00925811">
        <w:fldChar w:fldCharType="begin"/>
      </w:r>
      <w:r w:rsidRPr="00925811">
        <w:instrText xml:space="preserve"> REF _Ref101271099 \r \h </w:instrText>
      </w:r>
      <w:r w:rsidR="00925811">
        <w:instrText xml:space="preserve"> \* MERGEFORMAT </w:instrText>
      </w:r>
      <w:r w:rsidRPr="00925811">
        <w:fldChar w:fldCharType="separate"/>
      </w:r>
      <w:r w:rsidR="004554A1">
        <w:t>3.1.28</w:t>
      </w:r>
      <w:r w:rsidRPr="00925811">
        <w:fldChar w:fldCharType="end"/>
      </w:r>
      <w:r w:rsidRPr="00925811">
        <w:t>.</w:t>
      </w:r>
    </w:p>
    <w:p w14:paraId="7BB7CB94" w14:textId="77777777" w:rsidR="001A2306" w:rsidRPr="00925811" w:rsidRDefault="001A2306" w:rsidP="001A2306">
      <w:pPr>
        <w:pStyle w:val="NumberedNormal"/>
      </w:pPr>
      <w:bookmarkStart w:id="77" w:name="_Ref101273225"/>
      <w:r w:rsidRPr="00925811">
        <w:t>The Authority must publish its view on the Authority’s Website together with:</w:t>
      </w:r>
    </w:p>
    <w:p w14:paraId="5509DD3B" w14:textId="77777777" w:rsidR="001A2306" w:rsidRPr="00925811" w:rsidRDefault="001A2306" w:rsidP="001A2306">
      <w:pPr>
        <w:pStyle w:val="ListNormal"/>
        <w:tabs>
          <w:tab w:val="num" w:pos="879"/>
        </w:tabs>
      </w:pPr>
      <w:r w:rsidRPr="00925811">
        <w:t>the reasons for its view; and</w:t>
      </w:r>
    </w:p>
    <w:p w14:paraId="767912FF" w14:textId="77777777" w:rsidR="001A2306" w:rsidRPr="00925811" w:rsidRDefault="001A2306" w:rsidP="001A2306">
      <w:pPr>
        <w:pStyle w:val="ListNormal"/>
        <w:tabs>
          <w:tab w:val="num" w:pos="879"/>
        </w:tabs>
      </w:pPr>
      <w:r w:rsidRPr="00925811">
        <w:t xml:space="preserve">a period during which representations may be made, which must not be less than 28 days. </w:t>
      </w:r>
    </w:p>
    <w:p w14:paraId="1DDAB66D" w14:textId="77777777" w:rsidR="001A2306" w:rsidRPr="00925811" w:rsidRDefault="001A2306" w:rsidP="001A2306">
      <w:pPr>
        <w:pStyle w:val="NumberedNormal"/>
      </w:pPr>
      <w:bookmarkStart w:id="78" w:name="_Ref113447177"/>
      <w:bookmarkEnd w:id="77"/>
      <w:r w:rsidRPr="00925811">
        <w:t>The Authority must then publish on the Authority’s Website its decision on whether the licensee has:</w:t>
      </w:r>
      <w:bookmarkEnd w:id="78"/>
      <w:r w:rsidRPr="00925811">
        <w:t xml:space="preserve"> </w:t>
      </w:r>
    </w:p>
    <w:p w14:paraId="6A953BC0" w14:textId="77777777" w:rsidR="001A2306" w:rsidRPr="00925811" w:rsidRDefault="001A2306" w:rsidP="001A2306">
      <w:pPr>
        <w:pStyle w:val="ListNormal"/>
        <w:tabs>
          <w:tab w:val="num" w:pos="879"/>
        </w:tabs>
      </w:pPr>
      <w:r w:rsidRPr="00925811">
        <w:lastRenderedPageBreak/>
        <w:t>delivered its Baseline Network Risk Output;</w:t>
      </w:r>
    </w:p>
    <w:p w14:paraId="7A2231E1" w14:textId="77777777" w:rsidR="001A2306" w:rsidRPr="00925811" w:rsidRDefault="001A2306" w:rsidP="001A2306">
      <w:pPr>
        <w:pStyle w:val="ListNormal"/>
        <w:tabs>
          <w:tab w:val="num" w:pos="879"/>
        </w:tabs>
      </w:pPr>
      <w:r w:rsidRPr="00925811">
        <w:t>over-delivered against its Baseline Network Risk Output; or</w:t>
      </w:r>
    </w:p>
    <w:p w14:paraId="0CE06B9E" w14:textId="77777777" w:rsidR="001A2306" w:rsidRPr="00925811" w:rsidRDefault="001A2306" w:rsidP="001A2306">
      <w:pPr>
        <w:pStyle w:val="ListNormal"/>
        <w:tabs>
          <w:tab w:val="num" w:pos="879"/>
        </w:tabs>
      </w:pPr>
      <w:r w:rsidRPr="00925811">
        <w:t xml:space="preserve">under-delivered against its Baseline Network Risk Output </w:t>
      </w:r>
    </w:p>
    <w:p w14:paraId="188D4F03" w14:textId="5D02C4ED" w:rsidR="001A2306" w:rsidRPr="00925811" w:rsidRDefault="001A2306" w:rsidP="001A2306">
      <w:pPr>
        <w:pStyle w:val="NumberedIndentOnly"/>
      </w:pPr>
      <w:r w:rsidRPr="00925811">
        <w:t xml:space="preserve">in accordance with paragraph </w:t>
      </w:r>
      <w:r w:rsidRPr="00925811">
        <w:fldChar w:fldCharType="begin"/>
      </w:r>
      <w:r w:rsidRPr="00925811">
        <w:instrText xml:space="preserve"> REF _Ref101271099 \r \h </w:instrText>
      </w:r>
      <w:r w:rsidR="00925811">
        <w:instrText xml:space="preserve"> \* MERGEFORMAT </w:instrText>
      </w:r>
      <w:r w:rsidRPr="00925811">
        <w:fldChar w:fldCharType="separate"/>
      </w:r>
      <w:r w:rsidR="004554A1">
        <w:t>3.1.28</w:t>
      </w:r>
      <w:r w:rsidRPr="00925811">
        <w:fldChar w:fldCharType="end"/>
      </w:r>
      <w:r w:rsidRPr="00925811">
        <w:t>.</w:t>
      </w:r>
    </w:p>
    <w:p w14:paraId="001CEBED" w14:textId="7AAC509C" w:rsidR="001A2306" w:rsidRPr="00925811" w:rsidRDefault="001A2306" w:rsidP="001A2306">
      <w:pPr>
        <w:pStyle w:val="NumberedNormal"/>
      </w:pPr>
      <w:r w:rsidRPr="00925811">
        <w:t xml:space="preserve">Where the Authority’s decision is that the licensee has over-delivered or under-delivered against its Baseline Network Risk Output, the licensee must </w:t>
      </w:r>
      <w:bookmarkStart w:id="79" w:name="_Ref101269582"/>
      <w:bookmarkEnd w:id="76"/>
      <w:r w:rsidRPr="00925811">
        <w:t xml:space="preserve">within 56 days of the publication under paragraph </w:t>
      </w:r>
      <w:r w:rsidRPr="00925811">
        <w:fldChar w:fldCharType="begin"/>
      </w:r>
      <w:r w:rsidRPr="00925811">
        <w:instrText xml:space="preserve"> REF _Ref113447177 \r \h </w:instrText>
      </w:r>
      <w:r w:rsidR="00925811">
        <w:instrText xml:space="preserve"> \* MERGEFORMAT </w:instrText>
      </w:r>
      <w:r w:rsidRPr="00925811">
        <w:fldChar w:fldCharType="separate"/>
      </w:r>
      <w:r w:rsidR="004554A1">
        <w:t>3.1.19</w:t>
      </w:r>
      <w:r w:rsidRPr="00925811">
        <w:fldChar w:fldCharType="end"/>
      </w:r>
      <w:r w:rsidRPr="00925811">
        <w:t xml:space="preserve"> provide to the Authority a NARM Justification Report that:</w:t>
      </w:r>
    </w:p>
    <w:p w14:paraId="7093A1A9" w14:textId="77777777" w:rsidR="001A2306" w:rsidRPr="00925811" w:rsidRDefault="001A2306" w:rsidP="001A2306">
      <w:pPr>
        <w:pStyle w:val="ListNormal"/>
        <w:tabs>
          <w:tab w:val="num" w:pos="879"/>
        </w:tabs>
      </w:pPr>
      <w:r w:rsidRPr="00925811">
        <w:t xml:space="preserve">sets out the licensee’s view of the justification for any variance between its Adjusted Outturn Network Risk Output and the Baseline Network Risk Output; </w:t>
      </w:r>
    </w:p>
    <w:p w14:paraId="6AADC3EF" w14:textId="77777777" w:rsidR="001A2306" w:rsidRPr="00925811" w:rsidRDefault="001A2306" w:rsidP="001A2306">
      <w:pPr>
        <w:pStyle w:val="ListNormal"/>
        <w:tabs>
          <w:tab w:val="num" w:pos="879"/>
        </w:tabs>
      </w:pPr>
      <w:r w:rsidRPr="00925811">
        <w:t>includes:</w:t>
      </w:r>
    </w:p>
    <w:p w14:paraId="2742937F" w14:textId="77777777" w:rsidR="001A2306" w:rsidRPr="00925811" w:rsidRDefault="001A2306" w:rsidP="001A2306">
      <w:pPr>
        <w:pStyle w:val="SublistNormal"/>
      </w:pPr>
      <w:r w:rsidRPr="00925811">
        <w:t>an explanation of the principal changes, compared with the Baseline Network Risk Output, that have made up the under-delivery or over-delivery, including changes within NARM Asset Register Categories or types of NARM Asset intervention;</w:t>
      </w:r>
    </w:p>
    <w:p w14:paraId="402149A7" w14:textId="77777777" w:rsidR="001A2306" w:rsidRPr="00925811" w:rsidRDefault="001A2306" w:rsidP="001A2306">
      <w:pPr>
        <w:pStyle w:val="SublistNormal"/>
      </w:pPr>
      <w:r w:rsidRPr="00925811">
        <w:t>where relevant, references to the relevant sections of the NARM Performance Report, or submissions made by the licensee as part of the annual reporting in accordance with the RIGs;</w:t>
      </w:r>
    </w:p>
    <w:p w14:paraId="58134F54" w14:textId="77777777" w:rsidR="001A2306" w:rsidRPr="00925811" w:rsidRDefault="001A2306" w:rsidP="001A2306">
      <w:pPr>
        <w:pStyle w:val="SublistNormal"/>
      </w:pPr>
      <w:r w:rsidRPr="00925811">
        <w:t>a proposed revision to the Adjusted Outturn Network Risk Output, together with an explanation and supporting information for the revision; and</w:t>
      </w:r>
    </w:p>
    <w:p w14:paraId="77D7242D" w14:textId="77777777" w:rsidR="001A2306" w:rsidRPr="00925811" w:rsidRDefault="001A2306" w:rsidP="001A2306">
      <w:pPr>
        <w:pStyle w:val="SublistNormal"/>
      </w:pPr>
      <w:r w:rsidRPr="00925811">
        <w:t>such further information as the licensee considers relevant; and</w:t>
      </w:r>
    </w:p>
    <w:p w14:paraId="1393CA50" w14:textId="77777777" w:rsidR="001A2306" w:rsidRPr="00925811" w:rsidRDefault="001A2306" w:rsidP="001A2306">
      <w:pPr>
        <w:pStyle w:val="ListNormal"/>
        <w:tabs>
          <w:tab w:val="num" w:pos="879"/>
        </w:tabs>
      </w:pPr>
      <w:r w:rsidRPr="00925811">
        <w:t>is set out in the form approved by the Authority.</w:t>
      </w:r>
    </w:p>
    <w:p w14:paraId="27C50B32" w14:textId="77777777" w:rsidR="001A2306" w:rsidRPr="00925811" w:rsidRDefault="001A2306" w:rsidP="001A2306">
      <w:pPr>
        <w:pStyle w:val="NumberedNormal"/>
      </w:pPr>
      <w:bookmarkStart w:id="80" w:name="_Ref101276488"/>
      <w:bookmarkStart w:id="81" w:name="_Ref101273142"/>
      <w:bookmarkStart w:id="82" w:name="_Ref101270054"/>
      <w:r w:rsidRPr="00925811">
        <w:t>Following receipt of the NARM Justification Report, the Authority must form a view on the proportion of under-delivery against the Baseline Network Risk Output that is Justified Under-Delivery or the proportion of over-delivery that is Justified Over-Delivery.</w:t>
      </w:r>
      <w:bookmarkEnd w:id="80"/>
    </w:p>
    <w:p w14:paraId="4D4B567A" w14:textId="164ACFC3" w:rsidR="001A2306" w:rsidRPr="00925811" w:rsidRDefault="001A2306" w:rsidP="001A2306">
      <w:pPr>
        <w:pStyle w:val="NumberedNormal"/>
      </w:pPr>
      <w:bookmarkStart w:id="83" w:name="_Ref101276290"/>
      <w:r w:rsidRPr="00925811">
        <w:t xml:space="preserve">The Authority must publish its view under paragraph </w:t>
      </w:r>
      <w:r w:rsidRPr="00925811">
        <w:fldChar w:fldCharType="begin"/>
      </w:r>
      <w:r w:rsidRPr="00925811">
        <w:instrText xml:space="preserve"> REF _Ref101276488 \r \h  \* MERGEFORMAT </w:instrText>
      </w:r>
      <w:r w:rsidRPr="00925811">
        <w:fldChar w:fldCharType="separate"/>
      </w:r>
      <w:r w:rsidR="004554A1">
        <w:t>3.1.21</w:t>
      </w:r>
      <w:r w:rsidRPr="00925811">
        <w:fldChar w:fldCharType="end"/>
      </w:r>
      <w:r w:rsidRPr="00925811">
        <w:t xml:space="preserve"> on the Authority’s Website together with:</w:t>
      </w:r>
      <w:bookmarkEnd w:id="83"/>
    </w:p>
    <w:p w14:paraId="5E4173F0" w14:textId="77777777" w:rsidR="001A2306" w:rsidRPr="00925811" w:rsidRDefault="001A2306" w:rsidP="001A2306">
      <w:pPr>
        <w:pStyle w:val="ListNormal"/>
        <w:tabs>
          <w:tab w:val="num" w:pos="879"/>
        </w:tabs>
      </w:pPr>
      <w:r w:rsidRPr="00925811">
        <w:t>the reasons for its view; and</w:t>
      </w:r>
    </w:p>
    <w:p w14:paraId="1009B46D" w14:textId="77777777" w:rsidR="001A2306" w:rsidRPr="00925811" w:rsidRDefault="001A2306" w:rsidP="001A2306">
      <w:pPr>
        <w:pStyle w:val="ListNormal"/>
        <w:tabs>
          <w:tab w:val="num" w:pos="879"/>
        </w:tabs>
      </w:pPr>
      <w:r w:rsidRPr="00925811">
        <w:t>a period during which representations may be made on its view, which must not be less than 28 days.</w:t>
      </w:r>
      <w:bookmarkEnd w:id="81"/>
      <w:r w:rsidRPr="00925811">
        <w:t xml:space="preserve"> </w:t>
      </w:r>
    </w:p>
    <w:p w14:paraId="5F5B8533" w14:textId="77777777" w:rsidR="001A2306" w:rsidRPr="00925811" w:rsidRDefault="001A2306" w:rsidP="001A2306">
      <w:pPr>
        <w:pStyle w:val="NumberedNormal"/>
      </w:pPr>
      <w:bookmarkStart w:id="84" w:name="_Ref101372667"/>
      <w:bookmarkEnd w:id="79"/>
      <w:bookmarkEnd w:id="82"/>
      <w:r w:rsidRPr="00925811">
        <w:t>Where the licensee’s delivery against the Baseline Network Risk Output is:</w:t>
      </w:r>
      <w:bookmarkEnd w:id="84"/>
    </w:p>
    <w:p w14:paraId="5511D9EE" w14:textId="77777777" w:rsidR="001A2306" w:rsidRPr="00925811" w:rsidRDefault="001A2306" w:rsidP="001A2306">
      <w:pPr>
        <w:pStyle w:val="ListNormal"/>
        <w:tabs>
          <w:tab w:val="num" w:pos="879"/>
        </w:tabs>
      </w:pPr>
      <w:r w:rsidRPr="00925811">
        <w:t>on target;</w:t>
      </w:r>
    </w:p>
    <w:p w14:paraId="28E26896" w14:textId="77777777" w:rsidR="001A2306" w:rsidRPr="00925811" w:rsidRDefault="001A2306" w:rsidP="001A2306">
      <w:pPr>
        <w:pStyle w:val="ListNormal"/>
        <w:tabs>
          <w:tab w:val="num" w:pos="879"/>
        </w:tabs>
      </w:pPr>
      <w:r w:rsidRPr="00925811">
        <w:t>the subject of an under-delivery, where all of the under-delivery is Justified Under-Delivery; or</w:t>
      </w:r>
    </w:p>
    <w:p w14:paraId="10D31644" w14:textId="77777777" w:rsidR="001A2306" w:rsidRPr="00925811" w:rsidRDefault="001A2306" w:rsidP="001A2306">
      <w:pPr>
        <w:pStyle w:val="ListNormal"/>
        <w:tabs>
          <w:tab w:val="num" w:pos="879"/>
        </w:tabs>
      </w:pPr>
      <w:r w:rsidRPr="00925811">
        <w:lastRenderedPageBreak/>
        <w:t>the subject of an over-delivery, where none of the over-delivery is Justified Over-Delivery,</w:t>
      </w:r>
    </w:p>
    <w:p w14:paraId="0D09E508" w14:textId="77777777" w:rsidR="001A2306" w:rsidRPr="00925811" w:rsidRDefault="001A2306" w:rsidP="001A2306">
      <w:pPr>
        <w:pStyle w:val="NumberedIndentOnly"/>
      </w:pPr>
      <w:r w:rsidRPr="00925811">
        <w:t>the value of NARM</w:t>
      </w:r>
      <w:r w:rsidRPr="00925811">
        <w:rPr>
          <w:rStyle w:val="Subscript"/>
        </w:rPr>
        <w:t>Rt</w:t>
      </w:r>
      <w:r w:rsidRPr="00925811">
        <w:t xml:space="preserve"> will be zero. In all other cases, the Authority must direct a value for NARM</w:t>
      </w:r>
      <w:r w:rsidRPr="00925811">
        <w:rPr>
          <w:rStyle w:val="Subscript"/>
        </w:rPr>
        <w:t>Rt</w:t>
      </w:r>
      <w:r w:rsidRPr="00925811">
        <w:t xml:space="preserve"> in accordance with Part G.</w:t>
      </w:r>
    </w:p>
    <w:p w14:paraId="4FA40B78" w14:textId="6115FF23" w:rsidR="001A2306" w:rsidRPr="00925811" w:rsidRDefault="001A2306" w:rsidP="001A2306">
      <w:pPr>
        <w:pStyle w:val="NumberedNormal"/>
      </w:pPr>
      <w:bookmarkStart w:id="85" w:name="_Ref101276276"/>
      <w:r w:rsidRPr="00925811">
        <w:t xml:space="preserve">Before publishing a direction under paragraph </w:t>
      </w:r>
      <w:r w:rsidRPr="00925811">
        <w:fldChar w:fldCharType="begin"/>
      </w:r>
      <w:r w:rsidRPr="00925811">
        <w:instrText xml:space="preserve"> REF _Ref101372667 \r \h </w:instrText>
      </w:r>
      <w:r w:rsidR="00925811">
        <w:instrText xml:space="preserve"> \* MERGEFORMAT </w:instrText>
      </w:r>
      <w:r w:rsidRPr="00925811">
        <w:fldChar w:fldCharType="separate"/>
      </w:r>
      <w:r w:rsidR="004554A1">
        <w:t>3.1.23</w:t>
      </w:r>
      <w:r w:rsidRPr="00925811">
        <w:fldChar w:fldCharType="end"/>
      </w:r>
      <w:r w:rsidRPr="00925811">
        <w:t>, the Authority must publish on the Authority’s Website:</w:t>
      </w:r>
      <w:bookmarkEnd w:id="85"/>
    </w:p>
    <w:p w14:paraId="6358D0D6" w14:textId="77777777" w:rsidR="001A2306" w:rsidRPr="00925811" w:rsidRDefault="001A2306" w:rsidP="001A2306">
      <w:pPr>
        <w:pStyle w:val="ListNormal"/>
        <w:tabs>
          <w:tab w:val="num" w:pos="879"/>
        </w:tabs>
      </w:pPr>
      <w:r w:rsidRPr="00925811">
        <w:t>the text of the proposed direction;</w:t>
      </w:r>
    </w:p>
    <w:p w14:paraId="61507E34" w14:textId="77777777" w:rsidR="001A2306" w:rsidRPr="00925811" w:rsidRDefault="001A2306" w:rsidP="001A2306">
      <w:pPr>
        <w:pStyle w:val="ListNormal"/>
        <w:tabs>
          <w:tab w:val="num" w:pos="879"/>
        </w:tabs>
      </w:pPr>
      <w:r w:rsidRPr="00925811">
        <w:t>the reasons for the proposed direction; and</w:t>
      </w:r>
    </w:p>
    <w:p w14:paraId="68067046" w14:textId="77777777" w:rsidR="001A2306" w:rsidRPr="00925811" w:rsidRDefault="001A2306" w:rsidP="001A2306">
      <w:pPr>
        <w:pStyle w:val="ListNormal"/>
        <w:tabs>
          <w:tab w:val="num" w:pos="879"/>
        </w:tabs>
      </w:pPr>
      <w:r w:rsidRPr="00925811">
        <w:t xml:space="preserve">a period during which representations may be made on the proposed direction, which must not be less than 28 days. </w:t>
      </w:r>
    </w:p>
    <w:p w14:paraId="5A0E1009" w14:textId="5A459751" w:rsidR="001A2306" w:rsidRPr="00925811" w:rsidRDefault="001A2306" w:rsidP="001A2306">
      <w:pPr>
        <w:pStyle w:val="NumberedNormal"/>
      </w:pPr>
      <w:r w:rsidRPr="00925811">
        <w:t xml:space="preserve">The publication under paragraph </w:t>
      </w:r>
      <w:r w:rsidRPr="00925811">
        <w:fldChar w:fldCharType="begin"/>
      </w:r>
      <w:r w:rsidRPr="00925811">
        <w:instrText xml:space="preserve"> REF _Ref101276276 \r \h  \* MERGEFORMAT </w:instrText>
      </w:r>
      <w:r w:rsidRPr="00925811">
        <w:fldChar w:fldCharType="separate"/>
      </w:r>
      <w:r w:rsidR="004554A1">
        <w:t>3.1.24</w:t>
      </w:r>
      <w:r w:rsidRPr="00925811">
        <w:fldChar w:fldCharType="end"/>
      </w:r>
      <w:r w:rsidRPr="00925811">
        <w:t xml:space="preserve"> may be published alongside the publication required by paragraph 3.1.22.</w:t>
      </w:r>
    </w:p>
    <w:p w14:paraId="688A049B" w14:textId="125BDFF0" w:rsidR="001A2306" w:rsidRPr="00925811" w:rsidRDefault="001A2306" w:rsidP="001A2306">
      <w:pPr>
        <w:pStyle w:val="NumberedNormal"/>
      </w:pPr>
      <w:r w:rsidRPr="00925811">
        <w:t xml:space="preserve">A direction under paragraph </w:t>
      </w:r>
      <w:r w:rsidRPr="00925811">
        <w:fldChar w:fldCharType="begin"/>
      </w:r>
      <w:r w:rsidRPr="00925811">
        <w:instrText xml:space="preserve"> REF _Ref101276276 \r \h  \* MERGEFORMAT </w:instrText>
      </w:r>
      <w:r w:rsidRPr="00925811">
        <w:fldChar w:fldCharType="separate"/>
      </w:r>
      <w:r w:rsidR="004554A1">
        <w:t>3.1.24</w:t>
      </w:r>
      <w:r w:rsidRPr="00925811">
        <w:fldChar w:fldCharType="end"/>
      </w:r>
      <w:r w:rsidRPr="00925811">
        <w:t xml:space="preserve"> must set out the value of the NARMR</w:t>
      </w:r>
      <w:r w:rsidRPr="00925811">
        <w:rPr>
          <w:rStyle w:val="Subscript"/>
        </w:rPr>
        <w:t>t</w:t>
      </w:r>
      <w:r w:rsidRPr="00925811">
        <w:t xml:space="preserve"> term and the Regulatory Years to which the adjustment relates.</w:t>
      </w:r>
    </w:p>
    <w:p w14:paraId="11DF9843" w14:textId="77777777" w:rsidR="001A2306" w:rsidRPr="00925811" w:rsidRDefault="001A2306" w:rsidP="001A2306">
      <w:pPr>
        <w:pStyle w:val="Heading3"/>
      </w:pPr>
      <w:r w:rsidRPr="00925811">
        <w:t>Formulae for calculating the NARM</w:t>
      </w:r>
      <w:r w:rsidRPr="00925811">
        <w:rPr>
          <w:rStyle w:val="Subscript"/>
        </w:rPr>
        <w:t>Rt</w:t>
      </w:r>
      <w:r w:rsidRPr="00925811">
        <w:t xml:space="preserve"> term</w:t>
      </w:r>
    </w:p>
    <w:p w14:paraId="49E0EFAC" w14:textId="77777777" w:rsidR="001A2306" w:rsidRPr="00925811" w:rsidRDefault="001A2306" w:rsidP="001A2306">
      <w:pPr>
        <w:pStyle w:val="NumberedNormal"/>
      </w:pPr>
      <w:r w:rsidRPr="00925811">
        <w:t>The value of NARM</w:t>
      </w:r>
      <w:r w:rsidRPr="00925811">
        <w:rPr>
          <w:rStyle w:val="Subscript"/>
        </w:rPr>
        <w:t>Rt</w:t>
      </w:r>
      <w:r w:rsidRPr="00925811">
        <w:t xml:space="preserve"> is derived in accordance with the following formula:</w:t>
      </w:r>
    </w:p>
    <w:p w14:paraId="55576F34" w14:textId="77777777" w:rsidR="001A2306" w:rsidRPr="00925811" w:rsidRDefault="00883AC9" w:rsidP="001A2306">
      <m:oMathPara>
        <m:oMath>
          <m:sSub>
            <m:sSubPr>
              <m:ctrlPr>
                <w:rPr>
                  <w:rFonts w:ascii="Cambria Math" w:hAnsi="Cambria Math"/>
                </w:rPr>
              </m:ctrlPr>
            </m:sSubPr>
            <m:e>
              <m:r>
                <w:rPr>
                  <w:rFonts w:ascii="Cambria Math" w:hAnsi="Cambria Math"/>
                </w:rPr>
                <m:t>NARM</m:t>
              </m:r>
            </m:e>
            <m:sub>
              <m:r>
                <w:rPr>
                  <w:rFonts w:ascii="Cambria Math" w:hAnsi="Cambria Math"/>
                </w:rPr>
                <m:t>Rt</m:t>
              </m:r>
            </m:sub>
          </m:sSub>
          <m:r>
            <w:rPr>
              <w:rFonts w:ascii="Cambria Math" w:hAnsi="Cambria Math"/>
            </w:rPr>
            <m:t>=</m:t>
          </m:r>
          <m:sSub>
            <m:sSubPr>
              <m:ctrlPr>
                <w:rPr>
                  <w:rFonts w:ascii="Cambria Math" w:hAnsi="Cambria Math"/>
                </w:rPr>
              </m:ctrlPr>
            </m:sSubPr>
            <m:e>
              <m:r>
                <w:rPr>
                  <w:rFonts w:ascii="Cambria Math" w:hAnsi="Cambria Math"/>
                </w:rPr>
                <m:t>NARM</m:t>
              </m:r>
            </m:e>
            <m:sub>
              <m:r>
                <w:rPr>
                  <w:rFonts w:ascii="Cambria Math" w:hAnsi="Cambria Math"/>
                </w:rPr>
                <m:t>AD</m:t>
              </m:r>
            </m:sub>
          </m:sSub>
          <m:r>
            <w:rPr>
              <w:rFonts w:ascii="Cambria Math" w:hAnsi="Cambria Math"/>
            </w:rPr>
            <m:t>×</m:t>
          </m:r>
          <m:f>
            <m:fPr>
              <m:ctrlPr>
                <w:rPr>
                  <w:rFonts w:ascii="Cambria Math" w:hAnsi="Cambria Math"/>
                </w:rPr>
              </m:ctrlPr>
            </m:fPr>
            <m:num>
              <m:sSub>
                <m:sSubPr>
                  <m:ctrlPr>
                    <w:rPr>
                      <w:rFonts w:ascii="Cambria Math" w:hAnsi="Cambria Math"/>
                    </w:rPr>
                  </m:ctrlPr>
                </m:sSubPr>
                <m:e>
                  <m:r>
                    <w:rPr>
                      <w:rFonts w:ascii="Cambria Math" w:hAnsi="Cambria Math"/>
                    </w:rPr>
                    <m:t>NARM</m:t>
                  </m:r>
                </m:e>
                <m:sub>
                  <m:r>
                    <w:rPr>
                      <w:rFonts w:ascii="Cambria Math" w:hAnsi="Cambria Math"/>
                    </w:rPr>
                    <m:t>At</m:t>
                  </m:r>
                </m:sub>
              </m:sSub>
            </m:num>
            <m:den>
              <m:nary>
                <m:naryPr>
                  <m:chr m:val="∑"/>
                  <m:limLoc m:val="subSup"/>
                  <m:supHide m:val="1"/>
                  <m:ctrlPr>
                    <w:rPr>
                      <w:rFonts w:ascii="Cambria Math" w:hAnsi="Cambria Math"/>
                    </w:rPr>
                  </m:ctrlPr>
                </m:naryPr>
                <m:sub>
                  <m:r>
                    <w:rPr>
                      <w:rFonts w:ascii="Cambria Math" w:hAnsi="Cambria Math"/>
                    </w:rPr>
                    <m:t>t</m:t>
                  </m:r>
                </m:sub>
                <m:sup/>
                <m:e>
                  <m:sSub>
                    <m:sSubPr>
                      <m:ctrlPr>
                        <w:rPr>
                          <w:rFonts w:ascii="Cambria Math" w:hAnsi="Cambria Math"/>
                        </w:rPr>
                      </m:ctrlPr>
                    </m:sSubPr>
                    <m:e>
                      <m:r>
                        <w:rPr>
                          <w:rFonts w:ascii="Cambria Math" w:hAnsi="Cambria Math"/>
                        </w:rPr>
                        <m:t>NARM</m:t>
                      </m:r>
                    </m:e>
                    <m:sub>
                      <m:r>
                        <w:rPr>
                          <w:rFonts w:ascii="Cambria Math" w:hAnsi="Cambria Math"/>
                        </w:rPr>
                        <m:t>At</m:t>
                      </m:r>
                    </m:sub>
                  </m:sSub>
                </m:e>
              </m:nary>
            </m:den>
          </m:f>
        </m:oMath>
      </m:oMathPara>
    </w:p>
    <w:p w14:paraId="1651EFF1" w14:textId="77777777" w:rsidR="001A2306" w:rsidRPr="00925811" w:rsidRDefault="001A2306" w:rsidP="001A2306">
      <w:pPr>
        <w:pStyle w:val="FormulaDefinitions"/>
      </w:pPr>
      <w:r w:rsidRPr="00925811">
        <w:t>where:</w:t>
      </w:r>
    </w:p>
    <w:p w14:paraId="606EA00E" w14:textId="5B02DEFB" w:rsidR="001A2306" w:rsidRPr="00925811" w:rsidRDefault="001A2306" w:rsidP="00925811">
      <w:pPr>
        <w:pStyle w:val="FormulaDefinitions"/>
        <w:ind w:left="2159" w:hanging="1280"/>
      </w:pPr>
      <w:r w:rsidRPr="00925811">
        <w:t>NARM</w:t>
      </w:r>
      <w:r w:rsidRPr="00925811">
        <w:rPr>
          <w:rStyle w:val="Subscript"/>
        </w:rPr>
        <w:t>AD</w:t>
      </w:r>
      <w:r w:rsidRPr="00925811">
        <w:tab/>
      </w:r>
      <w:r w:rsidR="00FD4853" w:rsidRPr="00925811">
        <w:tab/>
      </w:r>
      <w:r w:rsidRPr="00925811">
        <w:t xml:space="preserve">is derived in accordance with paragraph </w:t>
      </w:r>
      <w:r w:rsidRPr="00925811">
        <w:fldChar w:fldCharType="begin"/>
      </w:r>
      <w:r w:rsidRPr="00925811">
        <w:instrText xml:space="preserve"> REF _Ref100753236 \r \h  \* MERGEFORMAT </w:instrText>
      </w:r>
      <w:r w:rsidRPr="00925811">
        <w:fldChar w:fldCharType="separate"/>
      </w:r>
      <w:r w:rsidR="004554A1">
        <w:t>3.1.34</w:t>
      </w:r>
      <w:r w:rsidRPr="00925811">
        <w:fldChar w:fldCharType="end"/>
      </w:r>
      <w:r w:rsidRPr="00925811">
        <w:t xml:space="preserve"> or paragraph </w:t>
      </w:r>
      <w:r w:rsidRPr="00925811">
        <w:fldChar w:fldCharType="begin"/>
      </w:r>
      <w:r w:rsidRPr="00925811">
        <w:instrText xml:space="preserve"> REF _Ref100753300 \r \h  \* MERGEFORMAT </w:instrText>
      </w:r>
      <w:r w:rsidRPr="00925811">
        <w:fldChar w:fldCharType="separate"/>
      </w:r>
      <w:r w:rsidR="004554A1">
        <w:t>3.1.36</w:t>
      </w:r>
      <w:r w:rsidRPr="00925811">
        <w:fldChar w:fldCharType="end"/>
      </w:r>
      <w:r w:rsidRPr="00925811">
        <w:t>;</w:t>
      </w:r>
    </w:p>
    <w:p w14:paraId="0EFF1913" w14:textId="5D151418" w:rsidR="001A2306" w:rsidRPr="00925811" w:rsidRDefault="001A2306" w:rsidP="00925811">
      <w:pPr>
        <w:pStyle w:val="FormulaDefinitions"/>
        <w:ind w:left="2159" w:hanging="1280"/>
      </w:pPr>
      <w:r w:rsidRPr="00925811">
        <w:t>NARM</w:t>
      </w:r>
      <w:r w:rsidRPr="00925811">
        <w:rPr>
          <w:rStyle w:val="Subscript"/>
        </w:rPr>
        <w:t>At</w:t>
      </w:r>
      <w:r w:rsidRPr="00925811">
        <w:tab/>
      </w:r>
      <w:r w:rsidR="00FD4853" w:rsidRPr="00925811">
        <w:tab/>
      </w:r>
      <w:r w:rsidRPr="00925811">
        <w:t>means the baseline allowed NARM expenditure for Regulatory Year t set out in Appendix 1; and</w:t>
      </w:r>
    </w:p>
    <w:p w14:paraId="6B71952A" w14:textId="77777777" w:rsidR="001A2306" w:rsidRPr="00925811" w:rsidRDefault="00883AC9" w:rsidP="00925811">
      <w:pPr>
        <w:pStyle w:val="FormulaDefinitions"/>
        <w:ind w:left="2159" w:hanging="1280"/>
      </w:pPr>
      <m:oMath>
        <m:nary>
          <m:naryPr>
            <m:chr m:val="∑"/>
            <m:limLoc m:val="subSup"/>
            <m:supHide m:val="1"/>
            <m:ctrlPr>
              <w:rPr>
                <w:rFonts w:ascii="Cambria Math" w:hAnsi="Cambria Math"/>
              </w:rPr>
            </m:ctrlPr>
          </m:naryPr>
          <m:sub>
            <m:r>
              <w:rPr>
                <w:rFonts w:ascii="Cambria Math" w:hAnsi="Cambria Math"/>
              </w:rPr>
              <m:t>t</m:t>
            </m:r>
          </m:sub>
          <m:sup/>
          <m:e>
            <m:sSub>
              <m:sSubPr>
                <m:ctrlPr>
                  <w:rPr>
                    <w:rFonts w:ascii="Cambria Math" w:hAnsi="Cambria Math"/>
                  </w:rPr>
                </m:ctrlPr>
              </m:sSubPr>
              <m:e>
                <m:r>
                  <w:rPr>
                    <w:rFonts w:ascii="Cambria Math" w:hAnsi="Cambria Math"/>
                  </w:rPr>
                  <m:t>NARM</m:t>
                </m:r>
              </m:e>
              <m:sub>
                <m:r>
                  <w:rPr>
                    <w:rFonts w:ascii="Cambria Math" w:hAnsi="Cambria Math"/>
                  </w:rPr>
                  <m:t>At</m:t>
                </m:r>
              </m:sub>
            </m:sSub>
          </m:e>
        </m:nary>
      </m:oMath>
      <w:r w:rsidR="001A2306" w:rsidRPr="00925811">
        <w:t xml:space="preserve"> </w:t>
      </w:r>
      <w:r w:rsidR="001A2306" w:rsidRPr="00925811">
        <w:tab/>
        <w:t>means the total baseline allowed NARM expenditure for the Price Control Period set out in Appendix 1.</w:t>
      </w:r>
    </w:p>
    <w:p w14:paraId="7F744CFD" w14:textId="0DE9884B" w:rsidR="001A2306" w:rsidRPr="00925811" w:rsidRDefault="001A2306" w:rsidP="001A2306">
      <w:pPr>
        <w:pStyle w:val="NumberedNormal"/>
      </w:pPr>
      <w:bookmarkStart w:id="86" w:name="_Ref101271099"/>
      <w:r w:rsidRPr="00925811">
        <w:t xml:space="preserve">The Authority must compare the Adjusted Outturn Network Risk Output, as derived in accordance with paragraph </w:t>
      </w:r>
      <w:r w:rsidRPr="00925811">
        <w:fldChar w:fldCharType="begin"/>
      </w:r>
      <w:r w:rsidRPr="00925811">
        <w:instrText xml:space="preserve"> REF _Ref101270999 \r \h  \* MERGEFORMAT </w:instrText>
      </w:r>
      <w:r w:rsidRPr="00925811">
        <w:fldChar w:fldCharType="separate"/>
      </w:r>
      <w:r w:rsidR="004554A1">
        <w:t>3.1.29</w:t>
      </w:r>
      <w:r w:rsidRPr="00925811">
        <w:fldChar w:fldCharType="end"/>
      </w:r>
      <w:r w:rsidRPr="00925811">
        <w:t>, against the Baseline Network Risk Output to determine whether the licensee:</w:t>
      </w:r>
      <w:bookmarkEnd w:id="86"/>
    </w:p>
    <w:p w14:paraId="2BBA72EF" w14:textId="73DE9776" w:rsidR="001A2306" w:rsidRPr="00925811" w:rsidRDefault="001A2306" w:rsidP="001A2306">
      <w:pPr>
        <w:pStyle w:val="ListNormal"/>
        <w:tabs>
          <w:tab w:val="num" w:pos="879"/>
        </w:tabs>
      </w:pPr>
      <w:r w:rsidRPr="00925811">
        <w:t xml:space="preserve">delivered on target, as set out in paragraph </w:t>
      </w:r>
      <w:r w:rsidRPr="00925811">
        <w:fldChar w:fldCharType="begin"/>
      </w:r>
      <w:r w:rsidRPr="00925811">
        <w:instrText xml:space="preserve"> REF _Ref101271016 \r \h  \* MERGEFORMAT </w:instrText>
      </w:r>
      <w:r w:rsidRPr="00925811">
        <w:fldChar w:fldCharType="separate"/>
      </w:r>
      <w:r w:rsidR="004554A1">
        <w:t>3.1.30</w:t>
      </w:r>
      <w:r w:rsidRPr="00925811">
        <w:fldChar w:fldCharType="end"/>
      </w:r>
      <w:r w:rsidRPr="00925811">
        <w:t xml:space="preserve">; </w:t>
      </w:r>
    </w:p>
    <w:p w14:paraId="2AD7F964" w14:textId="78D3C449" w:rsidR="001A2306" w:rsidRPr="00925811" w:rsidRDefault="001A2306" w:rsidP="001A2306">
      <w:pPr>
        <w:pStyle w:val="ListNormal"/>
        <w:tabs>
          <w:tab w:val="num" w:pos="879"/>
        </w:tabs>
      </w:pPr>
      <w:r w:rsidRPr="00925811">
        <w:t xml:space="preserve">under-delivered against its Baseline Network Risk Output, as set out in paragraph </w:t>
      </w:r>
      <w:r w:rsidRPr="00925811">
        <w:fldChar w:fldCharType="begin"/>
      </w:r>
      <w:r w:rsidRPr="00925811">
        <w:instrText xml:space="preserve"> REF _Ref101271036 \r \h  \* MERGEFORMAT </w:instrText>
      </w:r>
      <w:r w:rsidRPr="00925811">
        <w:fldChar w:fldCharType="separate"/>
      </w:r>
      <w:r w:rsidR="004554A1">
        <w:t>3.1.31</w:t>
      </w:r>
      <w:r w:rsidRPr="00925811">
        <w:fldChar w:fldCharType="end"/>
      </w:r>
      <w:r w:rsidRPr="00925811">
        <w:t>; or</w:t>
      </w:r>
    </w:p>
    <w:p w14:paraId="3A873E81" w14:textId="72FAB8F3" w:rsidR="001A2306" w:rsidRPr="00925811" w:rsidRDefault="001A2306" w:rsidP="001A2306">
      <w:pPr>
        <w:pStyle w:val="ListNormal"/>
        <w:tabs>
          <w:tab w:val="num" w:pos="879"/>
        </w:tabs>
      </w:pPr>
      <w:r w:rsidRPr="00925811">
        <w:t xml:space="preserve">over-delivered against its Baseline Network Risk Output, as set out in paragraph </w:t>
      </w:r>
      <w:r w:rsidRPr="00925811">
        <w:fldChar w:fldCharType="begin"/>
      </w:r>
      <w:r w:rsidRPr="00925811">
        <w:instrText xml:space="preserve"> REF _Ref101271048 \r \h  \* MERGEFORMAT </w:instrText>
      </w:r>
      <w:r w:rsidRPr="00925811">
        <w:fldChar w:fldCharType="separate"/>
      </w:r>
      <w:r w:rsidR="004554A1">
        <w:t>3.1.32</w:t>
      </w:r>
      <w:r w:rsidRPr="00925811">
        <w:fldChar w:fldCharType="end"/>
      </w:r>
      <w:r w:rsidRPr="00925811">
        <w:t>.</w:t>
      </w:r>
    </w:p>
    <w:p w14:paraId="7175B825" w14:textId="77777777" w:rsidR="001A2306" w:rsidRPr="00925811" w:rsidRDefault="001A2306" w:rsidP="001A2306">
      <w:pPr>
        <w:pStyle w:val="NumberedNormal"/>
      </w:pPr>
      <w:bookmarkStart w:id="87" w:name="_Ref101270999"/>
      <w:r w:rsidRPr="00925811">
        <w:t>The Adjusted Outturn Network Risk Output (NROOA) is derived in accordance with the following formula:</w:t>
      </w:r>
      <w:bookmarkEnd w:id="87"/>
    </w:p>
    <w:p w14:paraId="4C26691D" w14:textId="77777777" w:rsidR="001A2306" w:rsidRPr="00925811" w:rsidRDefault="00883AC9" w:rsidP="001A2306">
      <m:oMathPara>
        <m:oMath>
          <m:sSub>
            <m:sSubPr>
              <m:ctrlPr>
                <w:rPr>
                  <w:rFonts w:ascii="Cambria Math" w:hAnsi="Cambria Math"/>
                </w:rPr>
              </m:ctrlPr>
            </m:sSubPr>
            <m:e>
              <m:r>
                <w:rPr>
                  <w:rFonts w:ascii="Cambria Math" w:hAnsi="Cambria Math"/>
                </w:rPr>
                <m:t>NRO</m:t>
              </m:r>
            </m:e>
            <m:sub>
              <m:r>
                <w:rPr>
                  <w:rFonts w:ascii="Cambria Math" w:hAnsi="Cambria Math"/>
                </w:rPr>
                <m:t>OA</m:t>
              </m:r>
            </m:sub>
          </m:sSub>
          <m:r>
            <w:rPr>
              <w:rFonts w:ascii="Cambria Math" w:hAnsi="Cambria Math"/>
            </w:rPr>
            <m:t>=</m:t>
          </m:r>
          <m:sSub>
            <m:sSubPr>
              <m:ctrlPr>
                <w:rPr>
                  <w:rFonts w:ascii="Cambria Math" w:hAnsi="Cambria Math"/>
                </w:rPr>
              </m:ctrlPr>
            </m:sSubPr>
            <m:e>
              <m:r>
                <w:rPr>
                  <w:rFonts w:ascii="Cambria Math" w:hAnsi="Cambria Math"/>
                </w:rPr>
                <m:t>NRO</m:t>
              </m:r>
            </m:e>
            <m:sub>
              <m:r>
                <w:rPr>
                  <w:rFonts w:ascii="Cambria Math" w:hAnsi="Cambria Math"/>
                </w:rPr>
                <m:t>OR</m:t>
              </m:r>
            </m:sub>
          </m:sSub>
          <m:r>
            <w:rPr>
              <w:rFonts w:ascii="Cambria Math" w:hAnsi="Cambria Math"/>
            </w:rPr>
            <m:t>-</m:t>
          </m:r>
          <m:sSub>
            <m:sSubPr>
              <m:ctrlPr>
                <w:rPr>
                  <w:rFonts w:ascii="Cambria Math" w:hAnsi="Cambria Math"/>
                </w:rPr>
              </m:ctrlPr>
            </m:sSubPr>
            <m:e>
              <m:r>
                <w:rPr>
                  <w:rFonts w:ascii="Cambria Math" w:hAnsi="Cambria Math"/>
                </w:rPr>
                <m:t>NIR</m:t>
              </m:r>
            </m:e>
            <m:sub>
              <m:r>
                <w:rPr>
                  <w:rFonts w:ascii="Cambria Math" w:hAnsi="Cambria Math"/>
                </w:rPr>
                <m:t>OD</m:t>
              </m:r>
            </m:sub>
          </m:sSub>
        </m:oMath>
      </m:oMathPara>
    </w:p>
    <w:p w14:paraId="789B592B" w14:textId="77777777" w:rsidR="001A2306" w:rsidRPr="00925811" w:rsidRDefault="001A2306" w:rsidP="001A2306">
      <w:pPr>
        <w:pStyle w:val="FormulaDefinitions"/>
      </w:pPr>
      <w:r w:rsidRPr="00925811">
        <w:t>where:</w:t>
      </w:r>
    </w:p>
    <w:p w14:paraId="7AB8CC71" w14:textId="77777777" w:rsidR="001A2306" w:rsidRPr="00925811" w:rsidRDefault="001A2306" w:rsidP="001A2306">
      <w:pPr>
        <w:pStyle w:val="FormulaDefinitions"/>
      </w:pPr>
      <w:r w:rsidRPr="00925811">
        <w:t>NRO</w:t>
      </w:r>
      <w:r w:rsidRPr="00925811">
        <w:rPr>
          <w:rStyle w:val="Subscript"/>
        </w:rPr>
        <w:t>OR</w:t>
      </w:r>
      <w:r w:rsidRPr="00925811">
        <w:t xml:space="preserve"> </w:t>
      </w:r>
      <w:r w:rsidRPr="00925811">
        <w:tab/>
        <w:t>is the Outturn Network Risk Output (£risk); and</w:t>
      </w:r>
    </w:p>
    <w:p w14:paraId="1E87F4C7" w14:textId="77777777" w:rsidR="001A2306" w:rsidRPr="00925811" w:rsidRDefault="001A2306" w:rsidP="001A2306">
      <w:pPr>
        <w:pStyle w:val="FormulaDefinitions"/>
      </w:pPr>
      <w:r w:rsidRPr="00925811">
        <w:t>NIR</w:t>
      </w:r>
      <w:r w:rsidRPr="00925811">
        <w:rPr>
          <w:rStyle w:val="Subscript"/>
        </w:rPr>
        <w:t>OD</w:t>
      </w:r>
      <w:r w:rsidRPr="00925811">
        <w:tab/>
        <w:t>is the total impact on the Outturn Network Risk Output (£risk) of any relevant Non-NARM Asset Interventions and Non-intervention Risk Changes that have impacted the licensee’s delivery of the Baseline Network Risk Output.</w:t>
      </w:r>
    </w:p>
    <w:p w14:paraId="60C63528" w14:textId="77777777" w:rsidR="001A2306" w:rsidRPr="00925811" w:rsidRDefault="001A2306" w:rsidP="001A2306">
      <w:pPr>
        <w:pStyle w:val="NumberedNormal"/>
      </w:pPr>
      <w:bookmarkStart w:id="88" w:name="_Ref101271016"/>
      <w:r w:rsidRPr="00925811">
        <w:t>On-target delivery exists where:</w:t>
      </w:r>
      <w:bookmarkEnd w:id="88"/>
    </w:p>
    <w:p w14:paraId="2EF22895" w14:textId="77777777" w:rsidR="001A2306" w:rsidRPr="00925811" w:rsidRDefault="00883AC9" w:rsidP="001A2306">
      <m:oMathPara>
        <m:oMath>
          <m:d>
            <m:dPr>
              <m:ctrlPr>
                <w:rPr>
                  <w:rFonts w:ascii="Cambria Math" w:hAnsi="Cambria Math"/>
                </w:rPr>
              </m:ctrlPr>
            </m:dPr>
            <m:e>
              <m:sSub>
                <m:sSubPr>
                  <m:ctrlPr>
                    <w:rPr>
                      <w:rFonts w:ascii="Cambria Math" w:hAnsi="Cambria Math"/>
                    </w:rPr>
                  </m:ctrlPr>
                </m:sSubPr>
                <m:e>
                  <m:r>
                    <w:rPr>
                      <w:rFonts w:ascii="Cambria Math" w:hAnsi="Cambria Math"/>
                    </w:rPr>
                    <m:t>NRO</m:t>
                  </m:r>
                </m:e>
                <m:sub>
                  <m:r>
                    <w:rPr>
                      <w:rFonts w:ascii="Cambria Math" w:hAnsi="Cambria Math"/>
                    </w:rPr>
                    <m:t>BL</m:t>
                  </m:r>
                </m:sub>
              </m:sSub>
              <m:r>
                <w:rPr>
                  <w:rFonts w:ascii="Cambria Math" w:hAnsi="Cambria Math"/>
                </w:rPr>
                <m:t>×</m:t>
              </m:r>
              <m:d>
                <m:dPr>
                  <m:ctrlPr>
                    <w:rPr>
                      <w:rFonts w:ascii="Cambria Math" w:hAnsi="Cambria Math"/>
                    </w:rPr>
                  </m:ctrlPr>
                </m:dPr>
                <m:e>
                  <m:r>
                    <w:rPr>
                      <w:rFonts w:ascii="Cambria Math" w:hAnsi="Cambria Math"/>
                    </w:rPr>
                    <m:t>1+</m:t>
                  </m:r>
                  <m:sSub>
                    <m:sSubPr>
                      <m:ctrlPr>
                        <w:rPr>
                          <w:rFonts w:ascii="Cambria Math" w:hAnsi="Cambria Math"/>
                        </w:rPr>
                      </m:ctrlPr>
                    </m:sSubPr>
                    <m:e>
                      <m:r>
                        <w:rPr>
                          <w:rFonts w:ascii="Cambria Math" w:hAnsi="Cambria Math"/>
                        </w:rPr>
                        <m:t>DB</m:t>
                      </m:r>
                    </m:e>
                    <m:sub>
                      <m:r>
                        <w:rPr>
                          <w:rFonts w:ascii="Cambria Math" w:hAnsi="Cambria Math"/>
                        </w:rPr>
                        <m:t>L</m:t>
                      </m:r>
                    </m:sub>
                  </m:sSub>
                </m:e>
              </m:d>
            </m:e>
          </m:d>
          <m:r>
            <w:rPr>
              <w:rFonts w:ascii="Cambria Math" w:hAnsi="Cambria Math"/>
            </w:rPr>
            <m:t>≥</m:t>
          </m:r>
          <m:sSub>
            <m:sSubPr>
              <m:ctrlPr>
                <w:rPr>
                  <w:rFonts w:ascii="Cambria Math" w:hAnsi="Cambria Math"/>
                </w:rPr>
              </m:ctrlPr>
            </m:sSubPr>
            <m:e>
              <m:r>
                <w:rPr>
                  <w:rFonts w:ascii="Cambria Math" w:hAnsi="Cambria Math"/>
                </w:rPr>
                <m:t>NRO</m:t>
              </m:r>
            </m:e>
            <m:sub>
              <m:r>
                <w:rPr>
                  <w:rFonts w:ascii="Cambria Math" w:hAnsi="Cambria Math"/>
                </w:rPr>
                <m:t>OA</m:t>
              </m:r>
            </m:sub>
          </m:sSub>
          <m:r>
            <w:rPr>
              <w:rFonts w:ascii="Cambria Math" w:hAnsi="Cambria Math"/>
            </w:rPr>
            <m:t>≥</m:t>
          </m:r>
          <m:d>
            <m:dPr>
              <m:ctrlPr>
                <w:rPr>
                  <w:rFonts w:ascii="Cambria Math" w:hAnsi="Cambria Math"/>
                </w:rPr>
              </m:ctrlPr>
            </m:dPr>
            <m:e>
              <m:sSub>
                <m:sSubPr>
                  <m:ctrlPr>
                    <w:rPr>
                      <w:rFonts w:ascii="Cambria Math" w:hAnsi="Cambria Math"/>
                    </w:rPr>
                  </m:ctrlPr>
                </m:sSubPr>
                <m:e>
                  <m:r>
                    <w:rPr>
                      <w:rFonts w:ascii="Cambria Math" w:hAnsi="Cambria Math"/>
                    </w:rPr>
                    <m:t>NRO</m:t>
                  </m:r>
                </m:e>
                <m:sub>
                  <m:r>
                    <w:rPr>
                      <w:rFonts w:ascii="Cambria Math" w:hAnsi="Cambria Math"/>
                    </w:rPr>
                    <m:t>BL</m:t>
                  </m:r>
                </m:sub>
              </m:sSub>
              <m:r>
                <w:rPr>
                  <w:rFonts w:ascii="Cambria Math" w:hAnsi="Cambria Math"/>
                </w:rPr>
                <m:t>×</m:t>
              </m:r>
              <m:d>
                <m:dPr>
                  <m:ctrlPr>
                    <w:rPr>
                      <w:rFonts w:ascii="Cambria Math" w:hAnsi="Cambria Math"/>
                    </w:rPr>
                  </m:ctrlPr>
                </m:dPr>
                <m:e>
                  <m:r>
                    <w:rPr>
                      <w:rFonts w:ascii="Cambria Math" w:hAnsi="Cambria Math"/>
                    </w:rPr>
                    <m:t>1+</m:t>
                  </m:r>
                  <m:sSub>
                    <m:sSubPr>
                      <m:ctrlPr>
                        <w:rPr>
                          <w:rFonts w:ascii="Cambria Math" w:hAnsi="Cambria Math"/>
                        </w:rPr>
                      </m:ctrlPr>
                    </m:sSubPr>
                    <m:e>
                      <m:r>
                        <w:rPr>
                          <w:rFonts w:ascii="Cambria Math" w:hAnsi="Cambria Math"/>
                        </w:rPr>
                        <m:t>DB</m:t>
                      </m:r>
                    </m:e>
                    <m:sub>
                      <m:r>
                        <w:rPr>
                          <w:rFonts w:ascii="Cambria Math" w:hAnsi="Cambria Math"/>
                        </w:rPr>
                        <m:t>U</m:t>
                      </m:r>
                    </m:sub>
                  </m:sSub>
                </m:e>
              </m:d>
            </m:e>
          </m:d>
        </m:oMath>
      </m:oMathPara>
    </w:p>
    <w:p w14:paraId="1B0BA8EF" w14:textId="77777777" w:rsidR="001A2306" w:rsidRPr="00925811" w:rsidRDefault="001A2306" w:rsidP="001A2306">
      <w:pPr>
        <w:pStyle w:val="FormulaDefinitions"/>
      </w:pPr>
      <w:r w:rsidRPr="00925811">
        <w:t>where:</w:t>
      </w:r>
      <w:r w:rsidRPr="00925811">
        <w:tab/>
      </w:r>
    </w:p>
    <w:p w14:paraId="295C9345" w14:textId="7681E878" w:rsidR="001A2306" w:rsidRPr="00925811" w:rsidRDefault="001A2306" w:rsidP="001A2306">
      <w:pPr>
        <w:pStyle w:val="FormulaDefinitions"/>
      </w:pPr>
      <w:r w:rsidRPr="00925811">
        <w:t>DB</w:t>
      </w:r>
      <w:r w:rsidRPr="00925811">
        <w:rPr>
          <w:rStyle w:val="Subscript"/>
        </w:rPr>
        <w:t>L</w:t>
      </w:r>
      <w:r w:rsidRPr="00925811">
        <w:t xml:space="preserve"> </w:t>
      </w:r>
      <w:r w:rsidRPr="00925811">
        <w:tab/>
        <w:t xml:space="preserve">is the lower deadband limit specified in paragraph </w:t>
      </w:r>
      <w:r w:rsidRPr="00925811">
        <w:fldChar w:fldCharType="begin"/>
      </w:r>
      <w:r w:rsidRPr="00925811">
        <w:instrText xml:space="preserve"> REF _Ref101271211 \r \h  \* MERGEFORMAT </w:instrText>
      </w:r>
      <w:r w:rsidRPr="00925811">
        <w:fldChar w:fldCharType="separate"/>
      </w:r>
      <w:r w:rsidR="004554A1">
        <w:t>3.1.33</w:t>
      </w:r>
      <w:r w:rsidRPr="00925811">
        <w:fldChar w:fldCharType="end"/>
      </w:r>
      <w:r w:rsidRPr="00925811">
        <w:fldChar w:fldCharType="begin"/>
      </w:r>
      <w:r w:rsidRPr="00925811">
        <w:fldChar w:fldCharType="separate"/>
      </w:r>
      <w:r w:rsidRPr="00925811">
        <w:t>Error! No bookmark name given.</w:t>
      </w:r>
      <w:r w:rsidRPr="00925811">
        <w:fldChar w:fldCharType="end"/>
      </w:r>
      <w:r w:rsidRPr="00925811">
        <w:t>(a);</w:t>
      </w:r>
    </w:p>
    <w:p w14:paraId="5F8A8B9E" w14:textId="179481DC" w:rsidR="001A2306" w:rsidRPr="00925811" w:rsidRDefault="001A2306" w:rsidP="001A2306">
      <w:pPr>
        <w:pStyle w:val="FormulaDefinitions"/>
      </w:pPr>
      <w:r w:rsidRPr="00925811">
        <w:t>DB</w:t>
      </w:r>
      <w:r w:rsidRPr="00925811">
        <w:rPr>
          <w:rStyle w:val="Subscript"/>
        </w:rPr>
        <w:t>U</w:t>
      </w:r>
      <w:r w:rsidRPr="00925811">
        <w:t xml:space="preserve"> </w:t>
      </w:r>
      <w:r w:rsidRPr="00925811">
        <w:tab/>
        <w:t xml:space="preserve">is the upper deadband limit specified in paragraph </w:t>
      </w:r>
      <w:r w:rsidRPr="00925811">
        <w:fldChar w:fldCharType="begin"/>
      </w:r>
      <w:r w:rsidRPr="00925811">
        <w:instrText xml:space="preserve"> REF _Ref101271211 \r \h  \* MERGEFORMAT </w:instrText>
      </w:r>
      <w:r w:rsidRPr="00925811">
        <w:fldChar w:fldCharType="separate"/>
      </w:r>
      <w:r w:rsidR="004554A1">
        <w:t>3.1.33</w:t>
      </w:r>
      <w:r w:rsidRPr="00925811">
        <w:fldChar w:fldCharType="end"/>
      </w:r>
      <w:r w:rsidRPr="00925811">
        <w:t>(b);</w:t>
      </w:r>
    </w:p>
    <w:p w14:paraId="611B0629" w14:textId="77777777" w:rsidR="001A2306" w:rsidRPr="00925811" w:rsidRDefault="001A2306" w:rsidP="001A2306">
      <w:pPr>
        <w:pStyle w:val="FormulaDefinitions"/>
      </w:pPr>
      <w:r w:rsidRPr="00925811">
        <w:t>NRO</w:t>
      </w:r>
      <w:r w:rsidRPr="00925811">
        <w:rPr>
          <w:rStyle w:val="Subscript"/>
        </w:rPr>
        <w:t>BL</w:t>
      </w:r>
      <w:r w:rsidRPr="00925811">
        <w:t xml:space="preserve"> </w:t>
      </w:r>
      <w:r w:rsidRPr="00925811">
        <w:tab/>
        <w:t>is the Baseline Network Risk Output (£risk); and</w:t>
      </w:r>
    </w:p>
    <w:p w14:paraId="64C843F6" w14:textId="77777777" w:rsidR="001A2306" w:rsidRPr="00925811" w:rsidRDefault="001A2306" w:rsidP="001A2306">
      <w:pPr>
        <w:pStyle w:val="FormulaDefinitions"/>
      </w:pPr>
      <w:r w:rsidRPr="00925811">
        <w:t>NRO</w:t>
      </w:r>
      <w:r w:rsidRPr="00925811">
        <w:rPr>
          <w:rStyle w:val="Subscript"/>
        </w:rPr>
        <w:t>OA</w:t>
      </w:r>
      <w:r w:rsidRPr="00925811">
        <w:t xml:space="preserve"> </w:t>
      </w:r>
      <w:r w:rsidRPr="00925811">
        <w:tab/>
        <w:t>is the Adjusted Outturn Network Risk Output (£risk).</w:t>
      </w:r>
    </w:p>
    <w:p w14:paraId="71E411E0" w14:textId="77777777" w:rsidR="001A2306" w:rsidRPr="00925811" w:rsidRDefault="001A2306" w:rsidP="001A2306">
      <w:pPr>
        <w:pStyle w:val="NumberedNormal"/>
      </w:pPr>
      <w:bookmarkStart w:id="89" w:name="_Ref101271036"/>
      <w:r w:rsidRPr="00925811">
        <w:t>Under-delivery exists where:</w:t>
      </w:r>
      <w:bookmarkEnd w:id="89"/>
    </w:p>
    <w:p w14:paraId="558EB296" w14:textId="77777777" w:rsidR="001A2306" w:rsidRPr="00925811" w:rsidRDefault="00883AC9" w:rsidP="001A2306">
      <m:oMathPara>
        <m:oMath>
          <m:sSub>
            <m:sSubPr>
              <m:ctrlPr>
                <w:rPr>
                  <w:rFonts w:ascii="Cambria Math" w:hAnsi="Cambria Math"/>
                </w:rPr>
              </m:ctrlPr>
            </m:sSubPr>
            <m:e>
              <m:r>
                <w:rPr>
                  <w:rFonts w:ascii="Cambria Math" w:hAnsi="Cambria Math"/>
                </w:rPr>
                <m:t>NRO</m:t>
              </m:r>
            </m:e>
            <m:sub>
              <m:r>
                <w:rPr>
                  <w:rFonts w:ascii="Cambria Math" w:hAnsi="Cambria Math"/>
                </w:rPr>
                <m:t>OA</m:t>
              </m:r>
            </m:sub>
          </m:sSub>
          <m:r>
            <w:rPr>
              <w:rFonts w:ascii="Cambria Math" w:hAnsi="Cambria Math"/>
            </w:rPr>
            <m:t>&gt;</m:t>
          </m:r>
          <m:d>
            <m:dPr>
              <m:ctrlPr>
                <w:rPr>
                  <w:rFonts w:ascii="Cambria Math" w:hAnsi="Cambria Math"/>
                </w:rPr>
              </m:ctrlPr>
            </m:dPr>
            <m:e>
              <m:sSub>
                <m:sSubPr>
                  <m:ctrlPr>
                    <w:rPr>
                      <w:rFonts w:ascii="Cambria Math" w:hAnsi="Cambria Math"/>
                    </w:rPr>
                  </m:ctrlPr>
                </m:sSubPr>
                <m:e>
                  <m:r>
                    <w:rPr>
                      <w:rFonts w:ascii="Cambria Math" w:hAnsi="Cambria Math"/>
                    </w:rPr>
                    <m:t>NRO</m:t>
                  </m:r>
                </m:e>
                <m:sub>
                  <m:r>
                    <w:rPr>
                      <w:rFonts w:ascii="Cambria Math" w:hAnsi="Cambria Math"/>
                    </w:rPr>
                    <m:t>BL</m:t>
                  </m:r>
                </m:sub>
              </m:sSub>
              <m:r>
                <w:rPr>
                  <w:rFonts w:ascii="Cambria Math" w:hAnsi="Cambria Math"/>
                </w:rPr>
                <m:t>×</m:t>
              </m:r>
              <m:d>
                <m:dPr>
                  <m:ctrlPr>
                    <w:rPr>
                      <w:rFonts w:ascii="Cambria Math" w:hAnsi="Cambria Math"/>
                    </w:rPr>
                  </m:ctrlPr>
                </m:dPr>
                <m:e>
                  <m:r>
                    <w:rPr>
                      <w:rFonts w:ascii="Cambria Math" w:hAnsi="Cambria Math"/>
                    </w:rPr>
                    <m:t>1+</m:t>
                  </m:r>
                  <m:sSub>
                    <m:sSubPr>
                      <m:ctrlPr>
                        <w:rPr>
                          <w:rFonts w:ascii="Cambria Math" w:hAnsi="Cambria Math"/>
                        </w:rPr>
                      </m:ctrlPr>
                    </m:sSubPr>
                    <m:e>
                      <m:r>
                        <w:rPr>
                          <w:rFonts w:ascii="Cambria Math" w:hAnsi="Cambria Math"/>
                        </w:rPr>
                        <m:t>DB</m:t>
                      </m:r>
                    </m:e>
                    <m:sub>
                      <m:r>
                        <w:rPr>
                          <w:rFonts w:ascii="Cambria Math" w:hAnsi="Cambria Math"/>
                        </w:rPr>
                        <m:t>L</m:t>
                      </m:r>
                    </m:sub>
                  </m:sSub>
                </m:e>
              </m:d>
            </m:e>
          </m:d>
        </m:oMath>
      </m:oMathPara>
    </w:p>
    <w:p w14:paraId="5E661A34" w14:textId="77777777" w:rsidR="001A2306" w:rsidRPr="00925811" w:rsidRDefault="001A2306" w:rsidP="001A2306">
      <w:pPr>
        <w:pStyle w:val="FormulaDefinitions"/>
      </w:pPr>
      <w:r w:rsidRPr="00925811">
        <w:t>where:</w:t>
      </w:r>
      <w:r w:rsidRPr="00925811">
        <w:tab/>
      </w:r>
    </w:p>
    <w:p w14:paraId="0E082472" w14:textId="2BDF5535" w:rsidR="001A2306" w:rsidRPr="00925811" w:rsidRDefault="001A2306" w:rsidP="001A2306">
      <w:pPr>
        <w:pStyle w:val="FormulaDefinitions"/>
      </w:pPr>
      <w:r w:rsidRPr="00925811">
        <w:t>DB</w:t>
      </w:r>
      <w:r w:rsidRPr="00925811">
        <w:rPr>
          <w:rStyle w:val="Subscript"/>
        </w:rPr>
        <w:t>L</w:t>
      </w:r>
      <w:r w:rsidRPr="00925811">
        <w:t xml:space="preserve"> </w:t>
      </w:r>
      <w:r w:rsidRPr="00925811">
        <w:tab/>
        <w:t xml:space="preserve">is the lower deadband limit specified in paragraph </w:t>
      </w:r>
      <w:r w:rsidRPr="00925811">
        <w:fldChar w:fldCharType="begin"/>
      </w:r>
      <w:r w:rsidRPr="00925811">
        <w:instrText xml:space="preserve"> REF _Ref101271211 \r \h  \* MERGEFORMAT </w:instrText>
      </w:r>
      <w:r w:rsidRPr="00925811">
        <w:fldChar w:fldCharType="separate"/>
      </w:r>
      <w:r w:rsidR="004554A1">
        <w:t>3.1.33</w:t>
      </w:r>
      <w:r w:rsidRPr="00925811">
        <w:fldChar w:fldCharType="end"/>
      </w:r>
      <w:r w:rsidRPr="00925811">
        <w:t>(a);</w:t>
      </w:r>
    </w:p>
    <w:p w14:paraId="696ADDF0" w14:textId="77777777" w:rsidR="001A2306" w:rsidRPr="00925811" w:rsidRDefault="001A2306" w:rsidP="001A2306">
      <w:pPr>
        <w:pStyle w:val="FormulaDefinitions"/>
      </w:pPr>
      <w:r w:rsidRPr="00925811">
        <w:t>NRO</w:t>
      </w:r>
      <w:r w:rsidRPr="00925811">
        <w:rPr>
          <w:rStyle w:val="Subscript"/>
        </w:rPr>
        <w:t>BL</w:t>
      </w:r>
      <w:r w:rsidRPr="00925811">
        <w:t xml:space="preserve"> </w:t>
      </w:r>
      <w:r w:rsidRPr="00925811">
        <w:tab/>
        <w:t>is the Baseline Network Risk Output (£risk); and</w:t>
      </w:r>
    </w:p>
    <w:p w14:paraId="43D126B1" w14:textId="77777777" w:rsidR="001A2306" w:rsidRPr="00925811" w:rsidRDefault="001A2306" w:rsidP="001A2306">
      <w:pPr>
        <w:pStyle w:val="FormulaDefinitions"/>
      </w:pPr>
      <w:r w:rsidRPr="00925811">
        <w:t>NRO</w:t>
      </w:r>
      <w:r w:rsidRPr="00925811">
        <w:rPr>
          <w:rStyle w:val="Subscript"/>
        </w:rPr>
        <w:t>OA</w:t>
      </w:r>
      <w:r w:rsidRPr="00925811">
        <w:t xml:space="preserve"> </w:t>
      </w:r>
      <w:r w:rsidRPr="00925811">
        <w:tab/>
        <w:t>is the Adjusted Outturn Network Risk Output (£risk).</w:t>
      </w:r>
    </w:p>
    <w:p w14:paraId="49C61A5C" w14:textId="77777777" w:rsidR="001A2306" w:rsidRPr="00925811" w:rsidRDefault="001A2306" w:rsidP="001A2306">
      <w:pPr>
        <w:pStyle w:val="NumberedNormal"/>
      </w:pPr>
      <w:bookmarkStart w:id="90" w:name="_Ref101271048"/>
      <w:r w:rsidRPr="00925811">
        <w:t>Over-delivery exists where:</w:t>
      </w:r>
      <w:bookmarkEnd w:id="90"/>
    </w:p>
    <w:p w14:paraId="4FEE0EE4" w14:textId="77777777" w:rsidR="001A2306" w:rsidRPr="00925811" w:rsidRDefault="00883AC9" w:rsidP="001A2306">
      <m:oMathPara>
        <m:oMath>
          <m:sSub>
            <m:sSubPr>
              <m:ctrlPr>
                <w:rPr>
                  <w:rFonts w:ascii="Cambria Math" w:hAnsi="Cambria Math"/>
                </w:rPr>
              </m:ctrlPr>
            </m:sSubPr>
            <m:e>
              <m:r>
                <w:rPr>
                  <w:rFonts w:ascii="Cambria Math" w:hAnsi="Cambria Math"/>
                </w:rPr>
                <m:t>NRO</m:t>
              </m:r>
            </m:e>
            <m:sub>
              <m:r>
                <w:rPr>
                  <w:rFonts w:ascii="Cambria Math" w:hAnsi="Cambria Math"/>
                </w:rPr>
                <m:t>OA</m:t>
              </m:r>
            </m:sub>
          </m:sSub>
          <m:r>
            <w:rPr>
              <w:rFonts w:ascii="Cambria Math" w:hAnsi="Cambria Math"/>
            </w:rPr>
            <m:t>&lt;</m:t>
          </m:r>
          <m:d>
            <m:dPr>
              <m:ctrlPr>
                <w:rPr>
                  <w:rFonts w:ascii="Cambria Math" w:hAnsi="Cambria Math"/>
                </w:rPr>
              </m:ctrlPr>
            </m:dPr>
            <m:e>
              <m:sSub>
                <m:sSubPr>
                  <m:ctrlPr>
                    <w:rPr>
                      <w:rFonts w:ascii="Cambria Math" w:hAnsi="Cambria Math"/>
                    </w:rPr>
                  </m:ctrlPr>
                </m:sSubPr>
                <m:e>
                  <m:r>
                    <w:rPr>
                      <w:rFonts w:ascii="Cambria Math" w:hAnsi="Cambria Math"/>
                    </w:rPr>
                    <m:t>NRO</m:t>
                  </m:r>
                </m:e>
                <m:sub>
                  <m:r>
                    <w:rPr>
                      <w:rFonts w:ascii="Cambria Math" w:hAnsi="Cambria Math"/>
                    </w:rPr>
                    <m:t>BL</m:t>
                  </m:r>
                </m:sub>
              </m:sSub>
              <m:r>
                <w:rPr>
                  <w:rFonts w:ascii="Cambria Math" w:hAnsi="Cambria Math"/>
                </w:rPr>
                <m:t>×</m:t>
              </m:r>
              <m:d>
                <m:dPr>
                  <m:ctrlPr>
                    <w:rPr>
                      <w:rFonts w:ascii="Cambria Math" w:hAnsi="Cambria Math"/>
                    </w:rPr>
                  </m:ctrlPr>
                </m:dPr>
                <m:e>
                  <m:r>
                    <w:rPr>
                      <w:rFonts w:ascii="Cambria Math" w:hAnsi="Cambria Math"/>
                    </w:rPr>
                    <m:t>1+</m:t>
                  </m:r>
                  <m:sSub>
                    <m:sSubPr>
                      <m:ctrlPr>
                        <w:rPr>
                          <w:rFonts w:ascii="Cambria Math" w:hAnsi="Cambria Math"/>
                        </w:rPr>
                      </m:ctrlPr>
                    </m:sSubPr>
                    <m:e>
                      <m:r>
                        <w:rPr>
                          <w:rFonts w:ascii="Cambria Math" w:hAnsi="Cambria Math"/>
                        </w:rPr>
                        <m:t>DB</m:t>
                      </m:r>
                    </m:e>
                    <m:sub>
                      <m:r>
                        <w:rPr>
                          <w:rFonts w:ascii="Cambria Math" w:hAnsi="Cambria Math"/>
                        </w:rPr>
                        <m:t>U</m:t>
                      </m:r>
                    </m:sub>
                  </m:sSub>
                </m:e>
              </m:d>
            </m:e>
          </m:d>
        </m:oMath>
      </m:oMathPara>
    </w:p>
    <w:p w14:paraId="7ABE2800" w14:textId="77777777" w:rsidR="001A2306" w:rsidRPr="00925811" w:rsidRDefault="001A2306" w:rsidP="001A2306">
      <w:pPr>
        <w:pStyle w:val="FormulaDefinitions"/>
      </w:pPr>
      <w:r w:rsidRPr="00925811">
        <w:t>where:</w:t>
      </w:r>
    </w:p>
    <w:p w14:paraId="6C118CC5" w14:textId="421DDCF7" w:rsidR="001A2306" w:rsidRPr="00925811" w:rsidRDefault="001A2306" w:rsidP="001A2306">
      <w:pPr>
        <w:pStyle w:val="FormulaDefinitions"/>
      </w:pPr>
      <w:r w:rsidRPr="00925811">
        <w:t>DB</w:t>
      </w:r>
      <w:r w:rsidRPr="00925811">
        <w:rPr>
          <w:rStyle w:val="Subscript"/>
        </w:rPr>
        <w:t>U</w:t>
      </w:r>
      <w:r w:rsidRPr="00925811">
        <w:t xml:space="preserve"> </w:t>
      </w:r>
      <w:r w:rsidRPr="00925811">
        <w:tab/>
        <w:t xml:space="preserve">is the upper deadband limit specified in paragraph </w:t>
      </w:r>
      <w:r w:rsidRPr="00925811">
        <w:fldChar w:fldCharType="begin"/>
      </w:r>
      <w:r w:rsidRPr="00925811">
        <w:instrText xml:space="preserve"> REF _Ref101271211 \r \h  \* MERGEFORMAT </w:instrText>
      </w:r>
      <w:r w:rsidRPr="00925811">
        <w:fldChar w:fldCharType="separate"/>
      </w:r>
      <w:r w:rsidR="004554A1">
        <w:t>3.1.33</w:t>
      </w:r>
      <w:r w:rsidRPr="00925811">
        <w:fldChar w:fldCharType="end"/>
      </w:r>
      <w:r w:rsidRPr="00925811">
        <w:t>(b);</w:t>
      </w:r>
    </w:p>
    <w:p w14:paraId="78525CAC" w14:textId="77777777" w:rsidR="001A2306" w:rsidRPr="00925811" w:rsidRDefault="001A2306" w:rsidP="001A2306">
      <w:pPr>
        <w:pStyle w:val="FormulaDefinitions"/>
      </w:pPr>
      <w:r w:rsidRPr="00925811">
        <w:t>NRO</w:t>
      </w:r>
      <w:r w:rsidRPr="00925811">
        <w:rPr>
          <w:rStyle w:val="Subscript"/>
        </w:rPr>
        <w:t>BL</w:t>
      </w:r>
      <w:r w:rsidRPr="00925811">
        <w:t xml:space="preserve"> </w:t>
      </w:r>
      <w:r w:rsidRPr="00925811">
        <w:tab/>
        <w:t>is the Baseline Network Risk Output (£risk); and</w:t>
      </w:r>
    </w:p>
    <w:p w14:paraId="0ABA1D1C" w14:textId="77777777" w:rsidR="001A2306" w:rsidRPr="00925811" w:rsidRDefault="001A2306" w:rsidP="001A2306">
      <w:pPr>
        <w:pStyle w:val="FormulaDefinitions"/>
      </w:pPr>
      <w:r w:rsidRPr="00925811">
        <w:t>NRO</w:t>
      </w:r>
      <w:r w:rsidRPr="00925811">
        <w:rPr>
          <w:rStyle w:val="Subscript"/>
        </w:rPr>
        <w:t>OA</w:t>
      </w:r>
      <w:r w:rsidRPr="00925811">
        <w:t xml:space="preserve"> </w:t>
      </w:r>
      <w:r w:rsidRPr="00925811">
        <w:tab/>
        <w:t>is the Adjusted Outturn Network Risk Output (£risk).</w:t>
      </w:r>
    </w:p>
    <w:p w14:paraId="20FB80EF" w14:textId="77777777" w:rsidR="001A2306" w:rsidRPr="00925811" w:rsidRDefault="001A2306" w:rsidP="001A2306">
      <w:pPr>
        <w:pStyle w:val="NumberedNormal"/>
      </w:pPr>
      <w:bookmarkStart w:id="91" w:name="_Ref101271211"/>
      <w:r w:rsidRPr="00925811">
        <w:t>The following deadbands around the Baseline Network Risk Output apply:</w:t>
      </w:r>
      <w:bookmarkEnd w:id="91"/>
    </w:p>
    <w:p w14:paraId="6B8E086B" w14:textId="77777777" w:rsidR="001A2306" w:rsidRPr="00925811" w:rsidRDefault="001A2306" w:rsidP="001A2306">
      <w:pPr>
        <w:pStyle w:val="ListNormal"/>
        <w:tabs>
          <w:tab w:val="num" w:pos="879"/>
        </w:tabs>
      </w:pPr>
      <w:r w:rsidRPr="00925811">
        <w:t>a lower limit of -5%; and</w:t>
      </w:r>
    </w:p>
    <w:p w14:paraId="42E5E888" w14:textId="77777777" w:rsidR="001A2306" w:rsidRPr="00925811" w:rsidRDefault="001A2306" w:rsidP="001A2306">
      <w:pPr>
        <w:pStyle w:val="ListNormal"/>
        <w:tabs>
          <w:tab w:val="num" w:pos="879"/>
        </w:tabs>
      </w:pPr>
      <w:r w:rsidRPr="00925811">
        <w:t>an upper limit of +5%.</w:t>
      </w:r>
    </w:p>
    <w:p w14:paraId="09168665" w14:textId="77777777" w:rsidR="001A2306" w:rsidRPr="00925811" w:rsidRDefault="001A2306" w:rsidP="001A2306">
      <w:pPr>
        <w:pStyle w:val="NumberedNormal"/>
      </w:pPr>
      <w:bookmarkStart w:id="92" w:name="_Ref100753236"/>
      <w:r w:rsidRPr="00925811">
        <w:lastRenderedPageBreak/>
        <w:t>For under-delivery that is not a Justified Under-Delivery, the negative adjustment (NARMAD) made under Part F is derived in accordance with the following formula:</w:t>
      </w:r>
      <w:bookmarkEnd w:id="92"/>
    </w:p>
    <w:p w14:paraId="402E9421" w14:textId="77777777" w:rsidR="001A2306" w:rsidRPr="00925811" w:rsidRDefault="00883AC9" w:rsidP="001A2306">
      <m:oMathPara>
        <m:oMath>
          <m:sSub>
            <m:sSubPr>
              <m:ctrlPr>
                <w:rPr>
                  <w:rFonts w:ascii="Cambria Math" w:hAnsi="Cambria Math"/>
                </w:rPr>
              </m:ctrlPr>
            </m:sSubPr>
            <m:e>
              <m:r>
                <w:rPr>
                  <w:rFonts w:ascii="Cambria Math" w:hAnsi="Cambria Math"/>
                </w:rPr>
                <m:t>NARM</m:t>
              </m:r>
            </m:e>
            <m:sub>
              <m:r>
                <w:rPr>
                  <w:rFonts w:ascii="Cambria Math" w:hAnsi="Cambria Math"/>
                </w:rPr>
                <m:t>AD</m:t>
              </m:r>
            </m:sub>
          </m:sSub>
          <m:r>
            <w:rPr>
              <w:rFonts w:ascii="Cambria Math" w:hAnsi="Cambria Math"/>
            </w:rPr>
            <m:t>=</m:t>
          </m:r>
          <m:d>
            <m:dPr>
              <m:ctrlPr>
                <w:rPr>
                  <w:rFonts w:ascii="Cambria Math" w:hAnsi="Cambria Math"/>
                </w:rPr>
              </m:ctrlPr>
            </m:dPr>
            <m:e>
              <m:sSub>
                <m:sSubPr>
                  <m:ctrlPr>
                    <w:rPr>
                      <w:rFonts w:ascii="Cambria Math" w:hAnsi="Cambria Math"/>
                    </w:rPr>
                  </m:ctrlPr>
                </m:sSubPr>
                <m:e>
                  <m:r>
                    <w:rPr>
                      <w:rFonts w:ascii="Cambria Math" w:hAnsi="Cambria Math"/>
                    </w:rPr>
                    <m:t>NRO</m:t>
                  </m:r>
                </m:e>
                <m:sub>
                  <m:r>
                    <w:rPr>
                      <w:rFonts w:ascii="Cambria Math" w:hAnsi="Cambria Math"/>
                    </w:rPr>
                    <m:t>OAD</m:t>
                  </m:r>
                </m:sub>
              </m:sSub>
              <m:r>
                <w:rPr>
                  <w:rFonts w:ascii="Cambria Math" w:hAnsi="Cambria Math"/>
                </w:rPr>
                <m:t>-</m:t>
              </m:r>
              <m:d>
                <m:dPr>
                  <m:ctrlPr>
                    <w:rPr>
                      <w:rFonts w:ascii="Cambria Math" w:hAnsi="Cambria Math"/>
                    </w:rPr>
                  </m:ctrlPr>
                </m:dPr>
                <m:e>
                  <m:d>
                    <m:dPr>
                      <m:ctrlPr>
                        <w:rPr>
                          <w:rFonts w:ascii="Cambria Math" w:hAnsi="Cambria Math"/>
                        </w:rPr>
                      </m:ctrlPr>
                    </m:dPr>
                    <m:e>
                      <m:r>
                        <w:rPr>
                          <w:rFonts w:ascii="Cambria Math" w:hAnsi="Cambria Math"/>
                        </w:rPr>
                        <m:t>1+</m:t>
                      </m:r>
                      <m:sSub>
                        <m:sSubPr>
                          <m:ctrlPr>
                            <w:rPr>
                              <w:rFonts w:ascii="Cambria Math" w:hAnsi="Cambria Math"/>
                            </w:rPr>
                          </m:ctrlPr>
                        </m:sSubPr>
                        <m:e>
                          <m:r>
                            <w:rPr>
                              <w:rFonts w:ascii="Cambria Math" w:hAnsi="Cambria Math"/>
                            </w:rPr>
                            <m:t>DB</m:t>
                          </m:r>
                        </m:e>
                        <m:sub>
                          <m:r>
                            <w:rPr>
                              <w:rFonts w:ascii="Cambria Math" w:hAnsi="Cambria Math"/>
                            </w:rPr>
                            <m:t>L</m:t>
                          </m:r>
                        </m:sub>
                      </m:sSub>
                    </m:e>
                  </m:d>
                  <m:r>
                    <w:rPr>
                      <w:rFonts w:ascii="Cambria Math" w:hAnsi="Cambria Math"/>
                    </w:rPr>
                    <m:t>×</m:t>
                  </m:r>
                  <m:sSub>
                    <m:sSubPr>
                      <m:ctrlPr>
                        <w:rPr>
                          <w:rFonts w:ascii="Cambria Math" w:hAnsi="Cambria Math"/>
                        </w:rPr>
                      </m:ctrlPr>
                    </m:sSubPr>
                    <m:e>
                      <m:r>
                        <w:rPr>
                          <w:rFonts w:ascii="Cambria Math" w:hAnsi="Cambria Math"/>
                        </w:rPr>
                        <m:t>NRO</m:t>
                      </m:r>
                    </m:e>
                    <m:sub>
                      <m:r>
                        <w:rPr>
                          <w:rFonts w:ascii="Cambria Math" w:hAnsi="Cambria Math"/>
                        </w:rPr>
                        <m:t>BL</m:t>
                      </m:r>
                    </m:sub>
                  </m:sSub>
                </m:e>
              </m:d>
            </m:e>
          </m:d>
          <m:r>
            <w:rPr>
              <w:rFonts w:ascii="Cambria Math" w:hAnsi="Cambria Math"/>
            </w:rPr>
            <m:t>×</m:t>
          </m:r>
          <m:sSub>
            <m:sSubPr>
              <m:ctrlPr>
                <w:rPr>
                  <w:rFonts w:ascii="Cambria Math" w:hAnsi="Cambria Math"/>
                </w:rPr>
              </m:ctrlPr>
            </m:sSubPr>
            <m:e>
              <m:r>
                <w:rPr>
                  <w:rFonts w:ascii="Cambria Math" w:hAnsi="Cambria Math"/>
                </w:rPr>
                <m:t>UCR</m:t>
              </m:r>
            </m:e>
            <m:sub>
              <m:r>
                <w:rPr>
                  <w:rFonts w:ascii="Cambria Math" w:hAnsi="Cambria Math"/>
                </w:rPr>
                <m:t>BL</m:t>
              </m:r>
            </m:sub>
          </m:sSub>
          <m:r>
            <w:rPr>
              <w:rFonts w:ascii="Cambria Math" w:hAnsi="Cambria Math"/>
            </w:rPr>
            <m:t>×</m:t>
          </m:r>
          <m:d>
            <m:dPr>
              <m:ctrlPr>
                <w:rPr>
                  <w:rFonts w:ascii="Cambria Math" w:hAnsi="Cambria Math"/>
                </w:rPr>
              </m:ctrlPr>
            </m:dPr>
            <m:e>
              <m:r>
                <w:rPr>
                  <w:rFonts w:ascii="Cambria Math" w:hAnsi="Cambria Math"/>
                </w:rPr>
                <m:t>1+</m:t>
              </m:r>
              <m:sSub>
                <m:sSubPr>
                  <m:ctrlPr>
                    <w:rPr>
                      <w:rFonts w:ascii="Cambria Math" w:hAnsi="Cambria Math"/>
                    </w:rPr>
                  </m:ctrlPr>
                </m:sSubPr>
                <m:e>
                  <m:r>
                    <w:rPr>
                      <w:rFonts w:ascii="Cambria Math" w:hAnsi="Cambria Math"/>
                    </w:rPr>
                    <m:t>PEN</m:t>
                  </m:r>
                </m:e>
                <m:sub>
                  <m:r>
                    <w:rPr>
                      <w:rFonts w:ascii="Cambria Math" w:hAnsi="Cambria Math"/>
                    </w:rPr>
                    <m:t>AR</m:t>
                  </m:r>
                </m:sub>
              </m:sSub>
            </m:e>
          </m:d>
        </m:oMath>
      </m:oMathPara>
    </w:p>
    <w:p w14:paraId="55F57BBF" w14:textId="77777777" w:rsidR="001A2306" w:rsidRPr="00925811" w:rsidRDefault="001A2306" w:rsidP="001A2306">
      <w:pPr>
        <w:pStyle w:val="FormulaDefinitions"/>
      </w:pPr>
      <w:r w:rsidRPr="00925811">
        <w:t>where:</w:t>
      </w:r>
    </w:p>
    <w:p w14:paraId="45992C59" w14:textId="7DC3227F" w:rsidR="001A2306" w:rsidRPr="00925811" w:rsidRDefault="001A2306" w:rsidP="001A2306">
      <w:pPr>
        <w:pStyle w:val="FormulaDefinitions"/>
      </w:pPr>
      <w:bookmarkStart w:id="93" w:name="OLE_LINK1"/>
      <w:r w:rsidRPr="00925811">
        <w:t>DB</w:t>
      </w:r>
      <w:r w:rsidRPr="00925811">
        <w:rPr>
          <w:rStyle w:val="Subscript"/>
        </w:rPr>
        <w:t>L</w:t>
      </w:r>
      <w:r w:rsidRPr="00925811">
        <w:tab/>
        <w:t xml:space="preserve">is the lower deadband limit specified in paragraph </w:t>
      </w:r>
      <w:r w:rsidRPr="00925811">
        <w:fldChar w:fldCharType="begin"/>
      </w:r>
      <w:r w:rsidRPr="00925811">
        <w:instrText xml:space="preserve"> REF _Ref101271211 \r \h  \* MERGEFORMAT </w:instrText>
      </w:r>
      <w:r w:rsidRPr="00925811">
        <w:fldChar w:fldCharType="separate"/>
      </w:r>
      <w:r w:rsidR="004554A1">
        <w:t>3.1.33</w:t>
      </w:r>
      <w:r w:rsidRPr="00925811">
        <w:fldChar w:fldCharType="end"/>
      </w:r>
      <w:r w:rsidRPr="00925811">
        <w:t>(a);</w:t>
      </w:r>
    </w:p>
    <w:bookmarkEnd w:id="93"/>
    <w:p w14:paraId="204723A2" w14:textId="77777777" w:rsidR="001A2306" w:rsidRPr="00925811" w:rsidRDefault="001A2306" w:rsidP="001A2306">
      <w:pPr>
        <w:pStyle w:val="FormulaDefinitions"/>
      </w:pPr>
      <w:r w:rsidRPr="00925811">
        <w:t>NRO</w:t>
      </w:r>
      <w:r w:rsidRPr="00925811">
        <w:rPr>
          <w:rStyle w:val="Subscript"/>
        </w:rPr>
        <w:t>BL</w:t>
      </w:r>
      <w:r w:rsidRPr="00925811">
        <w:tab/>
        <w:t>is the Baseline Network Risk Output (£risk);</w:t>
      </w:r>
    </w:p>
    <w:p w14:paraId="642EB466" w14:textId="4C80C11D" w:rsidR="001A2306" w:rsidRPr="00925811" w:rsidRDefault="001A2306" w:rsidP="001A2306">
      <w:pPr>
        <w:pStyle w:val="FormulaDefinitions"/>
      </w:pPr>
      <w:bookmarkStart w:id="94" w:name="OLE_LINK4"/>
      <w:r w:rsidRPr="00925811">
        <w:t>NRO</w:t>
      </w:r>
      <w:r w:rsidRPr="00925811">
        <w:rPr>
          <w:rStyle w:val="Subscript"/>
        </w:rPr>
        <w:t>OAD</w:t>
      </w:r>
      <w:r w:rsidRPr="00925811">
        <w:tab/>
        <w:t xml:space="preserve">is the Determined Outturn Network Risk Output (£risk), </w:t>
      </w:r>
      <w:bookmarkEnd w:id="94"/>
      <w:r w:rsidRPr="00925811">
        <w:t xml:space="preserve">derived in accordance with paragraph </w:t>
      </w:r>
      <w:r w:rsidRPr="00925811">
        <w:fldChar w:fldCharType="begin"/>
      </w:r>
      <w:r w:rsidRPr="00925811">
        <w:instrText xml:space="preserve"> REF _Ref100753205 \r \h  \* MERGEFORMAT </w:instrText>
      </w:r>
      <w:r w:rsidRPr="00925811">
        <w:fldChar w:fldCharType="separate"/>
      </w:r>
      <w:r w:rsidR="004554A1">
        <w:t>3.1.35</w:t>
      </w:r>
      <w:r w:rsidRPr="00925811">
        <w:fldChar w:fldCharType="end"/>
      </w:r>
      <w:r w:rsidRPr="00925811">
        <w:t>;</w:t>
      </w:r>
    </w:p>
    <w:p w14:paraId="6ECB8FE2" w14:textId="77777777" w:rsidR="001A2306" w:rsidRPr="00925811" w:rsidRDefault="001A2306" w:rsidP="001A2306">
      <w:pPr>
        <w:pStyle w:val="FormulaDefinitions"/>
      </w:pPr>
      <w:bookmarkStart w:id="95" w:name="OLE_LINK3"/>
      <w:r w:rsidRPr="00925811">
        <w:t>PEN</w:t>
      </w:r>
      <w:r w:rsidRPr="00925811">
        <w:rPr>
          <w:rStyle w:val="Subscript"/>
        </w:rPr>
        <w:t>AR</w:t>
      </w:r>
      <w:r w:rsidRPr="00925811">
        <w:t xml:space="preserve"> </w:t>
      </w:r>
      <w:r w:rsidRPr="00925811">
        <w:tab/>
        <w:t>is the penalty adjustment rate of 2.5% per cent of the avoided costs associated with the under-delivery</w:t>
      </w:r>
      <w:bookmarkEnd w:id="95"/>
      <w:r w:rsidRPr="00925811">
        <w:t>; and</w:t>
      </w:r>
    </w:p>
    <w:p w14:paraId="125BC159" w14:textId="1A809CE3" w:rsidR="001A2306" w:rsidRPr="00925811" w:rsidRDefault="001A2306" w:rsidP="001A2306">
      <w:pPr>
        <w:pStyle w:val="FormulaDefinitions"/>
      </w:pPr>
      <w:bookmarkStart w:id="96" w:name="OLE_LINK2"/>
      <w:r w:rsidRPr="00925811">
        <w:t>UCR</w:t>
      </w:r>
      <w:r w:rsidRPr="00925811">
        <w:rPr>
          <w:rStyle w:val="Subscript"/>
        </w:rPr>
        <w:t>BL</w:t>
      </w:r>
      <w:r w:rsidRPr="00925811">
        <w:t xml:space="preserve"> </w:t>
      </w:r>
      <w:r w:rsidRPr="00925811">
        <w:tab/>
        <w:t>is the Baseline Unit Cost of Risk (£/£risk),</w:t>
      </w:r>
      <w:bookmarkEnd w:id="96"/>
      <w:r w:rsidRPr="00925811">
        <w:t xml:space="preserve"> derived in accordance with paragraph </w:t>
      </w:r>
      <w:r w:rsidRPr="00925811">
        <w:fldChar w:fldCharType="begin"/>
      </w:r>
      <w:r w:rsidRPr="00925811">
        <w:instrText xml:space="preserve"> REF _Ref113447477 \r \h  \* MERGEFORMAT </w:instrText>
      </w:r>
      <w:r w:rsidRPr="00925811">
        <w:fldChar w:fldCharType="separate"/>
      </w:r>
      <w:r w:rsidR="004554A1">
        <w:t>3.1.38</w:t>
      </w:r>
      <w:r w:rsidRPr="00925811">
        <w:fldChar w:fldCharType="end"/>
      </w:r>
      <w:r w:rsidRPr="00925811">
        <w:t>.</w:t>
      </w:r>
    </w:p>
    <w:p w14:paraId="65152AB4" w14:textId="77777777" w:rsidR="001A2306" w:rsidRPr="00925811" w:rsidRDefault="001A2306" w:rsidP="001A2306">
      <w:pPr>
        <w:pStyle w:val="NumberedNormal"/>
      </w:pPr>
      <w:bookmarkStart w:id="97" w:name="_Ref100753205"/>
      <w:r w:rsidRPr="00925811">
        <w:t>For under-delivery that is not a Justified Under-Delivery, the Determined Outturn Network Risk Output (NROOAD) is derived in accordance with the following formula:</w:t>
      </w:r>
      <w:bookmarkEnd w:id="97"/>
    </w:p>
    <w:p w14:paraId="78141E25" w14:textId="77777777" w:rsidR="001A2306" w:rsidRPr="00925811" w:rsidRDefault="00883AC9" w:rsidP="001A2306">
      <m:oMathPara>
        <m:oMath>
          <m:sSub>
            <m:sSubPr>
              <m:ctrlPr>
                <w:rPr>
                  <w:rFonts w:ascii="Cambria Math" w:hAnsi="Cambria Math"/>
                </w:rPr>
              </m:ctrlPr>
            </m:sSubPr>
            <m:e>
              <m:r>
                <w:rPr>
                  <w:rFonts w:ascii="Cambria Math" w:hAnsi="Cambria Math"/>
                </w:rPr>
                <m:t>NRO</m:t>
              </m:r>
            </m:e>
            <m:sub>
              <m:r>
                <w:rPr>
                  <w:rFonts w:ascii="Cambria Math" w:hAnsi="Cambria Math"/>
                </w:rPr>
                <m:t>OAD</m:t>
              </m:r>
            </m:sub>
          </m:sSub>
          <m:r>
            <w:rPr>
              <w:rFonts w:ascii="Cambria Math" w:hAnsi="Cambria Math"/>
            </w:rPr>
            <m:t>=</m:t>
          </m:r>
          <m:sSub>
            <m:sSubPr>
              <m:ctrlPr>
                <w:rPr>
                  <w:rFonts w:ascii="Cambria Math" w:hAnsi="Cambria Math"/>
                </w:rPr>
              </m:ctrlPr>
            </m:sSubPr>
            <m:e>
              <m:r>
                <w:rPr>
                  <w:rFonts w:ascii="Cambria Math" w:hAnsi="Cambria Math"/>
                </w:rPr>
                <m:t>NRO</m:t>
              </m:r>
            </m:e>
            <m:sub>
              <m:r>
                <w:rPr>
                  <w:rFonts w:ascii="Cambria Math" w:hAnsi="Cambria Math"/>
                </w:rPr>
                <m:t>OA</m:t>
              </m:r>
            </m:sub>
          </m:sSub>
          <m:r>
            <w:rPr>
              <w:rFonts w:ascii="Cambria Math" w:hAnsi="Cambria Math"/>
            </w:rPr>
            <m:t>+</m:t>
          </m:r>
          <m:sSub>
            <m:sSubPr>
              <m:ctrlPr>
                <w:rPr>
                  <w:rFonts w:ascii="Cambria Math" w:hAnsi="Cambria Math"/>
                </w:rPr>
              </m:ctrlPr>
            </m:sSubPr>
            <m:e>
              <m:r>
                <w:rPr>
                  <w:rFonts w:ascii="Cambria Math" w:hAnsi="Cambria Math"/>
                </w:rPr>
                <m:t>NRO</m:t>
              </m:r>
            </m:e>
            <m:sub>
              <m:r>
                <w:rPr>
                  <w:rFonts w:ascii="Cambria Math" w:hAnsi="Cambria Math"/>
                </w:rPr>
                <m:t>JUD</m:t>
              </m:r>
            </m:sub>
          </m:sSub>
        </m:oMath>
      </m:oMathPara>
    </w:p>
    <w:p w14:paraId="36D55AB7" w14:textId="77777777" w:rsidR="001A2306" w:rsidRPr="00925811" w:rsidRDefault="001A2306" w:rsidP="001A2306">
      <w:pPr>
        <w:pStyle w:val="FormulaDefinitions"/>
      </w:pPr>
      <w:r w:rsidRPr="00925811">
        <w:t>where:</w:t>
      </w:r>
    </w:p>
    <w:p w14:paraId="32060043" w14:textId="77777777" w:rsidR="001A2306" w:rsidRPr="00925811" w:rsidRDefault="001A2306" w:rsidP="001A2306">
      <w:pPr>
        <w:pStyle w:val="FormulaDefinitions"/>
      </w:pPr>
      <w:r w:rsidRPr="00925811">
        <w:t>NRO</w:t>
      </w:r>
      <w:r w:rsidRPr="00925811">
        <w:rPr>
          <w:rStyle w:val="Subscript"/>
        </w:rPr>
        <w:t>OA</w:t>
      </w:r>
      <w:r w:rsidRPr="00925811">
        <w:tab/>
        <w:t>is the Adjusted Outturn Network Risk Output (£risk); and</w:t>
      </w:r>
    </w:p>
    <w:p w14:paraId="2B44E5C1" w14:textId="77777777" w:rsidR="001A2306" w:rsidRPr="00925811" w:rsidRDefault="001A2306" w:rsidP="001A2306">
      <w:pPr>
        <w:pStyle w:val="FormulaDefinitions"/>
      </w:pPr>
      <w:r w:rsidRPr="00925811">
        <w:t>NRO</w:t>
      </w:r>
      <w:r w:rsidRPr="00925811">
        <w:rPr>
          <w:rStyle w:val="Subscript"/>
        </w:rPr>
        <w:t>JUD</w:t>
      </w:r>
      <w:r w:rsidRPr="00925811">
        <w:tab/>
        <w:t xml:space="preserve">is the Long-term Monetised Risk Benefit (£risk) of any portion of the under-delivery that the Authority considers was Justified Under-Delivery. </w:t>
      </w:r>
    </w:p>
    <w:p w14:paraId="0D2EE7AC" w14:textId="77777777" w:rsidR="001A2306" w:rsidRPr="00925811" w:rsidRDefault="001A2306" w:rsidP="001A2306">
      <w:pPr>
        <w:pStyle w:val="NumberedNormal"/>
      </w:pPr>
      <w:bookmarkStart w:id="98" w:name="_Ref100753300"/>
      <w:r w:rsidRPr="00925811">
        <w:t>Where the licensee has demonstrated Justified Over-Delivery, the positive adjustment (NARM</w:t>
      </w:r>
      <w:r w:rsidRPr="00925811">
        <w:rPr>
          <w:rStyle w:val="Subscript"/>
        </w:rPr>
        <w:t>AD</w:t>
      </w:r>
      <w:r w:rsidRPr="00925811">
        <w:t>) made under Part F is derived in accordance with the following formula:</w:t>
      </w:r>
      <w:bookmarkEnd w:id="98"/>
    </w:p>
    <w:p w14:paraId="5B7A5AB2" w14:textId="77777777" w:rsidR="001A2306" w:rsidRPr="00925811" w:rsidRDefault="00883AC9" w:rsidP="001A2306">
      <m:oMathPara>
        <m:oMath>
          <m:sSub>
            <m:sSubPr>
              <m:ctrlPr>
                <w:rPr>
                  <w:rFonts w:ascii="Cambria Math" w:hAnsi="Cambria Math"/>
                </w:rPr>
              </m:ctrlPr>
            </m:sSubPr>
            <m:e>
              <m:r>
                <w:rPr>
                  <w:rFonts w:ascii="Cambria Math" w:hAnsi="Cambria Math"/>
                </w:rPr>
                <m:t>NARM</m:t>
              </m:r>
            </m:e>
            <m:sub>
              <m:r>
                <w:rPr>
                  <w:rFonts w:ascii="Cambria Math" w:hAnsi="Cambria Math"/>
                </w:rPr>
                <m:t>AD</m:t>
              </m:r>
            </m:sub>
          </m:sSub>
          <m:r>
            <w:rPr>
              <w:rFonts w:ascii="Cambria Math" w:hAnsi="Cambria Math"/>
            </w:rPr>
            <m:t>=</m:t>
          </m:r>
          <m:d>
            <m:dPr>
              <m:ctrlPr>
                <w:rPr>
                  <w:rFonts w:ascii="Cambria Math" w:hAnsi="Cambria Math"/>
                </w:rPr>
              </m:ctrlPr>
            </m:dPr>
            <m:e>
              <m:sSub>
                <m:sSubPr>
                  <m:ctrlPr>
                    <w:rPr>
                      <w:rFonts w:ascii="Cambria Math" w:hAnsi="Cambria Math"/>
                    </w:rPr>
                  </m:ctrlPr>
                </m:sSubPr>
                <m:e>
                  <m:r>
                    <w:rPr>
                      <w:rFonts w:ascii="Cambria Math" w:hAnsi="Cambria Math"/>
                    </w:rPr>
                    <m:t>NRO</m:t>
                  </m:r>
                </m:e>
                <m:sub>
                  <m:r>
                    <w:rPr>
                      <w:rFonts w:ascii="Cambria Math" w:hAnsi="Cambria Math"/>
                    </w:rPr>
                    <m:t>OAD</m:t>
                  </m:r>
                </m:sub>
              </m:sSub>
              <m:r>
                <w:rPr>
                  <w:rFonts w:ascii="Cambria Math" w:hAnsi="Cambria Math"/>
                </w:rPr>
                <m:t>-</m:t>
              </m:r>
              <m:d>
                <m:dPr>
                  <m:ctrlPr>
                    <w:rPr>
                      <w:rFonts w:ascii="Cambria Math" w:hAnsi="Cambria Math"/>
                    </w:rPr>
                  </m:ctrlPr>
                </m:dPr>
                <m:e>
                  <m:d>
                    <m:dPr>
                      <m:ctrlPr>
                        <w:rPr>
                          <w:rFonts w:ascii="Cambria Math" w:hAnsi="Cambria Math"/>
                        </w:rPr>
                      </m:ctrlPr>
                    </m:dPr>
                    <m:e>
                      <m:r>
                        <w:rPr>
                          <w:rFonts w:ascii="Cambria Math" w:hAnsi="Cambria Math"/>
                        </w:rPr>
                        <m:t>1+</m:t>
                      </m:r>
                      <m:sSub>
                        <m:sSubPr>
                          <m:ctrlPr>
                            <w:rPr>
                              <w:rFonts w:ascii="Cambria Math" w:hAnsi="Cambria Math"/>
                            </w:rPr>
                          </m:ctrlPr>
                        </m:sSubPr>
                        <m:e>
                          <m:r>
                            <w:rPr>
                              <w:rFonts w:ascii="Cambria Math" w:hAnsi="Cambria Math"/>
                            </w:rPr>
                            <m:t>DB</m:t>
                          </m:r>
                        </m:e>
                        <m:sub>
                          <m:r>
                            <w:rPr>
                              <w:rFonts w:ascii="Cambria Math" w:hAnsi="Cambria Math"/>
                            </w:rPr>
                            <m:t>U</m:t>
                          </m:r>
                        </m:sub>
                      </m:sSub>
                    </m:e>
                  </m:d>
                  <m:r>
                    <w:rPr>
                      <w:rFonts w:ascii="Cambria Math" w:hAnsi="Cambria Math"/>
                    </w:rPr>
                    <m:t>×</m:t>
                  </m:r>
                  <m:sSub>
                    <m:sSubPr>
                      <m:ctrlPr>
                        <w:rPr>
                          <w:rFonts w:ascii="Cambria Math" w:hAnsi="Cambria Math"/>
                        </w:rPr>
                      </m:ctrlPr>
                    </m:sSubPr>
                    <m:e>
                      <m:r>
                        <w:rPr>
                          <w:rFonts w:ascii="Cambria Math" w:hAnsi="Cambria Math"/>
                        </w:rPr>
                        <m:t>NRO</m:t>
                      </m:r>
                    </m:e>
                    <m:sub>
                      <m:r>
                        <w:rPr>
                          <w:rFonts w:ascii="Cambria Math" w:hAnsi="Cambria Math"/>
                        </w:rPr>
                        <m:t>BL</m:t>
                      </m:r>
                    </m:sub>
                  </m:sSub>
                </m:e>
              </m:d>
            </m:e>
          </m:d>
          <m:r>
            <w:rPr>
              <w:rFonts w:ascii="Cambria Math" w:hAnsi="Cambria Math"/>
            </w:rPr>
            <m:t>×</m:t>
          </m:r>
          <m:sSub>
            <m:sSubPr>
              <m:ctrlPr>
                <w:rPr>
                  <w:rFonts w:ascii="Cambria Math" w:hAnsi="Cambria Math"/>
                </w:rPr>
              </m:ctrlPr>
            </m:sSubPr>
            <m:e>
              <m:r>
                <w:rPr>
                  <w:rFonts w:ascii="Cambria Math" w:hAnsi="Cambria Math"/>
                </w:rPr>
                <m:t>UCR</m:t>
              </m:r>
            </m:e>
            <m:sub>
              <m:r>
                <w:rPr>
                  <w:rFonts w:ascii="Cambria Math" w:hAnsi="Cambria Math"/>
                </w:rPr>
                <m:t>AD</m:t>
              </m:r>
            </m:sub>
          </m:sSub>
        </m:oMath>
      </m:oMathPara>
    </w:p>
    <w:p w14:paraId="7FF634C1" w14:textId="77777777" w:rsidR="001A2306" w:rsidRPr="00925811" w:rsidRDefault="001A2306" w:rsidP="001A2306">
      <w:pPr>
        <w:pStyle w:val="FormulaDefinitions"/>
      </w:pPr>
      <w:r w:rsidRPr="00925811">
        <w:t>where:</w:t>
      </w:r>
    </w:p>
    <w:p w14:paraId="2352C501" w14:textId="14932E06" w:rsidR="001A2306" w:rsidRPr="00925811" w:rsidRDefault="001A2306" w:rsidP="001A2306">
      <w:pPr>
        <w:pStyle w:val="FormulaDefinitions"/>
      </w:pPr>
      <w:r w:rsidRPr="00925811">
        <w:t>DB</w:t>
      </w:r>
      <w:r w:rsidRPr="00925811">
        <w:rPr>
          <w:rStyle w:val="Subscript"/>
        </w:rPr>
        <w:t>U</w:t>
      </w:r>
      <w:r w:rsidRPr="00925811">
        <w:tab/>
        <w:t xml:space="preserve">is the upper deadband limit specified in paragraph </w:t>
      </w:r>
      <w:r w:rsidRPr="00925811">
        <w:fldChar w:fldCharType="begin"/>
      </w:r>
      <w:r w:rsidRPr="00925811">
        <w:instrText xml:space="preserve"> REF _Ref101271211 \r \h  \* MERGEFORMAT </w:instrText>
      </w:r>
      <w:r w:rsidRPr="00925811">
        <w:fldChar w:fldCharType="separate"/>
      </w:r>
      <w:r w:rsidR="004554A1">
        <w:t>3.1.33</w:t>
      </w:r>
      <w:r w:rsidRPr="00925811">
        <w:fldChar w:fldCharType="end"/>
      </w:r>
      <w:r w:rsidRPr="00925811">
        <w:t>(b);</w:t>
      </w:r>
    </w:p>
    <w:p w14:paraId="395C78A0" w14:textId="77777777" w:rsidR="001A2306" w:rsidRPr="00925811" w:rsidRDefault="001A2306" w:rsidP="001A2306">
      <w:pPr>
        <w:pStyle w:val="FormulaDefinitions"/>
      </w:pPr>
      <w:r w:rsidRPr="00925811">
        <w:t>NRO</w:t>
      </w:r>
      <w:r w:rsidRPr="00925811">
        <w:rPr>
          <w:rStyle w:val="Subscript"/>
        </w:rPr>
        <w:t>BL</w:t>
      </w:r>
      <w:r w:rsidRPr="00925811">
        <w:t xml:space="preserve"> </w:t>
      </w:r>
      <w:r w:rsidRPr="00925811">
        <w:tab/>
        <w:t>is the Baseline Network Risk Output (£risk);</w:t>
      </w:r>
    </w:p>
    <w:p w14:paraId="2B8C73FC" w14:textId="1970CDC1" w:rsidR="001A2306" w:rsidRPr="00925811" w:rsidRDefault="001A2306" w:rsidP="001A2306">
      <w:pPr>
        <w:pStyle w:val="FormulaDefinitions"/>
      </w:pPr>
      <w:r w:rsidRPr="00925811">
        <w:t>NRO</w:t>
      </w:r>
      <w:r w:rsidRPr="00925811">
        <w:rPr>
          <w:rStyle w:val="Subscript"/>
        </w:rPr>
        <w:t>OAD</w:t>
      </w:r>
      <w:r w:rsidRPr="00925811">
        <w:tab/>
        <w:t xml:space="preserve">is the Determined Outturn Network Risk Output (£risk), as derived in accordance with paragraph </w:t>
      </w:r>
      <w:r w:rsidRPr="00925811">
        <w:fldChar w:fldCharType="begin"/>
      </w:r>
      <w:r w:rsidRPr="00925811">
        <w:instrText xml:space="preserve"> REF _Ref100753267 \r \h  \* MERGEFORMAT </w:instrText>
      </w:r>
      <w:r w:rsidRPr="00925811">
        <w:fldChar w:fldCharType="separate"/>
      </w:r>
      <w:r w:rsidR="004554A1">
        <w:t>3.1.37</w:t>
      </w:r>
      <w:r w:rsidRPr="00925811">
        <w:fldChar w:fldCharType="end"/>
      </w:r>
      <w:r w:rsidRPr="00925811">
        <w:t>; and</w:t>
      </w:r>
    </w:p>
    <w:p w14:paraId="464A4690" w14:textId="1AC6BB87" w:rsidR="001A2306" w:rsidRPr="00925811" w:rsidRDefault="001A2306" w:rsidP="001A2306">
      <w:pPr>
        <w:pStyle w:val="FormulaDefinitions"/>
      </w:pPr>
      <w:r w:rsidRPr="00925811">
        <w:t>UCR</w:t>
      </w:r>
      <w:r w:rsidRPr="00925811">
        <w:rPr>
          <w:rStyle w:val="Subscript"/>
        </w:rPr>
        <w:t>AD</w:t>
      </w:r>
      <w:r w:rsidRPr="00925811">
        <w:tab/>
        <w:t>is the adjusted unit cost of risk (£/£risk), which is either the Baseline Unit Cost of Risk (UCR</w:t>
      </w:r>
      <w:r w:rsidRPr="00925811">
        <w:rPr>
          <w:rStyle w:val="Subscript"/>
        </w:rPr>
        <w:t>BL</w:t>
      </w:r>
      <w:r w:rsidRPr="00925811">
        <w:t xml:space="preserve">), derived in accordance with </w:t>
      </w:r>
      <w:r w:rsidRPr="00925811">
        <w:fldChar w:fldCharType="begin"/>
      </w:r>
      <w:r w:rsidRPr="00925811">
        <w:instrText xml:space="preserve"> REF _Ref113447477 \r \h  \* MERGEFORMAT </w:instrText>
      </w:r>
      <w:r w:rsidRPr="00925811">
        <w:fldChar w:fldCharType="separate"/>
      </w:r>
      <w:r w:rsidR="004554A1">
        <w:t>3.1.38</w:t>
      </w:r>
      <w:r w:rsidRPr="00925811">
        <w:fldChar w:fldCharType="end"/>
      </w:r>
      <w:r w:rsidRPr="00925811">
        <w:t xml:space="preserve">, or the </w:t>
      </w:r>
      <w:r w:rsidRPr="00925811">
        <w:lastRenderedPageBreak/>
        <w:t>Outturn Unit Cost of Risk (UCR</w:t>
      </w:r>
      <w:r w:rsidRPr="00925811">
        <w:rPr>
          <w:rStyle w:val="Subscript"/>
        </w:rPr>
        <w:t>OR</w:t>
      </w:r>
      <w:r w:rsidRPr="00925811">
        <w:t xml:space="preserve">), derived in accordance with paragraph </w:t>
      </w:r>
      <w:r w:rsidRPr="00925811">
        <w:fldChar w:fldCharType="begin"/>
      </w:r>
      <w:r w:rsidRPr="00925811">
        <w:instrText xml:space="preserve"> REF _Ref113547837 \r \h  \* MERGEFORMAT </w:instrText>
      </w:r>
      <w:r w:rsidRPr="00925811">
        <w:fldChar w:fldCharType="separate"/>
      </w:r>
      <w:r w:rsidR="004554A1">
        <w:t>3.1.39</w:t>
      </w:r>
      <w:r w:rsidRPr="00925811">
        <w:fldChar w:fldCharType="end"/>
      </w:r>
      <w:r w:rsidRPr="00925811">
        <w:t>, whichever is closer to zero.</w:t>
      </w:r>
    </w:p>
    <w:p w14:paraId="2A81EF1C" w14:textId="7E95069E" w:rsidR="001A2306" w:rsidRPr="00925811" w:rsidRDefault="001A2306" w:rsidP="001A2306">
      <w:pPr>
        <w:pStyle w:val="NumberedNormal"/>
      </w:pPr>
      <w:bookmarkStart w:id="99" w:name="_Ref100753267"/>
      <w:r w:rsidRPr="00925811">
        <w:t xml:space="preserve">For over-delivery that is </w:t>
      </w:r>
      <w:r w:rsidR="00A17170" w:rsidRPr="00925811">
        <w:t>Justified</w:t>
      </w:r>
      <w:r w:rsidRPr="00925811">
        <w:t xml:space="preserve"> Over-Delivery, the Determined Outturn Network Risk Output (NRO</w:t>
      </w:r>
      <w:r w:rsidRPr="00925811">
        <w:rPr>
          <w:rStyle w:val="Subscript"/>
        </w:rPr>
        <w:t>OAD</w:t>
      </w:r>
      <w:r w:rsidRPr="00925811">
        <w:t>) is derived in accordance with the following formula:</w:t>
      </w:r>
      <w:bookmarkEnd w:id="99"/>
    </w:p>
    <w:p w14:paraId="55BED51F" w14:textId="77777777" w:rsidR="001A2306" w:rsidRPr="00925811" w:rsidRDefault="00883AC9" w:rsidP="001A2306">
      <m:oMathPara>
        <m:oMath>
          <m:sSub>
            <m:sSubPr>
              <m:ctrlPr>
                <w:rPr>
                  <w:rFonts w:ascii="Cambria Math" w:hAnsi="Cambria Math"/>
                </w:rPr>
              </m:ctrlPr>
            </m:sSubPr>
            <m:e>
              <m:r>
                <w:rPr>
                  <w:rFonts w:ascii="Cambria Math" w:hAnsi="Cambria Math"/>
                </w:rPr>
                <m:t>NRO</m:t>
              </m:r>
            </m:e>
            <m:sub>
              <m:r>
                <w:rPr>
                  <w:rFonts w:ascii="Cambria Math" w:hAnsi="Cambria Math"/>
                </w:rPr>
                <m:t>OAD</m:t>
              </m:r>
            </m:sub>
          </m:sSub>
          <m:r>
            <w:rPr>
              <w:rFonts w:ascii="Cambria Math" w:hAnsi="Cambria Math"/>
            </w:rPr>
            <m:t>=</m:t>
          </m:r>
          <m:sSub>
            <m:sSubPr>
              <m:ctrlPr>
                <w:rPr>
                  <w:rFonts w:ascii="Cambria Math" w:hAnsi="Cambria Math"/>
                </w:rPr>
              </m:ctrlPr>
            </m:sSubPr>
            <m:e>
              <m:r>
                <w:rPr>
                  <w:rFonts w:ascii="Cambria Math" w:hAnsi="Cambria Math"/>
                </w:rPr>
                <m:t>NRO</m:t>
              </m:r>
            </m:e>
            <m:sub>
              <m:r>
                <w:rPr>
                  <w:rFonts w:ascii="Cambria Math" w:hAnsi="Cambria Math"/>
                </w:rPr>
                <m:t>OA</m:t>
              </m:r>
            </m:sub>
          </m:sSub>
          <m:r>
            <w:rPr>
              <w:rFonts w:ascii="Cambria Math" w:hAnsi="Cambria Math"/>
            </w:rPr>
            <m:t>-</m:t>
          </m:r>
          <m:sSub>
            <m:sSubPr>
              <m:ctrlPr>
                <w:rPr>
                  <w:rFonts w:ascii="Cambria Math" w:hAnsi="Cambria Math"/>
                </w:rPr>
              </m:ctrlPr>
            </m:sSubPr>
            <m:e>
              <m:r>
                <w:rPr>
                  <w:rFonts w:ascii="Cambria Math" w:hAnsi="Cambria Math"/>
                </w:rPr>
                <m:t>NRO</m:t>
              </m:r>
            </m:e>
            <m:sub>
              <m:r>
                <w:rPr>
                  <w:rFonts w:ascii="Cambria Math" w:hAnsi="Cambria Math"/>
                </w:rPr>
                <m:t>NJOD</m:t>
              </m:r>
            </m:sub>
          </m:sSub>
        </m:oMath>
      </m:oMathPara>
    </w:p>
    <w:p w14:paraId="1502D8D6" w14:textId="77777777" w:rsidR="001A2306" w:rsidRPr="00925811" w:rsidRDefault="001A2306" w:rsidP="001A2306">
      <w:pPr>
        <w:pStyle w:val="FormulaDefinitions"/>
      </w:pPr>
      <w:r w:rsidRPr="00925811">
        <w:t>where:</w:t>
      </w:r>
    </w:p>
    <w:p w14:paraId="294543AA" w14:textId="615EF5E8" w:rsidR="001A2306" w:rsidRPr="00925811" w:rsidRDefault="001A2306" w:rsidP="001A2306">
      <w:pPr>
        <w:pStyle w:val="FormulaDefinitions"/>
      </w:pPr>
      <w:r w:rsidRPr="00925811">
        <w:t>NRO</w:t>
      </w:r>
      <w:r w:rsidRPr="00925811">
        <w:rPr>
          <w:rStyle w:val="Subscript"/>
        </w:rPr>
        <w:t>OA</w:t>
      </w:r>
      <w:r w:rsidRPr="00925811">
        <w:tab/>
      </w:r>
      <w:r w:rsidR="00764670" w:rsidRPr="00925811">
        <w:tab/>
      </w:r>
      <w:r w:rsidRPr="00925811">
        <w:t>is the Adjusted Outturn Network Risk Output (£risk); and</w:t>
      </w:r>
    </w:p>
    <w:p w14:paraId="614193E4" w14:textId="77777777" w:rsidR="001A2306" w:rsidRPr="00925811" w:rsidRDefault="001A2306" w:rsidP="00925811">
      <w:pPr>
        <w:pStyle w:val="FormulaDefinitions"/>
        <w:ind w:left="2159" w:hanging="1280"/>
      </w:pPr>
      <w:r w:rsidRPr="00925811">
        <w:t>NRO</w:t>
      </w:r>
      <w:r w:rsidRPr="00925811">
        <w:rPr>
          <w:rStyle w:val="Subscript"/>
        </w:rPr>
        <w:t>NJOD</w:t>
      </w:r>
      <w:r w:rsidRPr="00925811">
        <w:t xml:space="preserve"> </w:t>
      </w:r>
      <w:r w:rsidRPr="00925811">
        <w:tab/>
        <w:t xml:space="preserve">is the Long-term Monetised Risk Benefit (£risk) of any portion of the over-delivery that is not Justified Over-Delivery. </w:t>
      </w:r>
    </w:p>
    <w:p w14:paraId="2BD38871" w14:textId="77777777" w:rsidR="001A2306" w:rsidRPr="00925811" w:rsidRDefault="001A2306" w:rsidP="001A2306">
      <w:pPr>
        <w:pStyle w:val="NumberedNormal"/>
      </w:pPr>
      <w:bookmarkStart w:id="100" w:name="_Ref113447477"/>
      <w:r w:rsidRPr="00925811">
        <w:t>The Baseline Unit Cost of Risk (UCR</w:t>
      </w:r>
      <w:r w:rsidRPr="00925811">
        <w:rPr>
          <w:rStyle w:val="Subscript"/>
        </w:rPr>
        <w:t>BL</w:t>
      </w:r>
      <w:r w:rsidRPr="00925811">
        <w:t>) is derived in accordance with the following formula:</w:t>
      </w:r>
      <w:bookmarkEnd w:id="100"/>
    </w:p>
    <w:p w14:paraId="6D261F21" w14:textId="77777777" w:rsidR="001A2306" w:rsidRPr="00925811" w:rsidRDefault="00883AC9" w:rsidP="001A2306">
      <m:oMathPara>
        <m:oMath>
          <m:sSub>
            <m:sSubPr>
              <m:ctrlPr>
                <w:rPr>
                  <w:rFonts w:ascii="Cambria Math" w:hAnsi="Cambria Math"/>
                </w:rPr>
              </m:ctrlPr>
            </m:sSubPr>
            <m:e>
              <m:r>
                <w:rPr>
                  <w:rFonts w:ascii="Cambria Math" w:hAnsi="Cambria Math"/>
                </w:rPr>
                <m:t>UCR</m:t>
              </m:r>
            </m:e>
            <m:sub>
              <m:r>
                <w:rPr>
                  <w:rFonts w:ascii="Cambria Math" w:hAnsi="Cambria Math"/>
                </w:rPr>
                <m:t>BL</m:t>
              </m:r>
            </m:sub>
          </m:sSub>
          <m:r>
            <w:rPr>
              <w:rFonts w:ascii="Cambria Math" w:hAnsi="Cambria Math"/>
            </w:rPr>
            <m:t>=</m:t>
          </m:r>
          <m:f>
            <m:fPr>
              <m:ctrlPr>
                <w:rPr>
                  <w:rFonts w:ascii="Cambria Math" w:hAnsi="Cambria Math"/>
                </w:rPr>
              </m:ctrlPr>
            </m:fPr>
            <m:num>
              <m:nary>
                <m:naryPr>
                  <m:chr m:val="∑"/>
                  <m:limLoc m:val="subSup"/>
                  <m:supHide m:val="1"/>
                  <m:ctrlPr>
                    <w:rPr>
                      <w:rFonts w:ascii="Cambria Math" w:hAnsi="Cambria Math"/>
                    </w:rPr>
                  </m:ctrlPr>
                </m:naryPr>
                <m:sub>
                  <m:r>
                    <w:rPr>
                      <w:rFonts w:ascii="Cambria Math" w:hAnsi="Cambria Math"/>
                    </w:rPr>
                    <m:t>t</m:t>
                  </m:r>
                </m:sub>
                <m:sup/>
                <m:e>
                  <m:sSub>
                    <m:sSubPr>
                      <m:ctrlPr>
                        <w:rPr>
                          <w:rFonts w:ascii="Cambria Math" w:hAnsi="Cambria Math"/>
                        </w:rPr>
                      </m:ctrlPr>
                    </m:sSubPr>
                    <m:e>
                      <m:r>
                        <w:rPr>
                          <w:rFonts w:ascii="Cambria Math" w:hAnsi="Cambria Math"/>
                        </w:rPr>
                        <m:t>NARM</m:t>
                      </m:r>
                    </m:e>
                    <m:sub>
                      <m:r>
                        <w:rPr>
                          <w:rFonts w:ascii="Cambria Math" w:hAnsi="Cambria Math"/>
                        </w:rPr>
                        <m:t>At</m:t>
                      </m:r>
                    </m:sub>
                  </m:sSub>
                </m:e>
              </m:nary>
            </m:num>
            <m:den>
              <m:sSub>
                <m:sSubPr>
                  <m:ctrlPr>
                    <w:rPr>
                      <w:rFonts w:ascii="Cambria Math" w:hAnsi="Cambria Math"/>
                    </w:rPr>
                  </m:ctrlPr>
                </m:sSubPr>
                <m:e>
                  <m:r>
                    <w:rPr>
                      <w:rFonts w:ascii="Cambria Math" w:hAnsi="Cambria Math"/>
                    </w:rPr>
                    <m:t>NRO</m:t>
                  </m:r>
                </m:e>
                <m:sub>
                  <m:r>
                    <w:rPr>
                      <w:rFonts w:ascii="Cambria Math" w:hAnsi="Cambria Math"/>
                    </w:rPr>
                    <m:t>BL</m:t>
                  </m:r>
                </m:sub>
              </m:sSub>
            </m:den>
          </m:f>
        </m:oMath>
      </m:oMathPara>
    </w:p>
    <w:p w14:paraId="6A852B26" w14:textId="77777777" w:rsidR="001A2306" w:rsidRPr="00925811" w:rsidRDefault="001A2306" w:rsidP="001A2306">
      <w:pPr>
        <w:pStyle w:val="FormulaDefinitions"/>
      </w:pPr>
      <w:r w:rsidRPr="00925811">
        <w:t>where:</w:t>
      </w:r>
    </w:p>
    <w:p w14:paraId="11D53BE1" w14:textId="6A3B6858" w:rsidR="001A2306" w:rsidRPr="00925811" w:rsidRDefault="001A2306" w:rsidP="001A2306">
      <w:pPr>
        <w:pStyle w:val="FormulaDefinitions"/>
      </w:pPr>
      <w:r w:rsidRPr="00925811">
        <w:t>NRO</w:t>
      </w:r>
      <w:r w:rsidR="00484B62" w:rsidRPr="00925811">
        <w:rPr>
          <w:rStyle w:val="Subscript"/>
        </w:rPr>
        <w:t>BL</w:t>
      </w:r>
      <w:r w:rsidRPr="00925811">
        <w:t xml:space="preserve"> </w:t>
      </w:r>
      <w:r w:rsidRPr="00925811">
        <w:tab/>
      </w:r>
      <w:r w:rsidR="00764670" w:rsidRPr="00925811">
        <w:tab/>
      </w:r>
      <w:r w:rsidRPr="00925811">
        <w:t>is the Baseline Network Risk Output (£risk); and</w:t>
      </w:r>
    </w:p>
    <w:p w14:paraId="3C66EFDE" w14:textId="77777777" w:rsidR="001A2306" w:rsidRPr="00925811" w:rsidRDefault="00883AC9" w:rsidP="00925811">
      <w:pPr>
        <w:pStyle w:val="FormulaDefinitions"/>
        <w:ind w:left="2159" w:hanging="1280"/>
      </w:pPr>
      <m:oMath>
        <m:nary>
          <m:naryPr>
            <m:chr m:val="∑"/>
            <m:limLoc m:val="subSup"/>
            <m:supHide m:val="1"/>
            <m:ctrlPr>
              <w:rPr>
                <w:rFonts w:ascii="Cambria Math" w:hAnsi="Cambria Math"/>
              </w:rPr>
            </m:ctrlPr>
          </m:naryPr>
          <m:sub>
            <m:r>
              <w:rPr>
                <w:rFonts w:ascii="Cambria Math" w:hAnsi="Cambria Math"/>
              </w:rPr>
              <m:t>t</m:t>
            </m:r>
          </m:sub>
          <m:sup/>
          <m:e>
            <m:sSub>
              <m:sSubPr>
                <m:ctrlPr>
                  <w:rPr>
                    <w:rFonts w:ascii="Cambria Math" w:hAnsi="Cambria Math"/>
                  </w:rPr>
                </m:ctrlPr>
              </m:sSubPr>
              <m:e>
                <m:r>
                  <w:rPr>
                    <w:rFonts w:ascii="Cambria Math" w:hAnsi="Cambria Math"/>
                  </w:rPr>
                  <m:t>NARM</m:t>
                </m:r>
              </m:e>
              <m:sub>
                <m:r>
                  <w:rPr>
                    <w:rFonts w:ascii="Cambria Math" w:hAnsi="Cambria Math"/>
                  </w:rPr>
                  <m:t>At</m:t>
                </m:r>
              </m:sub>
            </m:sSub>
          </m:e>
        </m:nary>
      </m:oMath>
      <w:r w:rsidR="001A2306" w:rsidRPr="00925811">
        <w:tab/>
        <w:t>is the total baseline allowed NARM expenditure (£) for the Price Control Period as set out in Appendix 1.</w:t>
      </w:r>
    </w:p>
    <w:p w14:paraId="540CFC47" w14:textId="77777777" w:rsidR="001A2306" w:rsidRPr="00925811" w:rsidRDefault="001A2306" w:rsidP="001A2306">
      <w:pPr>
        <w:pStyle w:val="NumberedNormal"/>
      </w:pPr>
      <w:bookmarkStart w:id="101" w:name="_Ref113547837"/>
      <w:r w:rsidRPr="00925811">
        <w:t>The Outturn Unit Cost of Risk (UCR</w:t>
      </w:r>
      <w:r w:rsidRPr="00925811">
        <w:rPr>
          <w:rStyle w:val="Subscript"/>
        </w:rPr>
        <w:t>OR</w:t>
      </w:r>
      <w:r w:rsidRPr="00925811">
        <w:t>) is derived in accordance with the following formula:</w:t>
      </w:r>
      <w:bookmarkEnd w:id="101"/>
    </w:p>
    <w:p w14:paraId="11370776" w14:textId="77777777" w:rsidR="001A2306" w:rsidRPr="00925811" w:rsidRDefault="00883AC9" w:rsidP="001A2306">
      <m:oMathPara>
        <m:oMath>
          <m:sSub>
            <m:sSubPr>
              <m:ctrlPr>
                <w:rPr>
                  <w:rFonts w:ascii="Cambria Math" w:hAnsi="Cambria Math"/>
                </w:rPr>
              </m:ctrlPr>
            </m:sSubPr>
            <m:e>
              <m:r>
                <w:rPr>
                  <w:rFonts w:ascii="Cambria Math" w:hAnsi="Cambria Math"/>
                </w:rPr>
                <m:t>UCR</m:t>
              </m:r>
            </m:e>
            <m:sub>
              <m:r>
                <w:rPr>
                  <w:rFonts w:ascii="Cambria Math" w:hAnsi="Cambria Math"/>
                </w:rPr>
                <m:t>OR</m:t>
              </m:r>
            </m:sub>
          </m:sSub>
          <m:r>
            <w:rPr>
              <w:rFonts w:ascii="Cambria Math" w:hAnsi="Cambria Math"/>
            </w:rPr>
            <m:t>=</m:t>
          </m:r>
          <m:f>
            <m:fPr>
              <m:ctrlPr>
                <w:rPr>
                  <w:rFonts w:ascii="Cambria Math" w:hAnsi="Cambria Math"/>
                </w:rPr>
              </m:ctrlPr>
            </m:fPr>
            <m:num>
              <m:sSub>
                <m:sSubPr>
                  <m:ctrlPr>
                    <w:rPr>
                      <w:rFonts w:ascii="Cambria Math" w:hAnsi="Cambria Math"/>
                    </w:rPr>
                  </m:ctrlPr>
                </m:sSubPr>
                <m:e>
                  <m:r>
                    <w:rPr>
                      <w:rFonts w:ascii="Cambria Math" w:hAnsi="Cambria Math"/>
                    </w:rPr>
                    <m:t>NXP</m:t>
                  </m:r>
                </m:e>
                <m:sub>
                  <m:r>
                    <w:rPr>
                      <w:rFonts w:ascii="Cambria Math" w:hAnsi="Cambria Math"/>
                    </w:rPr>
                    <m:t>OR</m:t>
                  </m:r>
                </m:sub>
              </m:sSub>
            </m:num>
            <m:den>
              <m:sSub>
                <m:sSubPr>
                  <m:ctrlPr>
                    <w:rPr>
                      <w:rFonts w:ascii="Cambria Math" w:hAnsi="Cambria Math"/>
                    </w:rPr>
                  </m:ctrlPr>
                </m:sSubPr>
                <m:e>
                  <m:r>
                    <w:rPr>
                      <w:rFonts w:ascii="Cambria Math" w:hAnsi="Cambria Math"/>
                    </w:rPr>
                    <m:t>NRO</m:t>
                  </m:r>
                </m:e>
                <m:sub>
                  <m:r>
                    <w:rPr>
                      <w:rFonts w:ascii="Cambria Math" w:hAnsi="Cambria Math"/>
                    </w:rPr>
                    <m:t>OA</m:t>
                  </m:r>
                </m:sub>
              </m:sSub>
            </m:den>
          </m:f>
        </m:oMath>
      </m:oMathPara>
    </w:p>
    <w:p w14:paraId="07260147" w14:textId="77777777" w:rsidR="001A2306" w:rsidRPr="00925811" w:rsidRDefault="001A2306" w:rsidP="001A2306">
      <w:pPr>
        <w:pStyle w:val="FormulaDefinitions"/>
      </w:pPr>
      <w:r w:rsidRPr="00925811">
        <w:t>where:</w:t>
      </w:r>
    </w:p>
    <w:p w14:paraId="580BB83D" w14:textId="77777777" w:rsidR="001A2306" w:rsidRPr="00925811" w:rsidRDefault="001A2306" w:rsidP="001A2306">
      <w:pPr>
        <w:pStyle w:val="FormulaDefinitions"/>
      </w:pPr>
      <w:r w:rsidRPr="00925811">
        <w:t>NRO</w:t>
      </w:r>
      <w:r w:rsidRPr="00925811">
        <w:rPr>
          <w:rStyle w:val="Subscript"/>
        </w:rPr>
        <w:t>OA</w:t>
      </w:r>
      <w:r w:rsidRPr="00925811">
        <w:t xml:space="preserve"> </w:t>
      </w:r>
      <w:r w:rsidRPr="00925811">
        <w:tab/>
        <w:t>is the Adjusted Outturn Network Risk Output (£risk); and</w:t>
      </w:r>
    </w:p>
    <w:p w14:paraId="54A7E5E2" w14:textId="77777777" w:rsidR="001A2306" w:rsidRPr="00925811" w:rsidRDefault="001A2306" w:rsidP="001A2306">
      <w:pPr>
        <w:pStyle w:val="FormulaDefinitions"/>
      </w:pPr>
      <w:r w:rsidRPr="00925811">
        <w:t>NXP</w:t>
      </w:r>
      <w:r w:rsidRPr="00925811">
        <w:rPr>
          <w:rStyle w:val="Subscript"/>
        </w:rPr>
        <w:t>OR</w:t>
      </w:r>
      <w:r w:rsidRPr="00925811">
        <w:t xml:space="preserve"> </w:t>
      </w:r>
      <w:r w:rsidRPr="00925811">
        <w:tab/>
        <w:t>is the Incurred NARM Expenditure (£) for the Price Control Period.</w:t>
      </w:r>
    </w:p>
    <w:p w14:paraId="482AF441" w14:textId="77777777" w:rsidR="001A2306" w:rsidRPr="00925811" w:rsidRDefault="001A2306" w:rsidP="001A2306">
      <w:pPr>
        <w:pStyle w:val="AppendixHeading"/>
      </w:pPr>
    </w:p>
    <w:p w14:paraId="32E943B2" w14:textId="77777777" w:rsidR="001A2306" w:rsidRPr="00925811" w:rsidRDefault="001A2306" w:rsidP="001A2306">
      <w:pPr>
        <w:pStyle w:val="Caption"/>
      </w:pPr>
      <w:r w:rsidRPr="00925811">
        <w:t>Baseline allowed NARM expenditure excluding RPEs (NARM</w:t>
      </w:r>
      <w:r w:rsidRPr="00925811">
        <w:rPr>
          <w:rStyle w:val="Subscript"/>
        </w:rPr>
        <w:t>At</w:t>
      </w:r>
      <w:r w:rsidRPr="00925811">
        <w:t>) (£m)</w:t>
      </w:r>
    </w:p>
    <w:tbl>
      <w:tblPr>
        <w:tblStyle w:val="AppendixTable"/>
        <w:tblW w:w="8925" w:type="dxa"/>
        <w:tblLayout w:type="fixed"/>
        <w:tblLook w:val="04A0" w:firstRow="1" w:lastRow="0" w:firstColumn="1" w:lastColumn="0" w:noHBand="0" w:noVBand="1"/>
      </w:tblPr>
      <w:tblGrid>
        <w:gridCol w:w="1129"/>
        <w:gridCol w:w="1275"/>
        <w:gridCol w:w="1276"/>
        <w:gridCol w:w="1276"/>
        <w:gridCol w:w="1276"/>
        <w:gridCol w:w="1276"/>
        <w:gridCol w:w="1417"/>
      </w:tblGrid>
      <w:tr w:rsidR="001A2306" w:rsidRPr="00925811" w14:paraId="64BDB529" w14:textId="77777777" w:rsidTr="00A75C46">
        <w:trPr>
          <w:cnfStyle w:val="100000000000" w:firstRow="1" w:lastRow="0" w:firstColumn="0" w:lastColumn="0" w:oddVBand="0" w:evenVBand="0" w:oddHBand="0" w:evenHBand="0" w:firstRowFirstColumn="0" w:firstRowLastColumn="0" w:lastRowFirstColumn="0" w:lastRowLastColumn="0"/>
          <w:trHeight w:val="300"/>
        </w:trPr>
        <w:tc>
          <w:tcPr>
            <w:tcW w:w="1129" w:type="dxa"/>
            <w:noWrap/>
          </w:tcPr>
          <w:p w14:paraId="39D6D496" w14:textId="77777777" w:rsidR="001A2306" w:rsidRPr="00925811" w:rsidRDefault="001A2306" w:rsidP="001A2306">
            <w:r w:rsidRPr="00925811">
              <w:t>Licensee</w:t>
            </w:r>
          </w:p>
        </w:tc>
        <w:tc>
          <w:tcPr>
            <w:tcW w:w="1275" w:type="dxa"/>
            <w:noWrap/>
          </w:tcPr>
          <w:p w14:paraId="01A65EEE" w14:textId="77777777" w:rsidR="001A2306" w:rsidRPr="00925811" w:rsidRDefault="001A2306" w:rsidP="001A2306">
            <w:r w:rsidRPr="00925811">
              <w:t>2023/24</w:t>
            </w:r>
          </w:p>
        </w:tc>
        <w:tc>
          <w:tcPr>
            <w:tcW w:w="1276" w:type="dxa"/>
            <w:noWrap/>
          </w:tcPr>
          <w:p w14:paraId="66947B2B" w14:textId="77777777" w:rsidR="001A2306" w:rsidRPr="00925811" w:rsidRDefault="001A2306" w:rsidP="001A2306">
            <w:r w:rsidRPr="00925811">
              <w:t>2024/25</w:t>
            </w:r>
          </w:p>
        </w:tc>
        <w:tc>
          <w:tcPr>
            <w:tcW w:w="1276" w:type="dxa"/>
            <w:noWrap/>
          </w:tcPr>
          <w:p w14:paraId="69460EFD" w14:textId="77777777" w:rsidR="001A2306" w:rsidRPr="00925811" w:rsidRDefault="001A2306" w:rsidP="001A2306">
            <w:r w:rsidRPr="00925811">
              <w:t>2025/26</w:t>
            </w:r>
          </w:p>
        </w:tc>
        <w:tc>
          <w:tcPr>
            <w:tcW w:w="1276" w:type="dxa"/>
            <w:noWrap/>
          </w:tcPr>
          <w:p w14:paraId="3FB9FA91" w14:textId="77777777" w:rsidR="001A2306" w:rsidRPr="00925811" w:rsidRDefault="001A2306" w:rsidP="001A2306">
            <w:r w:rsidRPr="00925811">
              <w:t>2026/27</w:t>
            </w:r>
          </w:p>
        </w:tc>
        <w:tc>
          <w:tcPr>
            <w:tcW w:w="1276" w:type="dxa"/>
            <w:noWrap/>
          </w:tcPr>
          <w:p w14:paraId="5CCE73C7" w14:textId="77777777" w:rsidR="001A2306" w:rsidRPr="00925811" w:rsidRDefault="001A2306" w:rsidP="001A2306">
            <w:r w:rsidRPr="00925811">
              <w:t>2027/28</w:t>
            </w:r>
          </w:p>
        </w:tc>
        <w:tc>
          <w:tcPr>
            <w:tcW w:w="1417" w:type="dxa"/>
            <w:noWrap/>
          </w:tcPr>
          <w:p w14:paraId="773C70BB" w14:textId="77777777" w:rsidR="001A2306" w:rsidRPr="00925811" w:rsidRDefault="001A2306" w:rsidP="001A2306">
            <w:r w:rsidRPr="00925811">
              <w:t>Price Control Period Total</w:t>
            </w:r>
          </w:p>
        </w:tc>
      </w:tr>
      <w:tr w:rsidR="001A2306" w:rsidRPr="00925811" w14:paraId="50F9ED4F" w14:textId="77777777" w:rsidTr="00A75C46">
        <w:trPr>
          <w:trHeight w:val="300"/>
        </w:trPr>
        <w:tc>
          <w:tcPr>
            <w:tcW w:w="1129" w:type="dxa"/>
            <w:noWrap/>
            <w:hideMark/>
          </w:tcPr>
          <w:p w14:paraId="5CDBD037" w14:textId="77777777" w:rsidR="001A2306" w:rsidRPr="00925811" w:rsidRDefault="001A2306" w:rsidP="001A2306">
            <w:r w:rsidRPr="00925811">
              <w:t>ENWL</w:t>
            </w:r>
          </w:p>
        </w:tc>
        <w:tc>
          <w:tcPr>
            <w:tcW w:w="1275" w:type="dxa"/>
            <w:noWrap/>
            <w:hideMark/>
          </w:tcPr>
          <w:p w14:paraId="77CFC484" w14:textId="3F7106CF" w:rsidR="001A2306" w:rsidRPr="00925811" w:rsidRDefault="001A2306" w:rsidP="001A2306">
            <w:r w:rsidRPr="00925811">
              <w:t>34.</w:t>
            </w:r>
            <w:r w:rsidR="00794BAE" w:rsidRPr="00925811">
              <w:t>97</w:t>
            </w:r>
          </w:p>
        </w:tc>
        <w:tc>
          <w:tcPr>
            <w:tcW w:w="1276" w:type="dxa"/>
            <w:noWrap/>
            <w:hideMark/>
          </w:tcPr>
          <w:p w14:paraId="78B2E36D" w14:textId="3A914FCB" w:rsidR="001A2306" w:rsidRPr="00925811" w:rsidRDefault="001A2306" w:rsidP="001A2306">
            <w:r w:rsidRPr="00925811">
              <w:t>36.</w:t>
            </w:r>
            <w:r w:rsidR="00794BAE" w:rsidRPr="00925811">
              <w:t>12</w:t>
            </w:r>
          </w:p>
        </w:tc>
        <w:tc>
          <w:tcPr>
            <w:tcW w:w="1276" w:type="dxa"/>
            <w:noWrap/>
            <w:hideMark/>
          </w:tcPr>
          <w:p w14:paraId="01CBC6F6" w14:textId="1A55663C" w:rsidR="001A2306" w:rsidRPr="00925811" w:rsidRDefault="001A2306" w:rsidP="001A2306">
            <w:r w:rsidRPr="00925811">
              <w:t>37.</w:t>
            </w:r>
            <w:r w:rsidR="00794BAE" w:rsidRPr="00925811">
              <w:t>39</w:t>
            </w:r>
          </w:p>
        </w:tc>
        <w:tc>
          <w:tcPr>
            <w:tcW w:w="1276" w:type="dxa"/>
            <w:noWrap/>
            <w:hideMark/>
          </w:tcPr>
          <w:p w14:paraId="019C7050" w14:textId="01B00308" w:rsidR="001A2306" w:rsidRPr="00925811" w:rsidRDefault="001A2306" w:rsidP="001A2306">
            <w:r w:rsidRPr="00925811">
              <w:t>35.</w:t>
            </w:r>
            <w:r w:rsidR="00794BAE" w:rsidRPr="00925811">
              <w:t>88</w:t>
            </w:r>
          </w:p>
        </w:tc>
        <w:tc>
          <w:tcPr>
            <w:tcW w:w="1276" w:type="dxa"/>
            <w:noWrap/>
            <w:hideMark/>
          </w:tcPr>
          <w:p w14:paraId="698D4F3B" w14:textId="010EB1C8" w:rsidR="001A2306" w:rsidRPr="00925811" w:rsidRDefault="001A2306" w:rsidP="001A2306">
            <w:r w:rsidRPr="00925811">
              <w:t>33.</w:t>
            </w:r>
            <w:r w:rsidR="00794BAE" w:rsidRPr="00925811">
              <w:t>50</w:t>
            </w:r>
          </w:p>
        </w:tc>
        <w:tc>
          <w:tcPr>
            <w:tcW w:w="1417" w:type="dxa"/>
            <w:noWrap/>
            <w:hideMark/>
          </w:tcPr>
          <w:p w14:paraId="6D2574AC" w14:textId="0A450B0E" w:rsidR="001A2306" w:rsidRPr="00925811" w:rsidRDefault="001A2306" w:rsidP="001A2306">
            <w:r w:rsidRPr="00925811">
              <w:t>177.</w:t>
            </w:r>
            <w:r w:rsidR="00794BAE" w:rsidRPr="00925811">
              <w:t>86</w:t>
            </w:r>
          </w:p>
        </w:tc>
      </w:tr>
      <w:tr w:rsidR="003739FD" w:rsidRPr="00925811" w14:paraId="0B3EA1E3" w14:textId="77777777" w:rsidTr="00925811">
        <w:trPr>
          <w:trHeight w:val="300"/>
        </w:trPr>
        <w:tc>
          <w:tcPr>
            <w:tcW w:w="0" w:type="dxa"/>
            <w:noWrap/>
            <w:hideMark/>
          </w:tcPr>
          <w:p w14:paraId="1F11CF3C" w14:textId="77777777" w:rsidR="003739FD" w:rsidRPr="00925811" w:rsidRDefault="003739FD" w:rsidP="003739FD">
            <w:r w:rsidRPr="00925811">
              <w:t>NPgN</w:t>
            </w:r>
          </w:p>
        </w:tc>
        <w:tc>
          <w:tcPr>
            <w:tcW w:w="0" w:type="dxa"/>
            <w:noWrap/>
            <w:vAlign w:val="bottom"/>
            <w:hideMark/>
          </w:tcPr>
          <w:p w14:paraId="0947FAFB" w14:textId="4838FB49" w:rsidR="003739FD" w:rsidRPr="00925811" w:rsidRDefault="003739FD" w:rsidP="003739FD">
            <w:pPr>
              <w:rPr>
                <w:rFonts w:asciiTheme="minorHAnsi" w:hAnsiTheme="minorHAnsi"/>
              </w:rPr>
            </w:pPr>
            <w:r w:rsidRPr="00925811">
              <w:rPr>
                <w:rFonts w:asciiTheme="minorHAnsi" w:hAnsiTheme="minorHAnsi" w:cs="Calibri"/>
                <w:color w:val="000000"/>
              </w:rPr>
              <w:t>27.89</w:t>
            </w:r>
          </w:p>
        </w:tc>
        <w:tc>
          <w:tcPr>
            <w:tcW w:w="0" w:type="dxa"/>
            <w:noWrap/>
            <w:vAlign w:val="bottom"/>
            <w:hideMark/>
          </w:tcPr>
          <w:p w14:paraId="29741BEB" w14:textId="066528FC" w:rsidR="003739FD" w:rsidRPr="00925811" w:rsidRDefault="003739FD" w:rsidP="003739FD">
            <w:pPr>
              <w:rPr>
                <w:rFonts w:asciiTheme="minorHAnsi" w:hAnsiTheme="minorHAnsi"/>
              </w:rPr>
            </w:pPr>
            <w:r w:rsidRPr="00925811">
              <w:rPr>
                <w:rFonts w:asciiTheme="minorHAnsi" w:hAnsiTheme="minorHAnsi" w:cs="Calibri"/>
                <w:color w:val="000000"/>
              </w:rPr>
              <w:t>28.57</w:t>
            </w:r>
          </w:p>
        </w:tc>
        <w:tc>
          <w:tcPr>
            <w:tcW w:w="0" w:type="dxa"/>
            <w:noWrap/>
            <w:vAlign w:val="bottom"/>
            <w:hideMark/>
          </w:tcPr>
          <w:p w14:paraId="665FCAB4" w14:textId="0677358E" w:rsidR="003739FD" w:rsidRPr="00925811" w:rsidRDefault="003739FD" w:rsidP="003739FD">
            <w:pPr>
              <w:rPr>
                <w:rFonts w:asciiTheme="minorHAnsi" w:hAnsiTheme="minorHAnsi"/>
              </w:rPr>
            </w:pPr>
            <w:r w:rsidRPr="00925811">
              <w:rPr>
                <w:rFonts w:asciiTheme="minorHAnsi" w:hAnsiTheme="minorHAnsi" w:cs="Calibri"/>
                <w:color w:val="000000"/>
              </w:rPr>
              <w:t>27.40</w:t>
            </w:r>
          </w:p>
        </w:tc>
        <w:tc>
          <w:tcPr>
            <w:tcW w:w="0" w:type="dxa"/>
            <w:noWrap/>
            <w:vAlign w:val="bottom"/>
            <w:hideMark/>
          </w:tcPr>
          <w:p w14:paraId="03F04E69" w14:textId="20019EE7" w:rsidR="003739FD" w:rsidRPr="00925811" w:rsidRDefault="003739FD" w:rsidP="003739FD">
            <w:pPr>
              <w:rPr>
                <w:rFonts w:asciiTheme="minorHAnsi" w:hAnsiTheme="minorHAnsi"/>
              </w:rPr>
            </w:pPr>
            <w:r w:rsidRPr="00925811">
              <w:rPr>
                <w:rFonts w:asciiTheme="minorHAnsi" w:hAnsiTheme="minorHAnsi" w:cs="Calibri"/>
                <w:color w:val="000000"/>
              </w:rPr>
              <w:t>28.81</w:t>
            </w:r>
          </w:p>
        </w:tc>
        <w:tc>
          <w:tcPr>
            <w:tcW w:w="0" w:type="dxa"/>
            <w:noWrap/>
            <w:vAlign w:val="bottom"/>
            <w:hideMark/>
          </w:tcPr>
          <w:p w14:paraId="34FCBEA7" w14:textId="3A9E7CED" w:rsidR="003739FD" w:rsidRPr="00925811" w:rsidRDefault="003739FD" w:rsidP="003739FD">
            <w:pPr>
              <w:rPr>
                <w:rFonts w:asciiTheme="minorHAnsi" w:hAnsiTheme="minorHAnsi"/>
              </w:rPr>
            </w:pPr>
            <w:r w:rsidRPr="00925811">
              <w:rPr>
                <w:rFonts w:asciiTheme="minorHAnsi" w:hAnsiTheme="minorHAnsi" w:cs="Calibri"/>
                <w:color w:val="000000"/>
              </w:rPr>
              <w:t>30.92</w:t>
            </w:r>
          </w:p>
        </w:tc>
        <w:tc>
          <w:tcPr>
            <w:tcW w:w="0" w:type="dxa"/>
            <w:noWrap/>
            <w:vAlign w:val="bottom"/>
            <w:hideMark/>
          </w:tcPr>
          <w:p w14:paraId="5F2AE276" w14:textId="3615E7A7" w:rsidR="003739FD" w:rsidRPr="00925811" w:rsidRDefault="003739FD" w:rsidP="003739FD">
            <w:pPr>
              <w:rPr>
                <w:rFonts w:asciiTheme="minorHAnsi" w:hAnsiTheme="minorHAnsi"/>
              </w:rPr>
            </w:pPr>
            <w:r w:rsidRPr="00925811">
              <w:rPr>
                <w:rFonts w:asciiTheme="minorHAnsi" w:hAnsiTheme="minorHAnsi" w:cs="Calibri"/>
                <w:color w:val="000000"/>
              </w:rPr>
              <w:t>143.59</w:t>
            </w:r>
          </w:p>
        </w:tc>
      </w:tr>
      <w:tr w:rsidR="003739FD" w:rsidRPr="00925811" w14:paraId="610C16B2" w14:textId="77777777" w:rsidTr="00925811">
        <w:trPr>
          <w:trHeight w:val="300"/>
        </w:trPr>
        <w:tc>
          <w:tcPr>
            <w:tcW w:w="0" w:type="dxa"/>
            <w:noWrap/>
            <w:hideMark/>
          </w:tcPr>
          <w:p w14:paraId="7CD52CD8" w14:textId="77777777" w:rsidR="003739FD" w:rsidRPr="00925811" w:rsidRDefault="003739FD" w:rsidP="003739FD">
            <w:r w:rsidRPr="00925811">
              <w:lastRenderedPageBreak/>
              <w:t>NPgY</w:t>
            </w:r>
          </w:p>
        </w:tc>
        <w:tc>
          <w:tcPr>
            <w:tcW w:w="0" w:type="dxa"/>
            <w:noWrap/>
            <w:vAlign w:val="bottom"/>
            <w:hideMark/>
          </w:tcPr>
          <w:p w14:paraId="19266131" w14:textId="11EE96C4" w:rsidR="003739FD" w:rsidRPr="00925811" w:rsidRDefault="003739FD" w:rsidP="003739FD">
            <w:pPr>
              <w:rPr>
                <w:rFonts w:asciiTheme="minorHAnsi" w:hAnsiTheme="minorHAnsi"/>
              </w:rPr>
            </w:pPr>
            <w:r w:rsidRPr="00925811">
              <w:rPr>
                <w:rFonts w:asciiTheme="minorHAnsi" w:hAnsiTheme="minorHAnsi" w:cs="Calibri"/>
                <w:color w:val="000000"/>
              </w:rPr>
              <w:t>33.91</w:t>
            </w:r>
          </w:p>
        </w:tc>
        <w:tc>
          <w:tcPr>
            <w:tcW w:w="0" w:type="dxa"/>
            <w:noWrap/>
            <w:vAlign w:val="bottom"/>
            <w:hideMark/>
          </w:tcPr>
          <w:p w14:paraId="706B5F0D" w14:textId="5B3E7F9B" w:rsidR="003739FD" w:rsidRPr="00925811" w:rsidRDefault="003739FD" w:rsidP="003739FD">
            <w:pPr>
              <w:rPr>
                <w:rFonts w:asciiTheme="minorHAnsi" w:hAnsiTheme="minorHAnsi"/>
              </w:rPr>
            </w:pPr>
            <w:r w:rsidRPr="00925811">
              <w:rPr>
                <w:rFonts w:asciiTheme="minorHAnsi" w:hAnsiTheme="minorHAnsi" w:cs="Calibri"/>
                <w:color w:val="000000"/>
              </w:rPr>
              <w:t>32.28</w:t>
            </w:r>
          </w:p>
        </w:tc>
        <w:tc>
          <w:tcPr>
            <w:tcW w:w="0" w:type="dxa"/>
            <w:noWrap/>
            <w:vAlign w:val="bottom"/>
            <w:hideMark/>
          </w:tcPr>
          <w:p w14:paraId="622A7626" w14:textId="5F265E78" w:rsidR="003739FD" w:rsidRPr="00925811" w:rsidRDefault="003739FD" w:rsidP="003739FD">
            <w:pPr>
              <w:rPr>
                <w:rFonts w:asciiTheme="minorHAnsi" w:hAnsiTheme="minorHAnsi"/>
              </w:rPr>
            </w:pPr>
            <w:r w:rsidRPr="00925811">
              <w:rPr>
                <w:rFonts w:asciiTheme="minorHAnsi" w:hAnsiTheme="minorHAnsi" w:cs="Calibri"/>
                <w:color w:val="000000"/>
              </w:rPr>
              <w:t>28.62</w:t>
            </w:r>
          </w:p>
        </w:tc>
        <w:tc>
          <w:tcPr>
            <w:tcW w:w="0" w:type="dxa"/>
            <w:noWrap/>
            <w:vAlign w:val="bottom"/>
            <w:hideMark/>
          </w:tcPr>
          <w:p w14:paraId="12037689" w14:textId="3471979E" w:rsidR="003739FD" w:rsidRPr="00925811" w:rsidRDefault="003739FD" w:rsidP="003739FD">
            <w:pPr>
              <w:rPr>
                <w:rFonts w:asciiTheme="minorHAnsi" w:hAnsiTheme="minorHAnsi"/>
              </w:rPr>
            </w:pPr>
            <w:r w:rsidRPr="00925811">
              <w:rPr>
                <w:rFonts w:asciiTheme="minorHAnsi" w:hAnsiTheme="minorHAnsi" w:cs="Calibri"/>
                <w:color w:val="000000"/>
              </w:rPr>
              <w:t>36.60</w:t>
            </w:r>
          </w:p>
        </w:tc>
        <w:tc>
          <w:tcPr>
            <w:tcW w:w="0" w:type="dxa"/>
            <w:noWrap/>
            <w:vAlign w:val="bottom"/>
            <w:hideMark/>
          </w:tcPr>
          <w:p w14:paraId="29E71A5F" w14:textId="13636E9D" w:rsidR="003739FD" w:rsidRPr="00925811" w:rsidRDefault="003739FD" w:rsidP="003739FD">
            <w:pPr>
              <w:rPr>
                <w:rFonts w:asciiTheme="minorHAnsi" w:hAnsiTheme="minorHAnsi"/>
              </w:rPr>
            </w:pPr>
            <w:r w:rsidRPr="00925811">
              <w:rPr>
                <w:rFonts w:asciiTheme="minorHAnsi" w:hAnsiTheme="minorHAnsi" w:cs="Calibri"/>
                <w:color w:val="000000"/>
              </w:rPr>
              <w:t>32.07</w:t>
            </w:r>
          </w:p>
        </w:tc>
        <w:tc>
          <w:tcPr>
            <w:tcW w:w="0" w:type="dxa"/>
            <w:noWrap/>
            <w:vAlign w:val="bottom"/>
            <w:hideMark/>
          </w:tcPr>
          <w:p w14:paraId="21EB759F" w14:textId="0E5D3E89" w:rsidR="003739FD" w:rsidRPr="00925811" w:rsidRDefault="003739FD" w:rsidP="003739FD">
            <w:pPr>
              <w:rPr>
                <w:rFonts w:asciiTheme="minorHAnsi" w:hAnsiTheme="minorHAnsi"/>
              </w:rPr>
            </w:pPr>
            <w:r w:rsidRPr="00925811">
              <w:rPr>
                <w:rFonts w:asciiTheme="minorHAnsi" w:hAnsiTheme="minorHAnsi" w:cs="Calibri"/>
                <w:color w:val="000000"/>
              </w:rPr>
              <w:t>163.48</w:t>
            </w:r>
          </w:p>
        </w:tc>
      </w:tr>
      <w:tr w:rsidR="001A2306" w:rsidRPr="00925811" w14:paraId="3BCDA9C5" w14:textId="77777777" w:rsidTr="00A75C46">
        <w:trPr>
          <w:trHeight w:val="300"/>
        </w:trPr>
        <w:tc>
          <w:tcPr>
            <w:tcW w:w="1129" w:type="dxa"/>
            <w:noWrap/>
            <w:hideMark/>
          </w:tcPr>
          <w:p w14:paraId="27CFA4E0" w14:textId="77777777" w:rsidR="001A2306" w:rsidRPr="00925811" w:rsidRDefault="001A2306" w:rsidP="001A2306">
            <w:r w:rsidRPr="00925811">
              <w:t>WMID</w:t>
            </w:r>
          </w:p>
        </w:tc>
        <w:tc>
          <w:tcPr>
            <w:tcW w:w="1275" w:type="dxa"/>
            <w:noWrap/>
            <w:hideMark/>
          </w:tcPr>
          <w:p w14:paraId="63F4E2AA" w14:textId="75C32752" w:rsidR="001A2306" w:rsidRPr="00925811" w:rsidRDefault="001A2306" w:rsidP="001A2306">
            <w:r w:rsidRPr="00925811">
              <w:t>29.</w:t>
            </w:r>
            <w:r w:rsidR="00794BAE" w:rsidRPr="00925811">
              <w:t>82</w:t>
            </w:r>
          </w:p>
        </w:tc>
        <w:tc>
          <w:tcPr>
            <w:tcW w:w="1276" w:type="dxa"/>
            <w:noWrap/>
            <w:hideMark/>
          </w:tcPr>
          <w:p w14:paraId="44A883ED" w14:textId="569C0D43" w:rsidR="001A2306" w:rsidRPr="00925811" w:rsidRDefault="001A2306" w:rsidP="001A2306">
            <w:r w:rsidRPr="00925811">
              <w:t>41.</w:t>
            </w:r>
            <w:r w:rsidR="00794BAE" w:rsidRPr="00925811">
              <w:t>97</w:t>
            </w:r>
          </w:p>
        </w:tc>
        <w:tc>
          <w:tcPr>
            <w:tcW w:w="1276" w:type="dxa"/>
            <w:noWrap/>
            <w:hideMark/>
          </w:tcPr>
          <w:p w14:paraId="0FD9F1B8" w14:textId="426CD319" w:rsidR="001A2306" w:rsidRPr="00925811" w:rsidRDefault="001A2306" w:rsidP="001A2306">
            <w:r w:rsidRPr="00925811">
              <w:t>45.</w:t>
            </w:r>
            <w:r w:rsidR="00794BAE" w:rsidRPr="00925811">
              <w:t>83</w:t>
            </w:r>
          </w:p>
        </w:tc>
        <w:tc>
          <w:tcPr>
            <w:tcW w:w="1276" w:type="dxa"/>
            <w:noWrap/>
            <w:hideMark/>
          </w:tcPr>
          <w:p w14:paraId="371AD26C" w14:textId="51C100C3" w:rsidR="001A2306" w:rsidRPr="00925811" w:rsidRDefault="00794BAE" w:rsidP="001A2306">
            <w:r w:rsidRPr="00925811">
              <w:t>31.06</w:t>
            </w:r>
          </w:p>
        </w:tc>
        <w:tc>
          <w:tcPr>
            <w:tcW w:w="1276" w:type="dxa"/>
            <w:noWrap/>
            <w:hideMark/>
          </w:tcPr>
          <w:p w14:paraId="1B074404" w14:textId="652314B3" w:rsidR="001A2306" w:rsidRPr="00925811" w:rsidRDefault="001A2306" w:rsidP="001A2306">
            <w:r w:rsidRPr="00925811">
              <w:t>53.</w:t>
            </w:r>
            <w:r w:rsidR="00794BAE" w:rsidRPr="00925811">
              <w:t>55</w:t>
            </w:r>
          </w:p>
        </w:tc>
        <w:tc>
          <w:tcPr>
            <w:tcW w:w="1417" w:type="dxa"/>
            <w:noWrap/>
            <w:hideMark/>
          </w:tcPr>
          <w:p w14:paraId="00C90B93" w14:textId="1B2B4FBF" w:rsidR="001A2306" w:rsidRPr="00925811" w:rsidRDefault="00794BAE" w:rsidP="001A2306">
            <w:r w:rsidRPr="00925811">
              <w:t>202.23</w:t>
            </w:r>
          </w:p>
        </w:tc>
      </w:tr>
      <w:tr w:rsidR="001A2306" w:rsidRPr="00925811" w14:paraId="16E03BE7" w14:textId="77777777" w:rsidTr="00A75C46">
        <w:trPr>
          <w:trHeight w:val="300"/>
        </w:trPr>
        <w:tc>
          <w:tcPr>
            <w:tcW w:w="1129" w:type="dxa"/>
            <w:noWrap/>
            <w:hideMark/>
          </w:tcPr>
          <w:p w14:paraId="5BF6BA37" w14:textId="77777777" w:rsidR="001A2306" w:rsidRPr="00925811" w:rsidRDefault="001A2306" w:rsidP="001A2306">
            <w:r w:rsidRPr="00925811">
              <w:t>EMID</w:t>
            </w:r>
          </w:p>
        </w:tc>
        <w:tc>
          <w:tcPr>
            <w:tcW w:w="1275" w:type="dxa"/>
            <w:noWrap/>
            <w:hideMark/>
          </w:tcPr>
          <w:p w14:paraId="2352B882" w14:textId="5E769581" w:rsidR="001A2306" w:rsidRPr="00925811" w:rsidRDefault="001A2306" w:rsidP="001A2306">
            <w:r w:rsidRPr="00925811">
              <w:t>42.</w:t>
            </w:r>
            <w:r w:rsidR="00794BAE" w:rsidRPr="00925811">
              <w:t>90</w:t>
            </w:r>
          </w:p>
        </w:tc>
        <w:tc>
          <w:tcPr>
            <w:tcW w:w="1276" w:type="dxa"/>
            <w:noWrap/>
            <w:hideMark/>
          </w:tcPr>
          <w:p w14:paraId="377D159D" w14:textId="1E2D450C" w:rsidR="001A2306" w:rsidRPr="00925811" w:rsidRDefault="001A2306" w:rsidP="001A2306">
            <w:r w:rsidRPr="00925811">
              <w:t>41.</w:t>
            </w:r>
            <w:r w:rsidR="00794BAE" w:rsidRPr="00925811">
              <w:t>76</w:t>
            </w:r>
          </w:p>
        </w:tc>
        <w:tc>
          <w:tcPr>
            <w:tcW w:w="1276" w:type="dxa"/>
            <w:noWrap/>
            <w:hideMark/>
          </w:tcPr>
          <w:p w14:paraId="54B2FF53" w14:textId="33507F2B" w:rsidR="001A2306" w:rsidRPr="00925811" w:rsidRDefault="001A2306" w:rsidP="001A2306">
            <w:r w:rsidRPr="00925811">
              <w:t>42.</w:t>
            </w:r>
            <w:r w:rsidR="00794BAE" w:rsidRPr="00925811">
              <w:t>94</w:t>
            </w:r>
          </w:p>
        </w:tc>
        <w:tc>
          <w:tcPr>
            <w:tcW w:w="1276" w:type="dxa"/>
            <w:noWrap/>
            <w:hideMark/>
          </w:tcPr>
          <w:p w14:paraId="71FA0471" w14:textId="44DDD1B3" w:rsidR="001A2306" w:rsidRPr="00925811" w:rsidRDefault="001A2306" w:rsidP="001A2306">
            <w:r w:rsidRPr="00925811">
              <w:t>44.</w:t>
            </w:r>
            <w:r w:rsidR="00794BAE" w:rsidRPr="00925811">
              <w:t>44</w:t>
            </w:r>
          </w:p>
        </w:tc>
        <w:tc>
          <w:tcPr>
            <w:tcW w:w="1276" w:type="dxa"/>
            <w:noWrap/>
            <w:hideMark/>
          </w:tcPr>
          <w:p w14:paraId="1F895578" w14:textId="1DFAC954" w:rsidR="001A2306" w:rsidRPr="00925811" w:rsidRDefault="001A2306" w:rsidP="001A2306">
            <w:r w:rsidRPr="00925811">
              <w:t>38.</w:t>
            </w:r>
            <w:r w:rsidR="00794BAE" w:rsidRPr="00925811">
              <w:t>17</w:t>
            </w:r>
          </w:p>
        </w:tc>
        <w:tc>
          <w:tcPr>
            <w:tcW w:w="1417" w:type="dxa"/>
            <w:noWrap/>
            <w:hideMark/>
          </w:tcPr>
          <w:p w14:paraId="72A09E27" w14:textId="5B00FDE5" w:rsidR="001A2306" w:rsidRPr="00925811" w:rsidRDefault="00794BAE" w:rsidP="001A2306">
            <w:r w:rsidRPr="00925811">
              <w:t>210.21</w:t>
            </w:r>
          </w:p>
        </w:tc>
      </w:tr>
      <w:tr w:rsidR="001A2306" w:rsidRPr="00925811" w14:paraId="27E4A06E" w14:textId="77777777" w:rsidTr="00A75C46">
        <w:trPr>
          <w:trHeight w:val="300"/>
        </w:trPr>
        <w:tc>
          <w:tcPr>
            <w:tcW w:w="1129" w:type="dxa"/>
            <w:noWrap/>
            <w:hideMark/>
          </w:tcPr>
          <w:p w14:paraId="3366B89A" w14:textId="77777777" w:rsidR="001A2306" w:rsidRPr="00925811" w:rsidRDefault="001A2306" w:rsidP="001A2306">
            <w:r w:rsidRPr="00925811">
              <w:t>SWALES</w:t>
            </w:r>
          </w:p>
        </w:tc>
        <w:tc>
          <w:tcPr>
            <w:tcW w:w="1275" w:type="dxa"/>
            <w:noWrap/>
            <w:hideMark/>
          </w:tcPr>
          <w:p w14:paraId="06C4C1D1" w14:textId="6CBACD3B" w:rsidR="001A2306" w:rsidRPr="00925811" w:rsidRDefault="001A2306" w:rsidP="001A2306">
            <w:r w:rsidRPr="00925811">
              <w:t>27.</w:t>
            </w:r>
            <w:r w:rsidR="00794BAE" w:rsidRPr="00925811">
              <w:t>74</w:t>
            </w:r>
          </w:p>
        </w:tc>
        <w:tc>
          <w:tcPr>
            <w:tcW w:w="1276" w:type="dxa"/>
            <w:noWrap/>
            <w:hideMark/>
          </w:tcPr>
          <w:p w14:paraId="454C288C" w14:textId="6A2D9888" w:rsidR="001A2306" w:rsidRPr="00925811" w:rsidRDefault="001A2306" w:rsidP="001A2306">
            <w:r w:rsidRPr="00925811">
              <w:t>26.</w:t>
            </w:r>
            <w:r w:rsidR="00794BAE" w:rsidRPr="00925811">
              <w:t>05</w:t>
            </w:r>
          </w:p>
        </w:tc>
        <w:tc>
          <w:tcPr>
            <w:tcW w:w="1276" w:type="dxa"/>
            <w:noWrap/>
            <w:hideMark/>
          </w:tcPr>
          <w:p w14:paraId="15BC507D" w14:textId="549E61AB" w:rsidR="001A2306" w:rsidRPr="00925811" w:rsidRDefault="001A2306" w:rsidP="001A2306">
            <w:r w:rsidRPr="00925811">
              <w:t>31.</w:t>
            </w:r>
            <w:r w:rsidR="00794BAE" w:rsidRPr="00925811">
              <w:t>48</w:t>
            </w:r>
          </w:p>
        </w:tc>
        <w:tc>
          <w:tcPr>
            <w:tcW w:w="1276" w:type="dxa"/>
            <w:noWrap/>
            <w:hideMark/>
          </w:tcPr>
          <w:p w14:paraId="746885C7" w14:textId="6D9CB011" w:rsidR="001A2306" w:rsidRPr="00925811" w:rsidRDefault="001A2306" w:rsidP="001A2306">
            <w:r w:rsidRPr="00925811">
              <w:t>22.</w:t>
            </w:r>
            <w:r w:rsidR="00794BAE" w:rsidRPr="00925811">
              <w:t>81</w:t>
            </w:r>
          </w:p>
        </w:tc>
        <w:tc>
          <w:tcPr>
            <w:tcW w:w="1276" w:type="dxa"/>
            <w:noWrap/>
            <w:hideMark/>
          </w:tcPr>
          <w:p w14:paraId="68E1103D" w14:textId="4C122BE6" w:rsidR="001A2306" w:rsidRPr="00925811" w:rsidRDefault="001A2306" w:rsidP="001A2306">
            <w:r w:rsidRPr="00925811">
              <w:t>22.</w:t>
            </w:r>
            <w:r w:rsidR="00794BAE" w:rsidRPr="00925811">
              <w:t>75</w:t>
            </w:r>
          </w:p>
        </w:tc>
        <w:tc>
          <w:tcPr>
            <w:tcW w:w="1417" w:type="dxa"/>
            <w:noWrap/>
            <w:hideMark/>
          </w:tcPr>
          <w:p w14:paraId="1D38D233" w14:textId="3BC7F3AE" w:rsidR="001A2306" w:rsidRPr="00925811" w:rsidRDefault="00794BAE" w:rsidP="001A2306">
            <w:r w:rsidRPr="00925811">
              <w:t>130.83</w:t>
            </w:r>
          </w:p>
        </w:tc>
      </w:tr>
      <w:tr w:rsidR="001A2306" w:rsidRPr="00925811" w14:paraId="4D860F30" w14:textId="77777777" w:rsidTr="00A75C46">
        <w:trPr>
          <w:trHeight w:val="300"/>
        </w:trPr>
        <w:tc>
          <w:tcPr>
            <w:tcW w:w="1129" w:type="dxa"/>
            <w:noWrap/>
            <w:hideMark/>
          </w:tcPr>
          <w:p w14:paraId="08EB74C1" w14:textId="77777777" w:rsidR="001A2306" w:rsidRPr="00925811" w:rsidRDefault="001A2306" w:rsidP="001A2306">
            <w:r w:rsidRPr="00925811">
              <w:t>SWEST</w:t>
            </w:r>
          </w:p>
        </w:tc>
        <w:tc>
          <w:tcPr>
            <w:tcW w:w="1275" w:type="dxa"/>
            <w:noWrap/>
            <w:hideMark/>
          </w:tcPr>
          <w:p w14:paraId="4BEACCF4" w14:textId="1B891F9A" w:rsidR="001A2306" w:rsidRPr="00925811" w:rsidRDefault="001A2306" w:rsidP="001A2306">
            <w:r w:rsidRPr="00925811">
              <w:t>39.</w:t>
            </w:r>
            <w:r w:rsidR="00794BAE" w:rsidRPr="00925811">
              <w:t>70</w:t>
            </w:r>
          </w:p>
        </w:tc>
        <w:tc>
          <w:tcPr>
            <w:tcW w:w="1276" w:type="dxa"/>
            <w:noWrap/>
            <w:hideMark/>
          </w:tcPr>
          <w:p w14:paraId="09C5995D" w14:textId="4620C125" w:rsidR="001A2306" w:rsidRPr="00925811" w:rsidRDefault="001A2306" w:rsidP="001A2306">
            <w:r w:rsidRPr="00925811">
              <w:t>39.</w:t>
            </w:r>
            <w:r w:rsidR="00794BAE" w:rsidRPr="00925811">
              <w:t>59</w:t>
            </w:r>
          </w:p>
        </w:tc>
        <w:tc>
          <w:tcPr>
            <w:tcW w:w="1276" w:type="dxa"/>
            <w:noWrap/>
            <w:hideMark/>
          </w:tcPr>
          <w:p w14:paraId="7C994DC3" w14:textId="67AB64D4" w:rsidR="001A2306" w:rsidRPr="00925811" w:rsidRDefault="001A2306" w:rsidP="001A2306">
            <w:r w:rsidRPr="00925811">
              <w:t>41.</w:t>
            </w:r>
            <w:r w:rsidR="00794BAE" w:rsidRPr="00925811">
              <w:t>06</w:t>
            </w:r>
          </w:p>
        </w:tc>
        <w:tc>
          <w:tcPr>
            <w:tcW w:w="1276" w:type="dxa"/>
            <w:noWrap/>
            <w:hideMark/>
          </w:tcPr>
          <w:p w14:paraId="20492EE6" w14:textId="26D76F3B" w:rsidR="001A2306" w:rsidRPr="00925811" w:rsidRDefault="001A2306" w:rsidP="001A2306">
            <w:r w:rsidRPr="00925811">
              <w:t>44.</w:t>
            </w:r>
            <w:r w:rsidR="00794BAE" w:rsidRPr="00925811">
              <w:t>93</w:t>
            </w:r>
          </w:p>
        </w:tc>
        <w:tc>
          <w:tcPr>
            <w:tcW w:w="1276" w:type="dxa"/>
            <w:noWrap/>
            <w:hideMark/>
          </w:tcPr>
          <w:p w14:paraId="3298E72D" w14:textId="01F9C0EC" w:rsidR="001A2306" w:rsidRPr="00925811" w:rsidRDefault="001A2306" w:rsidP="001A2306">
            <w:r w:rsidRPr="00925811">
              <w:t>42.</w:t>
            </w:r>
            <w:r w:rsidR="00794BAE" w:rsidRPr="00925811">
              <w:t>58</w:t>
            </w:r>
          </w:p>
        </w:tc>
        <w:tc>
          <w:tcPr>
            <w:tcW w:w="1417" w:type="dxa"/>
            <w:noWrap/>
            <w:hideMark/>
          </w:tcPr>
          <w:p w14:paraId="2EE976FA" w14:textId="4FD7400C" w:rsidR="001A2306" w:rsidRPr="00925811" w:rsidRDefault="001A2306" w:rsidP="001A2306">
            <w:r w:rsidRPr="00925811">
              <w:t>207.</w:t>
            </w:r>
            <w:r w:rsidR="00794BAE" w:rsidRPr="00925811">
              <w:t>86</w:t>
            </w:r>
          </w:p>
        </w:tc>
      </w:tr>
      <w:tr w:rsidR="001A2306" w:rsidRPr="00925811" w14:paraId="1E24B1A0" w14:textId="77777777" w:rsidTr="00A75C46">
        <w:trPr>
          <w:trHeight w:val="300"/>
        </w:trPr>
        <w:tc>
          <w:tcPr>
            <w:tcW w:w="1129" w:type="dxa"/>
            <w:noWrap/>
            <w:hideMark/>
          </w:tcPr>
          <w:p w14:paraId="2B019163" w14:textId="77777777" w:rsidR="001A2306" w:rsidRPr="00925811" w:rsidRDefault="001A2306" w:rsidP="001A2306">
            <w:r w:rsidRPr="00925811">
              <w:t>LPN</w:t>
            </w:r>
          </w:p>
        </w:tc>
        <w:tc>
          <w:tcPr>
            <w:tcW w:w="1275" w:type="dxa"/>
            <w:noWrap/>
            <w:hideMark/>
          </w:tcPr>
          <w:p w14:paraId="76333A7C" w14:textId="76EFDCD3" w:rsidR="001A2306" w:rsidRPr="00925811" w:rsidRDefault="00794BAE" w:rsidP="001A2306">
            <w:r w:rsidRPr="00925811">
              <w:t>28.95</w:t>
            </w:r>
          </w:p>
        </w:tc>
        <w:tc>
          <w:tcPr>
            <w:tcW w:w="1276" w:type="dxa"/>
            <w:noWrap/>
            <w:hideMark/>
          </w:tcPr>
          <w:p w14:paraId="265797BE" w14:textId="34D06E4E" w:rsidR="001A2306" w:rsidRPr="00925811" w:rsidRDefault="001A2306" w:rsidP="001A2306">
            <w:r w:rsidRPr="00925811">
              <w:t>30.</w:t>
            </w:r>
            <w:r w:rsidR="00794BAE" w:rsidRPr="00925811">
              <w:t>46</w:t>
            </w:r>
          </w:p>
        </w:tc>
        <w:tc>
          <w:tcPr>
            <w:tcW w:w="1276" w:type="dxa"/>
            <w:noWrap/>
            <w:hideMark/>
          </w:tcPr>
          <w:p w14:paraId="09650EB2" w14:textId="00FD1F8B" w:rsidR="001A2306" w:rsidRPr="00925811" w:rsidRDefault="001A2306" w:rsidP="001A2306">
            <w:r w:rsidRPr="00925811">
              <w:t>44.</w:t>
            </w:r>
            <w:r w:rsidR="00794BAE" w:rsidRPr="00925811">
              <w:t>35</w:t>
            </w:r>
          </w:p>
        </w:tc>
        <w:tc>
          <w:tcPr>
            <w:tcW w:w="1276" w:type="dxa"/>
            <w:noWrap/>
            <w:hideMark/>
          </w:tcPr>
          <w:p w14:paraId="04F17EC3" w14:textId="37584C26" w:rsidR="001A2306" w:rsidRPr="00925811" w:rsidRDefault="001A2306" w:rsidP="001A2306">
            <w:r w:rsidRPr="00925811">
              <w:t>37.</w:t>
            </w:r>
            <w:r w:rsidR="00794BAE" w:rsidRPr="00925811">
              <w:t>60</w:t>
            </w:r>
          </w:p>
        </w:tc>
        <w:tc>
          <w:tcPr>
            <w:tcW w:w="1276" w:type="dxa"/>
            <w:noWrap/>
            <w:hideMark/>
          </w:tcPr>
          <w:p w14:paraId="3F98A5E1" w14:textId="09A78A15" w:rsidR="001A2306" w:rsidRPr="00925811" w:rsidRDefault="001A2306" w:rsidP="001A2306">
            <w:r w:rsidRPr="00925811">
              <w:t>29.</w:t>
            </w:r>
            <w:r w:rsidR="00794BAE" w:rsidRPr="00925811">
              <w:t>53</w:t>
            </w:r>
          </w:p>
        </w:tc>
        <w:tc>
          <w:tcPr>
            <w:tcW w:w="1417" w:type="dxa"/>
            <w:noWrap/>
            <w:hideMark/>
          </w:tcPr>
          <w:p w14:paraId="5E207490" w14:textId="0508D166" w:rsidR="001A2306" w:rsidRPr="00925811" w:rsidRDefault="00794BAE" w:rsidP="001A2306">
            <w:r w:rsidRPr="00925811">
              <w:t>170.89</w:t>
            </w:r>
          </w:p>
        </w:tc>
      </w:tr>
      <w:tr w:rsidR="001A2306" w:rsidRPr="00925811" w14:paraId="3574517F" w14:textId="77777777" w:rsidTr="00A75C46">
        <w:trPr>
          <w:trHeight w:val="300"/>
        </w:trPr>
        <w:tc>
          <w:tcPr>
            <w:tcW w:w="1129" w:type="dxa"/>
            <w:noWrap/>
            <w:hideMark/>
          </w:tcPr>
          <w:p w14:paraId="00BEFD87" w14:textId="77777777" w:rsidR="001A2306" w:rsidRPr="00925811" w:rsidRDefault="001A2306" w:rsidP="001A2306">
            <w:r w:rsidRPr="00925811">
              <w:t>SPN</w:t>
            </w:r>
          </w:p>
        </w:tc>
        <w:tc>
          <w:tcPr>
            <w:tcW w:w="1275" w:type="dxa"/>
            <w:noWrap/>
            <w:hideMark/>
          </w:tcPr>
          <w:p w14:paraId="3A10D293" w14:textId="0154536D" w:rsidR="001A2306" w:rsidRPr="00925811" w:rsidRDefault="001A2306" w:rsidP="001A2306">
            <w:r w:rsidRPr="00925811">
              <w:t>34.</w:t>
            </w:r>
            <w:r w:rsidR="00794BAE" w:rsidRPr="00925811">
              <w:t>40</w:t>
            </w:r>
          </w:p>
        </w:tc>
        <w:tc>
          <w:tcPr>
            <w:tcW w:w="1276" w:type="dxa"/>
            <w:noWrap/>
            <w:hideMark/>
          </w:tcPr>
          <w:p w14:paraId="326B2387" w14:textId="7E20528E" w:rsidR="001A2306" w:rsidRPr="00925811" w:rsidRDefault="001A2306" w:rsidP="001A2306">
            <w:r w:rsidRPr="00925811">
              <w:t>37.</w:t>
            </w:r>
            <w:r w:rsidR="00794BAE" w:rsidRPr="00925811">
              <w:t>31</w:t>
            </w:r>
          </w:p>
        </w:tc>
        <w:tc>
          <w:tcPr>
            <w:tcW w:w="1276" w:type="dxa"/>
            <w:noWrap/>
            <w:hideMark/>
          </w:tcPr>
          <w:p w14:paraId="533EB3FB" w14:textId="1CEFACCE" w:rsidR="001A2306" w:rsidRPr="00925811" w:rsidRDefault="001A2306" w:rsidP="001A2306">
            <w:r w:rsidRPr="00925811">
              <w:t>38.</w:t>
            </w:r>
            <w:r w:rsidR="00794BAE" w:rsidRPr="00925811">
              <w:t>37</w:t>
            </w:r>
          </w:p>
        </w:tc>
        <w:tc>
          <w:tcPr>
            <w:tcW w:w="1276" w:type="dxa"/>
            <w:noWrap/>
            <w:hideMark/>
          </w:tcPr>
          <w:p w14:paraId="278B7808" w14:textId="73ED54C0" w:rsidR="001A2306" w:rsidRPr="00925811" w:rsidRDefault="001A2306" w:rsidP="001A2306">
            <w:r w:rsidRPr="00925811">
              <w:t>36.</w:t>
            </w:r>
            <w:r w:rsidR="00794BAE" w:rsidRPr="00925811">
              <w:t>01</w:t>
            </w:r>
          </w:p>
        </w:tc>
        <w:tc>
          <w:tcPr>
            <w:tcW w:w="1276" w:type="dxa"/>
            <w:noWrap/>
            <w:hideMark/>
          </w:tcPr>
          <w:p w14:paraId="2C888833" w14:textId="15BD3E64" w:rsidR="001A2306" w:rsidRPr="00925811" w:rsidRDefault="00794BAE" w:rsidP="001A2306">
            <w:r w:rsidRPr="00925811">
              <w:t>36.99</w:t>
            </w:r>
          </w:p>
        </w:tc>
        <w:tc>
          <w:tcPr>
            <w:tcW w:w="1417" w:type="dxa"/>
            <w:noWrap/>
            <w:hideMark/>
          </w:tcPr>
          <w:p w14:paraId="0CDDD656" w14:textId="1DE2CB3B" w:rsidR="001A2306" w:rsidRPr="00925811" w:rsidRDefault="00794BAE" w:rsidP="001A2306">
            <w:r w:rsidRPr="00925811">
              <w:t>183.08</w:t>
            </w:r>
          </w:p>
        </w:tc>
      </w:tr>
      <w:tr w:rsidR="001A2306" w:rsidRPr="00925811" w14:paraId="5EB06A13" w14:textId="77777777" w:rsidTr="00A75C46">
        <w:trPr>
          <w:trHeight w:val="300"/>
        </w:trPr>
        <w:tc>
          <w:tcPr>
            <w:tcW w:w="1129" w:type="dxa"/>
            <w:noWrap/>
            <w:hideMark/>
          </w:tcPr>
          <w:p w14:paraId="4A674E14" w14:textId="77777777" w:rsidR="001A2306" w:rsidRPr="00925811" w:rsidRDefault="001A2306" w:rsidP="001A2306">
            <w:r w:rsidRPr="00925811">
              <w:t>EPN</w:t>
            </w:r>
          </w:p>
        </w:tc>
        <w:tc>
          <w:tcPr>
            <w:tcW w:w="1275" w:type="dxa"/>
            <w:noWrap/>
            <w:hideMark/>
          </w:tcPr>
          <w:p w14:paraId="782B200A" w14:textId="0188F4A6" w:rsidR="001A2306" w:rsidRPr="00925811" w:rsidRDefault="001A2306" w:rsidP="001A2306">
            <w:r w:rsidRPr="00925811">
              <w:t>45.</w:t>
            </w:r>
            <w:r w:rsidR="00794BAE" w:rsidRPr="00925811">
              <w:t>64</w:t>
            </w:r>
          </w:p>
        </w:tc>
        <w:tc>
          <w:tcPr>
            <w:tcW w:w="1276" w:type="dxa"/>
            <w:noWrap/>
            <w:hideMark/>
          </w:tcPr>
          <w:p w14:paraId="29792A7A" w14:textId="65356905" w:rsidR="001A2306" w:rsidRPr="00925811" w:rsidRDefault="001A2306" w:rsidP="001A2306">
            <w:r w:rsidRPr="00925811">
              <w:t>50.</w:t>
            </w:r>
            <w:r w:rsidR="00794BAE" w:rsidRPr="00925811">
              <w:t>49</w:t>
            </w:r>
          </w:p>
        </w:tc>
        <w:tc>
          <w:tcPr>
            <w:tcW w:w="1276" w:type="dxa"/>
            <w:noWrap/>
            <w:hideMark/>
          </w:tcPr>
          <w:p w14:paraId="285F5420" w14:textId="35A4C6A1" w:rsidR="001A2306" w:rsidRPr="00925811" w:rsidRDefault="00794BAE" w:rsidP="001A2306">
            <w:r w:rsidRPr="00925811">
              <w:t>50.97</w:t>
            </w:r>
          </w:p>
        </w:tc>
        <w:tc>
          <w:tcPr>
            <w:tcW w:w="1276" w:type="dxa"/>
            <w:noWrap/>
            <w:hideMark/>
          </w:tcPr>
          <w:p w14:paraId="6C2B263D" w14:textId="6FE49635" w:rsidR="001A2306" w:rsidRPr="00925811" w:rsidRDefault="001A2306" w:rsidP="001A2306">
            <w:r w:rsidRPr="00925811">
              <w:t>46.</w:t>
            </w:r>
            <w:r w:rsidR="00794BAE" w:rsidRPr="00925811">
              <w:t>80</w:t>
            </w:r>
          </w:p>
        </w:tc>
        <w:tc>
          <w:tcPr>
            <w:tcW w:w="1276" w:type="dxa"/>
            <w:noWrap/>
            <w:hideMark/>
          </w:tcPr>
          <w:p w14:paraId="4E66F176" w14:textId="123F49B5" w:rsidR="001A2306" w:rsidRPr="00925811" w:rsidRDefault="001A2306" w:rsidP="001A2306">
            <w:r w:rsidRPr="00925811">
              <w:t>40.</w:t>
            </w:r>
            <w:r w:rsidR="00794BAE" w:rsidRPr="00925811">
              <w:t>25</w:t>
            </w:r>
          </w:p>
        </w:tc>
        <w:tc>
          <w:tcPr>
            <w:tcW w:w="1417" w:type="dxa"/>
            <w:noWrap/>
            <w:hideMark/>
          </w:tcPr>
          <w:p w14:paraId="5E4A2D15" w14:textId="64524E2A" w:rsidR="001A2306" w:rsidRPr="00925811" w:rsidRDefault="001A2306" w:rsidP="001A2306">
            <w:r w:rsidRPr="00925811">
              <w:t>234.</w:t>
            </w:r>
            <w:r w:rsidR="00794BAE" w:rsidRPr="00925811">
              <w:t>15</w:t>
            </w:r>
          </w:p>
        </w:tc>
      </w:tr>
      <w:tr w:rsidR="001A2306" w:rsidRPr="00925811" w14:paraId="76A9EA0C" w14:textId="77777777" w:rsidTr="00A75C46">
        <w:trPr>
          <w:trHeight w:val="300"/>
        </w:trPr>
        <w:tc>
          <w:tcPr>
            <w:tcW w:w="1129" w:type="dxa"/>
            <w:noWrap/>
            <w:hideMark/>
          </w:tcPr>
          <w:p w14:paraId="30E246E0" w14:textId="77777777" w:rsidR="001A2306" w:rsidRPr="00925811" w:rsidRDefault="001A2306" w:rsidP="001A2306">
            <w:r w:rsidRPr="00925811">
              <w:t>SPD</w:t>
            </w:r>
          </w:p>
        </w:tc>
        <w:tc>
          <w:tcPr>
            <w:tcW w:w="1275" w:type="dxa"/>
            <w:noWrap/>
            <w:hideMark/>
          </w:tcPr>
          <w:p w14:paraId="73C5CF65" w14:textId="07896847" w:rsidR="001A2306" w:rsidRPr="00925811" w:rsidRDefault="001A2306" w:rsidP="001A2306">
            <w:r w:rsidRPr="00925811">
              <w:t>30.</w:t>
            </w:r>
            <w:r w:rsidR="00794BAE" w:rsidRPr="00925811">
              <w:t>88</w:t>
            </w:r>
          </w:p>
        </w:tc>
        <w:tc>
          <w:tcPr>
            <w:tcW w:w="1276" w:type="dxa"/>
            <w:noWrap/>
            <w:hideMark/>
          </w:tcPr>
          <w:p w14:paraId="06B25599" w14:textId="5D999213" w:rsidR="001A2306" w:rsidRPr="00925811" w:rsidRDefault="00794BAE" w:rsidP="001A2306">
            <w:r w:rsidRPr="00925811">
              <w:t>33.01</w:t>
            </w:r>
          </w:p>
        </w:tc>
        <w:tc>
          <w:tcPr>
            <w:tcW w:w="1276" w:type="dxa"/>
            <w:noWrap/>
            <w:hideMark/>
          </w:tcPr>
          <w:p w14:paraId="028A8476" w14:textId="12196604" w:rsidR="001A2306" w:rsidRPr="00925811" w:rsidRDefault="001A2306" w:rsidP="001A2306">
            <w:r w:rsidRPr="00925811">
              <w:t>24.</w:t>
            </w:r>
            <w:r w:rsidR="00794BAE" w:rsidRPr="00925811">
              <w:t>84</w:t>
            </w:r>
          </w:p>
        </w:tc>
        <w:tc>
          <w:tcPr>
            <w:tcW w:w="1276" w:type="dxa"/>
            <w:noWrap/>
            <w:hideMark/>
          </w:tcPr>
          <w:p w14:paraId="170846FC" w14:textId="794CC577" w:rsidR="001A2306" w:rsidRPr="00925811" w:rsidRDefault="001A2306" w:rsidP="001A2306">
            <w:r w:rsidRPr="00925811">
              <w:t>25.</w:t>
            </w:r>
            <w:r w:rsidR="00794BAE" w:rsidRPr="00925811">
              <w:t>69</w:t>
            </w:r>
          </w:p>
        </w:tc>
        <w:tc>
          <w:tcPr>
            <w:tcW w:w="1276" w:type="dxa"/>
            <w:noWrap/>
            <w:hideMark/>
          </w:tcPr>
          <w:p w14:paraId="3397FA28" w14:textId="6D75CFC7" w:rsidR="001A2306" w:rsidRPr="00925811" w:rsidRDefault="001A2306" w:rsidP="001A2306">
            <w:r w:rsidRPr="00925811">
              <w:t>25.</w:t>
            </w:r>
            <w:r w:rsidR="00794BAE" w:rsidRPr="00925811">
              <w:t>63</w:t>
            </w:r>
          </w:p>
        </w:tc>
        <w:tc>
          <w:tcPr>
            <w:tcW w:w="1417" w:type="dxa"/>
            <w:noWrap/>
            <w:hideMark/>
          </w:tcPr>
          <w:p w14:paraId="68649B62" w14:textId="2EA0282B" w:rsidR="001A2306" w:rsidRPr="00925811" w:rsidRDefault="00794BAE" w:rsidP="001A2306">
            <w:r w:rsidRPr="00925811">
              <w:t>140.05</w:t>
            </w:r>
          </w:p>
        </w:tc>
      </w:tr>
      <w:tr w:rsidR="001A2306" w:rsidRPr="00925811" w14:paraId="6C86310A" w14:textId="77777777" w:rsidTr="00A75C46">
        <w:trPr>
          <w:trHeight w:val="300"/>
        </w:trPr>
        <w:tc>
          <w:tcPr>
            <w:tcW w:w="1129" w:type="dxa"/>
            <w:noWrap/>
            <w:hideMark/>
          </w:tcPr>
          <w:p w14:paraId="6F84BA54" w14:textId="77777777" w:rsidR="001A2306" w:rsidRPr="00925811" w:rsidRDefault="001A2306" w:rsidP="001A2306">
            <w:r w:rsidRPr="00925811">
              <w:t>SPMW</w:t>
            </w:r>
          </w:p>
        </w:tc>
        <w:tc>
          <w:tcPr>
            <w:tcW w:w="1275" w:type="dxa"/>
            <w:noWrap/>
            <w:hideMark/>
          </w:tcPr>
          <w:p w14:paraId="51ED1EFA" w14:textId="7BEF710D" w:rsidR="001A2306" w:rsidRPr="00925811" w:rsidRDefault="001A2306" w:rsidP="001A2306">
            <w:r w:rsidRPr="00925811">
              <w:t>39.</w:t>
            </w:r>
            <w:r w:rsidR="00794BAE" w:rsidRPr="00925811">
              <w:t>16</w:t>
            </w:r>
          </w:p>
        </w:tc>
        <w:tc>
          <w:tcPr>
            <w:tcW w:w="1276" w:type="dxa"/>
            <w:noWrap/>
            <w:hideMark/>
          </w:tcPr>
          <w:p w14:paraId="10CA3D68" w14:textId="08EBFBD2" w:rsidR="001A2306" w:rsidRPr="00925811" w:rsidRDefault="001A2306" w:rsidP="001A2306">
            <w:r w:rsidRPr="00925811">
              <w:t>46.</w:t>
            </w:r>
            <w:r w:rsidR="00794BAE" w:rsidRPr="00925811">
              <w:t>43</w:t>
            </w:r>
          </w:p>
        </w:tc>
        <w:tc>
          <w:tcPr>
            <w:tcW w:w="1276" w:type="dxa"/>
            <w:noWrap/>
            <w:hideMark/>
          </w:tcPr>
          <w:p w14:paraId="39A2776E" w14:textId="07C17C48" w:rsidR="001A2306" w:rsidRPr="00925811" w:rsidRDefault="001A2306" w:rsidP="001A2306">
            <w:r w:rsidRPr="00925811">
              <w:t>51.</w:t>
            </w:r>
            <w:r w:rsidR="00794BAE" w:rsidRPr="00925811">
              <w:t>32</w:t>
            </w:r>
          </w:p>
        </w:tc>
        <w:tc>
          <w:tcPr>
            <w:tcW w:w="1276" w:type="dxa"/>
            <w:noWrap/>
            <w:hideMark/>
          </w:tcPr>
          <w:p w14:paraId="28CC76BA" w14:textId="65A01BC4" w:rsidR="001A2306" w:rsidRPr="00925811" w:rsidRDefault="001A2306" w:rsidP="001A2306">
            <w:r w:rsidRPr="00925811">
              <w:t>38.</w:t>
            </w:r>
            <w:r w:rsidR="00794BAE" w:rsidRPr="00925811">
              <w:t>13</w:t>
            </w:r>
          </w:p>
        </w:tc>
        <w:tc>
          <w:tcPr>
            <w:tcW w:w="1276" w:type="dxa"/>
            <w:noWrap/>
            <w:hideMark/>
          </w:tcPr>
          <w:p w14:paraId="46F38726" w14:textId="66F740AF" w:rsidR="001A2306" w:rsidRPr="00925811" w:rsidRDefault="001A2306" w:rsidP="001A2306">
            <w:r w:rsidRPr="00925811">
              <w:t>32.</w:t>
            </w:r>
            <w:r w:rsidR="00794BAE" w:rsidRPr="00925811">
              <w:t>45</w:t>
            </w:r>
          </w:p>
        </w:tc>
        <w:tc>
          <w:tcPr>
            <w:tcW w:w="1417" w:type="dxa"/>
            <w:noWrap/>
            <w:hideMark/>
          </w:tcPr>
          <w:p w14:paraId="0794A4E2" w14:textId="6B618E8F" w:rsidR="001A2306" w:rsidRPr="00925811" w:rsidRDefault="001A2306" w:rsidP="001A2306">
            <w:r w:rsidRPr="00925811">
              <w:t>207.</w:t>
            </w:r>
            <w:r w:rsidR="00794BAE" w:rsidRPr="00925811">
              <w:t>49</w:t>
            </w:r>
          </w:p>
        </w:tc>
      </w:tr>
      <w:tr w:rsidR="001A2306" w:rsidRPr="00925811" w14:paraId="1BD80A86" w14:textId="77777777" w:rsidTr="00A75C46">
        <w:trPr>
          <w:trHeight w:val="300"/>
        </w:trPr>
        <w:tc>
          <w:tcPr>
            <w:tcW w:w="1129" w:type="dxa"/>
            <w:noWrap/>
            <w:hideMark/>
          </w:tcPr>
          <w:p w14:paraId="73143CA6" w14:textId="77777777" w:rsidR="001A2306" w:rsidRPr="00925811" w:rsidRDefault="001A2306" w:rsidP="001A2306">
            <w:r w:rsidRPr="00925811">
              <w:t>SSEH</w:t>
            </w:r>
          </w:p>
        </w:tc>
        <w:tc>
          <w:tcPr>
            <w:tcW w:w="1275" w:type="dxa"/>
            <w:noWrap/>
            <w:hideMark/>
          </w:tcPr>
          <w:p w14:paraId="6A679B6C" w14:textId="59ECC2C6" w:rsidR="001A2306" w:rsidRPr="00925811" w:rsidRDefault="001A2306" w:rsidP="001A2306">
            <w:r w:rsidRPr="00925811">
              <w:t>25.</w:t>
            </w:r>
            <w:r w:rsidR="00794BAE" w:rsidRPr="00925811">
              <w:t>68</w:t>
            </w:r>
          </w:p>
        </w:tc>
        <w:tc>
          <w:tcPr>
            <w:tcW w:w="1276" w:type="dxa"/>
            <w:noWrap/>
            <w:hideMark/>
          </w:tcPr>
          <w:p w14:paraId="23C26676" w14:textId="6F5904A3" w:rsidR="001A2306" w:rsidRPr="00925811" w:rsidRDefault="001A2306" w:rsidP="001A2306">
            <w:r w:rsidRPr="00925811">
              <w:t>17.</w:t>
            </w:r>
            <w:r w:rsidR="00794BAE" w:rsidRPr="00925811">
              <w:t>62</w:t>
            </w:r>
          </w:p>
        </w:tc>
        <w:tc>
          <w:tcPr>
            <w:tcW w:w="1276" w:type="dxa"/>
            <w:noWrap/>
            <w:hideMark/>
          </w:tcPr>
          <w:p w14:paraId="73E189BE" w14:textId="27065442" w:rsidR="001A2306" w:rsidRPr="00925811" w:rsidRDefault="001A2306" w:rsidP="001A2306">
            <w:r w:rsidRPr="00925811">
              <w:t>15.</w:t>
            </w:r>
            <w:r w:rsidR="00794BAE" w:rsidRPr="00925811">
              <w:t>08</w:t>
            </w:r>
          </w:p>
        </w:tc>
        <w:tc>
          <w:tcPr>
            <w:tcW w:w="1276" w:type="dxa"/>
            <w:noWrap/>
            <w:hideMark/>
          </w:tcPr>
          <w:p w14:paraId="2E6E25CD" w14:textId="4AE3C9DA" w:rsidR="001A2306" w:rsidRPr="00925811" w:rsidRDefault="001A2306" w:rsidP="001A2306">
            <w:r w:rsidRPr="00925811">
              <w:t>25.</w:t>
            </w:r>
            <w:r w:rsidR="00794BAE" w:rsidRPr="00925811">
              <w:t>68</w:t>
            </w:r>
          </w:p>
        </w:tc>
        <w:tc>
          <w:tcPr>
            <w:tcW w:w="1276" w:type="dxa"/>
            <w:noWrap/>
            <w:hideMark/>
          </w:tcPr>
          <w:p w14:paraId="52ACF2FA" w14:textId="2D0BDC00" w:rsidR="001A2306" w:rsidRPr="00925811" w:rsidRDefault="001A2306" w:rsidP="001A2306">
            <w:r w:rsidRPr="00925811">
              <w:t>12.</w:t>
            </w:r>
            <w:r w:rsidR="00794BAE" w:rsidRPr="00925811">
              <w:t>45</w:t>
            </w:r>
          </w:p>
        </w:tc>
        <w:tc>
          <w:tcPr>
            <w:tcW w:w="1417" w:type="dxa"/>
            <w:noWrap/>
            <w:hideMark/>
          </w:tcPr>
          <w:p w14:paraId="4FF241ED" w14:textId="1A4E0057" w:rsidR="001A2306" w:rsidRPr="00925811" w:rsidRDefault="001A2306" w:rsidP="001A2306">
            <w:r w:rsidRPr="00925811">
              <w:t>96.</w:t>
            </w:r>
            <w:r w:rsidR="00794BAE" w:rsidRPr="00925811">
              <w:t>51</w:t>
            </w:r>
          </w:p>
        </w:tc>
      </w:tr>
      <w:tr w:rsidR="001A2306" w:rsidRPr="00925811" w14:paraId="22119F3E" w14:textId="77777777" w:rsidTr="00A75C46">
        <w:trPr>
          <w:trHeight w:val="300"/>
        </w:trPr>
        <w:tc>
          <w:tcPr>
            <w:tcW w:w="1129" w:type="dxa"/>
            <w:noWrap/>
            <w:hideMark/>
          </w:tcPr>
          <w:p w14:paraId="4A187FF6" w14:textId="77777777" w:rsidR="001A2306" w:rsidRPr="00925811" w:rsidRDefault="001A2306" w:rsidP="001A2306">
            <w:r w:rsidRPr="00925811">
              <w:t>SSES</w:t>
            </w:r>
          </w:p>
        </w:tc>
        <w:tc>
          <w:tcPr>
            <w:tcW w:w="1275" w:type="dxa"/>
            <w:noWrap/>
            <w:hideMark/>
          </w:tcPr>
          <w:p w14:paraId="28F1CC92" w14:textId="06339816" w:rsidR="001A2306" w:rsidRPr="00925811" w:rsidRDefault="00794BAE" w:rsidP="001A2306">
            <w:r w:rsidRPr="00925811">
              <w:t>32.65</w:t>
            </w:r>
          </w:p>
        </w:tc>
        <w:tc>
          <w:tcPr>
            <w:tcW w:w="1276" w:type="dxa"/>
            <w:noWrap/>
            <w:hideMark/>
          </w:tcPr>
          <w:p w14:paraId="5F41CC76" w14:textId="2B18C412" w:rsidR="001A2306" w:rsidRPr="00925811" w:rsidRDefault="00794BAE" w:rsidP="001A2306">
            <w:r w:rsidRPr="00925811">
              <w:t>40.15</w:t>
            </w:r>
          </w:p>
        </w:tc>
        <w:tc>
          <w:tcPr>
            <w:tcW w:w="1276" w:type="dxa"/>
            <w:noWrap/>
            <w:hideMark/>
          </w:tcPr>
          <w:p w14:paraId="7A4DB962" w14:textId="1A2AB55A" w:rsidR="001A2306" w:rsidRPr="00925811" w:rsidRDefault="001A2306" w:rsidP="001A2306">
            <w:r w:rsidRPr="00925811">
              <w:t>37.</w:t>
            </w:r>
            <w:r w:rsidR="00794BAE" w:rsidRPr="00925811">
              <w:t>14</w:t>
            </w:r>
          </w:p>
        </w:tc>
        <w:tc>
          <w:tcPr>
            <w:tcW w:w="1276" w:type="dxa"/>
            <w:noWrap/>
            <w:hideMark/>
          </w:tcPr>
          <w:p w14:paraId="12CDE1BC" w14:textId="77021E15" w:rsidR="001A2306" w:rsidRPr="00925811" w:rsidRDefault="001A2306" w:rsidP="001A2306">
            <w:r w:rsidRPr="00925811">
              <w:t>36.</w:t>
            </w:r>
            <w:r w:rsidR="00794BAE" w:rsidRPr="00925811">
              <w:t>33</w:t>
            </w:r>
          </w:p>
        </w:tc>
        <w:tc>
          <w:tcPr>
            <w:tcW w:w="1276" w:type="dxa"/>
            <w:noWrap/>
            <w:hideMark/>
          </w:tcPr>
          <w:p w14:paraId="7F59A9F5" w14:textId="35EAD810" w:rsidR="001A2306" w:rsidRPr="00925811" w:rsidRDefault="00794BAE" w:rsidP="001A2306">
            <w:r w:rsidRPr="00925811">
              <w:t>33.26</w:t>
            </w:r>
          </w:p>
        </w:tc>
        <w:tc>
          <w:tcPr>
            <w:tcW w:w="1417" w:type="dxa"/>
            <w:noWrap/>
            <w:hideMark/>
          </w:tcPr>
          <w:p w14:paraId="2DDA12D7" w14:textId="0E4A9CDB" w:rsidR="001A2306" w:rsidRPr="00925811" w:rsidRDefault="001A2306" w:rsidP="001A2306">
            <w:r w:rsidRPr="00925811">
              <w:t>179.</w:t>
            </w:r>
            <w:r w:rsidR="00794BAE" w:rsidRPr="00925811">
              <w:t>53</w:t>
            </w:r>
          </w:p>
        </w:tc>
      </w:tr>
    </w:tbl>
    <w:p w14:paraId="1916DEE6" w14:textId="77777777" w:rsidR="001A2306" w:rsidRPr="00925811" w:rsidRDefault="001A2306" w:rsidP="001A2306">
      <w:pPr>
        <w:pStyle w:val="AppendixHeading"/>
      </w:pPr>
      <w:bookmarkStart w:id="102" w:name="_Ref115166016"/>
    </w:p>
    <w:bookmarkEnd w:id="102"/>
    <w:p w14:paraId="1D71DB13" w14:textId="77777777" w:rsidR="001A2306" w:rsidRPr="00925811" w:rsidRDefault="001A2306" w:rsidP="001A2306">
      <w:pPr>
        <w:pStyle w:val="Caption"/>
      </w:pPr>
      <w:r w:rsidRPr="00925811">
        <w:t>Baseline Network Risk Output (NRO</w:t>
      </w:r>
      <w:r w:rsidRPr="00925811">
        <w:rPr>
          <w:rStyle w:val="Subscript"/>
        </w:rPr>
        <w:t>BL</w:t>
      </w:r>
      <w:r w:rsidRPr="00925811">
        <w:t>) (£risk)</w:t>
      </w:r>
    </w:p>
    <w:tbl>
      <w:tblPr>
        <w:tblStyle w:val="AppendixTable"/>
        <w:tblW w:w="0" w:type="auto"/>
        <w:tblLayout w:type="fixed"/>
        <w:tblLook w:val="04A0" w:firstRow="1" w:lastRow="0" w:firstColumn="1" w:lastColumn="0" w:noHBand="0" w:noVBand="1"/>
      </w:tblPr>
      <w:tblGrid>
        <w:gridCol w:w="1271"/>
        <w:gridCol w:w="2410"/>
      </w:tblGrid>
      <w:tr w:rsidR="001A2306" w:rsidRPr="00925811" w14:paraId="383E8BEE" w14:textId="77777777" w:rsidTr="00A75C46">
        <w:trPr>
          <w:cnfStyle w:val="100000000000" w:firstRow="1" w:lastRow="0" w:firstColumn="0" w:lastColumn="0" w:oddVBand="0" w:evenVBand="0" w:oddHBand="0" w:evenHBand="0" w:firstRowFirstColumn="0" w:firstRowLastColumn="0" w:lastRowFirstColumn="0" w:lastRowLastColumn="0"/>
          <w:trHeight w:val="300"/>
        </w:trPr>
        <w:tc>
          <w:tcPr>
            <w:tcW w:w="1271" w:type="dxa"/>
            <w:noWrap/>
          </w:tcPr>
          <w:p w14:paraId="33EE2040" w14:textId="77777777" w:rsidR="001A2306" w:rsidRPr="00925811" w:rsidRDefault="001A2306" w:rsidP="001A2306">
            <w:r w:rsidRPr="00925811">
              <w:t>Licensee</w:t>
            </w:r>
          </w:p>
        </w:tc>
        <w:tc>
          <w:tcPr>
            <w:tcW w:w="2410" w:type="dxa"/>
            <w:noWrap/>
          </w:tcPr>
          <w:p w14:paraId="51580181" w14:textId="77777777" w:rsidR="001A2306" w:rsidRPr="00925811" w:rsidRDefault="001A2306" w:rsidP="001A2306">
            <w:r w:rsidRPr="00925811">
              <w:t>RIIO-ED2 Total</w:t>
            </w:r>
          </w:p>
        </w:tc>
      </w:tr>
      <w:tr w:rsidR="001A2306" w:rsidRPr="00925811" w14:paraId="6BCB86B9" w14:textId="77777777" w:rsidTr="00A75C46">
        <w:trPr>
          <w:trHeight w:val="300"/>
        </w:trPr>
        <w:tc>
          <w:tcPr>
            <w:tcW w:w="1271" w:type="dxa"/>
            <w:noWrap/>
            <w:hideMark/>
          </w:tcPr>
          <w:p w14:paraId="528AE9AC" w14:textId="77777777" w:rsidR="001A2306" w:rsidRPr="00925811" w:rsidRDefault="001A2306" w:rsidP="001A2306">
            <w:r w:rsidRPr="00925811">
              <w:t>ENWL</w:t>
            </w:r>
          </w:p>
        </w:tc>
        <w:tc>
          <w:tcPr>
            <w:tcW w:w="2410" w:type="dxa"/>
            <w:noWrap/>
            <w:hideMark/>
          </w:tcPr>
          <w:p w14:paraId="36335EE0" w14:textId="77777777" w:rsidR="001A2306" w:rsidRPr="00925811" w:rsidRDefault="001A2306" w:rsidP="001A2306">
            <w:r w:rsidRPr="00925811">
              <w:t xml:space="preserve">- 416,645,265 </w:t>
            </w:r>
          </w:p>
        </w:tc>
      </w:tr>
      <w:tr w:rsidR="001A2306" w:rsidRPr="00925811" w14:paraId="7138ED1A" w14:textId="77777777" w:rsidTr="00A75C46">
        <w:trPr>
          <w:trHeight w:val="300"/>
        </w:trPr>
        <w:tc>
          <w:tcPr>
            <w:tcW w:w="1271" w:type="dxa"/>
            <w:noWrap/>
            <w:hideMark/>
          </w:tcPr>
          <w:p w14:paraId="79FC4EC1" w14:textId="77777777" w:rsidR="001A2306" w:rsidRPr="00925811" w:rsidRDefault="001A2306" w:rsidP="001A2306">
            <w:r w:rsidRPr="00925811">
              <w:t>NPgN</w:t>
            </w:r>
          </w:p>
        </w:tc>
        <w:tc>
          <w:tcPr>
            <w:tcW w:w="2410" w:type="dxa"/>
            <w:noWrap/>
            <w:hideMark/>
          </w:tcPr>
          <w:p w14:paraId="5F664383" w14:textId="77777777" w:rsidR="001A2306" w:rsidRPr="00925811" w:rsidRDefault="001A2306" w:rsidP="001A2306">
            <w:r w:rsidRPr="00925811">
              <w:t xml:space="preserve">- 391,091,627 </w:t>
            </w:r>
          </w:p>
        </w:tc>
      </w:tr>
      <w:tr w:rsidR="001A2306" w:rsidRPr="00925811" w14:paraId="1F7E8FAD" w14:textId="77777777" w:rsidTr="00A75C46">
        <w:trPr>
          <w:trHeight w:val="300"/>
        </w:trPr>
        <w:tc>
          <w:tcPr>
            <w:tcW w:w="1271" w:type="dxa"/>
            <w:noWrap/>
            <w:hideMark/>
          </w:tcPr>
          <w:p w14:paraId="2FECE998" w14:textId="77777777" w:rsidR="001A2306" w:rsidRPr="00925811" w:rsidRDefault="001A2306" w:rsidP="001A2306">
            <w:r w:rsidRPr="00925811">
              <w:t>NPgY</w:t>
            </w:r>
          </w:p>
        </w:tc>
        <w:tc>
          <w:tcPr>
            <w:tcW w:w="2410" w:type="dxa"/>
            <w:noWrap/>
            <w:hideMark/>
          </w:tcPr>
          <w:p w14:paraId="2ECA3C78" w14:textId="77777777" w:rsidR="001A2306" w:rsidRPr="00925811" w:rsidRDefault="001A2306" w:rsidP="001A2306">
            <w:r w:rsidRPr="00925811">
              <w:t xml:space="preserve">- 393,647,413 </w:t>
            </w:r>
          </w:p>
        </w:tc>
      </w:tr>
      <w:tr w:rsidR="001A2306" w:rsidRPr="00925811" w14:paraId="169BDAB7" w14:textId="77777777" w:rsidTr="00A75C46">
        <w:trPr>
          <w:trHeight w:val="300"/>
        </w:trPr>
        <w:tc>
          <w:tcPr>
            <w:tcW w:w="1271" w:type="dxa"/>
            <w:noWrap/>
            <w:hideMark/>
          </w:tcPr>
          <w:p w14:paraId="555AAFA5" w14:textId="77777777" w:rsidR="001A2306" w:rsidRPr="00925811" w:rsidRDefault="001A2306" w:rsidP="001A2306">
            <w:r w:rsidRPr="00925811">
              <w:t>WMID</w:t>
            </w:r>
          </w:p>
        </w:tc>
        <w:tc>
          <w:tcPr>
            <w:tcW w:w="2410" w:type="dxa"/>
            <w:noWrap/>
            <w:hideMark/>
          </w:tcPr>
          <w:p w14:paraId="131137F1" w14:textId="77777777" w:rsidR="001A2306" w:rsidRPr="00925811" w:rsidRDefault="001A2306" w:rsidP="001A2306">
            <w:r w:rsidRPr="00925811">
              <w:t xml:space="preserve">- 519,787,560 </w:t>
            </w:r>
          </w:p>
        </w:tc>
      </w:tr>
      <w:tr w:rsidR="001A2306" w:rsidRPr="00925811" w14:paraId="02D0178F" w14:textId="77777777" w:rsidTr="00A75C46">
        <w:trPr>
          <w:trHeight w:val="300"/>
        </w:trPr>
        <w:tc>
          <w:tcPr>
            <w:tcW w:w="1271" w:type="dxa"/>
            <w:noWrap/>
            <w:hideMark/>
          </w:tcPr>
          <w:p w14:paraId="742260DD" w14:textId="77777777" w:rsidR="001A2306" w:rsidRPr="00925811" w:rsidRDefault="001A2306" w:rsidP="001A2306">
            <w:r w:rsidRPr="00925811">
              <w:t>EMID</w:t>
            </w:r>
          </w:p>
        </w:tc>
        <w:tc>
          <w:tcPr>
            <w:tcW w:w="2410" w:type="dxa"/>
            <w:noWrap/>
            <w:hideMark/>
          </w:tcPr>
          <w:p w14:paraId="65EAFBF0" w14:textId="77777777" w:rsidR="001A2306" w:rsidRPr="00925811" w:rsidRDefault="001A2306" w:rsidP="001A2306">
            <w:r w:rsidRPr="00925811">
              <w:t xml:space="preserve">- 404,654,338 </w:t>
            </w:r>
          </w:p>
        </w:tc>
      </w:tr>
      <w:tr w:rsidR="001A2306" w:rsidRPr="00925811" w14:paraId="49A22A66" w14:textId="77777777" w:rsidTr="00A75C46">
        <w:trPr>
          <w:trHeight w:val="300"/>
        </w:trPr>
        <w:tc>
          <w:tcPr>
            <w:tcW w:w="1271" w:type="dxa"/>
            <w:noWrap/>
            <w:hideMark/>
          </w:tcPr>
          <w:p w14:paraId="0424759C" w14:textId="77777777" w:rsidR="001A2306" w:rsidRPr="00925811" w:rsidRDefault="001A2306" w:rsidP="001A2306">
            <w:r w:rsidRPr="00925811">
              <w:t>SWALES</w:t>
            </w:r>
          </w:p>
        </w:tc>
        <w:tc>
          <w:tcPr>
            <w:tcW w:w="2410" w:type="dxa"/>
            <w:noWrap/>
            <w:hideMark/>
          </w:tcPr>
          <w:p w14:paraId="05C09F0B" w14:textId="77777777" w:rsidR="001A2306" w:rsidRPr="00925811" w:rsidRDefault="001A2306" w:rsidP="001A2306">
            <w:r w:rsidRPr="00925811">
              <w:t xml:space="preserve">- 362,711,582 </w:t>
            </w:r>
          </w:p>
        </w:tc>
      </w:tr>
      <w:tr w:rsidR="001A2306" w:rsidRPr="00925811" w14:paraId="255A69CA" w14:textId="77777777" w:rsidTr="00A75C46">
        <w:trPr>
          <w:trHeight w:val="300"/>
        </w:trPr>
        <w:tc>
          <w:tcPr>
            <w:tcW w:w="1271" w:type="dxa"/>
            <w:noWrap/>
            <w:hideMark/>
          </w:tcPr>
          <w:p w14:paraId="6D416B97" w14:textId="77777777" w:rsidR="001A2306" w:rsidRPr="00925811" w:rsidRDefault="001A2306" w:rsidP="001A2306">
            <w:r w:rsidRPr="00925811">
              <w:t>SWEST</w:t>
            </w:r>
          </w:p>
        </w:tc>
        <w:tc>
          <w:tcPr>
            <w:tcW w:w="2410" w:type="dxa"/>
            <w:noWrap/>
            <w:hideMark/>
          </w:tcPr>
          <w:p w14:paraId="01C95F51" w14:textId="77777777" w:rsidR="001A2306" w:rsidRPr="00925811" w:rsidRDefault="001A2306" w:rsidP="001A2306">
            <w:r w:rsidRPr="00925811">
              <w:t xml:space="preserve">- 627,171,211 </w:t>
            </w:r>
          </w:p>
        </w:tc>
      </w:tr>
      <w:tr w:rsidR="001A2306" w:rsidRPr="00925811" w14:paraId="53375865" w14:textId="77777777" w:rsidTr="00A75C46">
        <w:trPr>
          <w:trHeight w:val="300"/>
        </w:trPr>
        <w:tc>
          <w:tcPr>
            <w:tcW w:w="1271" w:type="dxa"/>
            <w:noWrap/>
            <w:hideMark/>
          </w:tcPr>
          <w:p w14:paraId="1899292E" w14:textId="77777777" w:rsidR="001A2306" w:rsidRPr="00925811" w:rsidRDefault="001A2306" w:rsidP="001A2306">
            <w:r w:rsidRPr="00925811">
              <w:t>LPN</w:t>
            </w:r>
          </w:p>
        </w:tc>
        <w:tc>
          <w:tcPr>
            <w:tcW w:w="2410" w:type="dxa"/>
            <w:noWrap/>
            <w:hideMark/>
          </w:tcPr>
          <w:p w14:paraId="46CD7612" w14:textId="77777777" w:rsidR="001A2306" w:rsidRPr="00925811" w:rsidRDefault="001A2306" w:rsidP="001A2306">
            <w:r w:rsidRPr="00925811">
              <w:t xml:space="preserve">- 197,057,392 </w:t>
            </w:r>
          </w:p>
        </w:tc>
      </w:tr>
      <w:tr w:rsidR="001A2306" w:rsidRPr="00925811" w14:paraId="63C5E6D4" w14:textId="77777777" w:rsidTr="00A75C46">
        <w:trPr>
          <w:trHeight w:val="300"/>
        </w:trPr>
        <w:tc>
          <w:tcPr>
            <w:tcW w:w="1271" w:type="dxa"/>
            <w:noWrap/>
            <w:hideMark/>
          </w:tcPr>
          <w:p w14:paraId="0D46FBF4" w14:textId="77777777" w:rsidR="001A2306" w:rsidRPr="00925811" w:rsidRDefault="001A2306" w:rsidP="001A2306">
            <w:r w:rsidRPr="00925811">
              <w:t>SPN</w:t>
            </w:r>
          </w:p>
        </w:tc>
        <w:tc>
          <w:tcPr>
            <w:tcW w:w="2410" w:type="dxa"/>
            <w:noWrap/>
            <w:hideMark/>
          </w:tcPr>
          <w:p w14:paraId="773C6A46" w14:textId="77777777" w:rsidR="001A2306" w:rsidRPr="00925811" w:rsidRDefault="001A2306" w:rsidP="001A2306">
            <w:r w:rsidRPr="00925811">
              <w:t xml:space="preserve">- 474,329,173 </w:t>
            </w:r>
          </w:p>
        </w:tc>
      </w:tr>
      <w:tr w:rsidR="001A2306" w:rsidRPr="00925811" w14:paraId="7F9C16A5" w14:textId="77777777" w:rsidTr="00A75C46">
        <w:trPr>
          <w:trHeight w:val="300"/>
        </w:trPr>
        <w:tc>
          <w:tcPr>
            <w:tcW w:w="1271" w:type="dxa"/>
            <w:noWrap/>
            <w:hideMark/>
          </w:tcPr>
          <w:p w14:paraId="3A354655" w14:textId="77777777" w:rsidR="001A2306" w:rsidRPr="00925811" w:rsidRDefault="001A2306" w:rsidP="001A2306">
            <w:r w:rsidRPr="00925811">
              <w:t>EPN</w:t>
            </w:r>
          </w:p>
        </w:tc>
        <w:tc>
          <w:tcPr>
            <w:tcW w:w="2410" w:type="dxa"/>
            <w:noWrap/>
            <w:hideMark/>
          </w:tcPr>
          <w:p w14:paraId="28D7F343" w14:textId="77777777" w:rsidR="001A2306" w:rsidRPr="00925811" w:rsidRDefault="001A2306" w:rsidP="001A2306">
            <w:r w:rsidRPr="00925811">
              <w:t>- 900,491,839</w:t>
            </w:r>
          </w:p>
        </w:tc>
      </w:tr>
      <w:tr w:rsidR="001A2306" w:rsidRPr="00925811" w14:paraId="0D322BF2" w14:textId="77777777" w:rsidTr="00A75C46">
        <w:trPr>
          <w:trHeight w:val="300"/>
        </w:trPr>
        <w:tc>
          <w:tcPr>
            <w:tcW w:w="1271" w:type="dxa"/>
            <w:noWrap/>
            <w:hideMark/>
          </w:tcPr>
          <w:p w14:paraId="221DB8D2" w14:textId="77777777" w:rsidR="001A2306" w:rsidRPr="00925811" w:rsidRDefault="001A2306" w:rsidP="001A2306">
            <w:r w:rsidRPr="00925811">
              <w:t>SPD</w:t>
            </w:r>
          </w:p>
        </w:tc>
        <w:tc>
          <w:tcPr>
            <w:tcW w:w="2410" w:type="dxa"/>
            <w:noWrap/>
            <w:hideMark/>
          </w:tcPr>
          <w:p w14:paraId="694813F2" w14:textId="77777777" w:rsidR="001A2306" w:rsidRPr="00925811" w:rsidRDefault="001A2306" w:rsidP="001A2306">
            <w:r w:rsidRPr="00925811">
              <w:t xml:space="preserve">- 359,533,473 </w:t>
            </w:r>
          </w:p>
        </w:tc>
      </w:tr>
      <w:tr w:rsidR="001A2306" w:rsidRPr="00925811" w14:paraId="5FD8F56A" w14:textId="77777777" w:rsidTr="00A75C46">
        <w:trPr>
          <w:trHeight w:val="300"/>
        </w:trPr>
        <w:tc>
          <w:tcPr>
            <w:tcW w:w="1271" w:type="dxa"/>
            <w:noWrap/>
            <w:hideMark/>
          </w:tcPr>
          <w:p w14:paraId="58CC8E26" w14:textId="77777777" w:rsidR="001A2306" w:rsidRPr="00925811" w:rsidRDefault="001A2306" w:rsidP="001A2306">
            <w:r w:rsidRPr="00925811">
              <w:t>SPMW</w:t>
            </w:r>
          </w:p>
        </w:tc>
        <w:tc>
          <w:tcPr>
            <w:tcW w:w="2410" w:type="dxa"/>
            <w:noWrap/>
            <w:hideMark/>
          </w:tcPr>
          <w:p w14:paraId="3A761A3A" w14:textId="77777777" w:rsidR="001A2306" w:rsidRPr="00925811" w:rsidRDefault="001A2306" w:rsidP="001A2306">
            <w:r w:rsidRPr="00925811">
              <w:t xml:space="preserve">- 454,515,554 </w:t>
            </w:r>
          </w:p>
        </w:tc>
      </w:tr>
      <w:tr w:rsidR="001A2306" w:rsidRPr="00925811" w14:paraId="513BDFE0" w14:textId="77777777" w:rsidTr="00A75C46">
        <w:trPr>
          <w:trHeight w:val="300"/>
        </w:trPr>
        <w:tc>
          <w:tcPr>
            <w:tcW w:w="1271" w:type="dxa"/>
            <w:noWrap/>
            <w:hideMark/>
          </w:tcPr>
          <w:p w14:paraId="214BD540" w14:textId="77777777" w:rsidR="001A2306" w:rsidRPr="00925811" w:rsidRDefault="001A2306" w:rsidP="001A2306">
            <w:r w:rsidRPr="00925811">
              <w:t>SSEH</w:t>
            </w:r>
          </w:p>
        </w:tc>
        <w:tc>
          <w:tcPr>
            <w:tcW w:w="2410" w:type="dxa"/>
            <w:noWrap/>
            <w:hideMark/>
          </w:tcPr>
          <w:p w14:paraId="7540C7BF" w14:textId="64426666" w:rsidR="001A2306" w:rsidRPr="00925811" w:rsidRDefault="001A2306" w:rsidP="001A2306">
            <w:r w:rsidRPr="00925811">
              <w:t xml:space="preserve">- </w:t>
            </w:r>
            <w:r w:rsidR="00926B37" w:rsidRPr="00925811">
              <w:rPr>
                <w:rStyle w:val="ui-provider"/>
              </w:rPr>
              <w:t>191,503,131</w:t>
            </w:r>
          </w:p>
        </w:tc>
      </w:tr>
      <w:tr w:rsidR="001A2306" w:rsidRPr="00925811" w14:paraId="5272FB8E" w14:textId="77777777" w:rsidTr="00A75C46">
        <w:trPr>
          <w:trHeight w:val="300"/>
        </w:trPr>
        <w:tc>
          <w:tcPr>
            <w:tcW w:w="1271" w:type="dxa"/>
            <w:noWrap/>
            <w:hideMark/>
          </w:tcPr>
          <w:p w14:paraId="01086706" w14:textId="77777777" w:rsidR="001A2306" w:rsidRPr="00925811" w:rsidRDefault="001A2306" w:rsidP="001A2306">
            <w:r w:rsidRPr="00925811">
              <w:t>SSES</w:t>
            </w:r>
          </w:p>
        </w:tc>
        <w:tc>
          <w:tcPr>
            <w:tcW w:w="2410" w:type="dxa"/>
            <w:noWrap/>
            <w:hideMark/>
          </w:tcPr>
          <w:p w14:paraId="3A651211" w14:textId="77777777" w:rsidR="001A2306" w:rsidRPr="00925811" w:rsidRDefault="001A2306" w:rsidP="001A2306">
            <w:r w:rsidRPr="00925811">
              <w:t xml:space="preserve">- 685,313,429 </w:t>
            </w:r>
          </w:p>
        </w:tc>
      </w:tr>
    </w:tbl>
    <w:p w14:paraId="202952AD" w14:textId="77777777" w:rsidR="001A2306" w:rsidRPr="00925811" w:rsidRDefault="001A2306" w:rsidP="001A2306">
      <w:pPr>
        <w:pStyle w:val="Heading2"/>
      </w:pPr>
      <w:bookmarkStart w:id="103" w:name="_Toc111035970"/>
      <w:bookmarkStart w:id="104" w:name="_Toc121736112"/>
      <w:bookmarkStart w:id="105" w:name="_Toc126074397"/>
      <w:bookmarkStart w:id="106" w:name="_Toc73528122"/>
      <w:bookmarkStart w:id="107" w:name="_Toc111035971"/>
      <w:bookmarkStart w:id="108" w:name="_Toc121736113"/>
      <w:r w:rsidRPr="00925811">
        <w:t>Uncertain Costs Re-openers</w:t>
      </w:r>
      <w:bookmarkEnd w:id="103"/>
      <w:bookmarkEnd w:id="104"/>
      <w:bookmarkEnd w:id="105"/>
    </w:p>
    <w:p w14:paraId="6C557363" w14:textId="77777777" w:rsidR="001A2306" w:rsidRPr="00925811" w:rsidRDefault="001A2306" w:rsidP="001A2306">
      <w:pPr>
        <w:pStyle w:val="Heading3nonumbering"/>
      </w:pPr>
      <w:r w:rsidRPr="00925811">
        <w:t>Introduction</w:t>
      </w:r>
    </w:p>
    <w:p w14:paraId="2538942D" w14:textId="77777777" w:rsidR="001A2306" w:rsidRPr="00925811" w:rsidRDefault="001A2306" w:rsidP="001A2306">
      <w:pPr>
        <w:pStyle w:val="NumberedNormal"/>
      </w:pPr>
      <w:r w:rsidRPr="00925811">
        <w:t>The purpose of this condition is to:</w:t>
      </w:r>
    </w:p>
    <w:p w14:paraId="06995BE4" w14:textId="77777777" w:rsidR="001A2306" w:rsidRPr="00925811" w:rsidRDefault="001A2306" w:rsidP="001A2306">
      <w:pPr>
        <w:pStyle w:val="ListNormal"/>
        <w:tabs>
          <w:tab w:val="num" w:pos="879"/>
        </w:tabs>
      </w:pPr>
      <w:r w:rsidRPr="00925811">
        <w:lastRenderedPageBreak/>
        <w:t>set out the value of those Uncertain Costs terms that do not have a related Evaluative Price Control Deliverable, which contribute to the calculation of the Totex Allowance (in relation to which see the ED2 Price Control Financial Model); and</w:t>
      </w:r>
    </w:p>
    <w:p w14:paraId="4466EFA0" w14:textId="77777777" w:rsidR="001A2306" w:rsidRPr="00925811" w:rsidRDefault="001A2306" w:rsidP="001A2306">
      <w:pPr>
        <w:pStyle w:val="ListNormal"/>
        <w:tabs>
          <w:tab w:val="num" w:pos="879"/>
        </w:tabs>
      </w:pPr>
      <w:r w:rsidRPr="00925811">
        <w:t>establish Re-openers triggered by the licensee or the Authority in relation to Uncertain Costs.</w:t>
      </w:r>
    </w:p>
    <w:p w14:paraId="3C03B700" w14:textId="77777777" w:rsidR="001A2306" w:rsidRPr="00925811" w:rsidRDefault="001A2306" w:rsidP="001A2306">
      <w:pPr>
        <w:pStyle w:val="NumberedNormal"/>
      </w:pPr>
      <w:r w:rsidRPr="00925811">
        <w:t>This condition also explains the process the Authority must follow when making changes as a result of these Re-openers.</w:t>
      </w:r>
    </w:p>
    <w:p w14:paraId="759047B9" w14:textId="77777777" w:rsidR="001A2306" w:rsidRPr="00925811" w:rsidRDefault="001A2306" w:rsidP="001A2306">
      <w:pPr>
        <w:pStyle w:val="NumberedNormal"/>
      </w:pPr>
      <w:r w:rsidRPr="00925811">
        <w:t>The requirement to comply with the Re-opener Guidance and Application Requirements Document when submitting a Re-opener application is established by Special Condition 9.4 (Re-opener Guidance and Application Requirements Document).</w:t>
      </w:r>
    </w:p>
    <w:p w14:paraId="3B1C8469" w14:textId="77777777" w:rsidR="001A2306" w:rsidRPr="00A15769" w:rsidRDefault="001A2306">
      <w:pPr>
        <w:pStyle w:val="Heading3"/>
        <w:pPrChange w:id="109" w:author="Dafydd Burton" w:date="2024-11-07T10:07:00Z" w16du:dateUtc="2024-11-07T10:07:00Z">
          <w:pPr>
            <w:pStyle w:val="Heading3"/>
            <w:numPr>
              <w:ilvl w:val="0"/>
              <w:numId w:val="0"/>
            </w:numPr>
          </w:pPr>
        </w:pPrChange>
      </w:pPr>
      <w:r w:rsidRPr="00A15769">
        <w:t>The value of the Uncertain Costs terms</w:t>
      </w:r>
    </w:p>
    <w:p w14:paraId="501081E4" w14:textId="77777777" w:rsidR="001A2306" w:rsidRPr="00925811" w:rsidRDefault="001A2306" w:rsidP="001A2306">
      <w:pPr>
        <w:pStyle w:val="NumberedNormal"/>
      </w:pPr>
      <w:r w:rsidRPr="00925811">
        <w:t>The value of the following Uncertain Costs terms are set out in Appendix 1:</w:t>
      </w:r>
    </w:p>
    <w:p w14:paraId="2453E830" w14:textId="77777777" w:rsidR="001A2306" w:rsidRPr="00925811" w:rsidRDefault="001A2306" w:rsidP="001A2306">
      <w:pPr>
        <w:pStyle w:val="ListNormal"/>
        <w:tabs>
          <w:tab w:val="num" w:pos="879"/>
        </w:tabs>
      </w:pPr>
      <w:r w:rsidRPr="00925811">
        <w:t>the Physical Security Re-opener term (PSUP</w:t>
      </w:r>
      <w:r w:rsidRPr="00925811">
        <w:rPr>
          <w:rStyle w:val="Subscript"/>
        </w:rPr>
        <w:t>t</w:t>
      </w:r>
      <w:r w:rsidRPr="00925811">
        <w:t>);</w:t>
      </w:r>
    </w:p>
    <w:p w14:paraId="41FF438B" w14:textId="77777777" w:rsidR="001A2306" w:rsidRPr="00925811" w:rsidRDefault="001A2306" w:rsidP="001A2306">
      <w:pPr>
        <w:pStyle w:val="ListNormal"/>
        <w:tabs>
          <w:tab w:val="num" w:pos="879"/>
        </w:tabs>
      </w:pPr>
      <w:r w:rsidRPr="00925811">
        <w:t>the Rail Electrification Costs Re-opener term (REC</w:t>
      </w:r>
      <w:r w:rsidRPr="00925811">
        <w:rPr>
          <w:rStyle w:val="Subscript"/>
        </w:rPr>
        <w:t>t</w:t>
      </w:r>
      <w:r w:rsidRPr="00925811">
        <w:t>);</w:t>
      </w:r>
    </w:p>
    <w:p w14:paraId="78CEF79F" w14:textId="77777777" w:rsidR="001A2306" w:rsidRPr="00925811" w:rsidRDefault="001A2306" w:rsidP="001A2306">
      <w:pPr>
        <w:pStyle w:val="ListNormal"/>
        <w:tabs>
          <w:tab w:val="num" w:pos="879"/>
        </w:tabs>
      </w:pPr>
      <w:r w:rsidRPr="00925811">
        <w:t>the Electricity System Restoration Re-opener term (ESR</w:t>
      </w:r>
      <w:r w:rsidRPr="00925811">
        <w:rPr>
          <w:rStyle w:val="Subscript"/>
        </w:rPr>
        <w:t>t</w:t>
      </w:r>
      <w:r w:rsidRPr="00925811">
        <w:t>);</w:t>
      </w:r>
    </w:p>
    <w:p w14:paraId="36FE7D95" w14:textId="77777777" w:rsidR="001A2306" w:rsidRPr="00925811" w:rsidRDefault="001A2306" w:rsidP="001A2306">
      <w:pPr>
        <w:pStyle w:val="ListNormal"/>
        <w:tabs>
          <w:tab w:val="num" w:pos="879"/>
        </w:tabs>
      </w:pPr>
      <w:r w:rsidRPr="00925811">
        <w:t>the Environmental Re-opener term (EVR</w:t>
      </w:r>
      <w:r w:rsidRPr="00925811">
        <w:rPr>
          <w:rStyle w:val="Subscript"/>
        </w:rPr>
        <w:t>t</w:t>
      </w:r>
      <w:r w:rsidRPr="00925811">
        <w:t>);</w:t>
      </w:r>
    </w:p>
    <w:p w14:paraId="5C24897B" w14:textId="77777777" w:rsidR="001A2306" w:rsidRPr="00925811" w:rsidRDefault="001A2306" w:rsidP="001A2306">
      <w:pPr>
        <w:pStyle w:val="ListNormal"/>
        <w:tabs>
          <w:tab w:val="num" w:pos="879"/>
        </w:tabs>
      </w:pPr>
      <w:r w:rsidRPr="00925811">
        <w:t>the Specified Street Works Costs Re-opener term (SWR</w:t>
      </w:r>
      <w:r w:rsidRPr="00925811">
        <w:rPr>
          <w:rStyle w:val="Subscript"/>
        </w:rPr>
        <w:t>t</w:t>
      </w:r>
      <w:r w:rsidRPr="00925811">
        <w:t>);</w:t>
      </w:r>
    </w:p>
    <w:p w14:paraId="00BB110C" w14:textId="1BCC75E4" w:rsidR="001A2306" w:rsidRPr="00925811" w:rsidDel="00A15769" w:rsidRDefault="000E3465" w:rsidP="001A2306">
      <w:pPr>
        <w:pStyle w:val="ListNormal"/>
        <w:tabs>
          <w:tab w:val="num" w:pos="879"/>
        </w:tabs>
        <w:rPr>
          <w:del w:id="110" w:author="Dafydd Burton" w:date="2024-11-07T10:07:00Z" w16du:dateUtc="2024-11-07T10:07:00Z"/>
        </w:rPr>
      </w:pPr>
      <w:del w:id="111" w:author="Dafydd Burton" w:date="2024-11-07T10:07:00Z" w16du:dateUtc="2024-11-07T10:07:00Z">
        <w:r w:rsidRPr="00925811" w:rsidDel="00A15769">
          <w:delText>the Cyber Resilience OT Re-opener;</w:delText>
        </w:r>
      </w:del>
    </w:p>
    <w:p w14:paraId="2389B946" w14:textId="01B6DC9B" w:rsidR="001A2306" w:rsidRPr="00925811" w:rsidDel="00A15769" w:rsidRDefault="004829A1" w:rsidP="001A2306">
      <w:pPr>
        <w:pStyle w:val="ListNormal"/>
        <w:tabs>
          <w:tab w:val="num" w:pos="879"/>
        </w:tabs>
        <w:rPr>
          <w:del w:id="112" w:author="Dafydd Burton" w:date="2024-11-07T10:07:00Z" w16du:dateUtc="2024-11-07T10:07:00Z"/>
        </w:rPr>
      </w:pPr>
      <w:del w:id="113" w:author="Dafydd Burton" w:date="2024-11-07T10:07:00Z" w16du:dateUtc="2024-11-07T10:07:00Z">
        <w:r w:rsidRPr="00925811" w:rsidDel="00A15769">
          <w:delText>the Cyber Resilience IT Re-opener;</w:delText>
        </w:r>
      </w:del>
    </w:p>
    <w:p w14:paraId="1A679308" w14:textId="77777777" w:rsidR="00C744C7" w:rsidRPr="00925811" w:rsidRDefault="00C744C7" w:rsidP="00C744C7">
      <w:pPr>
        <w:pStyle w:val="ListNormal"/>
        <w:tabs>
          <w:tab w:val="num" w:pos="879"/>
        </w:tabs>
      </w:pPr>
      <w:r w:rsidRPr="00925811">
        <w:t>the Digitalisation Re-opener term (DIGI</w:t>
      </w:r>
      <w:r w:rsidRPr="00925811">
        <w:rPr>
          <w:rStyle w:val="Subscript"/>
        </w:rPr>
        <w:t>t</w:t>
      </w:r>
      <w:r w:rsidRPr="00925811">
        <w:t>);</w:t>
      </w:r>
    </w:p>
    <w:p w14:paraId="5CE35F8C" w14:textId="77777777" w:rsidR="006C22A9" w:rsidRPr="00925811" w:rsidRDefault="006C22A9" w:rsidP="006C22A9">
      <w:pPr>
        <w:pStyle w:val="ListNormal"/>
        <w:tabs>
          <w:tab w:val="num" w:pos="879"/>
        </w:tabs>
      </w:pPr>
      <w:r w:rsidRPr="00925811">
        <w:t>the Storm Arwen Re-opener term (SAR</w:t>
      </w:r>
      <w:r w:rsidRPr="00925811">
        <w:rPr>
          <w:rStyle w:val="Subscript"/>
        </w:rPr>
        <w:t>t</w:t>
      </w:r>
      <w:r w:rsidRPr="00925811">
        <w:t>);</w:t>
      </w:r>
    </w:p>
    <w:p w14:paraId="759589F2" w14:textId="77777777" w:rsidR="001A2306" w:rsidRPr="00925811" w:rsidRDefault="001A2306" w:rsidP="001A2306">
      <w:pPr>
        <w:pStyle w:val="ListNormal"/>
        <w:tabs>
          <w:tab w:val="num" w:pos="879"/>
        </w:tabs>
      </w:pPr>
      <w:r w:rsidRPr="00925811">
        <w:t>the Load Related Expenditure Re-opener term (LRE</w:t>
      </w:r>
      <w:r w:rsidRPr="00925811">
        <w:rPr>
          <w:rStyle w:val="Subscript"/>
        </w:rPr>
        <w:t>t</w:t>
      </w:r>
      <w:r w:rsidRPr="00925811">
        <w:t>)</w:t>
      </w:r>
    </w:p>
    <w:p w14:paraId="04D9F441" w14:textId="77777777" w:rsidR="001A2306" w:rsidRPr="00925811" w:rsidRDefault="001A2306" w:rsidP="001A2306">
      <w:pPr>
        <w:pStyle w:val="ListNormal"/>
        <w:tabs>
          <w:tab w:val="num" w:pos="879"/>
        </w:tabs>
      </w:pPr>
      <w:r w:rsidRPr="00925811">
        <w:t>the High Value Projects Re-opener term (HVP</w:t>
      </w:r>
      <w:r w:rsidRPr="00925811">
        <w:rPr>
          <w:rStyle w:val="Subscript"/>
        </w:rPr>
        <w:t>t</w:t>
      </w:r>
      <w:r w:rsidRPr="00925811">
        <w:t>);</w:t>
      </w:r>
    </w:p>
    <w:p w14:paraId="387C09B3" w14:textId="77777777" w:rsidR="001A2306" w:rsidRPr="00925811" w:rsidRDefault="001A2306" w:rsidP="001A2306">
      <w:pPr>
        <w:pStyle w:val="ListNormal"/>
        <w:tabs>
          <w:tab w:val="num" w:pos="879"/>
        </w:tabs>
      </w:pPr>
      <w:r w:rsidRPr="00925811">
        <w:t>the Wayleaves and Diversions Re-opener term (WDV</w:t>
      </w:r>
      <w:r w:rsidRPr="00925811">
        <w:rPr>
          <w:rStyle w:val="Subscript"/>
        </w:rPr>
        <w:t>t</w:t>
      </w:r>
      <w:r w:rsidRPr="00925811">
        <w:t>);</w:t>
      </w:r>
    </w:p>
    <w:p w14:paraId="098CF8B0" w14:textId="6CDA9021" w:rsidR="001A2306" w:rsidRPr="00925811" w:rsidDel="00A15769" w:rsidRDefault="00172162" w:rsidP="00925811">
      <w:pPr>
        <w:pStyle w:val="ListNormal"/>
        <w:tabs>
          <w:tab w:val="num" w:pos="879"/>
        </w:tabs>
        <w:ind w:hanging="385"/>
        <w:rPr>
          <w:del w:id="114" w:author="Dafydd Burton" w:date="2024-11-07T10:07:00Z" w16du:dateUtc="2024-11-07T10:07:00Z"/>
        </w:rPr>
      </w:pPr>
      <w:del w:id="115" w:author="Dafydd Burton" w:date="2024-11-07T10:07:00Z" w16du:dateUtc="2024-11-07T10:07:00Z">
        <w:r w:rsidRPr="00925811" w:rsidDel="00A15769">
          <w:delText>[n</w:delText>
        </w:r>
        <w:r w:rsidR="001C6464" w:rsidRPr="00925811" w:rsidDel="00A15769">
          <w:delText>ot used</w:delText>
        </w:r>
        <w:r w:rsidRPr="00925811" w:rsidDel="00A15769">
          <w:delText>]</w:delText>
        </w:r>
        <w:r w:rsidR="001A2306" w:rsidRPr="00925811" w:rsidDel="00A15769">
          <w:delText xml:space="preserve">; </w:delText>
        </w:r>
      </w:del>
    </w:p>
    <w:p w14:paraId="002D378E" w14:textId="41A35CF6" w:rsidR="001A2306" w:rsidRPr="00925811" w:rsidDel="00A15769" w:rsidRDefault="00172162" w:rsidP="001A2306">
      <w:pPr>
        <w:pStyle w:val="ListNormal"/>
        <w:tabs>
          <w:tab w:val="num" w:pos="879"/>
        </w:tabs>
        <w:rPr>
          <w:del w:id="116" w:author="Dafydd Burton" w:date="2024-11-07T10:07:00Z" w16du:dateUtc="2024-11-07T10:07:00Z"/>
        </w:rPr>
      </w:pPr>
      <w:del w:id="117" w:author="Dafydd Burton" w:date="2024-11-07T10:07:00Z" w16du:dateUtc="2024-11-07T10:07:00Z">
        <w:r w:rsidRPr="00925811" w:rsidDel="00A15769">
          <w:delText>[n</w:delText>
        </w:r>
        <w:r w:rsidR="001C6464" w:rsidRPr="00925811" w:rsidDel="00A15769">
          <w:delText>ot used</w:delText>
        </w:r>
        <w:r w:rsidRPr="00925811" w:rsidDel="00A15769">
          <w:delText>]</w:delText>
        </w:r>
        <w:r w:rsidR="001A2306" w:rsidRPr="00925811" w:rsidDel="00A15769">
          <w:delText xml:space="preserve">; </w:delText>
        </w:r>
      </w:del>
    </w:p>
    <w:p w14:paraId="61B8FE3A" w14:textId="2A4D8FD7" w:rsidR="001A2306" w:rsidRPr="00925811" w:rsidDel="00A15769" w:rsidRDefault="00172162" w:rsidP="001A2306">
      <w:pPr>
        <w:pStyle w:val="ListNormal"/>
        <w:tabs>
          <w:tab w:val="num" w:pos="879"/>
        </w:tabs>
        <w:rPr>
          <w:del w:id="118" w:author="Dafydd Burton" w:date="2024-11-07T10:07:00Z" w16du:dateUtc="2024-11-07T10:07:00Z"/>
        </w:rPr>
      </w:pPr>
      <w:del w:id="119" w:author="Dafydd Burton" w:date="2024-11-07T10:07:00Z" w16du:dateUtc="2024-11-07T10:07:00Z">
        <w:r w:rsidRPr="00925811" w:rsidDel="00A15769">
          <w:delText>[n</w:delText>
        </w:r>
        <w:r w:rsidR="001C6464" w:rsidRPr="00925811" w:rsidDel="00A15769">
          <w:delText>ot used</w:delText>
        </w:r>
        <w:r w:rsidRPr="00925811" w:rsidDel="00A15769">
          <w:delText>]</w:delText>
        </w:r>
        <w:r w:rsidR="001A2306" w:rsidRPr="00925811" w:rsidDel="00A15769">
          <w:delText>; and</w:delText>
        </w:r>
      </w:del>
    </w:p>
    <w:p w14:paraId="10FDE764" w14:textId="290C4B0E" w:rsidR="001A2306" w:rsidRPr="00925811" w:rsidDel="00A15769" w:rsidRDefault="00172162" w:rsidP="001A2306">
      <w:pPr>
        <w:pStyle w:val="ListNormal"/>
        <w:tabs>
          <w:tab w:val="num" w:pos="879"/>
        </w:tabs>
        <w:rPr>
          <w:del w:id="120" w:author="Dafydd Burton" w:date="2024-11-07T10:07:00Z" w16du:dateUtc="2024-11-07T10:07:00Z"/>
        </w:rPr>
      </w:pPr>
      <w:del w:id="121" w:author="Dafydd Burton" w:date="2024-11-07T10:07:00Z" w16du:dateUtc="2024-11-07T10:07:00Z">
        <w:r w:rsidRPr="00925811" w:rsidDel="00A15769">
          <w:delText>[n</w:delText>
        </w:r>
        <w:r w:rsidR="001C6464" w:rsidRPr="00925811" w:rsidDel="00A15769">
          <w:delText>ot used</w:delText>
        </w:r>
        <w:r w:rsidRPr="00925811" w:rsidDel="00A15769">
          <w:delText>]</w:delText>
        </w:r>
        <w:r w:rsidR="001A2306" w:rsidRPr="00925811" w:rsidDel="00A15769">
          <w:delText>.</w:delText>
        </w:r>
      </w:del>
    </w:p>
    <w:p w14:paraId="77A2B3E7" w14:textId="77777777" w:rsidR="001A2306" w:rsidRPr="00925811" w:rsidRDefault="001A2306" w:rsidP="001A2306">
      <w:pPr>
        <w:pStyle w:val="Heading3"/>
      </w:pPr>
      <w:r w:rsidRPr="00925811">
        <w:t>Physical Security Re-opener (PSUP</w:t>
      </w:r>
      <w:r w:rsidRPr="00925811">
        <w:rPr>
          <w:rStyle w:val="Subscript"/>
        </w:rPr>
        <w:t>t</w:t>
      </w:r>
      <w:r w:rsidRPr="00925811">
        <w:t>)</w:t>
      </w:r>
    </w:p>
    <w:p w14:paraId="37DC972F" w14:textId="77777777" w:rsidR="001A2306" w:rsidRPr="00925811" w:rsidRDefault="001A2306" w:rsidP="001A2306">
      <w:pPr>
        <w:pStyle w:val="NumberedNormal"/>
      </w:pPr>
      <w:r w:rsidRPr="00925811">
        <w:t>This Part establishes the Physical Security Re-opener.</w:t>
      </w:r>
    </w:p>
    <w:p w14:paraId="24A0C011" w14:textId="07A8BD66" w:rsidR="001A2306" w:rsidRPr="00925811" w:rsidRDefault="001A2306" w:rsidP="001A2306">
      <w:pPr>
        <w:pStyle w:val="NumberedNormal"/>
      </w:pPr>
      <w:r w:rsidRPr="00925811">
        <w:t>The Physical Security Re-opener may be used where there has been a change to the Physical Security Scope of Work and the licensee has incurred or expects to incur additional costs associated with such changes.</w:t>
      </w:r>
    </w:p>
    <w:p w14:paraId="45F5056C" w14:textId="77777777" w:rsidR="001A2306" w:rsidRPr="00925811" w:rsidRDefault="001A2306" w:rsidP="001A2306">
      <w:pPr>
        <w:pStyle w:val="NumberedNormal"/>
      </w:pPr>
      <w:r w:rsidRPr="00925811">
        <w:lastRenderedPageBreak/>
        <w:t>The licensee may only apply to the Authority for modifications to this licence under the Physical Security Re-opener:</w:t>
      </w:r>
    </w:p>
    <w:p w14:paraId="63DDD161" w14:textId="77777777" w:rsidR="001A2306" w:rsidRPr="00925811" w:rsidRDefault="001A2306" w:rsidP="001A2306">
      <w:pPr>
        <w:pStyle w:val="ListNormal"/>
        <w:tabs>
          <w:tab w:val="num" w:pos="879"/>
        </w:tabs>
      </w:pPr>
      <w:r w:rsidRPr="00925811">
        <w:t>Between 24 January 2024 and 31 January 2024;</w:t>
      </w:r>
    </w:p>
    <w:p w14:paraId="4FB66B93" w14:textId="77777777" w:rsidR="001A2306" w:rsidRPr="00925811" w:rsidRDefault="001A2306" w:rsidP="001A2306">
      <w:pPr>
        <w:pStyle w:val="ListNormal"/>
        <w:tabs>
          <w:tab w:val="num" w:pos="879"/>
        </w:tabs>
      </w:pPr>
      <w:r w:rsidRPr="00925811">
        <w:t>Between 24 January 2026 and 31 January 2026; and</w:t>
      </w:r>
    </w:p>
    <w:p w14:paraId="2449D17A" w14:textId="77777777" w:rsidR="001A2306" w:rsidRPr="00925811" w:rsidRDefault="001A2306" w:rsidP="001A2306">
      <w:pPr>
        <w:pStyle w:val="ListNormal"/>
        <w:tabs>
          <w:tab w:val="num" w:pos="879"/>
        </w:tabs>
      </w:pPr>
      <w:r w:rsidRPr="00925811">
        <w:t>during such other periods as the Authority may direct.</w:t>
      </w:r>
    </w:p>
    <w:p w14:paraId="3EF5FE73" w14:textId="77777777" w:rsidR="001A2306" w:rsidRPr="00925811" w:rsidRDefault="001A2306" w:rsidP="001A2306">
      <w:pPr>
        <w:pStyle w:val="NumberedNormal"/>
      </w:pPr>
      <w:bookmarkStart w:id="122" w:name="_Hlk111473516"/>
      <w:r w:rsidRPr="00925811">
        <w:t>The licensee must, when making an application under the Physical Security Re-opener, send to the Authority a written application that:</w:t>
      </w:r>
    </w:p>
    <w:p w14:paraId="7E2F6667" w14:textId="77777777" w:rsidR="001A2306" w:rsidRPr="00925811" w:rsidRDefault="001A2306" w:rsidP="001A2306">
      <w:pPr>
        <w:pStyle w:val="ListNormal"/>
        <w:tabs>
          <w:tab w:val="num" w:pos="879"/>
        </w:tabs>
      </w:pPr>
      <w:r w:rsidRPr="00925811">
        <w:t xml:space="preserve">sets out the changes to the Physical Security Scope of Work, the associated costs and an explanation of how the circumstances in paragraph 3.2.6 are met; </w:t>
      </w:r>
    </w:p>
    <w:p w14:paraId="7B787B72" w14:textId="77777777" w:rsidR="001A2306" w:rsidRPr="00925811" w:rsidRDefault="001A2306" w:rsidP="001A2306">
      <w:pPr>
        <w:pStyle w:val="ListNormal"/>
        <w:tabs>
          <w:tab w:val="num" w:pos="879"/>
        </w:tabs>
      </w:pPr>
      <w:r w:rsidRPr="00925811">
        <w:t>sets out any modifications to the value of PSUP</w:t>
      </w:r>
      <w:r w:rsidRPr="00925811">
        <w:rPr>
          <w:rStyle w:val="Subscript"/>
        </w:rPr>
        <w:t>t</w:t>
      </w:r>
      <w:r w:rsidRPr="00925811">
        <w:t xml:space="preserve"> in Appendix 1 being sought;</w:t>
      </w:r>
    </w:p>
    <w:p w14:paraId="5824B255" w14:textId="77777777" w:rsidR="001A2306" w:rsidRPr="00925811" w:rsidRDefault="001A2306" w:rsidP="001A2306">
      <w:pPr>
        <w:pStyle w:val="ListNormal"/>
        <w:tabs>
          <w:tab w:val="num" w:pos="879"/>
        </w:tabs>
      </w:pPr>
      <w:r w:rsidRPr="00925811">
        <w:t>explains the basis for calculating any modifications requested to allowances and the profiling of those allowances; and</w:t>
      </w:r>
    </w:p>
    <w:p w14:paraId="12DA52B4" w14:textId="77F3BF70" w:rsidR="001A2306" w:rsidRPr="00925811" w:rsidRDefault="001A2306" w:rsidP="001A2306">
      <w:pPr>
        <w:pStyle w:val="ListNormal"/>
        <w:tabs>
          <w:tab w:val="num" w:pos="879"/>
        </w:tabs>
      </w:pPr>
      <w:r w:rsidRPr="00925811">
        <w:t xml:space="preserve">provides such detailed supporting evidence as is reasonable in the circumstances, including where </w:t>
      </w:r>
      <w:r w:rsidR="007B04F8" w:rsidRPr="00925811">
        <w:t>available</w:t>
      </w:r>
      <w:r w:rsidRPr="00925811">
        <w:t>, any reports prepared by external auditors.</w:t>
      </w:r>
    </w:p>
    <w:bookmarkEnd w:id="122"/>
    <w:p w14:paraId="5CA3857A" w14:textId="77777777" w:rsidR="001A2306" w:rsidRPr="00925811" w:rsidRDefault="001A2306" w:rsidP="001A2306">
      <w:pPr>
        <w:pStyle w:val="NumberedNormal"/>
      </w:pPr>
      <w:r w:rsidRPr="00925811">
        <w:t>An application under this Part must:</w:t>
      </w:r>
    </w:p>
    <w:p w14:paraId="08447B1B" w14:textId="77777777" w:rsidR="001A2306" w:rsidRPr="00925811" w:rsidRDefault="001A2306" w:rsidP="001A2306">
      <w:pPr>
        <w:pStyle w:val="ListNormal"/>
        <w:tabs>
          <w:tab w:val="num" w:pos="879"/>
        </w:tabs>
      </w:pPr>
      <w:r w:rsidRPr="00925811">
        <w:t>relate to the circumstances set out in paragraph 3.2.6 that occurred on or after 1 December 2021;</w:t>
      </w:r>
    </w:p>
    <w:p w14:paraId="46336FDC" w14:textId="77777777" w:rsidR="001A2306" w:rsidRPr="00925811" w:rsidRDefault="001A2306" w:rsidP="001A2306">
      <w:pPr>
        <w:pStyle w:val="ListNormal"/>
        <w:tabs>
          <w:tab w:val="num" w:pos="879"/>
        </w:tabs>
      </w:pPr>
      <w:r w:rsidRPr="00925811">
        <w:t>be confined to costs incurred or expected to be incurred on or after 1 April 2023; and</w:t>
      </w:r>
    </w:p>
    <w:p w14:paraId="3E57157A" w14:textId="77777777" w:rsidR="001A2306" w:rsidRPr="00925811" w:rsidRDefault="001A2306" w:rsidP="001A2306">
      <w:pPr>
        <w:pStyle w:val="ListNormal"/>
        <w:tabs>
          <w:tab w:val="num" w:pos="879"/>
        </w:tabs>
      </w:pPr>
      <w:r w:rsidRPr="00925811">
        <w:t>take account of allowed expenditure which can be avoided as a result of the change to the Physical Security Scope of Work to which the application relates.</w:t>
      </w:r>
    </w:p>
    <w:p w14:paraId="2DDFB8E5" w14:textId="77777777" w:rsidR="001A2306" w:rsidRPr="00925811" w:rsidRDefault="001A2306" w:rsidP="001A2306">
      <w:pPr>
        <w:pStyle w:val="NumberedNormal"/>
      </w:pPr>
      <w:r w:rsidRPr="00925811">
        <w:t>The Authority may also instigate this Re-opener in accordance with Part S.</w:t>
      </w:r>
    </w:p>
    <w:p w14:paraId="7AC4FF48" w14:textId="77777777" w:rsidR="001A2306" w:rsidRPr="00925811" w:rsidRDefault="001A2306" w:rsidP="001A2306">
      <w:pPr>
        <w:pStyle w:val="NumberedNormal"/>
      </w:pPr>
      <w:r w:rsidRPr="00925811">
        <w:t>The following modifications to this licence may be made under the Physical Security Re-opener:</w:t>
      </w:r>
    </w:p>
    <w:p w14:paraId="7282620B" w14:textId="77777777" w:rsidR="001A2306" w:rsidRPr="00925811" w:rsidRDefault="001A2306" w:rsidP="001A2306">
      <w:pPr>
        <w:pStyle w:val="ListNormal"/>
        <w:tabs>
          <w:tab w:val="num" w:pos="879"/>
        </w:tabs>
      </w:pPr>
      <w:r w:rsidRPr="00925811">
        <w:t>modifications to the value of PSUP</w:t>
      </w:r>
      <w:r w:rsidRPr="00925811">
        <w:rPr>
          <w:rStyle w:val="Subscript"/>
        </w:rPr>
        <w:t>t</w:t>
      </w:r>
      <w:r w:rsidRPr="00925811">
        <w:t xml:space="preserve"> set out in Appendix 1; </w:t>
      </w:r>
    </w:p>
    <w:p w14:paraId="0EF827A0" w14:textId="77777777" w:rsidR="001A2306" w:rsidRPr="00925811" w:rsidRDefault="001A2306" w:rsidP="001A2306">
      <w:pPr>
        <w:pStyle w:val="ListNormal"/>
        <w:tabs>
          <w:tab w:val="num" w:pos="879"/>
        </w:tabs>
      </w:pPr>
      <w:r w:rsidRPr="00925811">
        <w:t>modifications confined to allowances related to the circumstances set out in paragraph 3.2.6; and</w:t>
      </w:r>
    </w:p>
    <w:p w14:paraId="6114E0B1" w14:textId="77777777" w:rsidR="001A2306" w:rsidRPr="00925811" w:rsidRDefault="001A2306" w:rsidP="001A2306">
      <w:pPr>
        <w:pStyle w:val="ListNormal"/>
        <w:tabs>
          <w:tab w:val="num" w:pos="879"/>
        </w:tabs>
      </w:pPr>
      <w:r w:rsidRPr="00925811">
        <w:t>modifications confined to allowances for Regulatory Years commencing on or after 1 April 2023.</w:t>
      </w:r>
    </w:p>
    <w:p w14:paraId="78FCCFA6" w14:textId="77777777" w:rsidR="001A2306" w:rsidRPr="00925811" w:rsidRDefault="001A2306" w:rsidP="001A2306">
      <w:pPr>
        <w:pStyle w:val="NumberedNormal"/>
      </w:pPr>
      <w:r w:rsidRPr="00925811">
        <w:t>The Authority may only make modifications to this licence under the Physical Security Re-opener by direction where:</w:t>
      </w:r>
    </w:p>
    <w:p w14:paraId="15B6FBFC" w14:textId="77777777" w:rsidR="001A2306" w:rsidRPr="00925811" w:rsidRDefault="001A2306" w:rsidP="001A2306">
      <w:pPr>
        <w:pStyle w:val="ListNormal"/>
        <w:tabs>
          <w:tab w:val="num" w:pos="879"/>
        </w:tabs>
      </w:pPr>
      <w:r w:rsidRPr="00925811">
        <w:t>the circumstances in paragraph 3.2.6 exist;</w:t>
      </w:r>
    </w:p>
    <w:p w14:paraId="27ED9C95" w14:textId="77777777" w:rsidR="001A2306" w:rsidRPr="00925811" w:rsidRDefault="001A2306" w:rsidP="001A2306">
      <w:pPr>
        <w:pStyle w:val="ListNormal"/>
        <w:tabs>
          <w:tab w:val="num" w:pos="879"/>
        </w:tabs>
      </w:pPr>
      <w:r w:rsidRPr="00925811">
        <w:t xml:space="preserve"> the requirements in paragraphs 3.2.8 and 3.2.9 have been met; and</w:t>
      </w:r>
    </w:p>
    <w:p w14:paraId="619CD625" w14:textId="77777777" w:rsidR="001A2306" w:rsidRPr="00925811" w:rsidRDefault="001A2306" w:rsidP="001A2306">
      <w:pPr>
        <w:pStyle w:val="ListNormal"/>
        <w:tabs>
          <w:tab w:val="num" w:pos="879"/>
        </w:tabs>
      </w:pPr>
      <w:r w:rsidRPr="00925811">
        <w:lastRenderedPageBreak/>
        <w:t>the modification to allowances is efficient.</w:t>
      </w:r>
    </w:p>
    <w:p w14:paraId="58D0375C" w14:textId="77777777" w:rsidR="001A2306" w:rsidRPr="00925811" w:rsidRDefault="001A2306" w:rsidP="001A2306">
      <w:pPr>
        <w:pStyle w:val="Heading3"/>
      </w:pPr>
      <w:r w:rsidRPr="00925811">
        <w:t>Rail Electrification Costs Re-opener (REC</w:t>
      </w:r>
      <w:r w:rsidRPr="00925811">
        <w:rPr>
          <w:rStyle w:val="Subscript"/>
        </w:rPr>
        <w:t>t</w:t>
      </w:r>
      <w:r w:rsidRPr="00925811">
        <w:t>)</w:t>
      </w:r>
    </w:p>
    <w:p w14:paraId="46E8B02B" w14:textId="77777777" w:rsidR="001A2306" w:rsidRPr="00925811" w:rsidRDefault="001A2306" w:rsidP="001A2306">
      <w:pPr>
        <w:pStyle w:val="NumberedNormal"/>
      </w:pPr>
      <w:r w:rsidRPr="00925811">
        <w:t>This Part establishes the Rail Electrification Costs Re-opener.</w:t>
      </w:r>
    </w:p>
    <w:p w14:paraId="67BB431A" w14:textId="77777777" w:rsidR="001A2306" w:rsidRPr="00925811" w:rsidRDefault="001A2306" w:rsidP="001A2306">
      <w:pPr>
        <w:pStyle w:val="NumberedNormal"/>
      </w:pPr>
      <w:r w:rsidRPr="00925811">
        <w:t>The Rail Electrification Costs Re-opener may be used where there has been a change in the Rail Electrification Costs the licensee has incurred or expects to incur, relative to any previous allowances for such costs, that exceed the Materiality Threshold.</w:t>
      </w:r>
    </w:p>
    <w:p w14:paraId="160A225A" w14:textId="77777777" w:rsidR="001A2306" w:rsidRPr="00925811" w:rsidRDefault="001A2306" w:rsidP="001A2306">
      <w:pPr>
        <w:pStyle w:val="NumberedNormal"/>
      </w:pPr>
      <w:r w:rsidRPr="00925811">
        <w:t>The licensee may only apply to the Authority for modifications to this licence under the Rail Electrification Costs Re-opener:</w:t>
      </w:r>
    </w:p>
    <w:p w14:paraId="1DD48B5F" w14:textId="77777777" w:rsidR="001A2306" w:rsidRPr="00925811" w:rsidRDefault="001A2306" w:rsidP="001A2306">
      <w:pPr>
        <w:pStyle w:val="ListNormal"/>
        <w:tabs>
          <w:tab w:val="num" w:pos="879"/>
        </w:tabs>
      </w:pPr>
      <w:r w:rsidRPr="00925811">
        <w:t>Between 24 January 2024 and 31 January 2024;</w:t>
      </w:r>
    </w:p>
    <w:p w14:paraId="7DF38995" w14:textId="77777777" w:rsidR="001A2306" w:rsidRPr="00925811" w:rsidRDefault="001A2306" w:rsidP="001A2306">
      <w:pPr>
        <w:pStyle w:val="ListNormal"/>
        <w:tabs>
          <w:tab w:val="num" w:pos="879"/>
        </w:tabs>
      </w:pPr>
      <w:r w:rsidRPr="00925811">
        <w:t>Between 24 January 2026 and 31 January 2026; and</w:t>
      </w:r>
    </w:p>
    <w:p w14:paraId="02F223AD" w14:textId="77777777" w:rsidR="001A2306" w:rsidRPr="00925811" w:rsidRDefault="001A2306" w:rsidP="001A2306">
      <w:pPr>
        <w:pStyle w:val="ListNormal"/>
        <w:tabs>
          <w:tab w:val="num" w:pos="879"/>
        </w:tabs>
      </w:pPr>
      <w:r w:rsidRPr="00925811">
        <w:t>during such other periods as the Authority may direct.</w:t>
      </w:r>
    </w:p>
    <w:p w14:paraId="1E4F51C8" w14:textId="77777777" w:rsidR="001A2306" w:rsidRPr="00925811" w:rsidRDefault="001A2306" w:rsidP="001A2306">
      <w:pPr>
        <w:pStyle w:val="NumberedNormal"/>
      </w:pPr>
      <w:r w:rsidRPr="00925811">
        <w:t>The licensee must when making an application under the Rail Electrification Costs Re-opener, send to the Authority a written application that:</w:t>
      </w:r>
    </w:p>
    <w:p w14:paraId="64012665" w14:textId="77777777" w:rsidR="001A2306" w:rsidRPr="00925811" w:rsidRDefault="001A2306" w:rsidP="001A2306">
      <w:pPr>
        <w:pStyle w:val="ListNormal"/>
        <w:tabs>
          <w:tab w:val="num" w:pos="879"/>
        </w:tabs>
      </w:pPr>
      <w:r w:rsidRPr="00925811">
        <w:t>sets out the scope of work the licensee is or was required to carry out in relation to the Rail Electrification Costs to which the application relates;</w:t>
      </w:r>
    </w:p>
    <w:p w14:paraId="1B2ADF23" w14:textId="77777777" w:rsidR="001A2306" w:rsidRPr="00925811" w:rsidRDefault="001A2306" w:rsidP="001A2306">
      <w:pPr>
        <w:pStyle w:val="ListNormal"/>
        <w:tabs>
          <w:tab w:val="num" w:pos="879"/>
        </w:tabs>
      </w:pPr>
      <w:r w:rsidRPr="00925811">
        <w:t>sets out any modifications to the value of REC</w:t>
      </w:r>
      <w:r w:rsidRPr="00925811">
        <w:rPr>
          <w:rStyle w:val="Subscript"/>
        </w:rPr>
        <w:t>t</w:t>
      </w:r>
      <w:r w:rsidRPr="00925811">
        <w:t xml:space="preserve"> in Appendix 1 being sought;</w:t>
      </w:r>
    </w:p>
    <w:p w14:paraId="56BF1183" w14:textId="77777777" w:rsidR="001A2306" w:rsidRPr="00925811" w:rsidRDefault="001A2306" w:rsidP="001A2306">
      <w:pPr>
        <w:pStyle w:val="ListNormal"/>
        <w:tabs>
          <w:tab w:val="num" w:pos="879"/>
        </w:tabs>
      </w:pPr>
      <w:r w:rsidRPr="00925811">
        <w:t xml:space="preserve">explains the basis for calculating any modifications requested to allowances and the profiling of those allowances; and </w:t>
      </w:r>
    </w:p>
    <w:p w14:paraId="7B0FB996" w14:textId="77777777" w:rsidR="001A2306" w:rsidRPr="00925811" w:rsidRDefault="001A2306" w:rsidP="001A2306">
      <w:pPr>
        <w:pStyle w:val="ListNormal"/>
        <w:tabs>
          <w:tab w:val="num" w:pos="879"/>
        </w:tabs>
      </w:pPr>
      <w:r w:rsidRPr="00925811">
        <w:t>provides such detailed supporting evidence as is reasonable in the circumstances.</w:t>
      </w:r>
    </w:p>
    <w:p w14:paraId="254F9805" w14:textId="77777777" w:rsidR="001A2306" w:rsidRPr="00925811" w:rsidRDefault="001A2306" w:rsidP="001A2306">
      <w:pPr>
        <w:pStyle w:val="NumberedNormal"/>
      </w:pPr>
      <w:r w:rsidRPr="00925811">
        <w:t>An application under this Part must:</w:t>
      </w:r>
    </w:p>
    <w:p w14:paraId="7987BA46" w14:textId="77777777" w:rsidR="001A2306" w:rsidRPr="00925811" w:rsidRDefault="001A2306" w:rsidP="001A2306">
      <w:pPr>
        <w:pStyle w:val="ListNormal"/>
        <w:tabs>
          <w:tab w:val="num" w:pos="879"/>
        </w:tabs>
      </w:pPr>
      <w:r w:rsidRPr="00925811">
        <w:t>be confined to costs incurred or expected to be incurred on or after 1 April 2023; and</w:t>
      </w:r>
    </w:p>
    <w:p w14:paraId="6702140D" w14:textId="77777777" w:rsidR="001A2306" w:rsidRPr="00925811" w:rsidRDefault="001A2306" w:rsidP="001A2306">
      <w:pPr>
        <w:pStyle w:val="ListNormal"/>
        <w:tabs>
          <w:tab w:val="num" w:pos="879"/>
        </w:tabs>
      </w:pPr>
      <w:r w:rsidRPr="00925811">
        <w:t>take account of allowed expenditure which can be avoided as a result of the Rail Electrification Project that is the subject of the application.</w:t>
      </w:r>
    </w:p>
    <w:p w14:paraId="55C8240B" w14:textId="77777777" w:rsidR="001A2306" w:rsidRPr="00925811" w:rsidRDefault="001A2306" w:rsidP="001A2306">
      <w:pPr>
        <w:pStyle w:val="NumberedNormal"/>
      </w:pPr>
      <w:r w:rsidRPr="00925811">
        <w:t>The following modifications to this licence may be made under the Rail Electrification Costs Re-opener:</w:t>
      </w:r>
    </w:p>
    <w:p w14:paraId="7A1B945B" w14:textId="77777777" w:rsidR="001A2306" w:rsidRPr="00925811" w:rsidRDefault="001A2306" w:rsidP="001A2306">
      <w:pPr>
        <w:pStyle w:val="ListNormal"/>
        <w:tabs>
          <w:tab w:val="num" w:pos="879"/>
        </w:tabs>
      </w:pPr>
      <w:r w:rsidRPr="00925811">
        <w:t>modifications to the value of REC</w:t>
      </w:r>
      <w:r w:rsidRPr="00925811">
        <w:rPr>
          <w:rStyle w:val="Subscript"/>
        </w:rPr>
        <w:t>t</w:t>
      </w:r>
      <w:r w:rsidRPr="00925811">
        <w:t xml:space="preserve"> set out in Appendix 1; </w:t>
      </w:r>
    </w:p>
    <w:p w14:paraId="0F176983" w14:textId="77777777" w:rsidR="001A2306" w:rsidRPr="00925811" w:rsidRDefault="001A2306" w:rsidP="001A2306">
      <w:pPr>
        <w:pStyle w:val="ListNormal"/>
        <w:tabs>
          <w:tab w:val="num" w:pos="879"/>
        </w:tabs>
      </w:pPr>
      <w:r w:rsidRPr="00925811">
        <w:t>modifications confined to allowances related to Rail Electrification Costs; and</w:t>
      </w:r>
    </w:p>
    <w:p w14:paraId="10378336" w14:textId="77777777" w:rsidR="001A2306" w:rsidRPr="00925811" w:rsidRDefault="001A2306" w:rsidP="001A2306">
      <w:pPr>
        <w:pStyle w:val="ListNormal"/>
        <w:tabs>
          <w:tab w:val="num" w:pos="879"/>
        </w:tabs>
      </w:pPr>
      <w:r w:rsidRPr="00925811">
        <w:t>modifications confined to allowances for Regulatory Years commencing on or after 1 April 2023.</w:t>
      </w:r>
    </w:p>
    <w:p w14:paraId="3CB16012" w14:textId="77777777" w:rsidR="001A2306" w:rsidRPr="00925811" w:rsidRDefault="001A2306" w:rsidP="001A2306">
      <w:pPr>
        <w:pStyle w:val="NumberedNormal"/>
      </w:pPr>
      <w:r w:rsidRPr="00925811">
        <w:t>The Authority may only make modifications to this licence under the Rail Electrification Costs Re-opener by direction where:</w:t>
      </w:r>
    </w:p>
    <w:p w14:paraId="7BBF67E1" w14:textId="77777777" w:rsidR="001A2306" w:rsidRPr="00925811" w:rsidRDefault="001A2306" w:rsidP="001A2306">
      <w:pPr>
        <w:pStyle w:val="ListNormal"/>
        <w:tabs>
          <w:tab w:val="num" w:pos="879"/>
        </w:tabs>
      </w:pPr>
      <w:r w:rsidRPr="00925811">
        <w:lastRenderedPageBreak/>
        <w:t>the circumstances in paragraph 3.2.14 exist;</w:t>
      </w:r>
    </w:p>
    <w:p w14:paraId="79011EAB" w14:textId="77777777" w:rsidR="001A2306" w:rsidRPr="00925811" w:rsidRDefault="001A2306" w:rsidP="001A2306">
      <w:pPr>
        <w:pStyle w:val="ListNormal"/>
        <w:tabs>
          <w:tab w:val="num" w:pos="879"/>
        </w:tabs>
      </w:pPr>
      <w:r w:rsidRPr="00925811">
        <w:t>the requirements in paragraphs 3.2.16 and 3.2.17 have been met; and</w:t>
      </w:r>
    </w:p>
    <w:p w14:paraId="3B0270BF" w14:textId="77777777" w:rsidR="001A2306" w:rsidRPr="00925811" w:rsidRDefault="001A2306" w:rsidP="001A2306">
      <w:pPr>
        <w:pStyle w:val="ListNormal"/>
        <w:tabs>
          <w:tab w:val="num" w:pos="879"/>
        </w:tabs>
      </w:pPr>
      <w:r w:rsidRPr="00925811">
        <w:t>the modification to allowances is efficient.</w:t>
      </w:r>
    </w:p>
    <w:p w14:paraId="67AC1525" w14:textId="77777777" w:rsidR="001A2306" w:rsidRPr="00925811" w:rsidRDefault="001A2306" w:rsidP="001A2306">
      <w:pPr>
        <w:pStyle w:val="Heading3"/>
      </w:pPr>
      <w:r w:rsidRPr="00925811">
        <w:t>Electricity System Restoration Re-opener (ESR</w:t>
      </w:r>
      <w:r w:rsidRPr="00925811">
        <w:rPr>
          <w:rStyle w:val="Subscript"/>
        </w:rPr>
        <w:t>t</w:t>
      </w:r>
      <w:r w:rsidRPr="00925811">
        <w:t>)</w:t>
      </w:r>
    </w:p>
    <w:p w14:paraId="4FB40A67" w14:textId="77777777" w:rsidR="001A2306" w:rsidRPr="00925811" w:rsidRDefault="001A2306" w:rsidP="001A2306">
      <w:pPr>
        <w:pStyle w:val="NumberedNormal"/>
      </w:pPr>
      <w:r w:rsidRPr="00925811">
        <w:t>This Part establishes the Electricity System Restoration Re-opener.</w:t>
      </w:r>
    </w:p>
    <w:p w14:paraId="48FFE2B7" w14:textId="77777777" w:rsidR="001A2306" w:rsidRPr="00925811" w:rsidRDefault="001A2306" w:rsidP="001A2306">
      <w:pPr>
        <w:pStyle w:val="NumberedNormal"/>
      </w:pPr>
      <w:r w:rsidRPr="00925811">
        <w:t xml:space="preserve">The Electricity System Restoration Re-opener may be used where there has been a change to the Electricity System Restoration Scope of Work and the licensee has incurred or expects to incur additional costs associated with such change. </w:t>
      </w:r>
      <w:bookmarkStart w:id="123" w:name="_Ref97021475"/>
    </w:p>
    <w:p w14:paraId="1BA96365" w14:textId="77777777" w:rsidR="001A2306" w:rsidRPr="00925811" w:rsidRDefault="001A2306" w:rsidP="001A2306">
      <w:pPr>
        <w:pStyle w:val="NumberedNormal"/>
      </w:pPr>
      <w:bookmarkStart w:id="124" w:name="_Ref112419455"/>
      <w:r w:rsidRPr="00925811">
        <w:t>The licensee may only apply to the Authority for modifications to this licence under the Electricity System Restoration Re-opener:</w:t>
      </w:r>
      <w:bookmarkEnd w:id="123"/>
      <w:bookmarkEnd w:id="124"/>
    </w:p>
    <w:p w14:paraId="4C56D628" w14:textId="77777777" w:rsidR="001A2306" w:rsidRPr="00925811" w:rsidRDefault="001A2306" w:rsidP="001A2306">
      <w:pPr>
        <w:pStyle w:val="ListNormal"/>
        <w:tabs>
          <w:tab w:val="num" w:pos="879"/>
        </w:tabs>
      </w:pPr>
      <w:r w:rsidRPr="00925811">
        <w:t>Between 24 June 2024 and 28 June 2024; and</w:t>
      </w:r>
    </w:p>
    <w:p w14:paraId="3A62ACC6" w14:textId="77777777" w:rsidR="001A2306" w:rsidRPr="00925811" w:rsidRDefault="001A2306" w:rsidP="001A2306">
      <w:pPr>
        <w:pStyle w:val="ListNormal"/>
        <w:tabs>
          <w:tab w:val="num" w:pos="879"/>
        </w:tabs>
      </w:pPr>
      <w:r w:rsidRPr="00925811">
        <w:t>during such other periods as the Authority may direct.</w:t>
      </w:r>
    </w:p>
    <w:p w14:paraId="768B0583" w14:textId="77777777" w:rsidR="001A2306" w:rsidRPr="00925811" w:rsidRDefault="001A2306" w:rsidP="001A2306">
      <w:pPr>
        <w:pStyle w:val="NumberedNormal"/>
      </w:pPr>
      <w:bookmarkStart w:id="125" w:name="_Ref97021505"/>
      <w:r w:rsidRPr="00925811">
        <w:t>The licensee must when making an application under the Electricity System Restoration Re-opener, send to the Authority a written application that:</w:t>
      </w:r>
      <w:bookmarkEnd w:id="125"/>
    </w:p>
    <w:p w14:paraId="4E5F6DC5" w14:textId="77777777" w:rsidR="001A2306" w:rsidRPr="00925811" w:rsidRDefault="001A2306" w:rsidP="001A2306">
      <w:pPr>
        <w:pStyle w:val="ListNormal"/>
        <w:tabs>
          <w:tab w:val="num" w:pos="879"/>
        </w:tabs>
      </w:pPr>
      <w:r w:rsidRPr="00925811">
        <w:t xml:space="preserve">sets out the changes to the Electricity System Restoration Scope of Work, to which the application relates; </w:t>
      </w:r>
    </w:p>
    <w:p w14:paraId="168CD697" w14:textId="77777777" w:rsidR="001A2306" w:rsidRPr="00925811" w:rsidRDefault="001A2306" w:rsidP="001A2306">
      <w:pPr>
        <w:pStyle w:val="ListNormal"/>
        <w:tabs>
          <w:tab w:val="num" w:pos="879"/>
        </w:tabs>
      </w:pPr>
      <w:r w:rsidRPr="00925811">
        <w:t>sets out any modifications to the value of ESR</w:t>
      </w:r>
      <w:r w:rsidRPr="00925811">
        <w:rPr>
          <w:rStyle w:val="Subscript"/>
        </w:rPr>
        <w:t>t</w:t>
      </w:r>
      <w:r w:rsidRPr="00925811">
        <w:t xml:space="preserve"> in Appendix 1 being sought; </w:t>
      </w:r>
    </w:p>
    <w:p w14:paraId="341113FB" w14:textId="77777777" w:rsidR="001A2306" w:rsidRPr="00925811" w:rsidRDefault="001A2306" w:rsidP="001A2306">
      <w:pPr>
        <w:pStyle w:val="ListNormal"/>
        <w:tabs>
          <w:tab w:val="num" w:pos="879"/>
        </w:tabs>
      </w:pPr>
      <w:r w:rsidRPr="00925811">
        <w:t xml:space="preserve">explains the basis for calculating any modifications requested to allowances and the profiling of those allowances; </w:t>
      </w:r>
    </w:p>
    <w:p w14:paraId="0E3855B5" w14:textId="19CA83FF" w:rsidR="001A2306" w:rsidRPr="00925811" w:rsidRDefault="001A2306" w:rsidP="001A2306">
      <w:pPr>
        <w:pStyle w:val="ListNormal"/>
        <w:tabs>
          <w:tab w:val="num" w:pos="879"/>
        </w:tabs>
      </w:pPr>
      <w:r w:rsidRPr="00925811">
        <w:t xml:space="preserve">sets out the engagement undertaken with the </w:t>
      </w:r>
      <w:r w:rsidR="001A5707">
        <w:t>ISOP</w:t>
      </w:r>
      <w:r w:rsidRPr="00925811">
        <w:t xml:space="preserve"> and other Relevant Network Licensees on the proposed scope of works; and</w:t>
      </w:r>
    </w:p>
    <w:p w14:paraId="223CCC35" w14:textId="77777777" w:rsidR="001A2306" w:rsidRPr="00925811" w:rsidRDefault="001A2306" w:rsidP="001A2306">
      <w:pPr>
        <w:pStyle w:val="ListNormal"/>
        <w:tabs>
          <w:tab w:val="num" w:pos="879"/>
        </w:tabs>
      </w:pPr>
      <w:r w:rsidRPr="00925811">
        <w:t>provides such detailed supporting evidence as is reasonable in the circumstances.</w:t>
      </w:r>
    </w:p>
    <w:p w14:paraId="1172E3B9" w14:textId="77777777" w:rsidR="001A2306" w:rsidRPr="00925811" w:rsidRDefault="001A2306" w:rsidP="001A2306">
      <w:pPr>
        <w:pStyle w:val="NumberedNormal"/>
      </w:pPr>
      <w:bookmarkStart w:id="126" w:name="_Ref97560721"/>
      <w:r w:rsidRPr="00925811">
        <w:t>An application under this Part must:</w:t>
      </w:r>
      <w:bookmarkEnd w:id="126"/>
    </w:p>
    <w:p w14:paraId="7F96FB35" w14:textId="77777777" w:rsidR="001A2306" w:rsidRPr="00925811" w:rsidRDefault="001A2306" w:rsidP="001A2306">
      <w:pPr>
        <w:pStyle w:val="ListNormal"/>
        <w:tabs>
          <w:tab w:val="num" w:pos="879"/>
        </w:tabs>
      </w:pPr>
      <w:r w:rsidRPr="00925811">
        <w:t>relate to changes to the Electricity System Restoration Scope of Work agreed on or after 1 December 2021;</w:t>
      </w:r>
    </w:p>
    <w:p w14:paraId="5E3019A3" w14:textId="77777777" w:rsidR="001A2306" w:rsidRPr="00925811" w:rsidRDefault="001A2306" w:rsidP="001A2306">
      <w:pPr>
        <w:pStyle w:val="ListNormal"/>
        <w:tabs>
          <w:tab w:val="num" w:pos="879"/>
        </w:tabs>
      </w:pPr>
      <w:r w:rsidRPr="00925811">
        <w:t>be confined to costs incurred or expected to be incurred on or after 1 April 2023; and</w:t>
      </w:r>
    </w:p>
    <w:p w14:paraId="765465F1" w14:textId="77777777" w:rsidR="001A2306" w:rsidRPr="00925811" w:rsidRDefault="001A2306" w:rsidP="001A2306">
      <w:pPr>
        <w:pStyle w:val="ListNormal"/>
        <w:tabs>
          <w:tab w:val="num" w:pos="879"/>
        </w:tabs>
      </w:pPr>
      <w:r w:rsidRPr="00925811">
        <w:t>take account of allowed expenditure which can be avoided as a result of the change to the Electricity System Restoration Scope of Work, to which the application relates.</w:t>
      </w:r>
    </w:p>
    <w:p w14:paraId="1ED7C5B0" w14:textId="77777777" w:rsidR="001A2306" w:rsidRPr="00925811" w:rsidRDefault="001A2306" w:rsidP="001A2306">
      <w:pPr>
        <w:pStyle w:val="NumberedNormal"/>
      </w:pPr>
      <w:r w:rsidRPr="00925811">
        <w:t xml:space="preserve">The Authority may also instigate this Re-opener in accordance with Part S. </w:t>
      </w:r>
    </w:p>
    <w:p w14:paraId="56C7C395" w14:textId="77777777" w:rsidR="001A2306" w:rsidRPr="00925811" w:rsidRDefault="001A2306" w:rsidP="001A2306">
      <w:pPr>
        <w:pStyle w:val="NumberedNormal"/>
      </w:pPr>
      <w:r w:rsidRPr="00925811">
        <w:t>The following modifications to this licence may be made under the Electricity System Restoration Re-opener:</w:t>
      </w:r>
    </w:p>
    <w:p w14:paraId="48A71261" w14:textId="77777777" w:rsidR="001A2306" w:rsidRPr="00925811" w:rsidRDefault="001A2306" w:rsidP="001A2306">
      <w:pPr>
        <w:pStyle w:val="ListNormal"/>
        <w:tabs>
          <w:tab w:val="num" w:pos="879"/>
        </w:tabs>
      </w:pPr>
      <w:r w:rsidRPr="00925811">
        <w:lastRenderedPageBreak/>
        <w:t>modifications to the value of ESR</w:t>
      </w:r>
      <w:r w:rsidRPr="00925811">
        <w:rPr>
          <w:rStyle w:val="Subscript"/>
        </w:rPr>
        <w:t>t</w:t>
      </w:r>
      <w:r w:rsidRPr="00925811">
        <w:t xml:space="preserve"> set out in Appendix 1; </w:t>
      </w:r>
    </w:p>
    <w:p w14:paraId="4C78F89E" w14:textId="77777777" w:rsidR="001A2306" w:rsidRPr="00925811" w:rsidRDefault="001A2306" w:rsidP="001A2306">
      <w:pPr>
        <w:pStyle w:val="ListNormal"/>
        <w:tabs>
          <w:tab w:val="num" w:pos="879"/>
        </w:tabs>
      </w:pPr>
      <w:r w:rsidRPr="00925811">
        <w:t>modifications confined to allowances related to the change to the Electricity System Restoration Scope of Work, that are the subject of the Re-opener; and</w:t>
      </w:r>
    </w:p>
    <w:p w14:paraId="57E69605" w14:textId="77777777" w:rsidR="001A2306" w:rsidRPr="00925811" w:rsidRDefault="001A2306" w:rsidP="001A2306">
      <w:pPr>
        <w:pStyle w:val="ListNormal"/>
        <w:tabs>
          <w:tab w:val="num" w:pos="879"/>
        </w:tabs>
      </w:pPr>
      <w:r w:rsidRPr="00925811">
        <w:t>modifications confined to allowances for Regulatory Years commencing on or after 1 April 2023.</w:t>
      </w:r>
    </w:p>
    <w:p w14:paraId="441628BD" w14:textId="77777777" w:rsidR="001A2306" w:rsidRPr="00925811" w:rsidRDefault="001A2306" w:rsidP="001A2306">
      <w:pPr>
        <w:pStyle w:val="NumberedNormal"/>
      </w:pPr>
      <w:r w:rsidRPr="00925811">
        <w:t>The Authority may only make modifications to this licence under the Electricity System Restoration Re-opener by direction where:</w:t>
      </w:r>
    </w:p>
    <w:p w14:paraId="2125BC38" w14:textId="77777777" w:rsidR="001A2306" w:rsidRPr="00925811" w:rsidRDefault="001A2306" w:rsidP="001A2306">
      <w:pPr>
        <w:pStyle w:val="ListNormal"/>
        <w:tabs>
          <w:tab w:val="num" w:pos="879"/>
        </w:tabs>
      </w:pPr>
      <w:r w:rsidRPr="00925811">
        <w:t xml:space="preserve">the circumstances in paragraph 3.2.21 exist; </w:t>
      </w:r>
    </w:p>
    <w:p w14:paraId="3FB276DA" w14:textId="1CEE05E0" w:rsidR="001A2306" w:rsidRPr="00925811" w:rsidRDefault="001A2306" w:rsidP="001A2306">
      <w:pPr>
        <w:pStyle w:val="ListNormal"/>
        <w:tabs>
          <w:tab w:val="num" w:pos="879"/>
        </w:tabs>
      </w:pPr>
      <w:r w:rsidRPr="00925811">
        <w:t xml:space="preserve"> the requirements in paragraphs </w:t>
      </w:r>
      <w:r w:rsidRPr="00925811">
        <w:fldChar w:fldCharType="begin"/>
      </w:r>
      <w:r w:rsidRPr="00925811">
        <w:instrText xml:space="preserve"> REF _Ref97021505 \r \h  \* MERGEFORMAT </w:instrText>
      </w:r>
      <w:r w:rsidRPr="00925811">
        <w:fldChar w:fldCharType="separate"/>
      </w:r>
      <w:r w:rsidR="004554A1">
        <w:t>3.2.23</w:t>
      </w:r>
      <w:r w:rsidRPr="00925811">
        <w:fldChar w:fldCharType="end"/>
      </w:r>
      <w:r w:rsidRPr="00925811">
        <w:t xml:space="preserve"> and </w:t>
      </w:r>
      <w:r w:rsidRPr="00925811">
        <w:fldChar w:fldCharType="begin"/>
      </w:r>
      <w:r w:rsidRPr="00925811">
        <w:instrText xml:space="preserve"> REF _Ref97560721 \r \h  \* MERGEFORMAT </w:instrText>
      </w:r>
      <w:r w:rsidRPr="00925811">
        <w:fldChar w:fldCharType="separate"/>
      </w:r>
      <w:r w:rsidR="004554A1">
        <w:t>3.2.24</w:t>
      </w:r>
      <w:r w:rsidRPr="00925811">
        <w:fldChar w:fldCharType="end"/>
      </w:r>
      <w:r w:rsidRPr="00925811">
        <w:t xml:space="preserve"> have been met; and</w:t>
      </w:r>
    </w:p>
    <w:p w14:paraId="3C86601D" w14:textId="77777777" w:rsidR="001A2306" w:rsidRPr="00925811" w:rsidRDefault="001A2306" w:rsidP="001A2306">
      <w:pPr>
        <w:pStyle w:val="ListNormal"/>
        <w:tabs>
          <w:tab w:val="num" w:pos="879"/>
        </w:tabs>
      </w:pPr>
      <w:r w:rsidRPr="00925811">
        <w:t>the modification to allowances is efficient.</w:t>
      </w:r>
    </w:p>
    <w:p w14:paraId="0A2206FD" w14:textId="77777777" w:rsidR="001A2306" w:rsidRPr="00925811" w:rsidRDefault="001A2306" w:rsidP="001A2306">
      <w:pPr>
        <w:pStyle w:val="Heading3"/>
      </w:pPr>
      <w:r w:rsidRPr="00925811">
        <w:t>Environmental Re-opener (EVR</w:t>
      </w:r>
      <w:r w:rsidRPr="00925811">
        <w:rPr>
          <w:rStyle w:val="Subscript"/>
        </w:rPr>
        <w:t>t</w:t>
      </w:r>
      <w:r w:rsidRPr="00925811">
        <w:t>)</w:t>
      </w:r>
    </w:p>
    <w:p w14:paraId="5672D234" w14:textId="77777777" w:rsidR="001A2306" w:rsidRPr="00925811" w:rsidRDefault="001A2306" w:rsidP="001A2306">
      <w:pPr>
        <w:pStyle w:val="NumberedNormal"/>
      </w:pPr>
      <w:r w:rsidRPr="00925811">
        <w:t>This Part establishes the Environmental Re-opener.</w:t>
      </w:r>
    </w:p>
    <w:p w14:paraId="0DF6FADF" w14:textId="77777777" w:rsidR="001A2306" w:rsidRPr="00925811" w:rsidRDefault="001A2306" w:rsidP="001A2306">
      <w:pPr>
        <w:pStyle w:val="NumberedNormal"/>
      </w:pPr>
      <w:r w:rsidRPr="00925811">
        <w:t>The Environmental Re-opener may be used where the licensee has incurred or expects to incur costs caused by new or amended legislative requirements that relate to the licensee’s impact on the environment that are contained within or could have been contained within the licensee’s Environmental Action Plan.</w:t>
      </w:r>
    </w:p>
    <w:p w14:paraId="5702F8A7" w14:textId="77777777" w:rsidR="001A2306" w:rsidRPr="00925811" w:rsidRDefault="001A2306" w:rsidP="001A2306">
      <w:pPr>
        <w:pStyle w:val="NumberedNormal"/>
      </w:pPr>
      <w:r w:rsidRPr="00925811">
        <w:t>The licensee may only apply to the Authority for modifications to this licence under the Environmental Re-opener:</w:t>
      </w:r>
    </w:p>
    <w:p w14:paraId="280A0EFD" w14:textId="77777777" w:rsidR="001A2306" w:rsidRPr="00925811" w:rsidRDefault="001A2306" w:rsidP="001A2306">
      <w:pPr>
        <w:pStyle w:val="ListNormal"/>
        <w:tabs>
          <w:tab w:val="num" w:pos="879"/>
        </w:tabs>
      </w:pPr>
      <w:r w:rsidRPr="00925811">
        <w:t>Between 24 January 2024 and 31 January 2024;</w:t>
      </w:r>
    </w:p>
    <w:p w14:paraId="24EDBE1A" w14:textId="77777777" w:rsidR="001A2306" w:rsidRPr="00925811" w:rsidRDefault="001A2306" w:rsidP="001A2306">
      <w:pPr>
        <w:pStyle w:val="ListNormal"/>
        <w:tabs>
          <w:tab w:val="num" w:pos="879"/>
        </w:tabs>
      </w:pPr>
      <w:r w:rsidRPr="00925811">
        <w:t>Between 24 January 2025 and 31 January 2025;</w:t>
      </w:r>
    </w:p>
    <w:p w14:paraId="4FA2BC24" w14:textId="77777777" w:rsidR="001A2306" w:rsidRPr="00925811" w:rsidRDefault="001A2306" w:rsidP="001A2306">
      <w:pPr>
        <w:pStyle w:val="ListNormal"/>
        <w:tabs>
          <w:tab w:val="num" w:pos="879"/>
        </w:tabs>
      </w:pPr>
      <w:r w:rsidRPr="00925811">
        <w:t>Between 24 January 2026 and 31 January 2026; and</w:t>
      </w:r>
    </w:p>
    <w:p w14:paraId="3118A2F8" w14:textId="77777777" w:rsidR="001A2306" w:rsidRPr="00925811" w:rsidRDefault="001A2306" w:rsidP="001A2306">
      <w:pPr>
        <w:pStyle w:val="ListNormal"/>
        <w:tabs>
          <w:tab w:val="num" w:pos="879"/>
        </w:tabs>
      </w:pPr>
      <w:r w:rsidRPr="00925811">
        <w:t xml:space="preserve">Between 24 January 2027 and 31 January 2027. </w:t>
      </w:r>
    </w:p>
    <w:p w14:paraId="1930E188" w14:textId="77777777" w:rsidR="001A2306" w:rsidRPr="00925811" w:rsidRDefault="001A2306" w:rsidP="001A2306">
      <w:pPr>
        <w:pStyle w:val="NumberedNormal"/>
      </w:pPr>
      <w:r w:rsidRPr="00925811">
        <w:t>The licensee must, when making an application under the Environmental Re-opener, send to the Authority a written application that:</w:t>
      </w:r>
    </w:p>
    <w:p w14:paraId="0348E54B" w14:textId="77777777" w:rsidR="001A2306" w:rsidRPr="00925811" w:rsidRDefault="001A2306" w:rsidP="001A2306">
      <w:pPr>
        <w:pStyle w:val="ListNormal"/>
        <w:tabs>
          <w:tab w:val="num" w:pos="879"/>
        </w:tabs>
      </w:pPr>
      <w:r w:rsidRPr="00925811">
        <w:t>states the new or amended legislative requirements that are the subject of the application and their relationship with the Environmental Action Plan;</w:t>
      </w:r>
    </w:p>
    <w:p w14:paraId="1E911B48" w14:textId="77777777" w:rsidR="001A2306" w:rsidRPr="00925811" w:rsidRDefault="001A2306" w:rsidP="001A2306">
      <w:pPr>
        <w:pStyle w:val="ListNormal"/>
        <w:tabs>
          <w:tab w:val="num" w:pos="879"/>
        </w:tabs>
      </w:pPr>
      <w:r w:rsidRPr="00925811">
        <w:t>sets out any modifications to the value of EVR</w:t>
      </w:r>
      <w:r w:rsidRPr="00925811">
        <w:rPr>
          <w:rStyle w:val="Subscript"/>
        </w:rPr>
        <w:t>t</w:t>
      </w:r>
      <w:r w:rsidRPr="00925811">
        <w:t xml:space="preserve"> in Appendix 1 being sought;</w:t>
      </w:r>
    </w:p>
    <w:p w14:paraId="3FD05301" w14:textId="77777777" w:rsidR="001A2306" w:rsidRPr="00925811" w:rsidRDefault="001A2306" w:rsidP="001A2306">
      <w:pPr>
        <w:pStyle w:val="ListNormal"/>
        <w:tabs>
          <w:tab w:val="num" w:pos="879"/>
        </w:tabs>
      </w:pPr>
      <w:r w:rsidRPr="00925811">
        <w:t>explains the basis for calculating any modifications requested to allowances and the profiling of those allowances; and</w:t>
      </w:r>
    </w:p>
    <w:p w14:paraId="360D2089" w14:textId="77777777" w:rsidR="001A2306" w:rsidRPr="00925811" w:rsidRDefault="001A2306" w:rsidP="001A2306">
      <w:pPr>
        <w:pStyle w:val="ListNormal"/>
        <w:tabs>
          <w:tab w:val="num" w:pos="879"/>
        </w:tabs>
      </w:pPr>
      <w:r w:rsidRPr="00925811">
        <w:t>provides such detailed supporting evidence as is reasonable in the circumstances.</w:t>
      </w:r>
    </w:p>
    <w:p w14:paraId="30A5F313" w14:textId="77777777" w:rsidR="001A2306" w:rsidRPr="00925811" w:rsidRDefault="001A2306" w:rsidP="001A2306">
      <w:pPr>
        <w:pStyle w:val="NumberedNormal"/>
      </w:pPr>
      <w:r w:rsidRPr="00925811">
        <w:t>An application under this Part must:</w:t>
      </w:r>
    </w:p>
    <w:p w14:paraId="696AE86E" w14:textId="77777777" w:rsidR="001A2306" w:rsidRPr="00925811" w:rsidRDefault="001A2306" w:rsidP="001A2306">
      <w:pPr>
        <w:pStyle w:val="ListNormal"/>
        <w:tabs>
          <w:tab w:val="num" w:pos="879"/>
        </w:tabs>
      </w:pPr>
      <w:r w:rsidRPr="00925811">
        <w:t>relate to new or amended legislative requirements described in paragraph 3.2.29 that arise on or after 1 April 2023;</w:t>
      </w:r>
    </w:p>
    <w:p w14:paraId="4563BD92" w14:textId="77777777" w:rsidR="001A2306" w:rsidRPr="00925811" w:rsidRDefault="001A2306" w:rsidP="001A2306">
      <w:pPr>
        <w:pStyle w:val="ListNormal"/>
        <w:tabs>
          <w:tab w:val="num" w:pos="879"/>
        </w:tabs>
      </w:pPr>
      <w:r w:rsidRPr="00925811">
        <w:lastRenderedPageBreak/>
        <w:t>relate to costs incurred or expected to be incurred on or after 1 April 2023; and</w:t>
      </w:r>
    </w:p>
    <w:p w14:paraId="1E6C5C50" w14:textId="77777777" w:rsidR="001A2306" w:rsidRPr="00925811" w:rsidRDefault="001A2306" w:rsidP="001A2306">
      <w:pPr>
        <w:pStyle w:val="ListNormal"/>
        <w:tabs>
          <w:tab w:val="num" w:pos="879"/>
        </w:tabs>
      </w:pPr>
      <w:r w:rsidRPr="00925811">
        <w:t>take account of allowed expenditure which can be avoided as a result of any changes to the licensee’s activities related to the same change that is the subject of the application.</w:t>
      </w:r>
    </w:p>
    <w:p w14:paraId="3E1E2D79" w14:textId="77777777" w:rsidR="001A2306" w:rsidRPr="00925811" w:rsidRDefault="001A2306" w:rsidP="001A2306">
      <w:pPr>
        <w:pStyle w:val="NumberedNormal"/>
      </w:pPr>
      <w:r w:rsidRPr="00925811">
        <w:t>The following modifications to this licence may be made under the Environmental Re-opener:</w:t>
      </w:r>
    </w:p>
    <w:p w14:paraId="26C34E94" w14:textId="77777777" w:rsidR="001A2306" w:rsidRPr="00925811" w:rsidRDefault="001A2306" w:rsidP="001A2306">
      <w:pPr>
        <w:pStyle w:val="ListNormal"/>
        <w:tabs>
          <w:tab w:val="num" w:pos="879"/>
        </w:tabs>
      </w:pPr>
      <w:r w:rsidRPr="00925811">
        <w:t>modifications to the value of EVR</w:t>
      </w:r>
      <w:r w:rsidRPr="00925811">
        <w:rPr>
          <w:rStyle w:val="Subscript"/>
        </w:rPr>
        <w:t>t</w:t>
      </w:r>
      <w:r w:rsidRPr="00925811">
        <w:t xml:space="preserve"> set out in Appendix 1; </w:t>
      </w:r>
    </w:p>
    <w:p w14:paraId="2DAA5284" w14:textId="77777777" w:rsidR="001A2306" w:rsidRPr="00925811" w:rsidRDefault="001A2306" w:rsidP="001A2306">
      <w:pPr>
        <w:pStyle w:val="ListNormal"/>
        <w:tabs>
          <w:tab w:val="num" w:pos="879"/>
        </w:tabs>
      </w:pPr>
      <w:r w:rsidRPr="00925811">
        <w:t>modifications confined to allowances related to new or amended legislative requirements that relate to the licensee’s impact on the environment that are contained within or could have been contained within the licensee’s Environmental Action Plan; and</w:t>
      </w:r>
    </w:p>
    <w:p w14:paraId="7A2C681E" w14:textId="77777777" w:rsidR="001A2306" w:rsidRPr="00925811" w:rsidRDefault="001A2306" w:rsidP="001A2306">
      <w:pPr>
        <w:pStyle w:val="ListNormal"/>
        <w:tabs>
          <w:tab w:val="num" w:pos="879"/>
        </w:tabs>
      </w:pPr>
      <w:r w:rsidRPr="00925811">
        <w:t>modifications confined to allowances for Regulatory Years commencing on or after 1 April 2023.</w:t>
      </w:r>
    </w:p>
    <w:p w14:paraId="14A342C2" w14:textId="77777777" w:rsidR="001A2306" w:rsidRPr="00925811" w:rsidRDefault="001A2306" w:rsidP="001A2306">
      <w:pPr>
        <w:pStyle w:val="NumberedNormal"/>
      </w:pPr>
      <w:r w:rsidRPr="00925811">
        <w:t>The Authority may only make modifications to this licence under the Environmental Re-opener by direction</w:t>
      </w:r>
      <w:r w:rsidRPr="00925811" w:rsidDel="00F070E8">
        <w:t xml:space="preserve"> where</w:t>
      </w:r>
      <w:r w:rsidRPr="00925811">
        <w:t xml:space="preserve">: </w:t>
      </w:r>
    </w:p>
    <w:p w14:paraId="5644C9B1" w14:textId="77777777" w:rsidR="001A2306" w:rsidRPr="00925811" w:rsidRDefault="001A2306" w:rsidP="001A2306">
      <w:pPr>
        <w:pStyle w:val="ListNormal"/>
        <w:tabs>
          <w:tab w:val="num" w:pos="879"/>
        </w:tabs>
      </w:pPr>
      <w:r w:rsidRPr="00925811">
        <w:t>the circumstances in paragraph 3.2.29 exist;</w:t>
      </w:r>
    </w:p>
    <w:p w14:paraId="27FA7480" w14:textId="77777777" w:rsidR="001A2306" w:rsidRPr="00925811" w:rsidRDefault="001A2306" w:rsidP="001A2306">
      <w:pPr>
        <w:pStyle w:val="ListNormal"/>
        <w:tabs>
          <w:tab w:val="num" w:pos="879"/>
        </w:tabs>
      </w:pPr>
      <w:r w:rsidRPr="00925811">
        <w:t>the modification has been requested by the licensee under paragraph 3.2.30, and the requirements in 3.2.31 and 3.2.32 have been met; and</w:t>
      </w:r>
    </w:p>
    <w:p w14:paraId="4E542D3D" w14:textId="77777777" w:rsidR="001A2306" w:rsidRPr="00925811" w:rsidRDefault="001A2306" w:rsidP="001A2306">
      <w:pPr>
        <w:pStyle w:val="ListNormal"/>
        <w:tabs>
          <w:tab w:val="num" w:pos="879"/>
        </w:tabs>
      </w:pPr>
      <w:r w:rsidRPr="00925811">
        <w:t>the modification to allowances is efficient.</w:t>
      </w:r>
    </w:p>
    <w:p w14:paraId="0E5855BB" w14:textId="77777777" w:rsidR="001A2306" w:rsidRPr="00925811" w:rsidRDefault="001A2306" w:rsidP="001A2306">
      <w:pPr>
        <w:pStyle w:val="Heading3"/>
      </w:pPr>
      <w:r w:rsidRPr="00925811">
        <w:t>Specified Street Works Costs Re-opener (SWR</w:t>
      </w:r>
      <w:r w:rsidRPr="00925811">
        <w:rPr>
          <w:rStyle w:val="Subscript"/>
        </w:rPr>
        <w:t>t</w:t>
      </w:r>
      <w:r w:rsidRPr="00925811">
        <w:t>)</w:t>
      </w:r>
    </w:p>
    <w:p w14:paraId="6DDD8EDE" w14:textId="77777777" w:rsidR="001A2306" w:rsidRPr="00925811" w:rsidRDefault="001A2306" w:rsidP="001A2306">
      <w:pPr>
        <w:pStyle w:val="NumberedNormal"/>
      </w:pPr>
      <w:r w:rsidRPr="00925811">
        <w:t>This Part establishes the Specified Street Works Costs Re-opener.</w:t>
      </w:r>
    </w:p>
    <w:p w14:paraId="67BED3BB" w14:textId="77777777" w:rsidR="001A2306" w:rsidRPr="00925811" w:rsidRDefault="001A2306" w:rsidP="001A2306">
      <w:pPr>
        <w:pStyle w:val="NumberedNormal"/>
      </w:pPr>
      <w:r w:rsidRPr="00925811">
        <w:t>The Specified Street Works Costs Re-opener may be used where there has been a change in the Specified Street Works Costs the licensee has incurred or expects to incur, relative to any previous allowances for such costs, that exceed the Materiality Threshold.</w:t>
      </w:r>
    </w:p>
    <w:p w14:paraId="1ECD9B28" w14:textId="77777777" w:rsidR="001A2306" w:rsidRPr="00925811" w:rsidRDefault="001A2306" w:rsidP="001A2306">
      <w:pPr>
        <w:pStyle w:val="NumberedNormal"/>
      </w:pPr>
      <w:r w:rsidRPr="00925811">
        <w:t>The licensee may only apply to the Authority for modifications to this licence under the Specified Street Works Costs Re-opener:</w:t>
      </w:r>
    </w:p>
    <w:p w14:paraId="50C6086D" w14:textId="77777777" w:rsidR="001A2306" w:rsidRPr="00925811" w:rsidRDefault="001A2306" w:rsidP="001A2306">
      <w:pPr>
        <w:pStyle w:val="ListNormal"/>
        <w:tabs>
          <w:tab w:val="num" w:pos="879"/>
        </w:tabs>
      </w:pPr>
      <w:r w:rsidRPr="00925811">
        <w:t>Between 24 January 2026 and 31 January 2026; and</w:t>
      </w:r>
    </w:p>
    <w:p w14:paraId="583E0E98" w14:textId="77777777" w:rsidR="001A2306" w:rsidRPr="00925811" w:rsidRDefault="001A2306" w:rsidP="001A2306">
      <w:pPr>
        <w:pStyle w:val="ListNormal"/>
        <w:tabs>
          <w:tab w:val="num" w:pos="879"/>
        </w:tabs>
      </w:pPr>
      <w:r w:rsidRPr="00925811">
        <w:t>during such other periods as the Authority may direct.</w:t>
      </w:r>
    </w:p>
    <w:p w14:paraId="5FC2C49E" w14:textId="77777777" w:rsidR="001A2306" w:rsidRPr="00925811" w:rsidRDefault="001A2306" w:rsidP="001A2306">
      <w:pPr>
        <w:pStyle w:val="NumberedNormal"/>
      </w:pPr>
      <w:r w:rsidRPr="00925811">
        <w:t>The licensee must when making an application under the Specified Street Works Costs Re-opener, send to the Authority a written application that:</w:t>
      </w:r>
    </w:p>
    <w:p w14:paraId="4DFDD4B6" w14:textId="77777777" w:rsidR="001A2306" w:rsidRPr="00925811" w:rsidRDefault="001A2306" w:rsidP="001A2306">
      <w:pPr>
        <w:pStyle w:val="ListNormal"/>
        <w:tabs>
          <w:tab w:val="num" w:pos="879"/>
        </w:tabs>
      </w:pPr>
      <w:r w:rsidRPr="00925811">
        <w:t>states the Specified Street Works Costs that are the subject of the application;</w:t>
      </w:r>
    </w:p>
    <w:p w14:paraId="1DD638DD" w14:textId="77777777" w:rsidR="001A2306" w:rsidRPr="00925811" w:rsidRDefault="001A2306" w:rsidP="001A2306">
      <w:pPr>
        <w:pStyle w:val="ListNormal"/>
        <w:tabs>
          <w:tab w:val="num" w:pos="879"/>
        </w:tabs>
      </w:pPr>
      <w:r w:rsidRPr="00925811">
        <w:t>sets out any modifications to the value of SWR</w:t>
      </w:r>
      <w:r w:rsidRPr="00925811">
        <w:rPr>
          <w:rStyle w:val="Subscript"/>
        </w:rPr>
        <w:t>t</w:t>
      </w:r>
      <w:r w:rsidRPr="00925811">
        <w:t xml:space="preserve"> in Appendix 1 being sought;</w:t>
      </w:r>
    </w:p>
    <w:p w14:paraId="3E503B98" w14:textId="77777777" w:rsidR="001A2306" w:rsidRPr="00925811" w:rsidRDefault="001A2306" w:rsidP="001A2306">
      <w:pPr>
        <w:pStyle w:val="ListNormal"/>
        <w:tabs>
          <w:tab w:val="num" w:pos="879"/>
        </w:tabs>
      </w:pPr>
      <w:r w:rsidRPr="00925811">
        <w:lastRenderedPageBreak/>
        <w:t>explains the basis for calculating any modifications requested to allowances and the profiling of those allowances; and</w:t>
      </w:r>
    </w:p>
    <w:p w14:paraId="270B10BC" w14:textId="77777777" w:rsidR="001A2306" w:rsidRPr="00925811" w:rsidRDefault="001A2306" w:rsidP="001A2306">
      <w:pPr>
        <w:pStyle w:val="ListNormal"/>
        <w:tabs>
          <w:tab w:val="num" w:pos="879"/>
        </w:tabs>
      </w:pPr>
      <w:r w:rsidRPr="00925811">
        <w:t>provides such detailed supporting evidence as is reasonable in the circumstances.</w:t>
      </w:r>
    </w:p>
    <w:p w14:paraId="6E8DBFF4" w14:textId="77777777" w:rsidR="001A2306" w:rsidRPr="00925811" w:rsidRDefault="001A2306" w:rsidP="001A2306">
      <w:pPr>
        <w:pStyle w:val="NumberedNormal"/>
      </w:pPr>
      <w:r w:rsidRPr="00925811">
        <w:t>An application under this Part must:</w:t>
      </w:r>
    </w:p>
    <w:p w14:paraId="4F09F4AB" w14:textId="77777777" w:rsidR="001A2306" w:rsidRPr="00925811" w:rsidRDefault="001A2306" w:rsidP="001A2306">
      <w:pPr>
        <w:pStyle w:val="ListNormal"/>
        <w:tabs>
          <w:tab w:val="num" w:pos="879"/>
        </w:tabs>
      </w:pPr>
      <w:r w:rsidRPr="00925811">
        <w:t>relate to Specified Street Works Costs that have been incurred or are expected to be incurred on or after 1 April 2023; and</w:t>
      </w:r>
    </w:p>
    <w:p w14:paraId="4BFC15DE" w14:textId="77777777" w:rsidR="001A2306" w:rsidRPr="00925811" w:rsidRDefault="001A2306" w:rsidP="001A2306">
      <w:pPr>
        <w:pStyle w:val="ListNormal"/>
        <w:tabs>
          <w:tab w:val="num" w:pos="879"/>
        </w:tabs>
      </w:pPr>
      <w:r w:rsidRPr="00925811">
        <w:t>take account of allowed expenditure which can be avoided as a result of the cause of the changes to the Specified Street Works Costs which are the subject of the application.</w:t>
      </w:r>
    </w:p>
    <w:p w14:paraId="20DFC602" w14:textId="77777777" w:rsidR="001A2306" w:rsidRPr="00925811" w:rsidRDefault="001A2306" w:rsidP="001A2306">
      <w:pPr>
        <w:pStyle w:val="NumberedNormal"/>
      </w:pPr>
      <w:r w:rsidRPr="00925811">
        <w:t>The following modifications to this licence may be made under the Specified Street Works Costs Re-opener:</w:t>
      </w:r>
    </w:p>
    <w:p w14:paraId="43BC04D5" w14:textId="77777777" w:rsidR="001A2306" w:rsidRPr="00925811" w:rsidRDefault="001A2306" w:rsidP="001A2306">
      <w:pPr>
        <w:pStyle w:val="ListNormal"/>
        <w:tabs>
          <w:tab w:val="num" w:pos="879"/>
        </w:tabs>
      </w:pPr>
      <w:r w:rsidRPr="00925811">
        <w:t>modifications to the value of SWR</w:t>
      </w:r>
      <w:r w:rsidRPr="00925811">
        <w:rPr>
          <w:rStyle w:val="Subscript"/>
        </w:rPr>
        <w:t>t</w:t>
      </w:r>
      <w:r w:rsidRPr="00925811">
        <w:t xml:space="preserve"> set out in Appendix 1; </w:t>
      </w:r>
    </w:p>
    <w:p w14:paraId="1F122B82" w14:textId="77777777" w:rsidR="001A2306" w:rsidRPr="00925811" w:rsidRDefault="001A2306" w:rsidP="001A2306">
      <w:pPr>
        <w:pStyle w:val="ListNormal"/>
        <w:tabs>
          <w:tab w:val="num" w:pos="879"/>
        </w:tabs>
      </w:pPr>
      <w:r w:rsidRPr="00925811">
        <w:t>modifications confined to allowances related to Specified Street Works Costs; and</w:t>
      </w:r>
    </w:p>
    <w:p w14:paraId="171BE2AF" w14:textId="77777777" w:rsidR="001A2306" w:rsidRPr="00925811" w:rsidRDefault="001A2306" w:rsidP="001A2306">
      <w:pPr>
        <w:pStyle w:val="ListNormal"/>
        <w:tabs>
          <w:tab w:val="num" w:pos="879"/>
        </w:tabs>
      </w:pPr>
      <w:r w:rsidRPr="00925811">
        <w:t>modifications confined to allowances for Regulatory Years commencing on or after 1 April 2023.</w:t>
      </w:r>
    </w:p>
    <w:p w14:paraId="23D41FDA" w14:textId="77777777" w:rsidR="001A2306" w:rsidRPr="00925811" w:rsidRDefault="001A2306" w:rsidP="001A2306">
      <w:pPr>
        <w:pStyle w:val="NumberedNormal"/>
      </w:pPr>
      <w:r w:rsidRPr="00925811">
        <w:t>The Authority may only make modifications to this licence under the Specified Street Works Costs Re-opener by direction where:</w:t>
      </w:r>
    </w:p>
    <w:p w14:paraId="1BD6C497" w14:textId="77777777" w:rsidR="001A2306" w:rsidRPr="00925811" w:rsidRDefault="001A2306" w:rsidP="001A2306">
      <w:pPr>
        <w:pStyle w:val="ListNormal"/>
        <w:tabs>
          <w:tab w:val="num" w:pos="879"/>
        </w:tabs>
      </w:pPr>
      <w:r w:rsidRPr="00925811">
        <w:t>the circumstances in paragraph 3.2.36 exist;</w:t>
      </w:r>
    </w:p>
    <w:p w14:paraId="194098E5" w14:textId="77777777" w:rsidR="001A2306" w:rsidRPr="00925811" w:rsidRDefault="001A2306" w:rsidP="001A2306">
      <w:pPr>
        <w:pStyle w:val="ListNormal"/>
        <w:tabs>
          <w:tab w:val="num" w:pos="879"/>
        </w:tabs>
      </w:pPr>
      <w:r w:rsidRPr="00925811">
        <w:t>the requirements in paragraphs 3.2.38 and 3.2.39 have been met; and</w:t>
      </w:r>
    </w:p>
    <w:p w14:paraId="5E3639F8" w14:textId="77777777" w:rsidR="001A2306" w:rsidRPr="00925811" w:rsidRDefault="001A2306" w:rsidP="001A2306">
      <w:pPr>
        <w:pStyle w:val="ListNormal"/>
        <w:tabs>
          <w:tab w:val="num" w:pos="879"/>
        </w:tabs>
      </w:pPr>
      <w:r w:rsidRPr="00925811">
        <w:t>the modification to allowances is efficient.</w:t>
      </w:r>
    </w:p>
    <w:p w14:paraId="615AC272" w14:textId="77777777" w:rsidR="001A2306" w:rsidRPr="00925811" w:rsidRDefault="001A2306" w:rsidP="001A2306">
      <w:pPr>
        <w:pStyle w:val="Heading3"/>
      </w:pPr>
      <w:r w:rsidRPr="00925811">
        <w:t>Cyber Resilience OT Re-opener</w:t>
      </w:r>
    </w:p>
    <w:p w14:paraId="71E28A12" w14:textId="77777777" w:rsidR="001A2306" w:rsidRPr="00925811" w:rsidRDefault="001A2306" w:rsidP="001A2306">
      <w:pPr>
        <w:pStyle w:val="NumberedNormal"/>
      </w:pPr>
      <w:r w:rsidRPr="00925811">
        <w:t>This Part establishes the Cyber Resilience OT Re-opener. The values of the related PCFM Variable Values are set out in Special Condition 3.3 (Evaluative Price Control Deliverables).</w:t>
      </w:r>
    </w:p>
    <w:p w14:paraId="1AD7BBA5" w14:textId="77777777" w:rsidR="001A2306" w:rsidRPr="00925811" w:rsidRDefault="001A2306" w:rsidP="001A2306">
      <w:pPr>
        <w:pStyle w:val="NumberedNormal"/>
      </w:pPr>
      <w:bookmarkStart w:id="127" w:name="_Ref114997853"/>
      <w:r w:rsidRPr="00925811">
        <w:t>The Cyber Resilience OT Re-opener may be used where there are:</w:t>
      </w:r>
      <w:bookmarkEnd w:id="127"/>
    </w:p>
    <w:p w14:paraId="61465A05" w14:textId="77777777" w:rsidR="001A2306" w:rsidRPr="00925811" w:rsidRDefault="001A2306" w:rsidP="001A2306">
      <w:pPr>
        <w:pStyle w:val="ListNormal"/>
        <w:tabs>
          <w:tab w:val="num" w:pos="879"/>
        </w:tabs>
      </w:pPr>
      <w:r w:rsidRPr="00925811">
        <w:t>new activities, including new technology, capable of improving cyber resilience in relation to OT, including risk reduction and improved status of the licensee’s OT network and information systems with respect to CAF Outcomes;</w:t>
      </w:r>
    </w:p>
    <w:p w14:paraId="62F84AAE" w14:textId="77777777" w:rsidR="001A2306" w:rsidRPr="00925811" w:rsidRDefault="001A2306" w:rsidP="001A2306">
      <w:pPr>
        <w:pStyle w:val="ListNormal"/>
        <w:tabs>
          <w:tab w:val="num" w:pos="879"/>
        </w:tabs>
      </w:pPr>
      <w:r w:rsidRPr="00925811">
        <w:t>changes to levels of risks or threats relating to cyber resilience in relation to OT, that take the licensee outside of its organisational risk appetite;</w:t>
      </w:r>
    </w:p>
    <w:p w14:paraId="6A55DF62" w14:textId="77777777" w:rsidR="001A2306" w:rsidRPr="00925811" w:rsidRDefault="001A2306" w:rsidP="001A2306">
      <w:pPr>
        <w:pStyle w:val="ListNormal"/>
        <w:tabs>
          <w:tab w:val="num" w:pos="879"/>
        </w:tabs>
      </w:pPr>
      <w:r w:rsidRPr="00925811">
        <w:t>changes to statutory or regulatory requirements relating to cyber resilience in relation to OT; or</w:t>
      </w:r>
    </w:p>
    <w:p w14:paraId="7B679B33" w14:textId="77777777" w:rsidR="001A2306" w:rsidRPr="00925811" w:rsidRDefault="001A2306" w:rsidP="001A2306">
      <w:pPr>
        <w:pStyle w:val="ListNormal"/>
        <w:tabs>
          <w:tab w:val="num" w:pos="879"/>
        </w:tabs>
      </w:pPr>
      <w:r w:rsidRPr="00925811">
        <w:t>modifications required to be made to:</w:t>
      </w:r>
    </w:p>
    <w:p w14:paraId="50B9E33F" w14:textId="77777777" w:rsidR="001A2306" w:rsidRPr="00925811" w:rsidRDefault="001A2306" w:rsidP="001A2306">
      <w:pPr>
        <w:pStyle w:val="SublistNormal"/>
      </w:pPr>
      <w:r w:rsidRPr="00925811">
        <w:lastRenderedPageBreak/>
        <w:t>the outputs, delivery dates or allowances set as part of RIIO-ED2 Final Determinations; or</w:t>
      </w:r>
    </w:p>
    <w:p w14:paraId="064FBB23" w14:textId="77777777" w:rsidR="001A2306" w:rsidRPr="00925811" w:rsidRDefault="001A2306" w:rsidP="001A2306">
      <w:pPr>
        <w:pStyle w:val="SublistNormal"/>
      </w:pPr>
      <w:r w:rsidRPr="00925811">
        <w:t>other existing outputs, delivery dates or allowances;</w:t>
      </w:r>
    </w:p>
    <w:p w14:paraId="3BCAD9A0" w14:textId="77777777" w:rsidR="001A2306" w:rsidRPr="00925811" w:rsidRDefault="001A2306" w:rsidP="001A2306">
      <w:pPr>
        <w:pStyle w:val="SublistNormal"/>
      </w:pPr>
      <w:r w:rsidRPr="00925811">
        <w:t>to correct errors or to make refinements to improve the licensee’s cyber resilience in relation to OT.</w:t>
      </w:r>
    </w:p>
    <w:p w14:paraId="700B9388" w14:textId="77777777" w:rsidR="001A2306" w:rsidRPr="00925811" w:rsidRDefault="001A2306" w:rsidP="001A2306">
      <w:pPr>
        <w:pStyle w:val="NumberedNormal"/>
      </w:pPr>
      <w:r w:rsidRPr="00925811">
        <w:t>The licensee may only apply to the Authority for modifications to this licence under the Cyber Resilience OT Re-opener:</w:t>
      </w:r>
    </w:p>
    <w:p w14:paraId="0727C265" w14:textId="77777777" w:rsidR="001A2306" w:rsidRPr="00925811" w:rsidRDefault="001A2306" w:rsidP="001A2306">
      <w:pPr>
        <w:pStyle w:val="ListNormal"/>
        <w:tabs>
          <w:tab w:val="num" w:pos="879"/>
        </w:tabs>
      </w:pPr>
      <w:r w:rsidRPr="00925811">
        <w:t>Between 3 April 2023 and 10 April 2023;</w:t>
      </w:r>
    </w:p>
    <w:p w14:paraId="1B594515" w14:textId="77777777" w:rsidR="001A2306" w:rsidRPr="00925811" w:rsidRDefault="001A2306" w:rsidP="001A2306">
      <w:pPr>
        <w:pStyle w:val="ListNormal"/>
        <w:tabs>
          <w:tab w:val="num" w:pos="879"/>
        </w:tabs>
      </w:pPr>
      <w:r w:rsidRPr="00925811">
        <w:t>Between 1 April 2025 and 7 April 2025; and</w:t>
      </w:r>
    </w:p>
    <w:p w14:paraId="4ABBE66F" w14:textId="77777777" w:rsidR="001A2306" w:rsidRPr="00925811" w:rsidRDefault="001A2306" w:rsidP="001A2306">
      <w:pPr>
        <w:pStyle w:val="ListNormal"/>
        <w:tabs>
          <w:tab w:val="num" w:pos="879"/>
        </w:tabs>
      </w:pPr>
      <w:r w:rsidRPr="00925811">
        <w:t>during such other periods as the Authority may direct.</w:t>
      </w:r>
    </w:p>
    <w:p w14:paraId="258405D2" w14:textId="77777777" w:rsidR="001A2306" w:rsidRPr="00925811" w:rsidRDefault="001A2306" w:rsidP="001A2306">
      <w:pPr>
        <w:pStyle w:val="NumberedNormal"/>
      </w:pPr>
      <w:r w:rsidRPr="00925811">
        <w:t>The licensee must when making an application under the Cyber Resilience OT Re-opener, send to the Authority a written application that:</w:t>
      </w:r>
    </w:p>
    <w:p w14:paraId="54E0066E" w14:textId="77777777" w:rsidR="001A2306" w:rsidRPr="00925811" w:rsidRDefault="001A2306" w:rsidP="001A2306">
      <w:pPr>
        <w:pStyle w:val="ListNormal"/>
        <w:tabs>
          <w:tab w:val="num" w:pos="879"/>
        </w:tabs>
      </w:pPr>
      <w:r w:rsidRPr="00925811">
        <w:t>gives details of the circumstances referred to in paragraph 3.2.43 that exist;</w:t>
      </w:r>
    </w:p>
    <w:p w14:paraId="31638C31" w14:textId="77777777" w:rsidR="001A2306" w:rsidRPr="00925811" w:rsidRDefault="001A2306" w:rsidP="001A2306">
      <w:pPr>
        <w:pStyle w:val="ListNormal"/>
        <w:tabs>
          <w:tab w:val="num" w:pos="879"/>
        </w:tabs>
      </w:pPr>
      <w:r w:rsidRPr="00925811">
        <w:t>sets out any modifications to the Cyber Resilience OT Baseline Allowances Table, the Cyber Resilience OT Re-opener Allowances Table, and the Cyber Resilience OT PCD Table being sought;</w:t>
      </w:r>
    </w:p>
    <w:p w14:paraId="530612A9" w14:textId="77777777" w:rsidR="001A2306" w:rsidRPr="00925811" w:rsidRDefault="001A2306" w:rsidP="001A2306">
      <w:pPr>
        <w:pStyle w:val="ListNormal"/>
        <w:tabs>
          <w:tab w:val="num" w:pos="879"/>
        </w:tabs>
      </w:pPr>
      <w:r w:rsidRPr="00925811">
        <w:t>explains how any modifications requested would improve cyber resilience in relation to OT, including risk reduction and improved status of the licensee’s network and information systems with respect to CAF Outcomes;</w:t>
      </w:r>
    </w:p>
    <w:p w14:paraId="2B06B596" w14:textId="77777777" w:rsidR="001A2306" w:rsidRPr="00925811" w:rsidRDefault="001A2306" w:rsidP="001A2306">
      <w:pPr>
        <w:pStyle w:val="ListNormal"/>
        <w:tabs>
          <w:tab w:val="num" w:pos="879"/>
        </w:tabs>
      </w:pPr>
      <w:r w:rsidRPr="00925811">
        <w:t>explains the basis for calculating any modifications requested to allowances and the profiling of those allowances; and</w:t>
      </w:r>
    </w:p>
    <w:p w14:paraId="3B710D51" w14:textId="77777777" w:rsidR="001A2306" w:rsidRPr="00925811" w:rsidRDefault="001A2306" w:rsidP="001A2306">
      <w:pPr>
        <w:pStyle w:val="ListNormal"/>
        <w:tabs>
          <w:tab w:val="num" w:pos="879"/>
        </w:tabs>
      </w:pPr>
      <w:r w:rsidRPr="00925811">
        <w:t>provides such detailed supporting evidence as is reasonable in the circumstances.</w:t>
      </w:r>
    </w:p>
    <w:p w14:paraId="7B189D63" w14:textId="77777777" w:rsidR="001A2306" w:rsidRPr="00925811" w:rsidRDefault="001A2306" w:rsidP="001A2306">
      <w:pPr>
        <w:pStyle w:val="NumberedNormal"/>
      </w:pPr>
      <w:r w:rsidRPr="00925811">
        <w:t>An application under this Part must:</w:t>
      </w:r>
    </w:p>
    <w:p w14:paraId="7A5ACB4F" w14:textId="04BE1CD6" w:rsidR="001A2306" w:rsidRPr="00925811" w:rsidRDefault="001A2306" w:rsidP="001A2306">
      <w:pPr>
        <w:pStyle w:val="ListNormal"/>
        <w:tabs>
          <w:tab w:val="num" w:pos="879"/>
        </w:tabs>
      </w:pPr>
      <w:r w:rsidRPr="00925811">
        <w:t xml:space="preserve">relate to circumstances of the type referred to in paragraph </w:t>
      </w:r>
      <w:r w:rsidRPr="00925811">
        <w:fldChar w:fldCharType="begin"/>
      </w:r>
      <w:r w:rsidRPr="00925811">
        <w:instrText xml:space="preserve"> REF _Ref114997853 \r \h  \* MERGEFORMAT </w:instrText>
      </w:r>
      <w:r w:rsidRPr="00925811">
        <w:fldChar w:fldCharType="separate"/>
      </w:r>
      <w:r w:rsidR="004554A1">
        <w:t>3.2.43</w:t>
      </w:r>
      <w:r w:rsidRPr="00925811">
        <w:fldChar w:fldCharType="end"/>
      </w:r>
      <w:r w:rsidRPr="00925811">
        <w:t xml:space="preserve"> that have developed since 1 December 2021;</w:t>
      </w:r>
    </w:p>
    <w:p w14:paraId="083688B8" w14:textId="77777777" w:rsidR="001A2306" w:rsidRPr="00925811" w:rsidRDefault="001A2306" w:rsidP="001A2306">
      <w:pPr>
        <w:pStyle w:val="ListNormal"/>
        <w:tabs>
          <w:tab w:val="num" w:pos="879"/>
        </w:tabs>
      </w:pPr>
      <w:r w:rsidRPr="00925811">
        <w:t>be confined to costs incurred or expected to be incurred on or after 1 April 2023; and</w:t>
      </w:r>
    </w:p>
    <w:p w14:paraId="2F27A76D" w14:textId="77777777" w:rsidR="001A2306" w:rsidRPr="00925811" w:rsidRDefault="001A2306" w:rsidP="001A2306">
      <w:pPr>
        <w:pStyle w:val="ListNormal"/>
        <w:tabs>
          <w:tab w:val="num" w:pos="879"/>
        </w:tabs>
      </w:pPr>
      <w:r w:rsidRPr="00925811">
        <w:t>take account of allowed expenditure which can be avoided as a result of the modifications requested.</w:t>
      </w:r>
    </w:p>
    <w:p w14:paraId="1F4EDD5C" w14:textId="77777777" w:rsidR="001A2306" w:rsidRPr="00925811" w:rsidRDefault="001A2306" w:rsidP="001A2306">
      <w:pPr>
        <w:pStyle w:val="NumberedNormal"/>
      </w:pPr>
      <w:r w:rsidRPr="00925811">
        <w:t>The Authority may also instigate this Re-opener in accordance with Part S.</w:t>
      </w:r>
    </w:p>
    <w:p w14:paraId="2F8EE751" w14:textId="77777777" w:rsidR="001A2306" w:rsidRPr="00925811" w:rsidRDefault="001A2306" w:rsidP="001A2306">
      <w:pPr>
        <w:pStyle w:val="NumberedNormal"/>
      </w:pPr>
      <w:r w:rsidRPr="00925811">
        <w:t>The following modifications to this licence may be made under the Cyber Resilience OT Re-opener:</w:t>
      </w:r>
    </w:p>
    <w:p w14:paraId="184CE08D" w14:textId="184A3A39" w:rsidR="001A2306" w:rsidRPr="00925811" w:rsidRDefault="001A2306" w:rsidP="001A2306">
      <w:pPr>
        <w:pStyle w:val="ListNormal"/>
        <w:tabs>
          <w:tab w:val="num" w:pos="879"/>
        </w:tabs>
      </w:pPr>
      <w:r w:rsidRPr="00925811">
        <w:t xml:space="preserve">if the relevant circumstance is that set out in paragraph </w:t>
      </w:r>
      <w:r w:rsidRPr="00925811">
        <w:fldChar w:fldCharType="begin"/>
      </w:r>
      <w:r w:rsidRPr="00925811">
        <w:instrText xml:space="preserve"> REF _Ref114997853 \r \h </w:instrText>
      </w:r>
      <w:r w:rsidR="00925811">
        <w:instrText xml:space="preserve"> \* MERGEFORMAT </w:instrText>
      </w:r>
      <w:r w:rsidRPr="00925811">
        <w:fldChar w:fldCharType="separate"/>
      </w:r>
      <w:r w:rsidR="004554A1">
        <w:t>3.2.43</w:t>
      </w:r>
      <w:r w:rsidRPr="00925811">
        <w:fldChar w:fldCharType="end"/>
      </w:r>
      <w:r w:rsidRPr="00925811">
        <w:t>(d)(i), modifications to the Cyber Resilience OT Baseline Allowances Table and the Cyber Resilience OT PCD Table;</w:t>
      </w:r>
    </w:p>
    <w:p w14:paraId="584F37B2" w14:textId="4206FF7B" w:rsidR="001A2306" w:rsidRPr="00925811" w:rsidRDefault="001A2306" w:rsidP="001A2306">
      <w:pPr>
        <w:pStyle w:val="ListNormal"/>
        <w:tabs>
          <w:tab w:val="num" w:pos="879"/>
        </w:tabs>
      </w:pPr>
      <w:r w:rsidRPr="00925811">
        <w:lastRenderedPageBreak/>
        <w:t xml:space="preserve">if the relevant circumstance is that set out in paragraphs </w:t>
      </w:r>
      <w:r w:rsidRPr="00925811">
        <w:fldChar w:fldCharType="begin"/>
      </w:r>
      <w:r w:rsidRPr="00925811">
        <w:instrText xml:space="preserve"> REF _Ref114997853 \r \h </w:instrText>
      </w:r>
      <w:r w:rsidR="00925811">
        <w:instrText xml:space="preserve"> \* MERGEFORMAT </w:instrText>
      </w:r>
      <w:r w:rsidRPr="00925811">
        <w:fldChar w:fldCharType="separate"/>
      </w:r>
      <w:r w:rsidR="004554A1">
        <w:t>3.2.43</w:t>
      </w:r>
      <w:r w:rsidRPr="00925811">
        <w:fldChar w:fldCharType="end"/>
      </w:r>
      <w:r w:rsidRPr="00925811">
        <w:t>(a) to (c) or (d)(ii), modifications to the Cyber Resilience OT Re-opener Allowances Table and the Cyber Resilience OT PCD Table;</w:t>
      </w:r>
    </w:p>
    <w:p w14:paraId="72188386" w14:textId="77777777" w:rsidR="001A2306" w:rsidRPr="00925811" w:rsidRDefault="001A2306" w:rsidP="001A2306">
      <w:pPr>
        <w:pStyle w:val="ListNormal"/>
        <w:tabs>
          <w:tab w:val="num" w:pos="879"/>
        </w:tabs>
      </w:pPr>
      <w:r w:rsidRPr="00925811">
        <w:t>modifications to the definitions of ‘Cyber Resilience OT Baseline Allowances Table’, ‘Cyber Resilience OT Re-opener Allowances Table’ and ‘Cyber Resilience OT PCD Table’ in Special Condition 1.2 (Definitions) to amend the date those tables were sent to the licensee;</w:t>
      </w:r>
    </w:p>
    <w:p w14:paraId="317AA00B" w14:textId="5F2E2B7C" w:rsidR="001A2306" w:rsidRPr="00925811" w:rsidRDefault="001A2306" w:rsidP="001A2306">
      <w:pPr>
        <w:pStyle w:val="ListNormal"/>
        <w:tabs>
          <w:tab w:val="num" w:pos="879"/>
        </w:tabs>
      </w:pPr>
      <w:r w:rsidRPr="00925811">
        <w:t xml:space="preserve">modifications confined to outputs, delivery dates and allowances related to the circumstances set out in paragraph </w:t>
      </w:r>
      <w:r w:rsidRPr="00925811">
        <w:fldChar w:fldCharType="begin"/>
      </w:r>
      <w:r w:rsidRPr="00925811">
        <w:instrText xml:space="preserve"> REF _Ref114997853 \r \h </w:instrText>
      </w:r>
      <w:r w:rsidR="00925811">
        <w:instrText xml:space="preserve"> \* MERGEFORMAT </w:instrText>
      </w:r>
      <w:r w:rsidRPr="00925811">
        <w:fldChar w:fldCharType="separate"/>
      </w:r>
      <w:r w:rsidR="004554A1">
        <w:t>3.2.43</w:t>
      </w:r>
      <w:r w:rsidRPr="00925811">
        <w:fldChar w:fldCharType="end"/>
      </w:r>
      <w:r w:rsidRPr="00925811">
        <w:t xml:space="preserve"> that are the subject of this Re-opener; and</w:t>
      </w:r>
    </w:p>
    <w:p w14:paraId="485AA348" w14:textId="77777777" w:rsidR="001A2306" w:rsidRPr="00925811" w:rsidRDefault="001A2306" w:rsidP="001A2306">
      <w:pPr>
        <w:pStyle w:val="ListNormal"/>
        <w:tabs>
          <w:tab w:val="num" w:pos="879"/>
        </w:tabs>
      </w:pPr>
      <w:r w:rsidRPr="00925811">
        <w:t>modifications confined to allowances for Regulatory Years commencing on or after 1 April 2023.</w:t>
      </w:r>
    </w:p>
    <w:p w14:paraId="5836E077" w14:textId="77777777" w:rsidR="001A2306" w:rsidRPr="00925811" w:rsidRDefault="001A2306" w:rsidP="001A2306">
      <w:pPr>
        <w:pStyle w:val="NumberedNormal"/>
      </w:pPr>
      <w:r w:rsidRPr="00925811">
        <w:t>The Authority may only make modifications under the Cyber Resilience OT Re-opener by direction:</w:t>
      </w:r>
    </w:p>
    <w:p w14:paraId="4C4E10DE" w14:textId="77777777" w:rsidR="001A2306" w:rsidRPr="00925811" w:rsidRDefault="001A2306" w:rsidP="001A2306">
      <w:pPr>
        <w:pStyle w:val="ListNormal"/>
        <w:tabs>
          <w:tab w:val="num" w:pos="879"/>
        </w:tabs>
      </w:pPr>
      <w:r w:rsidRPr="00925811">
        <w:t>where a circumstance in paragraph 3.2.43 exists;</w:t>
      </w:r>
    </w:p>
    <w:p w14:paraId="69E9F41B" w14:textId="77777777" w:rsidR="001A2306" w:rsidRPr="00925811" w:rsidRDefault="001A2306" w:rsidP="001A2306">
      <w:pPr>
        <w:pStyle w:val="ListNormal"/>
        <w:tabs>
          <w:tab w:val="num" w:pos="879"/>
        </w:tabs>
      </w:pPr>
      <w:r w:rsidRPr="00925811">
        <w:t>if the relevant circumstance is that set out in paragraphs 3.2.43(a) or (b), where the addition of new outputs would improve the licensee’s cyber resilience in relation to OT;</w:t>
      </w:r>
    </w:p>
    <w:p w14:paraId="4F469962" w14:textId="77777777" w:rsidR="001A2306" w:rsidRPr="00925811" w:rsidRDefault="001A2306" w:rsidP="001A2306">
      <w:pPr>
        <w:pStyle w:val="ListNormal"/>
        <w:tabs>
          <w:tab w:val="num" w:pos="879"/>
        </w:tabs>
      </w:pPr>
      <w:r w:rsidRPr="00925811">
        <w:t>if the relevant circumstance is that set out in paragraph 3.2.43(c), where the addition of new outputs would contribute to the licensee’s compliance with the relevant statutory or regulatory requirements relating to cyber resilience in relation to OT;</w:t>
      </w:r>
    </w:p>
    <w:p w14:paraId="62771BD1" w14:textId="77777777" w:rsidR="001A2306" w:rsidRPr="00925811" w:rsidRDefault="001A2306" w:rsidP="001A2306">
      <w:pPr>
        <w:pStyle w:val="ListNormal"/>
        <w:tabs>
          <w:tab w:val="num" w:pos="879"/>
        </w:tabs>
      </w:pPr>
      <w:r w:rsidRPr="00925811">
        <w:t>if the relevant circumstance is that set out in paragraph 3.2.43(d), where a change to an existing output is justified:</w:t>
      </w:r>
    </w:p>
    <w:p w14:paraId="0E730B41" w14:textId="77777777" w:rsidR="001A2306" w:rsidRPr="00925811" w:rsidRDefault="001A2306" w:rsidP="001A2306">
      <w:pPr>
        <w:pStyle w:val="SublistNormal"/>
      </w:pPr>
      <w:r w:rsidRPr="00925811">
        <w:t>in order to correct an error; or</w:t>
      </w:r>
    </w:p>
    <w:p w14:paraId="6E83666C" w14:textId="77777777" w:rsidR="001A2306" w:rsidRPr="00925811" w:rsidRDefault="001A2306" w:rsidP="001A2306">
      <w:pPr>
        <w:pStyle w:val="SublistNormal"/>
      </w:pPr>
      <w:r w:rsidRPr="00925811">
        <w:t>because the refinement would improve the licensee’s cyber resilience in relation to OT;</w:t>
      </w:r>
    </w:p>
    <w:p w14:paraId="41FD24B6" w14:textId="77777777" w:rsidR="001A2306" w:rsidRPr="00925811" w:rsidRDefault="001A2306" w:rsidP="001A2306">
      <w:pPr>
        <w:pStyle w:val="ListNormal"/>
        <w:tabs>
          <w:tab w:val="num" w:pos="879"/>
        </w:tabs>
      </w:pPr>
      <w:r w:rsidRPr="00925811">
        <w:t>where the requirements in paragraphs 3.2.45 and 3.2.46 have been met; and</w:t>
      </w:r>
    </w:p>
    <w:p w14:paraId="27762E1D" w14:textId="77777777" w:rsidR="001A2306" w:rsidRPr="00925811" w:rsidRDefault="001A2306" w:rsidP="001A2306">
      <w:pPr>
        <w:pStyle w:val="ListNormal"/>
        <w:tabs>
          <w:tab w:val="num" w:pos="879"/>
        </w:tabs>
      </w:pPr>
      <w:r w:rsidRPr="00925811">
        <w:t>the modification to allowances is efficient.</w:t>
      </w:r>
    </w:p>
    <w:p w14:paraId="7BD3D9C3" w14:textId="0A75FFE2" w:rsidR="001A2306" w:rsidRPr="00925811" w:rsidRDefault="001A2306" w:rsidP="001A2306">
      <w:pPr>
        <w:pStyle w:val="Heading3"/>
      </w:pPr>
      <w:r w:rsidRPr="00925811">
        <w:t xml:space="preserve">Cyber </w:t>
      </w:r>
      <w:r w:rsidR="008E50AA" w:rsidRPr="00925811">
        <w:t>R</w:t>
      </w:r>
      <w:r w:rsidRPr="00925811">
        <w:t>esilience IT Re-opener</w:t>
      </w:r>
    </w:p>
    <w:p w14:paraId="0955F5C5" w14:textId="77777777" w:rsidR="001A2306" w:rsidRPr="00925811" w:rsidRDefault="001A2306" w:rsidP="001A2306">
      <w:pPr>
        <w:pStyle w:val="NumberedNormal"/>
      </w:pPr>
      <w:r w:rsidRPr="00925811">
        <w:t>This Part establishes the Cyber Resilience IT Re-opener. The values of the related PCFM Variable Values are set out in Special Condition 3.3 (Evaluative Price Control Deliverables).</w:t>
      </w:r>
    </w:p>
    <w:p w14:paraId="41C237A5" w14:textId="77777777" w:rsidR="001A2306" w:rsidRPr="00925811" w:rsidRDefault="001A2306" w:rsidP="001A2306">
      <w:pPr>
        <w:pStyle w:val="NumberedNormal"/>
      </w:pPr>
      <w:r w:rsidRPr="00925811">
        <w:t>The Cyber Resilience IT Re-opener may be used where there are:</w:t>
      </w:r>
    </w:p>
    <w:p w14:paraId="52DD8DCE" w14:textId="77777777" w:rsidR="001A2306" w:rsidRPr="00925811" w:rsidRDefault="001A2306" w:rsidP="001A2306">
      <w:pPr>
        <w:pStyle w:val="ListNormal"/>
        <w:tabs>
          <w:tab w:val="num" w:pos="879"/>
        </w:tabs>
      </w:pPr>
      <w:r w:rsidRPr="00925811">
        <w:t>new activities, including new technology, capable of improving cyber resilience in relation to IT, including risk reduction in respect to the licensee’s IT networks and systems with respect to CAF Outcomes;</w:t>
      </w:r>
    </w:p>
    <w:p w14:paraId="18960203" w14:textId="77777777" w:rsidR="001A2306" w:rsidRPr="00925811" w:rsidRDefault="001A2306" w:rsidP="001A2306">
      <w:pPr>
        <w:pStyle w:val="ListNormal"/>
        <w:tabs>
          <w:tab w:val="num" w:pos="879"/>
        </w:tabs>
      </w:pPr>
      <w:r w:rsidRPr="00925811">
        <w:lastRenderedPageBreak/>
        <w:t>changes to levels of risks or threats relating to cyber resilience in relation to IT, that take the licensee outside of its organisational risk appetite;</w:t>
      </w:r>
    </w:p>
    <w:p w14:paraId="4DD7EF53" w14:textId="77777777" w:rsidR="001A2306" w:rsidRPr="00925811" w:rsidRDefault="001A2306" w:rsidP="001A2306">
      <w:pPr>
        <w:pStyle w:val="ListNormal"/>
        <w:tabs>
          <w:tab w:val="num" w:pos="879"/>
        </w:tabs>
      </w:pPr>
      <w:r w:rsidRPr="00925811">
        <w:t>changes to statutory or regulatory requirements relating to cyber resilience in relation to IT; or</w:t>
      </w:r>
    </w:p>
    <w:p w14:paraId="700532DE" w14:textId="77777777" w:rsidR="001A2306" w:rsidRPr="00925811" w:rsidRDefault="001A2306" w:rsidP="001A2306">
      <w:pPr>
        <w:pStyle w:val="ListNormal"/>
        <w:tabs>
          <w:tab w:val="num" w:pos="879"/>
        </w:tabs>
      </w:pPr>
      <w:r w:rsidRPr="00925811">
        <w:t>modifications required to be made to:</w:t>
      </w:r>
    </w:p>
    <w:p w14:paraId="127D682F" w14:textId="77777777" w:rsidR="001A2306" w:rsidRPr="00925811" w:rsidRDefault="001A2306" w:rsidP="001A2306">
      <w:pPr>
        <w:pStyle w:val="SublistNormal"/>
      </w:pPr>
      <w:r w:rsidRPr="00925811">
        <w:t>the outputs, delivery dates or allowances set as part of RIIO-ED2 Final Determinations; or</w:t>
      </w:r>
    </w:p>
    <w:p w14:paraId="70129E86" w14:textId="77777777" w:rsidR="001A2306" w:rsidRPr="00925811" w:rsidRDefault="001A2306" w:rsidP="001A2306">
      <w:pPr>
        <w:pStyle w:val="SublistNormal"/>
      </w:pPr>
      <w:r w:rsidRPr="00925811">
        <w:t>other existing outputs, delivery dates or allowances;</w:t>
      </w:r>
    </w:p>
    <w:p w14:paraId="15587783" w14:textId="77777777" w:rsidR="001A2306" w:rsidRPr="00925811" w:rsidRDefault="001A2306" w:rsidP="001A2306">
      <w:pPr>
        <w:pStyle w:val="SublistNormal"/>
      </w:pPr>
      <w:r w:rsidRPr="00925811">
        <w:t>to correct errors or to make refinements to improve the licensee’s cyber resilience in relation to IT.</w:t>
      </w:r>
    </w:p>
    <w:p w14:paraId="7DEDA7BD" w14:textId="77777777" w:rsidR="001A2306" w:rsidRPr="00925811" w:rsidRDefault="001A2306" w:rsidP="001A2306">
      <w:pPr>
        <w:pStyle w:val="NumberedNormal"/>
      </w:pPr>
      <w:r w:rsidRPr="00925811">
        <w:t>The licensee may only apply to the Authority for modifications to this licence under the Cyber Resilience IT Re-opener:</w:t>
      </w:r>
    </w:p>
    <w:p w14:paraId="214904FC" w14:textId="77777777" w:rsidR="001A2306" w:rsidRPr="00925811" w:rsidRDefault="001A2306" w:rsidP="001A2306">
      <w:pPr>
        <w:pStyle w:val="ListNormal"/>
        <w:tabs>
          <w:tab w:val="num" w:pos="879"/>
        </w:tabs>
      </w:pPr>
      <w:r w:rsidRPr="00925811">
        <w:t>Between 3 April 2023 and 10 April 2023;</w:t>
      </w:r>
    </w:p>
    <w:p w14:paraId="0950ECD3" w14:textId="77777777" w:rsidR="001A2306" w:rsidRPr="00925811" w:rsidRDefault="001A2306" w:rsidP="001A2306">
      <w:pPr>
        <w:pStyle w:val="ListNormal"/>
        <w:tabs>
          <w:tab w:val="num" w:pos="879"/>
        </w:tabs>
      </w:pPr>
      <w:r w:rsidRPr="00925811">
        <w:t>Between 1 April 2025 and 7 April 2025; and</w:t>
      </w:r>
    </w:p>
    <w:p w14:paraId="009A13C0" w14:textId="77777777" w:rsidR="001A2306" w:rsidRPr="00925811" w:rsidRDefault="001A2306" w:rsidP="001A2306">
      <w:pPr>
        <w:pStyle w:val="ListNormal"/>
        <w:tabs>
          <w:tab w:val="num" w:pos="879"/>
        </w:tabs>
      </w:pPr>
      <w:r w:rsidRPr="00925811">
        <w:t>during such other periods as the Authority may direct.</w:t>
      </w:r>
    </w:p>
    <w:p w14:paraId="31F46FF6" w14:textId="77777777" w:rsidR="001A2306" w:rsidRPr="00925811" w:rsidRDefault="001A2306" w:rsidP="001A2306">
      <w:pPr>
        <w:pStyle w:val="NumberedNormal"/>
      </w:pPr>
      <w:bookmarkStart w:id="128" w:name="_Hlk112748254"/>
      <w:r w:rsidRPr="00925811">
        <w:t>The licensee must when making an application under the Cyber Resilience IT Re-opener, send to the Authority a written application that:</w:t>
      </w:r>
    </w:p>
    <w:bookmarkEnd w:id="128"/>
    <w:p w14:paraId="09780797" w14:textId="77777777" w:rsidR="001A2306" w:rsidRPr="00925811" w:rsidRDefault="001A2306" w:rsidP="001A2306">
      <w:pPr>
        <w:pStyle w:val="ListNormal"/>
        <w:tabs>
          <w:tab w:val="num" w:pos="879"/>
        </w:tabs>
      </w:pPr>
      <w:r w:rsidRPr="00925811">
        <w:t>gives details of the circumstances referred to in paragraph 3.2.51 that exist;</w:t>
      </w:r>
    </w:p>
    <w:p w14:paraId="5CC7D4F4" w14:textId="77777777" w:rsidR="001A2306" w:rsidRPr="00925811" w:rsidRDefault="001A2306" w:rsidP="001A2306">
      <w:pPr>
        <w:pStyle w:val="ListNormal"/>
        <w:tabs>
          <w:tab w:val="num" w:pos="879"/>
        </w:tabs>
      </w:pPr>
      <w:r w:rsidRPr="00925811">
        <w:t>sets out any modifications to the Cyber Resilience IT Baseline Allowances Table, the Cyber Resilience IT Re-opener Allowances Table, or the Cyber Resilience IT PCD Table being sought;</w:t>
      </w:r>
    </w:p>
    <w:p w14:paraId="79417376" w14:textId="77777777" w:rsidR="001A2306" w:rsidRPr="00925811" w:rsidRDefault="001A2306" w:rsidP="001A2306">
      <w:pPr>
        <w:pStyle w:val="ListNormal"/>
        <w:tabs>
          <w:tab w:val="num" w:pos="879"/>
        </w:tabs>
      </w:pPr>
      <w:r w:rsidRPr="00925811">
        <w:t>explains how any modifications requested would improve cyber resilience in relation to IT, including risk reduction on the licensee’s IT network and information systems;</w:t>
      </w:r>
    </w:p>
    <w:p w14:paraId="5EF75DB7" w14:textId="77777777" w:rsidR="001A2306" w:rsidRPr="00925811" w:rsidRDefault="001A2306" w:rsidP="001A2306">
      <w:pPr>
        <w:pStyle w:val="ListNormal"/>
        <w:tabs>
          <w:tab w:val="num" w:pos="879"/>
        </w:tabs>
      </w:pPr>
      <w:r w:rsidRPr="00925811">
        <w:t>explains the basis for calculating any modifications requested to allowances and the profiling of those allowances; and</w:t>
      </w:r>
    </w:p>
    <w:p w14:paraId="52D32C64" w14:textId="77777777" w:rsidR="001A2306" w:rsidRPr="00925811" w:rsidRDefault="001A2306" w:rsidP="001A2306">
      <w:pPr>
        <w:pStyle w:val="ListNormal"/>
        <w:tabs>
          <w:tab w:val="num" w:pos="879"/>
        </w:tabs>
      </w:pPr>
      <w:r w:rsidRPr="00925811">
        <w:t>provides such detailed supporting evidence as is reasonable in the circumstances.</w:t>
      </w:r>
    </w:p>
    <w:p w14:paraId="0A5ADC49" w14:textId="77777777" w:rsidR="001A2306" w:rsidRPr="00925811" w:rsidRDefault="001A2306" w:rsidP="001A2306">
      <w:pPr>
        <w:pStyle w:val="NumberedNormal"/>
      </w:pPr>
      <w:r w:rsidRPr="00925811">
        <w:t>An application under this Part must:</w:t>
      </w:r>
    </w:p>
    <w:p w14:paraId="5AC19BD5" w14:textId="77777777" w:rsidR="001A2306" w:rsidRPr="00925811" w:rsidRDefault="001A2306" w:rsidP="001A2306">
      <w:pPr>
        <w:pStyle w:val="ListNormal"/>
        <w:tabs>
          <w:tab w:val="num" w:pos="879"/>
        </w:tabs>
      </w:pPr>
      <w:r w:rsidRPr="00925811">
        <w:t>relate to circumstances of the type referred to in paragraph 3.2.51 that have developed since 1 December 2021;</w:t>
      </w:r>
    </w:p>
    <w:p w14:paraId="508426E0" w14:textId="77777777" w:rsidR="001A2306" w:rsidRPr="00925811" w:rsidRDefault="001A2306" w:rsidP="001A2306">
      <w:pPr>
        <w:pStyle w:val="ListNormal"/>
        <w:tabs>
          <w:tab w:val="num" w:pos="879"/>
        </w:tabs>
      </w:pPr>
      <w:r w:rsidRPr="00925811">
        <w:t>be confined to costs incurred or expected to be incurred on or after 1 April 2023; and</w:t>
      </w:r>
    </w:p>
    <w:p w14:paraId="78D439CF" w14:textId="77777777" w:rsidR="001A2306" w:rsidRPr="00925811" w:rsidRDefault="001A2306" w:rsidP="001A2306">
      <w:pPr>
        <w:pStyle w:val="ListNormal"/>
        <w:tabs>
          <w:tab w:val="num" w:pos="879"/>
        </w:tabs>
      </w:pPr>
      <w:r w:rsidRPr="00925811">
        <w:t>take account of allowed expenditure which can be avoided as a result of the modifications requested.</w:t>
      </w:r>
    </w:p>
    <w:p w14:paraId="00BAC39F" w14:textId="77777777" w:rsidR="001A2306" w:rsidRPr="00925811" w:rsidRDefault="001A2306" w:rsidP="001A2306">
      <w:pPr>
        <w:pStyle w:val="NumberedNormal"/>
      </w:pPr>
      <w:r w:rsidRPr="00925811">
        <w:t>The Authority may also instigate this Re-opener in accordance with Part S.</w:t>
      </w:r>
    </w:p>
    <w:p w14:paraId="17EF6356" w14:textId="77777777" w:rsidR="001A2306" w:rsidRPr="00925811" w:rsidRDefault="001A2306" w:rsidP="001A2306">
      <w:pPr>
        <w:pStyle w:val="NumberedNormal"/>
      </w:pPr>
      <w:r w:rsidRPr="00925811">
        <w:lastRenderedPageBreak/>
        <w:t>The following modifications may be made under the Cyber Resilience IT Re-opener:</w:t>
      </w:r>
    </w:p>
    <w:p w14:paraId="55C2930A" w14:textId="77777777" w:rsidR="001A2306" w:rsidRPr="00925811" w:rsidRDefault="001A2306" w:rsidP="001A2306">
      <w:pPr>
        <w:pStyle w:val="ListNormal"/>
        <w:tabs>
          <w:tab w:val="num" w:pos="879"/>
        </w:tabs>
      </w:pPr>
      <w:r w:rsidRPr="00925811">
        <w:t>if the relevant circumstance is that set out in paragraph 3.2.51(d)(i), modifications to the Cyber Resilience IT Baseline Allowances Table and the Cyber Resilience IT PCD Table;</w:t>
      </w:r>
    </w:p>
    <w:p w14:paraId="248FBFD6" w14:textId="77777777" w:rsidR="001A2306" w:rsidRPr="00925811" w:rsidRDefault="001A2306" w:rsidP="001A2306">
      <w:pPr>
        <w:pStyle w:val="ListNormal"/>
        <w:tabs>
          <w:tab w:val="num" w:pos="879"/>
        </w:tabs>
      </w:pPr>
      <w:r w:rsidRPr="00925811">
        <w:t>if the relevant circumstance is that set out in paragraphs 3.2.51(a) to (c) or (d)(ii), modifications to the Cyber Resilience IT Re-opener Allowances Table and the Cyber Resilience IT PCD Table;</w:t>
      </w:r>
    </w:p>
    <w:p w14:paraId="39BF44C4" w14:textId="77777777" w:rsidR="001A2306" w:rsidRPr="00925811" w:rsidRDefault="001A2306" w:rsidP="001A2306">
      <w:pPr>
        <w:pStyle w:val="ListNormal"/>
        <w:tabs>
          <w:tab w:val="num" w:pos="879"/>
        </w:tabs>
      </w:pPr>
      <w:r w:rsidRPr="00925811">
        <w:t>modifications to the definitions of ‘Cyber Resilience IT Baseline Allowances Table’, ‘Cyber Resilience IT Re-opener Allowances Table’ and ‘Cyber Resilience IT PCD Table’ in Special Condition 1.2 (Definitions) to amend the date those tables were sent to the licensee;</w:t>
      </w:r>
    </w:p>
    <w:p w14:paraId="79BDECBD" w14:textId="77777777" w:rsidR="001A2306" w:rsidRPr="00925811" w:rsidRDefault="001A2306" w:rsidP="001A2306">
      <w:pPr>
        <w:pStyle w:val="ListNormal"/>
        <w:tabs>
          <w:tab w:val="num" w:pos="879"/>
        </w:tabs>
      </w:pPr>
      <w:r w:rsidRPr="00925811">
        <w:t>modifications confined to outputs, delivery dates and allowances related to the circumstances set out in paragraph 3.2.51 that are the subject of this Re-opener; and</w:t>
      </w:r>
    </w:p>
    <w:p w14:paraId="06301130" w14:textId="77777777" w:rsidR="001A2306" w:rsidRPr="00925811" w:rsidRDefault="001A2306" w:rsidP="001A2306">
      <w:pPr>
        <w:pStyle w:val="ListNormal"/>
        <w:tabs>
          <w:tab w:val="num" w:pos="879"/>
        </w:tabs>
      </w:pPr>
      <w:r w:rsidRPr="00925811">
        <w:t>modifications confined to allowances for Regulatory Years commencing on or after 1 April 2023.</w:t>
      </w:r>
    </w:p>
    <w:p w14:paraId="7D102218" w14:textId="77777777" w:rsidR="001A2306" w:rsidRPr="00925811" w:rsidRDefault="001A2306" w:rsidP="001A2306">
      <w:pPr>
        <w:pStyle w:val="NumberedNormal"/>
      </w:pPr>
      <w:r w:rsidRPr="00925811">
        <w:t>The Authority may only make modifications under the Cyber Resilience IT Re-opener by direction:</w:t>
      </w:r>
    </w:p>
    <w:p w14:paraId="6EF8F3BE" w14:textId="77777777" w:rsidR="001A2306" w:rsidRPr="00925811" w:rsidRDefault="001A2306" w:rsidP="001A2306">
      <w:pPr>
        <w:pStyle w:val="ListNormal"/>
        <w:tabs>
          <w:tab w:val="num" w:pos="879"/>
        </w:tabs>
      </w:pPr>
      <w:r w:rsidRPr="00925811">
        <w:t>where a circumstance in paragraph 3.2.51 exists;</w:t>
      </w:r>
    </w:p>
    <w:p w14:paraId="5FABB822" w14:textId="77777777" w:rsidR="001A2306" w:rsidRPr="00925811" w:rsidRDefault="001A2306" w:rsidP="001A2306">
      <w:pPr>
        <w:pStyle w:val="ListNormal"/>
        <w:tabs>
          <w:tab w:val="num" w:pos="879"/>
        </w:tabs>
      </w:pPr>
      <w:r w:rsidRPr="00925811">
        <w:t>if the relevant circumstance is that set out in paragraphs 3.2.51(a) or (b), where the addition of new outputs would improve the licensee’s cyber resilience in relation to IT;</w:t>
      </w:r>
    </w:p>
    <w:p w14:paraId="59C3D0C8" w14:textId="77777777" w:rsidR="001A2306" w:rsidRPr="00925811" w:rsidRDefault="001A2306" w:rsidP="001A2306">
      <w:pPr>
        <w:pStyle w:val="ListNormal"/>
        <w:tabs>
          <w:tab w:val="num" w:pos="879"/>
        </w:tabs>
      </w:pPr>
      <w:r w:rsidRPr="00925811">
        <w:t>if the relevant circumstance is that set out in paragraph 3.2.51(c), where the addition of new outputs would contribute to the licensee’s compliance with the relevant statutory or regulatory requirements relating to cyber resilience in relation to IT;</w:t>
      </w:r>
    </w:p>
    <w:p w14:paraId="482D8017" w14:textId="77777777" w:rsidR="001A2306" w:rsidRPr="00925811" w:rsidRDefault="001A2306" w:rsidP="001A2306">
      <w:pPr>
        <w:pStyle w:val="ListNormal"/>
        <w:tabs>
          <w:tab w:val="num" w:pos="879"/>
        </w:tabs>
      </w:pPr>
      <w:r w:rsidRPr="00925811">
        <w:t>if the relevant circumstance is that set out in paragraph 3.2.51(d), where a change to an existing output is justified:</w:t>
      </w:r>
    </w:p>
    <w:p w14:paraId="1497E0BA" w14:textId="77777777" w:rsidR="001A2306" w:rsidRPr="00925811" w:rsidRDefault="001A2306" w:rsidP="00925811">
      <w:pPr>
        <w:pStyle w:val="ListNormal"/>
        <w:numPr>
          <w:ilvl w:val="4"/>
          <w:numId w:val="1"/>
        </w:numPr>
        <w:ind w:left="1560" w:hanging="284"/>
      </w:pPr>
      <w:r w:rsidRPr="00925811">
        <w:t>in order to correct an error; or</w:t>
      </w:r>
    </w:p>
    <w:p w14:paraId="21950867" w14:textId="77777777" w:rsidR="001A2306" w:rsidRPr="00925811" w:rsidRDefault="001A2306" w:rsidP="00925811">
      <w:pPr>
        <w:pStyle w:val="ListNormal"/>
        <w:numPr>
          <w:ilvl w:val="4"/>
          <w:numId w:val="1"/>
        </w:numPr>
        <w:ind w:left="1560" w:hanging="284"/>
      </w:pPr>
      <w:r w:rsidRPr="00925811">
        <w:t>because the refinement would improve the licensee’s cyber resilience in relation to IT;</w:t>
      </w:r>
    </w:p>
    <w:p w14:paraId="6D70202C" w14:textId="77777777" w:rsidR="001A2306" w:rsidRPr="00925811" w:rsidRDefault="001A2306" w:rsidP="001A2306">
      <w:pPr>
        <w:pStyle w:val="ListNormal"/>
        <w:tabs>
          <w:tab w:val="num" w:pos="879"/>
        </w:tabs>
      </w:pPr>
      <w:r w:rsidRPr="00925811">
        <w:t>where the requirements in paragraphs 3.2.53 and 3.2.54 have been met; and</w:t>
      </w:r>
    </w:p>
    <w:p w14:paraId="018F2024" w14:textId="77777777" w:rsidR="001A2306" w:rsidRPr="00925811" w:rsidRDefault="001A2306" w:rsidP="001A2306">
      <w:pPr>
        <w:pStyle w:val="ListNormal"/>
        <w:tabs>
          <w:tab w:val="num" w:pos="879"/>
        </w:tabs>
      </w:pPr>
      <w:r w:rsidRPr="00925811">
        <w:t>the modification to allowances is efficient.</w:t>
      </w:r>
    </w:p>
    <w:p w14:paraId="6AD0A4C5" w14:textId="77777777" w:rsidR="001A2306" w:rsidRPr="00925811" w:rsidRDefault="001A2306" w:rsidP="001A2306">
      <w:pPr>
        <w:pStyle w:val="Heading3"/>
      </w:pPr>
      <w:r w:rsidRPr="00925811">
        <w:t>Digitalisation Re-opener (DIGI</w:t>
      </w:r>
      <w:r w:rsidRPr="00925811">
        <w:rPr>
          <w:rStyle w:val="Subscript"/>
        </w:rPr>
        <w:t>t</w:t>
      </w:r>
      <w:r w:rsidRPr="00925811">
        <w:t>)</w:t>
      </w:r>
    </w:p>
    <w:p w14:paraId="614E1366" w14:textId="77777777" w:rsidR="001A2306" w:rsidRPr="00925811" w:rsidRDefault="001A2306" w:rsidP="001A2306">
      <w:pPr>
        <w:pStyle w:val="NumberedNormal"/>
      </w:pPr>
      <w:r w:rsidRPr="00925811">
        <w:t>This Part establishes the Digitalisation Re-opener.</w:t>
      </w:r>
    </w:p>
    <w:p w14:paraId="0B4B22C6" w14:textId="77777777" w:rsidR="001A2306" w:rsidRPr="00925811" w:rsidRDefault="001A2306" w:rsidP="001A2306">
      <w:pPr>
        <w:pStyle w:val="NumberedNormal"/>
      </w:pPr>
      <w:bookmarkStart w:id="129" w:name="_Ref114998549"/>
      <w:r w:rsidRPr="00925811">
        <w:t>The Digitalisation Re-opener may be used where the licensee incurs or expects to incur costs that exceed the Materiality Threshold as a result of:</w:t>
      </w:r>
      <w:bookmarkEnd w:id="129"/>
    </w:p>
    <w:p w14:paraId="5C81BCED" w14:textId="35714750" w:rsidR="001A2306" w:rsidRPr="00925811" w:rsidRDefault="001A2306" w:rsidP="001A2306">
      <w:pPr>
        <w:pStyle w:val="ListNormal"/>
        <w:tabs>
          <w:tab w:val="num" w:pos="879"/>
        </w:tabs>
      </w:pPr>
      <w:r w:rsidRPr="00925811">
        <w:lastRenderedPageBreak/>
        <w:t xml:space="preserve">a change in legislation, licences, regulatory requirements, or industry codes, where as a result there is a requirement for the licensee to provide new, or significantly altered, digital or </w:t>
      </w:r>
      <w:r w:rsidR="00822093" w:rsidRPr="00925811">
        <w:t>d</w:t>
      </w:r>
      <w:r w:rsidRPr="00925811">
        <w:t xml:space="preserve">ata </w:t>
      </w:r>
      <w:r w:rsidR="00822093" w:rsidRPr="00925811">
        <w:t>s</w:t>
      </w:r>
      <w:r w:rsidRPr="00925811">
        <w:t>ervices, including but not limited to:</w:t>
      </w:r>
    </w:p>
    <w:p w14:paraId="7839B65F" w14:textId="3177C20F" w:rsidR="001A2306" w:rsidRPr="00925811" w:rsidRDefault="001A2306" w:rsidP="00925811">
      <w:pPr>
        <w:ind w:left="1560" w:hanging="284"/>
      </w:pPr>
      <w:r w:rsidRPr="00925811">
        <w:t>i</w:t>
      </w:r>
      <w:r w:rsidR="00D816A7" w:rsidRPr="00925811">
        <w:t>.</w:t>
      </w:r>
      <w:r w:rsidR="00D816A7" w:rsidRPr="00925811">
        <w:tab/>
      </w:r>
      <w:r w:rsidRPr="00925811">
        <w:t>government or the Authority implementing energy sector reforms that require new data or digital services to be delivered by the licensee;</w:t>
      </w:r>
    </w:p>
    <w:p w14:paraId="59165864" w14:textId="2B82DB74" w:rsidR="001A2306" w:rsidRPr="00925811" w:rsidRDefault="001A2306" w:rsidP="00925811">
      <w:pPr>
        <w:ind w:left="1560" w:hanging="284"/>
      </w:pPr>
      <w:r w:rsidRPr="00925811">
        <w:t>ii</w:t>
      </w:r>
      <w:r w:rsidR="00D816A7" w:rsidRPr="00925811">
        <w:t>.</w:t>
      </w:r>
      <w:r w:rsidRPr="00925811">
        <w:t xml:space="preserve"> </w:t>
      </w:r>
      <w:r w:rsidR="00D816A7" w:rsidRPr="00925811">
        <w:tab/>
      </w:r>
      <w:r w:rsidRPr="00925811">
        <w:t>a re-tendering of the smart metering system resulting in additional roles or responsibilities for the licensee with regards to the smart metering system;</w:t>
      </w:r>
    </w:p>
    <w:p w14:paraId="4949D429" w14:textId="77777777" w:rsidR="001A2306" w:rsidRPr="00925811" w:rsidRDefault="001A2306" w:rsidP="001A2306">
      <w:pPr>
        <w:pStyle w:val="ListNormal"/>
        <w:tabs>
          <w:tab w:val="num" w:pos="879"/>
        </w:tabs>
      </w:pPr>
      <w:r w:rsidRPr="00925811">
        <w:t>the licensee retrofitting monitoring devices to unmonitored Distributed Generators as a result of the Authority deciding that there is net Customer benefit in doing so; or</w:t>
      </w:r>
    </w:p>
    <w:p w14:paraId="305D0EF3" w14:textId="77777777" w:rsidR="001A2306" w:rsidRPr="00925811" w:rsidRDefault="001A2306" w:rsidP="001A2306">
      <w:pPr>
        <w:pStyle w:val="ListNormal"/>
        <w:tabs>
          <w:tab w:val="num" w:pos="879"/>
        </w:tabs>
      </w:pPr>
      <w:r w:rsidRPr="00925811">
        <w:t>the licensee</w:t>
      </w:r>
      <w:r w:rsidRPr="00925811" w:rsidDel="00F53D9B">
        <w:t xml:space="preserve"> </w:t>
      </w:r>
      <w:r w:rsidRPr="00925811">
        <w:t xml:space="preserve">implementing Mature Innovation related to data and Digitalisation to fulfil obligations in the conditions of this licence. </w:t>
      </w:r>
    </w:p>
    <w:p w14:paraId="7D1342E3" w14:textId="77777777" w:rsidR="001A2306" w:rsidRPr="00925811" w:rsidRDefault="001A2306" w:rsidP="001A2306">
      <w:pPr>
        <w:pStyle w:val="NumberedNormal"/>
      </w:pPr>
      <w:bookmarkStart w:id="130" w:name="_Ref114998689"/>
      <w:bookmarkStart w:id="131" w:name="_Hlk110857184"/>
      <w:r w:rsidRPr="00925811">
        <w:t>The licensee may only apply to the Authority for modifications to this licence under the Digitalisation Re-opener:</w:t>
      </w:r>
      <w:bookmarkEnd w:id="130"/>
    </w:p>
    <w:p w14:paraId="66F9EAA9" w14:textId="77777777" w:rsidR="001A2306" w:rsidRPr="00925811" w:rsidRDefault="001A2306" w:rsidP="001A2306">
      <w:pPr>
        <w:pStyle w:val="ListNormal"/>
        <w:tabs>
          <w:tab w:val="num" w:pos="879"/>
        </w:tabs>
      </w:pPr>
      <w:r w:rsidRPr="00925811">
        <w:t>Between 24 January 2026 and 31 January 2026; and</w:t>
      </w:r>
    </w:p>
    <w:p w14:paraId="1CAC3A53" w14:textId="77777777" w:rsidR="001A2306" w:rsidRPr="00925811" w:rsidRDefault="001A2306" w:rsidP="001A2306">
      <w:pPr>
        <w:pStyle w:val="ListNormal"/>
        <w:tabs>
          <w:tab w:val="num" w:pos="879"/>
        </w:tabs>
      </w:pPr>
      <w:r w:rsidRPr="00925811">
        <w:t>during such other periods as the Authority may direct.</w:t>
      </w:r>
    </w:p>
    <w:p w14:paraId="16464F55" w14:textId="77777777" w:rsidR="001A2306" w:rsidRPr="00925811" w:rsidRDefault="001A2306" w:rsidP="001A2306">
      <w:pPr>
        <w:pStyle w:val="NumberedNormal"/>
      </w:pPr>
      <w:bookmarkStart w:id="132" w:name="_Ref114998707"/>
      <w:bookmarkEnd w:id="131"/>
      <w:r w:rsidRPr="00925811">
        <w:t>The licensee must when making an application under the Digitalisation Re-opener, send to the Authority a written application that:</w:t>
      </w:r>
      <w:bookmarkEnd w:id="132"/>
    </w:p>
    <w:p w14:paraId="225E26CE" w14:textId="567191B4" w:rsidR="001A2306" w:rsidRPr="00925811" w:rsidRDefault="001A2306" w:rsidP="001A2306">
      <w:pPr>
        <w:pStyle w:val="ListNormal"/>
        <w:tabs>
          <w:tab w:val="num" w:pos="879"/>
        </w:tabs>
      </w:pPr>
      <w:r w:rsidRPr="00925811">
        <w:t>gives details of how any of the conditions set out in paragraph 3.2.59 have been met</w:t>
      </w:r>
      <w:r w:rsidR="009C0765" w:rsidRPr="00925811">
        <w:t>;</w:t>
      </w:r>
      <w:r w:rsidRPr="00925811">
        <w:t xml:space="preserve"> </w:t>
      </w:r>
    </w:p>
    <w:p w14:paraId="110365C9" w14:textId="77777777" w:rsidR="001A2306" w:rsidRPr="00925811" w:rsidRDefault="001A2306" w:rsidP="001A2306">
      <w:pPr>
        <w:pStyle w:val="ListNormal"/>
        <w:tabs>
          <w:tab w:val="num" w:pos="879"/>
        </w:tabs>
      </w:pPr>
      <w:r w:rsidRPr="00925811">
        <w:t>sets out any modifications to the value of DIGI</w:t>
      </w:r>
      <w:r w:rsidRPr="00925811">
        <w:rPr>
          <w:rStyle w:val="Subscript"/>
        </w:rPr>
        <w:t>t</w:t>
      </w:r>
      <w:r w:rsidRPr="00925811">
        <w:t xml:space="preserve"> in Appendix 1 being sought;</w:t>
      </w:r>
    </w:p>
    <w:p w14:paraId="4A64854B" w14:textId="77777777" w:rsidR="001A2306" w:rsidRPr="00925811" w:rsidRDefault="001A2306" w:rsidP="001A2306">
      <w:pPr>
        <w:pStyle w:val="ListNormal"/>
        <w:tabs>
          <w:tab w:val="num" w:pos="879"/>
        </w:tabs>
      </w:pPr>
      <w:r w:rsidRPr="00925811">
        <w:t>explains the basis for calculating any modifications requested to</w:t>
      </w:r>
      <w:r w:rsidRPr="00925811" w:rsidDel="004F6FC9">
        <w:t xml:space="preserve"> </w:t>
      </w:r>
      <w:r w:rsidRPr="00925811">
        <w:t>allowances and the profiling of those allowances; and</w:t>
      </w:r>
    </w:p>
    <w:p w14:paraId="0D5A6DB5" w14:textId="77777777" w:rsidR="001A2306" w:rsidRPr="00925811" w:rsidRDefault="001A2306" w:rsidP="001A2306">
      <w:pPr>
        <w:pStyle w:val="ListNormal"/>
        <w:tabs>
          <w:tab w:val="num" w:pos="879"/>
        </w:tabs>
      </w:pPr>
      <w:r w:rsidRPr="00925811">
        <w:t>provides such detailed supporting evidence as is reasonable in the circumstances.</w:t>
      </w:r>
    </w:p>
    <w:p w14:paraId="612F7BF6" w14:textId="77777777" w:rsidR="001A2306" w:rsidRPr="00925811" w:rsidRDefault="001A2306" w:rsidP="001A2306">
      <w:pPr>
        <w:pStyle w:val="NumberedNormal"/>
      </w:pPr>
      <w:bookmarkStart w:id="133" w:name="_Ref114998716"/>
      <w:r w:rsidRPr="00925811">
        <w:t>An application under this Part must:</w:t>
      </w:r>
      <w:bookmarkEnd w:id="133"/>
    </w:p>
    <w:p w14:paraId="75B389F2" w14:textId="77777777" w:rsidR="001A2306" w:rsidRPr="00925811" w:rsidRDefault="001A2306" w:rsidP="001A2306">
      <w:pPr>
        <w:pStyle w:val="ListNormal"/>
        <w:tabs>
          <w:tab w:val="num" w:pos="879"/>
        </w:tabs>
      </w:pPr>
      <w:r w:rsidRPr="00925811">
        <w:t>where the circumstance in paragraph 3.2.59(a) applies, relate to changes to the roles and responsibilities of the licensee introduced on or after 1 December 2021;</w:t>
      </w:r>
    </w:p>
    <w:p w14:paraId="03BFF33E" w14:textId="77777777" w:rsidR="001A2306" w:rsidRPr="00925811" w:rsidRDefault="001A2306" w:rsidP="001A2306">
      <w:pPr>
        <w:pStyle w:val="ListNormal"/>
        <w:tabs>
          <w:tab w:val="num" w:pos="879"/>
        </w:tabs>
      </w:pPr>
      <w:r w:rsidRPr="00925811">
        <w:t>be confined to costs incurred or expected to be incurred on or after 1 April 2023; and</w:t>
      </w:r>
    </w:p>
    <w:p w14:paraId="75E33B68" w14:textId="77777777" w:rsidR="001A2306" w:rsidRPr="00925811" w:rsidRDefault="001A2306" w:rsidP="001A2306">
      <w:pPr>
        <w:pStyle w:val="ListNormal"/>
        <w:tabs>
          <w:tab w:val="num" w:pos="879"/>
        </w:tabs>
      </w:pPr>
      <w:r w:rsidRPr="00925811">
        <w:t>take account of allowed expenditure which can be avoided as a result of the modifications requested.</w:t>
      </w:r>
    </w:p>
    <w:p w14:paraId="296AF33A" w14:textId="77777777" w:rsidR="001A2306" w:rsidRPr="00925811" w:rsidRDefault="001A2306" w:rsidP="001A2306">
      <w:pPr>
        <w:pStyle w:val="NumberedNormal"/>
      </w:pPr>
      <w:r w:rsidRPr="00925811">
        <w:t>The Authority may also instigate this Re-opener in accordance with Part S.</w:t>
      </w:r>
    </w:p>
    <w:p w14:paraId="0701C806" w14:textId="77777777" w:rsidR="001A2306" w:rsidRPr="00925811" w:rsidRDefault="001A2306" w:rsidP="001A2306">
      <w:pPr>
        <w:pStyle w:val="NumberedNormal"/>
      </w:pPr>
      <w:r w:rsidRPr="00925811">
        <w:t>The following modifications to this licence may be made under the Digitalisation Re-opener:</w:t>
      </w:r>
    </w:p>
    <w:p w14:paraId="6A633A63" w14:textId="77777777" w:rsidR="001A2306" w:rsidRPr="00925811" w:rsidRDefault="001A2306" w:rsidP="001A2306">
      <w:pPr>
        <w:pStyle w:val="ListNormal"/>
        <w:tabs>
          <w:tab w:val="num" w:pos="879"/>
        </w:tabs>
      </w:pPr>
      <w:r w:rsidRPr="00925811">
        <w:lastRenderedPageBreak/>
        <w:t>modifications to the value of DIGI</w:t>
      </w:r>
      <w:r w:rsidRPr="00925811">
        <w:rPr>
          <w:rStyle w:val="Subscript"/>
        </w:rPr>
        <w:t>t</w:t>
      </w:r>
      <w:r w:rsidRPr="00925811">
        <w:t xml:space="preserve"> set out in Appendix 1; </w:t>
      </w:r>
    </w:p>
    <w:p w14:paraId="7BC3C83F" w14:textId="08D22DC6" w:rsidR="001A2306" w:rsidRPr="00925811" w:rsidRDefault="001A2306" w:rsidP="001A2306">
      <w:pPr>
        <w:pStyle w:val="ListNormal"/>
        <w:tabs>
          <w:tab w:val="num" w:pos="879"/>
        </w:tabs>
      </w:pPr>
      <w:r w:rsidRPr="00925811">
        <w:t xml:space="preserve">modifications confined to circumstances set out in paragraph </w:t>
      </w:r>
      <w:r w:rsidRPr="00925811">
        <w:fldChar w:fldCharType="begin"/>
      </w:r>
      <w:r w:rsidRPr="00925811">
        <w:instrText xml:space="preserve"> REF _Ref114998549 \r \h </w:instrText>
      </w:r>
      <w:r w:rsidR="00925811">
        <w:instrText xml:space="preserve"> \* MERGEFORMAT </w:instrText>
      </w:r>
      <w:r w:rsidRPr="00925811">
        <w:fldChar w:fldCharType="separate"/>
      </w:r>
      <w:r w:rsidR="004554A1">
        <w:t>3.2.59</w:t>
      </w:r>
      <w:r w:rsidRPr="00925811">
        <w:fldChar w:fldCharType="end"/>
      </w:r>
      <w:r w:rsidRPr="00925811">
        <w:t xml:space="preserve"> that are the subject of the Digitalisation Re-opener; and</w:t>
      </w:r>
    </w:p>
    <w:p w14:paraId="20E60263" w14:textId="77777777" w:rsidR="001A2306" w:rsidRPr="00925811" w:rsidRDefault="001A2306" w:rsidP="001A2306">
      <w:pPr>
        <w:pStyle w:val="ListNormal"/>
        <w:tabs>
          <w:tab w:val="num" w:pos="879"/>
        </w:tabs>
      </w:pPr>
      <w:r w:rsidRPr="00925811">
        <w:t>modifications confined to allowances for Regulatory Years commencing on or after 1 April 2023.</w:t>
      </w:r>
    </w:p>
    <w:p w14:paraId="32F66037" w14:textId="77777777" w:rsidR="001A2306" w:rsidRPr="00925811" w:rsidRDefault="001A2306" w:rsidP="001A2306">
      <w:pPr>
        <w:pStyle w:val="NumberedNormal"/>
      </w:pPr>
      <w:r w:rsidRPr="00925811">
        <w:t>The Authority may only make modifications to this licence under the Digitalisation Re-opener by direction where:</w:t>
      </w:r>
    </w:p>
    <w:p w14:paraId="30D5E610" w14:textId="77777777" w:rsidR="001A2306" w:rsidRPr="00925811" w:rsidRDefault="001A2306" w:rsidP="001A2306">
      <w:pPr>
        <w:pStyle w:val="ListNormal"/>
        <w:tabs>
          <w:tab w:val="num" w:pos="879"/>
        </w:tabs>
      </w:pPr>
      <w:r w:rsidRPr="00925811">
        <w:t>a circumstance in paragraph 3.2.59 exists;</w:t>
      </w:r>
    </w:p>
    <w:p w14:paraId="18E7C39D" w14:textId="2CB00906" w:rsidR="001A2306" w:rsidRPr="00925811" w:rsidRDefault="001A2306" w:rsidP="001A2306">
      <w:pPr>
        <w:pStyle w:val="ListNormal"/>
        <w:tabs>
          <w:tab w:val="num" w:pos="879"/>
        </w:tabs>
      </w:pPr>
      <w:r w:rsidRPr="00925811">
        <w:t xml:space="preserve">the requirements in paragraphs </w:t>
      </w:r>
      <w:r w:rsidRPr="00925811">
        <w:fldChar w:fldCharType="begin"/>
      </w:r>
      <w:r w:rsidRPr="00925811">
        <w:instrText xml:space="preserve"> REF _Ref114998707 \r \h </w:instrText>
      </w:r>
      <w:r w:rsidR="00925811">
        <w:instrText xml:space="preserve"> \* MERGEFORMAT </w:instrText>
      </w:r>
      <w:r w:rsidRPr="00925811">
        <w:fldChar w:fldCharType="separate"/>
      </w:r>
      <w:r w:rsidR="004554A1">
        <w:t>3.2.61</w:t>
      </w:r>
      <w:r w:rsidRPr="00925811">
        <w:fldChar w:fldCharType="end"/>
      </w:r>
      <w:r w:rsidRPr="00925811">
        <w:t xml:space="preserve"> and </w:t>
      </w:r>
      <w:r w:rsidRPr="00925811">
        <w:fldChar w:fldCharType="begin"/>
      </w:r>
      <w:r w:rsidRPr="00925811">
        <w:instrText xml:space="preserve"> REF _Ref114998716 \r \h </w:instrText>
      </w:r>
      <w:r w:rsidR="00925811">
        <w:instrText xml:space="preserve"> \* MERGEFORMAT </w:instrText>
      </w:r>
      <w:r w:rsidRPr="00925811">
        <w:fldChar w:fldCharType="separate"/>
      </w:r>
      <w:r w:rsidR="004554A1">
        <w:t>3.2.62</w:t>
      </w:r>
      <w:r w:rsidRPr="00925811">
        <w:fldChar w:fldCharType="end"/>
      </w:r>
      <w:r w:rsidRPr="00925811">
        <w:t xml:space="preserve"> have been met; and</w:t>
      </w:r>
    </w:p>
    <w:p w14:paraId="0E4822AC" w14:textId="77777777" w:rsidR="001A2306" w:rsidRPr="00925811" w:rsidRDefault="001A2306" w:rsidP="001A2306">
      <w:pPr>
        <w:pStyle w:val="ListNormal"/>
        <w:tabs>
          <w:tab w:val="num" w:pos="879"/>
        </w:tabs>
      </w:pPr>
      <w:r w:rsidRPr="00925811">
        <w:t>the modification to allowances is efficient.</w:t>
      </w:r>
    </w:p>
    <w:p w14:paraId="0066E2A6" w14:textId="77777777" w:rsidR="001A2306" w:rsidRPr="00925811" w:rsidRDefault="001A2306" w:rsidP="001A2306">
      <w:pPr>
        <w:pStyle w:val="Heading3"/>
      </w:pPr>
      <w:r w:rsidRPr="00925811">
        <w:t>Storm Arwen Re-opener (SAR</w:t>
      </w:r>
      <w:r w:rsidRPr="00925811">
        <w:rPr>
          <w:rStyle w:val="Subscript"/>
        </w:rPr>
        <w:t>t</w:t>
      </w:r>
      <w:r w:rsidRPr="00925811">
        <w:t>)</w:t>
      </w:r>
    </w:p>
    <w:p w14:paraId="0611BCB2" w14:textId="77777777" w:rsidR="001A2306" w:rsidRPr="00925811" w:rsidRDefault="001A2306" w:rsidP="001A2306">
      <w:pPr>
        <w:pStyle w:val="NumberedNormal"/>
      </w:pPr>
      <w:r w:rsidRPr="00925811">
        <w:t>This Part establishes the Storm Arwen Re-opener.</w:t>
      </w:r>
    </w:p>
    <w:p w14:paraId="7180A997" w14:textId="77777777" w:rsidR="001A2306" w:rsidRPr="00925811" w:rsidRDefault="001A2306" w:rsidP="001A2306">
      <w:pPr>
        <w:pStyle w:val="NumberedNormal"/>
      </w:pPr>
      <w:bookmarkStart w:id="134" w:name="_Ref114825337"/>
      <w:r w:rsidRPr="00925811">
        <w:t>The Storm Arwen Re-opener may be used where</w:t>
      </w:r>
      <w:bookmarkEnd w:id="134"/>
      <w:r w:rsidRPr="00925811">
        <w:t xml:space="preserve"> the costs incurred or expected to be incurred by the licensee in operating its Distribution Business have changed as a direct result of the Storm Arwen Recommendations, </w:t>
      </w:r>
      <w:bookmarkStart w:id="135" w:name="_Hlk114828564"/>
      <w:r w:rsidRPr="00925811">
        <w:t>including actions taken as a result of those recommendations</w:t>
      </w:r>
      <w:bookmarkEnd w:id="135"/>
      <w:r w:rsidRPr="00925811">
        <w:t xml:space="preserve">. </w:t>
      </w:r>
    </w:p>
    <w:p w14:paraId="6FF70584" w14:textId="77777777" w:rsidR="001A2306" w:rsidRPr="00925811" w:rsidRDefault="001A2306" w:rsidP="001A2306">
      <w:pPr>
        <w:pStyle w:val="NumberedNormal"/>
      </w:pPr>
      <w:bookmarkStart w:id="136" w:name="_Ref114825607"/>
      <w:r w:rsidRPr="00925811">
        <w:t>The licensee may only apply to the Authority for modifications to this licence under the Storm Arwen Re-opener:</w:t>
      </w:r>
      <w:bookmarkEnd w:id="136"/>
      <w:r w:rsidRPr="00925811">
        <w:t xml:space="preserve"> </w:t>
      </w:r>
    </w:p>
    <w:p w14:paraId="729B9628" w14:textId="77777777" w:rsidR="001A2306" w:rsidRPr="00925811" w:rsidRDefault="001A2306" w:rsidP="001A2306">
      <w:pPr>
        <w:pStyle w:val="ListNormal"/>
        <w:tabs>
          <w:tab w:val="num" w:pos="879"/>
        </w:tabs>
      </w:pPr>
      <w:r w:rsidRPr="00925811">
        <w:t>Between 24 January 2024 and 31 January 2024; and</w:t>
      </w:r>
    </w:p>
    <w:p w14:paraId="55DC6A73" w14:textId="77777777" w:rsidR="001A2306" w:rsidRPr="00925811" w:rsidRDefault="001A2306" w:rsidP="001A2306">
      <w:pPr>
        <w:pStyle w:val="ListNormal"/>
        <w:tabs>
          <w:tab w:val="num" w:pos="879"/>
        </w:tabs>
      </w:pPr>
      <w:r w:rsidRPr="00925811">
        <w:t>during such other periods as the Authority may direct.</w:t>
      </w:r>
    </w:p>
    <w:p w14:paraId="03ECA99A" w14:textId="77777777" w:rsidR="001A2306" w:rsidRPr="00925811" w:rsidRDefault="001A2306" w:rsidP="001A2306">
      <w:pPr>
        <w:pStyle w:val="NumberedNormal"/>
      </w:pPr>
      <w:bookmarkStart w:id="137" w:name="_Ref114825647"/>
      <w:r w:rsidRPr="00925811">
        <w:t>The licensee must, when making an application under the Storm Arwen Re-opener, send to the Authority a written application that:</w:t>
      </w:r>
      <w:bookmarkEnd w:id="137"/>
    </w:p>
    <w:p w14:paraId="29333B09" w14:textId="3ACD807E" w:rsidR="001A2306" w:rsidRPr="00925811" w:rsidRDefault="001A2306" w:rsidP="001A2306">
      <w:pPr>
        <w:pStyle w:val="ListNormal"/>
        <w:tabs>
          <w:tab w:val="num" w:pos="879"/>
        </w:tabs>
      </w:pPr>
      <w:r w:rsidRPr="00925811">
        <w:t xml:space="preserve">sets out the changes to the way in which the licensee operates its Distribution Business and the associated costs, including an explanation of how the circumstances in paragraph </w:t>
      </w:r>
      <w:r w:rsidRPr="00925811">
        <w:fldChar w:fldCharType="begin"/>
      </w:r>
      <w:r w:rsidRPr="00925811">
        <w:instrText xml:space="preserve"> REF _Ref114825337 \r \h  \* MERGEFORMAT </w:instrText>
      </w:r>
      <w:r w:rsidRPr="00925811">
        <w:fldChar w:fldCharType="separate"/>
      </w:r>
      <w:r w:rsidR="004554A1">
        <w:t>3.2.67</w:t>
      </w:r>
      <w:r w:rsidRPr="00925811">
        <w:fldChar w:fldCharType="end"/>
      </w:r>
      <w:r w:rsidRPr="00925811">
        <w:t xml:space="preserve"> are met; </w:t>
      </w:r>
    </w:p>
    <w:p w14:paraId="2D6C83B0" w14:textId="77777777" w:rsidR="001A2306" w:rsidRPr="00925811" w:rsidRDefault="001A2306" w:rsidP="001A2306">
      <w:pPr>
        <w:pStyle w:val="ListNormal"/>
        <w:tabs>
          <w:tab w:val="num" w:pos="879"/>
        </w:tabs>
      </w:pPr>
      <w:r w:rsidRPr="00925811">
        <w:t>sets out the modifications to the value of SAR</w:t>
      </w:r>
      <w:r w:rsidRPr="00925811">
        <w:rPr>
          <w:rStyle w:val="Subscript"/>
        </w:rPr>
        <w:t>t</w:t>
      </w:r>
      <w:r w:rsidRPr="00925811">
        <w:t xml:space="preserve"> in Appendix 1 being sought;</w:t>
      </w:r>
    </w:p>
    <w:p w14:paraId="3704D25A" w14:textId="77777777" w:rsidR="001A2306" w:rsidRPr="00925811" w:rsidRDefault="001A2306" w:rsidP="001A2306">
      <w:pPr>
        <w:pStyle w:val="ListNormal"/>
        <w:tabs>
          <w:tab w:val="num" w:pos="879"/>
        </w:tabs>
      </w:pPr>
      <w:r w:rsidRPr="00925811">
        <w:t>explains the basis for calculating any modifications requested to allowances and the profiling of those allowances; and</w:t>
      </w:r>
    </w:p>
    <w:p w14:paraId="4F069140" w14:textId="77777777" w:rsidR="001A2306" w:rsidRPr="00925811" w:rsidRDefault="001A2306" w:rsidP="001A2306">
      <w:pPr>
        <w:pStyle w:val="ListNormal"/>
        <w:tabs>
          <w:tab w:val="num" w:pos="879"/>
        </w:tabs>
      </w:pPr>
      <w:r w:rsidRPr="00925811">
        <w:t>provides such detailed supporting evidence as is reasonable in the circumstances.</w:t>
      </w:r>
    </w:p>
    <w:p w14:paraId="49FF13D3" w14:textId="77777777" w:rsidR="001A2306" w:rsidRPr="00925811" w:rsidRDefault="001A2306" w:rsidP="001A2306">
      <w:pPr>
        <w:pStyle w:val="NumberedNormal"/>
      </w:pPr>
      <w:bookmarkStart w:id="138" w:name="_Ref114825661"/>
      <w:r w:rsidRPr="00925811">
        <w:t>An application under this Part must:</w:t>
      </w:r>
      <w:bookmarkEnd w:id="138"/>
    </w:p>
    <w:p w14:paraId="59A85BBE" w14:textId="77777777" w:rsidR="001A2306" w:rsidRPr="00925811" w:rsidRDefault="001A2306" w:rsidP="001A2306">
      <w:pPr>
        <w:pStyle w:val="ListNormal"/>
        <w:tabs>
          <w:tab w:val="num" w:pos="879"/>
        </w:tabs>
      </w:pPr>
      <w:r w:rsidRPr="00925811">
        <w:t>relate to changes set out in paragraph 3.2.67 agreed on or after 1 December 2021;</w:t>
      </w:r>
    </w:p>
    <w:p w14:paraId="2AD47CEA" w14:textId="77777777" w:rsidR="001A2306" w:rsidRPr="00925811" w:rsidRDefault="001A2306" w:rsidP="001A2306">
      <w:pPr>
        <w:pStyle w:val="ListNormal"/>
        <w:tabs>
          <w:tab w:val="num" w:pos="879"/>
        </w:tabs>
      </w:pPr>
      <w:r w:rsidRPr="00925811">
        <w:t>be confined to costs incurred or expected to be incurred on or after 1 April 2023; and</w:t>
      </w:r>
    </w:p>
    <w:p w14:paraId="34C8DE45" w14:textId="77777777" w:rsidR="001A2306" w:rsidRPr="00925811" w:rsidRDefault="001A2306" w:rsidP="001A2306">
      <w:pPr>
        <w:pStyle w:val="ListNormal"/>
        <w:tabs>
          <w:tab w:val="num" w:pos="879"/>
        </w:tabs>
      </w:pPr>
      <w:r w:rsidRPr="00925811">
        <w:lastRenderedPageBreak/>
        <w:t>take account of other allowed expenditure that could be avoided or reduced as a result of the circumstances set out in paragraph 3.2.67.</w:t>
      </w:r>
    </w:p>
    <w:p w14:paraId="1903DEED" w14:textId="77777777" w:rsidR="001A2306" w:rsidRPr="00925811" w:rsidRDefault="001A2306" w:rsidP="001A2306">
      <w:pPr>
        <w:pStyle w:val="NumberedNormal"/>
      </w:pPr>
      <w:r w:rsidRPr="00925811">
        <w:t xml:space="preserve">The Authority may also instigate this Re-opener in accordance with Part S. </w:t>
      </w:r>
    </w:p>
    <w:p w14:paraId="448BE61E" w14:textId="77777777" w:rsidR="001A2306" w:rsidRPr="00925811" w:rsidRDefault="001A2306" w:rsidP="001A2306">
      <w:pPr>
        <w:pStyle w:val="NumberedNormal"/>
      </w:pPr>
      <w:r w:rsidRPr="00925811">
        <w:t>The following modifications to this licence may be made under the Storm Arwen Re-opener:</w:t>
      </w:r>
    </w:p>
    <w:p w14:paraId="4607D355" w14:textId="77777777" w:rsidR="001A2306" w:rsidRPr="00925811" w:rsidRDefault="001A2306" w:rsidP="001A2306">
      <w:pPr>
        <w:pStyle w:val="ListNormal"/>
        <w:tabs>
          <w:tab w:val="num" w:pos="879"/>
        </w:tabs>
      </w:pPr>
      <w:r w:rsidRPr="00925811">
        <w:t>modifications to the value of SAR</w:t>
      </w:r>
      <w:r w:rsidRPr="00925811">
        <w:rPr>
          <w:rStyle w:val="Subscript"/>
        </w:rPr>
        <w:t>t</w:t>
      </w:r>
      <w:r w:rsidRPr="00925811">
        <w:t xml:space="preserve"> set out in Appendix 1; </w:t>
      </w:r>
    </w:p>
    <w:p w14:paraId="354333D4" w14:textId="77777777" w:rsidR="001A2306" w:rsidRPr="00925811" w:rsidRDefault="001A2306" w:rsidP="001A2306">
      <w:pPr>
        <w:pStyle w:val="ListNormal"/>
        <w:tabs>
          <w:tab w:val="num" w:pos="879"/>
        </w:tabs>
      </w:pPr>
      <w:r w:rsidRPr="00925811">
        <w:t>modifications confined to allowances related to the circumstances in paragraph 3.2.67; and</w:t>
      </w:r>
    </w:p>
    <w:p w14:paraId="6E281E96" w14:textId="77777777" w:rsidR="001A2306" w:rsidRPr="00925811" w:rsidRDefault="001A2306" w:rsidP="001A2306">
      <w:pPr>
        <w:pStyle w:val="ListNormal"/>
        <w:tabs>
          <w:tab w:val="num" w:pos="879"/>
        </w:tabs>
      </w:pPr>
      <w:r w:rsidRPr="00925811">
        <w:t>modifications confined to allowances for Regulatory Years commencing on or after 1 April 2023.</w:t>
      </w:r>
    </w:p>
    <w:p w14:paraId="142A40C7" w14:textId="77777777" w:rsidR="001A2306" w:rsidRPr="00925811" w:rsidRDefault="001A2306" w:rsidP="001A2306">
      <w:pPr>
        <w:pStyle w:val="NumberedNormal"/>
      </w:pPr>
      <w:r w:rsidRPr="00925811">
        <w:t>Any modifications made as a result of an application under paragraph 3.2.68 must be made under section 11A (modifications of conditions of licences) of the Act.</w:t>
      </w:r>
    </w:p>
    <w:p w14:paraId="3403D581" w14:textId="77777777" w:rsidR="001A2306" w:rsidRPr="00925811" w:rsidRDefault="001A2306" w:rsidP="001A2306">
      <w:pPr>
        <w:pStyle w:val="Heading3"/>
      </w:pPr>
      <w:r w:rsidRPr="00925811">
        <w:t>Load Related Expenditure Re-opener (LRE</w:t>
      </w:r>
      <w:r w:rsidRPr="00925811">
        <w:rPr>
          <w:rStyle w:val="Subscript"/>
        </w:rPr>
        <w:t>t</w:t>
      </w:r>
      <w:r w:rsidRPr="00925811">
        <w:t>)</w:t>
      </w:r>
    </w:p>
    <w:p w14:paraId="12228D15" w14:textId="77777777" w:rsidR="001A2306" w:rsidRPr="00925811" w:rsidRDefault="001A2306" w:rsidP="001A2306">
      <w:pPr>
        <w:pStyle w:val="NumberedNormal"/>
      </w:pPr>
      <w:r w:rsidRPr="00925811">
        <w:t>This Part establishes the Load Related Expenditure Re-opener.</w:t>
      </w:r>
    </w:p>
    <w:p w14:paraId="528B2297" w14:textId="77777777" w:rsidR="001A2306" w:rsidRPr="00925811" w:rsidRDefault="001A2306" w:rsidP="001A2306">
      <w:pPr>
        <w:pStyle w:val="NumberedNormal"/>
      </w:pPr>
      <w:bookmarkStart w:id="139" w:name="_Ref111562391"/>
      <w:r w:rsidRPr="00925811">
        <w:t>The Load Related Expenditure Re-opener may be used where:</w:t>
      </w:r>
    </w:p>
    <w:p w14:paraId="3EBACB07" w14:textId="77777777" w:rsidR="001A2306" w:rsidRPr="00925811" w:rsidRDefault="001A2306" w:rsidP="001A2306">
      <w:pPr>
        <w:pStyle w:val="ListNormal"/>
        <w:tabs>
          <w:tab w:val="num" w:pos="879"/>
        </w:tabs>
      </w:pPr>
      <w:r w:rsidRPr="00925811">
        <w:t>the licensee’s Load Related Expenditure has increased or is expected to increase, as a result of an increase in:</w:t>
      </w:r>
      <w:bookmarkEnd w:id="139"/>
    </w:p>
    <w:p w14:paraId="1F0BB305" w14:textId="77777777" w:rsidR="001A2306" w:rsidRPr="00925811" w:rsidRDefault="001A2306">
      <w:pPr>
        <w:pStyle w:val="ListNormal"/>
        <w:numPr>
          <w:ilvl w:val="4"/>
          <w:numId w:val="1"/>
        </w:numPr>
      </w:pPr>
      <w:r w:rsidRPr="00925811">
        <w:t xml:space="preserve">current or forecast load-related constraints on the Distribution System that are in place at the time the licensee makes a Load Related Expenditure Re-opener application relative to the constraints associated with the forecast demand used by the Authority to set ex ante allowances for the Price Control Period; or </w:t>
      </w:r>
    </w:p>
    <w:p w14:paraId="1EDF9ABD" w14:textId="77777777" w:rsidR="001A2306" w:rsidRPr="00925811" w:rsidRDefault="001A2306">
      <w:pPr>
        <w:pStyle w:val="ListNormal"/>
        <w:numPr>
          <w:ilvl w:val="4"/>
          <w:numId w:val="1"/>
        </w:numPr>
      </w:pPr>
      <w:r w:rsidRPr="00925811">
        <w:t xml:space="preserve">the proportion of expenditure associated with load-related constraints on the Distribution System to be funded through Use of System Charges relative to the assumptions used by the Authority to set allowances that are in place at the time the licensee makes a Load Related Expenditure Re-opener application; or </w:t>
      </w:r>
    </w:p>
    <w:p w14:paraId="034008ED" w14:textId="77777777" w:rsidR="001A2306" w:rsidRPr="00925811" w:rsidRDefault="001A2306" w:rsidP="001A2306">
      <w:pPr>
        <w:pStyle w:val="ListNormal"/>
        <w:tabs>
          <w:tab w:val="num" w:pos="879"/>
        </w:tabs>
      </w:pPr>
      <w:r w:rsidRPr="00925811">
        <w:t>there is a change in conditions on the Distribution System relative to the assumptions used to set allowances; and</w:t>
      </w:r>
    </w:p>
    <w:p w14:paraId="4AA30B6B" w14:textId="77777777" w:rsidR="001A2306" w:rsidRPr="00925811" w:rsidRDefault="001A2306" w:rsidP="001A2306">
      <w:pPr>
        <w:pStyle w:val="ListNormal"/>
        <w:tabs>
          <w:tab w:val="num" w:pos="879"/>
        </w:tabs>
      </w:pPr>
      <w:r w:rsidRPr="00925811">
        <w:t>the increase or expected increase in Load Related Expenditure:</w:t>
      </w:r>
    </w:p>
    <w:p w14:paraId="7C86C8D3" w14:textId="29EFD60D" w:rsidR="001A2306" w:rsidRPr="00925811" w:rsidRDefault="001A2306" w:rsidP="001A2306">
      <w:pPr>
        <w:numPr>
          <w:ilvl w:val="4"/>
          <w:numId w:val="1"/>
        </w:numPr>
      </w:pPr>
      <w:bookmarkStart w:id="140" w:name="_Hlk103849505"/>
      <w:r w:rsidRPr="00925811">
        <w:t>is not provided for by the sum of</w:t>
      </w:r>
      <w:r w:rsidR="005D4F95" w:rsidRPr="00925811">
        <w:t xml:space="preserve"> Load Related Expenditure ex ante non variant allowances specified in Appendix 2, </w:t>
      </w:r>
      <w:r w:rsidR="00846E53" w:rsidRPr="00925811">
        <w:t xml:space="preserve">and </w:t>
      </w:r>
      <w:r w:rsidR="005D4F95" w:rsidRPr="00925811">
        <w:t>any previously directed values for LRE</w:t>
      </w:r>
      <w:r w:rsidRPr="00925811">
        <w:rPr>
          <w:rStyle w:val="Subscript"/>
        </w:rPr>
        <w:t>t</w:t>
      </w:r>
      <w:r w:rsidRPr="00925811">
        <w:t xml:space="preserve"> and</w:t>
      </w:r>
      <w:r w:rsidR="00E36EFD" w:rsidRPr="00925811">
        <w:t xml:space="preserve"> </w:t>
      </w:r>
      <w:r w:rsidRPr="00925811">
        <w:t>SINV</w:t>
      </w:r>
      <w:r w:rsidRPr="00925811">
        <w:rPr>
          <w:rStyle w:val="Subscript"/>
        </w:rPr>
        <w:t>t</w:t>
      </w:r>
      <w:r w:rsidRPr="00925811">
        <w:t>;</w:t>
      </w:r>
    </w:p>
    <w:p w14:paraId="59D34E45" w14:textId="77777777" w:rsidR="001A2306" w:rsidRPr="00925811" w:rsidRDefault="001A2306">
      <w:pPr>
        <w:numPr>
          <w:ilvl w:val="4"/>
          <w:numId w:val="1"/>
        </w:numPr>
      </w:pPr>
      <w:r w:rsidRPr="00925811">
        <w:t xml:space="preserve">is not provided by the operation of Special Condition 3.9 (Load Related Expenditure Volume Drivers); and </w:t>
      </w:r>
    </w:p>
    <w:p w14:paraId="1A6EA494" w14:textId="77777777" w:rsidR="001A2306" w:rsidRPr="00925811" w:rsidRDefault="001A2306">
      <w:pPr>
        <w:numPr>
          <w:ilvl w:val="4"/>
          <w:numId w:val="1"/>
        </w:numPr>
      </w:pPr>
      <w:r w:rsidRPr="00925811">
        <w:t>exceeds the Materiality Threshold.</w:t>
      </w:r>
    </w:p>
    <w:p w14:paraId="21AC90BE" w14:textId="77777777" w:rsidR="001A2306" w:rsidRPr="00925811" w:rsidRDefault="001A2306" w:rsidP="001A2306">
      <w:pPr>
        <w:pStyle w:val="NumberedNormal"/>
      </w:pPr>
      <w:bookmarkStart w:id="141" w:name="_Ref111562400"/>
      <w:bookmarkEnd w:id="140"/>
      <w:r w:rsidRPr="00925811">
        <w:lastRenderedPageBreak/>
        <w:t>The licensee may only apply to the Authority for modifications to this licence under the Load Related Expenditure Re-opener:</w:t>
      </w:r>
      <w:bookmarkEnd w:id="141"/>
    </w:p>
    <w:p w14:paraId="74398DBB" w14:textId="77777777" w:rsidR="001A2306" w:rsidRPr="00925811" w:rsidRDefault="001A2306" w:rsidP="001A2306">
      <w:pPr>
        <w:pStyle w:val="ListNormal"/>
        <w:tabs>
          <w:tab w:val="num" w:pos="879"/>
        </w:tabs>
      </w:pPr>
      <w:r w:rsidRPr="00925811">
        <w:t>Between 24 and 31 January 2025;</w:t>
      </w:r>
    </w:p>
    <w:p w14:paraId="5EFF2E6D" w14:textId="77777777" w:rsidR="001A2306" w:rsidRPr="00925811" w:rsidRDefault="001A2306" w:rsidP="001A2306">
      <w:pPr>
        <w:pStyle w:val="ListNormal"/>
        <w:tabs>
          <w:tab w:val="num" w:pos="879"/>
        </w:tabs>
      </w:pPr>
      <w:r w:rsidRPr="00925811">
        <w:t>Between 24 and 31 January 2027; and</w:t>
      </w:r>
    </w:p>
    <w:p w14:paraId="7EA4F039" w14:textId="77777777" w:rsidR="001A2306" w:rsidRPr="00925811" w:rsidRDefault="001A2306" w:rsidP="001A2306">
      <w:pPr>
        <w:pStyle w:val="ListNormal"/>
        <w:tabs>
          <w:tab w:val="num" w:pos="879"/>
        </w:tabs>
      </w:pPr>
      <w:r w:rsidRPr="00925811">
        <w:t>during such other periods as the Authority may direct.</w:t>
      </w:r>
    </w:p>
    <w:p w14:paraId="18A0B8BD" w14:textId="77777777" w:rsidR="001A2306" w:rsidRPr="00925811" w:rsidRDefault="001A2306" w:rsidP="001A2306">
      <w:pPr>
        <w:pStyle w:val="NumberedNormal"/>
      </w:pPr>
      <w:bookmarkStart w:id="142" w:name="_Ref111562410"/>
      <w:r w:rsidRPr="00925811">
        <w:t>The licensee must when making an application under the Load Related Expenditure Re-opener, send to the Authority a written application that:</w:t>
      </w:r>
      <w:bookmarkEnd w:id="142"/>
    </w:p>
    <w:p w14:paraId="68DBF237" w14:textId="0DC84D67" w:rsidR="001A2306" w:rsidRPr="00925811" w:rsidRDefault="001A2306" w:rsidP="001A2306">
      <w:pPr>
        <w:pStyle w:val="ListNormal"/>
        <w:tabs>
          <w:tab w:val="num" w:pos="879"/>
        </w:tabs>
      </w:pPr>
      <w:r w:rsidRPr="00925811">
        <w:t xml:space="preserve">gives details of the circumstances under paragraph </w:t>
      </w:r>
      <w:r w:rsidRPr="00925811">
        <w:fldChar w:fldCharType="begin"/>
      </w:r>
      <w:r w:rsidRPr="00925811">
        <w:instrText xml:space="preserve"> REF _Ref111562391 \r \h  \* MERGEFORMAT </w:instrText>
      </w:r>
      <w:r w:rsidRPr="00925811">
        <w:fldChar w:fldCharType="separate"/>
      </w:r>
      <w:r w:rsidR="004554A1">
        <w:t>3.2.75</w:t>
      </w:r>
      <w:r w:rsidRPr="00925811">
        <w:fldChar w:fldCharType="end"/>
      </w:r>
      <w:r w:rsidRPr="00925811">
        <w:t xml:space="preserve"> that exist;</w:t>
      </w:r>
    </w:p>
    <w:p w14:paraId="58E813BA" w14:textId="77777777" w:rsidR="001A2306" w:rsidRPr="00925811" w:rsidRDefault="001A2306" w:rsidP="001A2306">
      <w:pPr>
        <w:pStyle w:val="ListNormal"/>
        <w:tabs>
          <w:tab w:val="num" w:pos="879"/>
        </w:tabs>
      </w:pPr>
      <w:r w:rsidRPr="00925811">
        <w:t>sets out whether the licensee considers the application relates to Strategic Investment;</w:t>
      </w:r>
    </w:p>
    <w:p w14:paraId="5A49A80D" w14:textId="77777777" w:rsidR="001A2306" w:rsidRPr="00925811" w:rsidRDefault="001A2306" w:rsidP="001A2306">
      <w:pPr>
        <w:pStyle w:val="ListNormal"/>
        <w:tabs>
          <w:tab w:val="num" w:pos="879"/>
        </w:tabs>
      </w:pPr>
      <w:r w:rsidRPr="00925811">
        <w:t>sets out any modifications to the value of LRE</w:t>
      </w:r>
      <w:r w:rsidRPr="00925811">
        <w:rPr>
          <w:rStyle w:val="Subscript"/>
        </w:rPr>
        <w:t>t</w:t>
      </w:r>
      <w:r w:rsidRPr="00925811">
        <w:t xml:space="preserve"> in Appendix 1 being sought;</w:t>
      </w:r>
    </w:p>
    <w:p w14:paraId="56C0E0A0" w14:textId="6F841EB5" w:rsidR="001A2306" w:rsidRPr="00925811" w:rsidRDefault="001A2306" w:rsidP="001A2306">
      <w:pPr>
        <w:pStyle w:val="ListNormal"/>
        <w:tabs>
          <w:tab w:val="num" w:pos="879"/>
        </w:tabs>
      </w:pPr>
      <w:r w:rsidRPr="00925811">
        <w:t>sets out any modifications to the value of SINV</w:t>
      </w:r>
      <w:r w:rsidRPr="00925811">
        <w:rPr>
          <w:rStyle w:val="Subscript"/>
        </w:rPr>
        <w:t>t</w:t>
      </w:r>
      <w:r w:rsidRPr="00925811">
        <w:t xml:space="preserve"> in Appendix 1 </w:t>
      </w:r>
      <w:r w:rsidR="00A56E0F" w:rsidRPr="00925811">
        <w:t>to</w:t>
      </w:r>
      <w:r w:rsidRPr="00925811">
        <w:t xml:space="preserve"> Special Condition 3.3 (Evaluative Price Control Deliverables) being sought;</w:t>
      </w:r>
    </w:p>
    <w:p w14:paraId="4076352A" w14:textId="15E7236F" w:rsidR="001A2306" w:rsidRPr="00925811" w:rsidRDefault="001A2306" w:rsidP="001A2306">
      <w:pPr>
        <w:pStyle w:val="ListNormal"/>
        <w:tabs>
          <w:tab w:val="num" w:pos="879"/>
        </w:tabs>
      </w:pPr>
      <w:r w:rsidRPr="00925811">
        <w:t xml:space="preserve">sets out any modifications to the outputs, delivery dates and allowances in Appendix 2 </w:t>
      </w:r>
      <w:r w:rsidR="00A56E0F" w:rsidRPr="00925811">
        <w:t>to</w:t>
      </w:r>
      <w:r w:rsidRPr="00925811">
        <w:t xml:space="preserve"> Special Condition 3.3 being sought;</w:t>
      </w:r>
    </w:p>
    <w:p w14:paraId="11E25A56" w14:textId="77777777" w:rsidR="001A2306" w:rsidRPr="00925811" w:rsidRDefault="001A2306" w:rsidP="001A2306">
      <w:pPr>
        <w:pStyle w:val="ListNormal"/>
        <w:tabs>
          <w:tab w:val="num" w:pos="879"/>
        </w:tabs>
      </w:pPr>
      <w:r w:rsidRPr="00925811">
        <w:t>explains the basis for calculating any modifications requested to allowances and the profiling of those allowances; and</w:t>
      </w:r>
    </w:p>
    <w:p w14:paraId="33B0530F" w14:textId="77777777" w:rsidR="001A2306" w:rsidRPr="00925811" w:rsidRDefault="001A2306" w:rsidP="001A2306">
      <w:pPr>
        <w:pStyle w:val="ListNormal"/>
        <w:tabs>
          <w:tab w:val="num" w:pos="879"/>
        </w:tabs>
      </w:pPr>
      <w:r w:rsidRPr="00925811">
        <w:t>provides such detailed supporting evidence as is reasonable in the circumstances</w:t>
      </w:r>
      <w:r w:rsidRPr="00925811" w:rsidDel="0067017B">
        <w:t xml:space="preserve"> including</w:t>
      </w:r>
      <w:r w:rsidRPr="00925811">
        <w:t>, where available,</w:t>
      </w:r>
      <w:r w:rsidRPr="00925811" w:rsidDel="0067017B">
        <w:t xml:space="preserve"> evidence of the efficiency of the Load Related Expenditure.</w:t>
      </w:r>
    </w:p>
    <w:p w14:paraId="0E6F3AAC" w14:textId="77777777" w:rsidR="001A2306" w:rsidRPr="00925811" w:rsidRDefault="001A2306" w:rsidP="001A2306">
      <w:pPr>
        <w:pStyle w:val="NumberedNormal"/>
      </w:pPr>
      <w:bookmarkStart w:id="143" w:name="_Ref111562422"/>
      <w:r w:rsidRPr="00925811">
        <w:t>An application under this Part must:</w:t>
      </w:r>
      <w:bookmarkEnd w:id="143"/>
    </w:p>
    <w:p w14:paraId="5C2A9241" w14:textId="77777777" w:rsidR="001A2306" w:rsidRPr="00925811" w:rsidRDefault="001A2306" w:rsidP="001A2306">
      <w:pPr>
        <w:pStyle w:val="ListNormal"/>
        <w:tabs>
          <w:tab w:val="num" w:pos="879"/>
        </w:tabs>
      </w:pPr>
      <w:r w:rsidRPr="00925811">
        <w:t>be confined to Load Related Expenditure costs incurred or expected to be incurred on or after 1 April 2023; and</w:t>
      </w:r>
    </w:p>
    <w:p w14:paraId="6839A32C" w14:textId="77777777" w:rsidR="001A2306" w:rsidRPr="00925811" w:rsidRDefault="001A2306" w:rsidP="001A2306">
      <w:pPr>
        <w:pStyle w:val="ListNormal"/>
        <w:tabs>
          <w:tab w:val="num" w:pos="879"/>
        </w:tabs>
      </w:pPr>
      <w:r w:rsidRPr="00925811">
        <w:t>take account of allowed expenditure which can be avoided as a result of the modifications to the Load Related Expenditure requested.</w:t>
      </w:r>
    </w:p>
    <w:p w14:paraId="0635CDD8" w14:textId="77777777" w:rsidR="001A2306" w:rsidRPr="00925811" w:rsidRDefault="001A2306" w:rsidP="001A2306">
      <w:pPr>
        <w:pStyle w:val="NumberedNormal"/>
      </w:pPr>
      <w:r w:rsidRPr="00925811">
        <w:t>The Authority may also instigate this Re-opener in accordance with Part S.</w:t>
      </w:r>
    </w:p>
    <w:p w14:paraId="59267870" w14:textId="77777777" w:rsidR="001A2306" w:rsidRPr="00925811" w:rsidRDefault="001A2306" w:rsidP="001A2306">
      <w:pPr>
        <w:pStyle w:val="NumberedNormal"/>
      </w:pPr>
      <w:r w:rsidRPr="00925811">
        <w:t>The following modifications to this licence may be made under the Load Related Expenditure Re-opener:</w:t>
      </w:r>
    </w:p>
    <w:p w14:paraId="33E73788" w14:textId="77777777" w:rsidR="001A2306" w:rsidRPr="00925811" w:rsidRDefault="001A2306" w:rsidP="001A2306">
      <w:pPr>
        <w:pStyle w:val="ListNormal"/>
        <w:tabs>
          <w:tab w:val="num" w:pos="879"/>
        </w:tabs>
      </w:pPr>
      <w:r w:rsidRPr="00925811">
        <w:t>modifications to the value of LRE</w:t>
      </w:r>
      <w:r w:rsidRPr="00925811">
        <w:rPr>
          <w:rStyle w:val="Subscript"/>
        </w:rPr>
        <w:t>t</w:t>
      </w:r>
      <w:r w:rsidRPr="00925811">
        <w:t xml:space="preserve"> in Appendix 1, where those modifications do not relate to Strategic Investments; </w:t>
      </w:r>
    </w:p>
    <w:p w14:paraId="484A23E3" w14:textId="640ADF17" w:rsidR="001A2306" w:rsidRPr="00925811" w:rsidRDefault="001A2306" w:rsidP="001A2306">
      <w:pPr>
        <w:pStyle w:val="ListNormal"/>
        <w:tabs>
          <w:tab w:val="num" w:pos="879"/>
        </w:tabs>
      </w:pPr>
      <w:r w:rsidRPr="00925811">
        <w:t>modifications to the value of SINV</w:t>
      </w:r>
      <w:r w:rsidRPr="00925811">
        <w:rPr>
          <w:rStyle w:val="Subscript"/>
        </w:rPr>
        <w:t>t</w:t>
      </w:r>
      <w:r w:rsidRPr="00925811">
        <w:t xml:space="preserve"> in Appendix 1 to Special Condition 3.3 and the outputs, delivery dates and allowances in Appendix 2 </w:t>
      </w:r>
      <w:r w:rsidR="004C1EED" w:rsidRPr="00925811">
        <w:t>to</w:t>
      </w:r>
      <w:r w:rsidRPr="00925811">
        <w:t xml:space="preserve"> Special Condition 3.3, where those modifications relate to Strategic Investments; and</w:t>
      </w:r>
    </w:p>
    <w:p w14:paraId="5F4FA03E" w14:textId="77777777" w:rsidR="001A2306" w:rsidRPr="00925811" w:rsidRDefault="001A2306" w:rsidP="001A2306">
      <w:pPr>
        <w:pStyle w:val="ListNormal"/>
        <w:tabs>
          <w:tab w:val="num" w:pos="879"/>
        </w:tabs>
      </w:pPr>
      <w:r w:rsidRPr="00925811">
        <w:t>modifications confined to allowances for Regulatory Years commencing on or after 1 April 2023.</w:t>
      </w:r>
    </w:p>
    <w:p w14:paraId="0CC35021" w14:textId="77777777" w:rsidR="001A2306" w:rsidRPr="00925811" w:rsidRDefault="001A2306" w:rsidP="001A2306">
      <w:pPr>
        <w:pStyle w:val="NumberedNormal"/>
      </w:pPr>
      <w:r w:rsidRPr="00925811">
        <w:lastRenderedPageBreak/>
        <w:t>Any modifications made as a result of an application under paragraph 3.2.76 must be made under section 11A (modifications of conditions of licences) of the Act.</w:t>
      </w:r>
    </w:p>
    <w:p w14:paraId="3BE5C127" w14:textId="77777777" w:rsidR="001A2306" w:rsidRPr="00925811" w:rsidRDefault="001A2306" w:rsidP="001A2306">
      <w:pPr>
        <w:pStyle w:val="Heading3"/>
      </w:pPr>
      <w:r w:rsidRPr="00925811">
        <w:t>High Value Projects Re-opener (HVP</w:t>
      </w:r>
      <w:r w:rsidRPr="00925811">
        <w:rPr>
          <w:rStyle w:val="Subscript"/>
        </w:rPr>
        <w:t>t</w:t>
      </w:r>
      <w:r w:rsidRPr="00925811">
        <w:t>)</w:t>
      </w:r>
    </w:p>
    <w:p w14:paraId="782FD3B9" w14:textId="77777777" w:rsidR="001A2306" w:rsidRPr="00925811" w:rsidRDefault="001A2306" w:rsidP="001A2306">
      <w:pPr>
        <w:pStyle w:val="NumberedNormal"/>
      </w:pPr>
      <w:bookmarkStart w:id="144" w:name="_Hlk110873287"/>
      <w:r w:rsidRPr="00925811">
        <w:t>This Part establishes the High Value Projects Re-opener.</w:t>
      </w:r>
    </w:p>
    <w:p w14:paraId="5DDA6940" w14:textId="77777777" w:rsidR="001A2306" w:rsidRPr="00925811" w:rsidRDefault="001A2306" w:rsidP="001A2306">
      <w:pPr>
        <w:pStyle w:val="NumberedNormal"/>
      </w:pPr>
      <w:bookmarkStart w:id="145" w:name="_Ref110858175"/>
      <w:bookmarkStart w:id="146" w:name="_Ref114999221"/>
      <w:r w:rsidRPr="00925811">
        <w:t>The High Value Projects Re-opener may be used where the licensee has incurred or expects to incur costs on a High Value Project</w:t>
      </w:r>
      <w:bookmarkEnd w:id="145"/>
      <w:r w:rsidRPr="00925811">
        <w:t>.</w:t>
      </w:r>
      <w:bookmarkEnd w:id="146"/>
      <w:r w:rsidRPr="00925811">
        <w:t xml:space="preserve"> </w:t>
      </w:r>
    </w:p>
    <w:p w14:paraId="1F049EA2" w14:textId="77777777" w:rsidR="001A2306" w:rsidRPr="00925811" w:rsidRDefault="001A2306" w:rsidP="001A2306">
      <w:pPr>
        <w:pStyle w:val="NumberedNormal"/>
      </w:pPr>
      <w:bookmarkStart w:id="147" w:name="_Ref121234649"/>
      <w:r w:rsidRPr="00925811">
        <w:t>The licensee may only apply to the Authority for modifications to this licence under the High Value Projects Re-opener:</w:t>
      </w:r>
      <w:bookmarkEnd w:id="147"/>
    </w:p>
    <w:p w14:paraId="0F46734A" w14:textId="77777777" w:rsidR="001A2306" w:rsidRPr="00925811" w:rsidRDefault="001A2306" w:rsidP="001A2306">
      <w:pPr>
        <w:pStyle w:val="ListNormal"/>
        <w:tabs>
          <w:tab w:val="num" w:pos="879"/>
        </w:tabs>
      </w:pPr>
      <w:r w:rsidRPr="00925811">
        <w:t>Between 24 January 2026 and 31 January 2026; and</w:t>
      </w:r>
    </w:p>
    <w:p w14:paraId="1CC18778" w14:textId="77777777" w:rsidR="001A2306" w:rsidRPr="00925811" w:rsidRDefault="001A2306" w:rsidP="001A2306">
      <w:pPr>
        <w:pStyle w:val="ListNormal"/>
        <w:tabs>
          <w:tab w:val="num" w:pos="879"/>
        </w:tabs>
      </w:pPr>
      <w:r w:rsidRPr="00925811">
        <w:t>during such other periods as the Authority may direct.</w:t>
      </w:r>
    </w:p>
    <w:p w14:paraId="4776D92A" w14:textId="77777777" w:rsidR="001A2306" w:rsidRPr="00925811" w:rsidRDefault="001A2306" w:rsidP="001A2306">
      <w:pPr>
        <w:pStyle w:val="NumberedNormal"/>
      </w:pPr>
      <w:bookmarkStart w:id="148" w:name="_Ref110859058"/>
      <w:r w:rsidRPr="00925811">
        <w:t>The licensee must when making an application under the High Value Projects Re-opener, send to the Authority a written application that:</w:t>
      </w:r>
      <w:bookmarkEnd w:id="148"/>
    </w:p>
    <w:p w14:paraId="3576008B" w14:textId="77777777" w:rsidR="001A2306" w:rsidRPr="00925811" w:rsidRDefault="001A2306" w:rsidP="001A2306">
      <w:pPr>
        <w:pStyle w:val="ListNormal"/>
        <w:tabs>
          <w:tab w:val="num" w:pos="879"/>
        </w:tabs>
      </w:pPr>
      <w:r w:rsidRPr="00925811">
        <w:t>explains why the licensee considers it has incurred or expects to incur costs on a High Value Project;</w:t>
      </w:r>
    </w:p>
    <w:p w14:paraId="0AFF97A3" w14:textId="77777777" w:rsidR="001A2306" w:rsidRPr="00925811" w:rsidRDefault="001A2306" w:rsidP="001A2306">
      <w:pPr>
        <w:pStyle w:val="ListNormal"/>
        <w:tabs>
          <w:tab w:val="num" w:pos="879"/>
        </w:tabs>
      </w:pPr>
      <w:bookmarkStart w:id="149" w:name="_Hlk110954090"/>
      <w:r w:rsidRPr="00925811">
        <w:t>sets out the scope of work the licensee has carried out or proposes to carry out in relation to the High Value Project that is the subject of the application</w:t>
      </w:r>
      <w:bookmarkEnd w:id="149"/>
      <w:r w:rsidRPr="00925811">
        <w:t>;</w:t>
      </w:r>
    </w:p>
    <w:p w14:paraId="0A68F21A" w14:textId="77777777" w:rsidR="001A2306" w:rsidRPr="00925811" w:rsidRDefault="001A2306" w:rsidP="001A2306">
      <w:pPr>
        <w:pStyle w:val="ListNormal"/>
        <w:tabs>
          <w:tab w:val="num" w:pos="879"/>
        </w:tabs>
      </w:pPr>
      <w:r w:rsidRPr="00925811">
        <w:t>sets out any modifications to the value of HVP</w:t>
      </w:r>
      <w:r w:rsidRPr="00925811">
        <w:rPr>
          <w:rStyle w:val="Subscript"/>
        </w:rPr>
        <w:t>t</w:t>
      </w:r>
      <w:r w:rsidRPr="00925811">
        <w:t xml:space="preserve"> in Appendix 1 being sought;</w:t>
      </w:r>
    </w:p>
    <w:p w14:paraId="771C9786" w14:textId="77777777" w:rsidR="001A2306" w:rsidRPr="00925811" w:rsidRDefault="001A2306" w:rsidP="001A2306">
      <w:pPr>
        <w:pStyle w:val="ListNormal"/>
        <w:tabs>
          <w:tab w:val="num" w:pos="879"/>
        </w:tabs>
      </w:pPr>
      <w:r w:rsidRPr="00925811">
        <w:t xml:space="preserve">explains the basis for calculating any modifications requested to allowances and the profiling of those allowances; and </w:t>
      </w:r>
    </w:p>
    <w:p w14:paraId="1EEDE5D8" w14:textId="77777777" w:rsidR="001A2306" w:rsidRPr="00925811" w:rsidRDefault="001A2306" w:rsidP="001A2306">
      <w:pPr>
        <w:pStyle w:val="ListNormal"/>
        <w:tabs>
          <w:tab w:val="num" w:pos="879"/>
        </w:tabs>
      </w:pPr>
      <w:r w:rsidRPr="00925811">
        <w:t>provides such detailed supporting evidence as is reasonable in the circumstances.</w:t>
      </w:r>
    </w:p>
    <w:p w14:paraId="2797542E" w14:textId="77777777" w:rsidR="001A2306" w:rsidRPr="00925811" w:rsidRDefault="001A2306" w:rsidP="001A2306">
      <w:pPr>
        <w:pStyle w:val="NumberedNormal"/>
      </w:pPr>
      <w:bookmarkStart w:id="150" w:name="_Ref110859076"/>
      <w:r w:rsidRPr="00925811">
        <w:t>An application under this Part must:</w:t>
      </w:r>
      <w:bookmarkEnd w:id="150"/>
    </w:p>
    <w:p w14:paraId="738531D7" w14:textId="77777777" w:rsidR="001A2306" w:rsidRPr="00925811" w:rsidRDefault="001A2306" w:rsidP="001A2306">
      <w:pPr>
        <w:pStyle w:val="ListNormal"/>
        <w:tabs>
          <w:tab w:val="num" w:pos="879"/>
        </w:tabs>
      </w:pPr>
      <w:r w:rsidRPr="00925811">
        <w:t>be confined to costs incurred or expected to be incurred by the licensee that are not otherwise funded by the special conditions;</w:t>
      </w:r>
    </w:p>
    <w:p w14:paraId="57D5E9BC" w14:textId="77777777" w:rsidR="001A2306" w:rsidRPr="00925811" w:rsidRDefault="001A2306" w:rsidP="001A2306">
      <w:pPr>
        <w:pStyle w:val="ListNormal"/>
        <w:tabs>
          <w:tab w:val="num" w:pos="879"/>
        </w:tabs>
      </w:pPr>
      <w:r w:rsidRPr="00925811">
        <w:t>be confined to costs incurred or expected to be incurred on or after 1 April 2023; and</w:t>
      </w:r>
    </w:p>
    <w:p w14:paraId="4474A90A" w14:textId="77777777" w:rsidR="001A2306" w:rsidRPr="00925811" w:rsidRDefault="001A2306" w:rsidP="001A2306">
      <w:pPr>
        <w:pStyle w:val="ListNormal"/>
        <w:tabs>
          <w:tab w:val="num" w:pos="879"/>
        </w:tabs>
      </w:pPr>
      <w:r w:rsidRPr="00925811">
        <w:t>take account of allowed expenditure which can be avoided as a result of the modifications requested.</w:t>
      </w:r>
    </w:p>
    <w:p w14:paraId="4A85B302" w14:textId="77777777" w:rsidR="001A2306" w:rsidRPr="00925811" w:rsidRDefault="001A2306" w:rsidP="001A2306">
      <w:pPr>
        <w:pStyle w:val="NumberedNormal"/>
      </w:pPr>
      <w:r w:rsidRPr="00925811">
        <w:t>The following modifications to this licence may be made under the High Value Projects Re-opener:</w:t>
      </w:r>
    </w:p>
    <w:p w14:paraId="06312D6B" w14:textId="77777777" w:rsidR="001A2306" w:rsidRPr="00925811" w:rsidRDefault="001A2306" w:rsidP="001A2306">
      <w:pPr>
        <w:pStyle w:val="ListNormal"/>
        <w:tabs>
          <w:tab w:val="num" w:pos="879"/>
        </w:tabs>
      </w:pPr>
      <w:r w:rsidRPr="00925811">
        <w:t>modifications to the value of HVP</w:t>
      </w:r>
      <w:r w:rsidRPr="00925811">
        <w:rPr>
          <w:rStyle w:val="Subscript"/>
        </w:rPr>
        <w:t>t</w:t>
      </w:r>
      <w:r w:rsidRPr="00925811">
        <w:t xml:space="preserve"> set out in Appendix 1; </w:t>
      </w:r>
    </w:p>
    <w:p w14:paraId="27A8259C" w14:textId="77777777" w:rsidR="001A2306" w:rsidRPr="00925811" w:rsidRDefault="001A2306" w:rsidP="001A2306">
      <w:pPr>
        <w:pStyle w:val="ListNormal"/>
        <w:tabs>
          <w:tab w:val="num" w:pos="879"/>
        </w:tabs>
      </w:pPr>
      <w:r w:rsidRPr="00925811">
        <w:t>modifications confined to allowances related to High Value Projects; and</w:t>
      </w:r>
    </w:p>
    <w:p w14:paraId="78B78CF0" w14:textId="77777777" w:rsidR="001A2306" w:rsidRPr="00925811" w:rsidRDefault="001A2306" w:rsidP="001A2306">
      <w:pPr>
        <w:pStyle w:val="ListNormal"/>
        <w:tabs>
          <w:tab w:val="num" w:pos="879"/>
        </w:tabs>
      </w:pPr>
      <w:r w:rsidRPr="00925811">
        <w:t>modifications confined to allowances for Regulatory Years commencing on or after 1 April 2023.</w:t>
      </w:r>
    </w:p>
    <w:p w14:paraId="34A6C707" w14:textId="77777777" w:rsidR="001A2306" w:rsidRPr="00925811" w:rsidRDefault="001A2306" w:rsidP="001A2306">
      <w:pPr>
        <w:pStyle w:val="NumberedNormal"/>
      </w:pPr>
      <w:r w:rsidRPr="00925811">
        <w:lastRenderedPageBreak/>
        <w:t>The Authority may only make modifications to this licence under the High Value Projects Re-opener by direction where:</w:t>
      </w:r>
    </w:p>
    <w:p w14:paraId="7D2E2A7C" w14:textId="419DEE2A" w:rsidR="001A2306" w:rsidRPr="00925811" w:rsidRDefault="001A2306" w:rsidP="001A2306">
      <w:pPr>
        <w:pStyle w:val="ListNormal"/>
        <w:tabs>
          <w:tab w:val="num" w:pos="879"/>
        </w:tabs>
      </w:pPr>
      <w:r w:rsidRPr="00925811">
        <w:t xml:space="preserve"> the circumstances in paragraph </w:t>
      </w:r>
      <w:r w:rsidR="00720AEA" w:rsidRPr="00925811">
        <w:t>3.2.8</w:t>
      </w:r>
      <w:r w:rsidR="00F23913" w:rsidRPr="00925811">
        <w:t>3</w:t>
      </w:r>
      <w:r w:rsidRPr="00925811">
        <w:t xml:space="preserve"> exist; </w:t>
      </w:r>
    </w:p>
    <w:p w14:paraId="6F20DA2B" w14:textId="745091DF" w:rsidR="001A2306" w:rsidRPr="00925811" w:rsidRDefault="001A2306" w:rsidP="001A2306">
      <w:pPr>
        <w:pStyle w:val="ListNormal"/>
        <w:tabs>
          <w:tab w:val="num" w:pos="879"/>
        </w:tabs>
      </w:pPr>
      <w:r w:rsidRPr="00925811">
        <w:t xml:space="preserve"> the requirements in paragraphs </w:t>
      </w:r>
      <w:r w:rsidRPr="00925811">
        <w:fldChar w:fldCharType="begin"/>
      </w:r>
      <w:r w:rsidRPr="00925811">
        <w:instrText xml:space="preserve"> REF _Ref110859058 \r \h </w:instrText>
      </w:r>
      <w:r w:rsidR="00925811">
        <w:instrText xml:space="preserve"> \* MERGEFORMAT </w:instrText>
      </w:r>
      <w:r w:rsidRPr="00925811">
        <w:fldChar w:fldCharType="separate"/>
      </w:r>
      <w:r w:rsidR="004554A1">
        <w:t>3.2.85</w:t>
      </w:r>
      <w:r w:rsidRPr="00925811">
        <w:fldChar w:fldCharType="end"/>
      </w:r>
      <w:r w:rsidRPr="00925811">
        <w:t xml:space="preserve"> and </w:t>
      </w:r>
      <w:r w:rsidRPr="00925811">
        <w:fldChar w:fldCharType="begin"/>
      </w:r>
      <w:r w:rsidRPr="00925811">
        <w:instrText xml:space="preserve"> REF _Ref110859076 \r \h </w:instrText>
      </w:r>
      <w:r w:rsidR="00925811">
        <w:instrText xml:space="preserve"> \* MERGEFORMAT </w:instrText>
      </w:r>
      <w:r w:rsidRPr="00925811">
        <w:fldChar w:fldCharType="separate"/>
      </w:r>
      <w:r w:rsidR="004554A1">
        <w:t>3.2.86</w:t>
      </w:r>
      <w:r w:rsidRPr="00925811">
        <w:fldChar w:fldCharType="end"/>
      </w:r>
      <w:r w:rsidRPr="00925811">
        <w:t xml:space="preserve"> have been met; and</w:t>
      </w:r>
    </w:p>
    <w:p w14:paraId="5A5E9F07" w14:textId="77777777" w:rsidR="001A2306" w:rsidRPr="00925811" w:rsidRDefault="001A2306" w:rsidP="001A2306">
      <w:pPr>
        <w:pStyle w:val="ListNormal"/>
        <w:tabs>
          <w:tab w:val="num" w:pos="879"/>
        </w:tabs>
      </w:pPr>
      <w:r w:rsidRPr="00925811">
        <w:t>the modification to allowances is efficient.</w:t>
      </w:r>
    </w:p>
    <w:bookmarkEnd w:id="144"/>
    <w:p w14:paraId="7B07AFAC" w14:textId="77777777" w:rsidR="001A2306" w:rsidRPr="00925811" w:rsidRDefault="001A2306" w:rsidP="001A2306">
      <w:pPr>
        <w:pStyle w:val="Heading3"/>
      </w:pPr>
      <w:r w:rsidRPr="00925811">
        <w:t>Wayleaves and Diversions Re-opener (WDV</w:t>
      </w:r>
      <w:r w:rsidRPr="00925811">
        <w:rPr>
          <w:rStyle w:val="Subscript"/>
        </w:rPr>
        <w:t>t</w:t>
      </w:r>
      <w:r w:rsidRPr="00925811">
        <w:t>)</w:t>
      </w:r>
    </w:p>
    <w:p w14:paraId="70EB5B68" w14:textId="77777777" w:rsidR="001A2306" w:rsidRPr="00925811" w:rsidRDefault="001A2306" w:rsidP="001A2306">
      <w:pPr>
        <w:pStyle w:val="NumberedNormal"/>
      </w:pPr>
      <w:r w:rsidRPr="00925811">
        <w:t>This Part establishes the Wayleaves and Diversions Re-opener.</w:t>
      </w:r>
    </w:p>
    <w:p w14:paraId="101EA3CA" w14:textId="77777777" w:rsidR="001A2306" w:rsidRPr="00925811" w:rsidRDefault="001A2306" w:rsidP="001A2306">
      <w:pPr>
        <w:pStyle w:val="NumberedNormal"/>
      </w:pPr>
      <w:r w:rsidRPr="00925811">
        <w:t>The Wayleaves and Diversions Re-opener may be used where there has been a change in the Wayleaves and Diversions Costs the licensee has incurred or expects to incur, relative to any previous allowances for such costs, that exceed the Materiality Threshold.</w:t>
      </w:r>
    </w:p>
    <w:p w14:paraId="027E2B5E" w14:textId="77777777" w:rsidR="001A2306" w:rsidRPr="00925811" w:rsidRDefault="001A2306" w:rsidP="001A2306">
      <w:pPr>
        <w:pStyle w:val="NumberedNormal"/>
      </w:pPr>
      <w:r w:rsidRPr="00925811">
        <w:t>The licensee may only apply to the Authority for modifications to this licence under the Wayleaves and Diversions Re-opener:</w:t>
      </w:r>
    </w:p>
    <w:p w14:paraId="3D52645B" w14:textId="77777777" w:rsidR="001A2306" w:rsidRPr="00925811" w:rsidRDefault="001A2306" w:rsidP="001A2306">
      <w:pPr>
        <w:pStyle w:val="ListNormal"/>
        <w:tabs>
          <w:tab w:val="num" w:pos="879"/>
        </w:tabs>
      </w:pPr>
      <w:r w:rsidRPr="00925811">
        <w:t>Between 24 January 2026 and 31 January 2026; and</w:t>
      </w:r>
    </w:p>
    <w:p w14:paraId="1CE0BB2C" w14:textId="77777777" w:rsidR="001A2306" w:rsidRPr="00925811" w:rsidRDefault="001A2306" w:rsidP="001A2306">
      <w:pPr>
        <w:pStyle w:val="ListNormal"/>
        <w:tabs>
          <w:tab w:val="num" w:pos="879"/>
        </w:tabs>
      </w:pPr>
      <w:r w:rsidRPr="00925811">
        <w:t>during such other periods as the Authority may direct.</w:t>
      </w:r>
    </w:p>
    <w:p w14:paraId="747955BB" w14:textId="77777777" w:rsidR="001A2306" w:rsidRPr="00925811" w:rsidRDefault="001A2306" w:rsidP="001A2306">
      <w:pPr>
        <w:pStyle w:val="NumberedNormal"/>
      </w:pPr>
      <w:r w:rsidRPr="00925811">
        <w:t>The licensee must when making an application under the Wayleaves and Diversions Re-opener send to the Authority a written application that:</w:t>
      </w:r>
    </w:p>
    <w:p w14:paraId="6DDAE376" w14:textId="77777777" w:rsidR="001A2306" w:rsidRPr="00925811" w:rsidRDefault="001A2306" w:rsidP="001A2306">
      <w:pPr>
        <w:pStyle w:val="ListNormal"/>
        <w:tabs>
          <w:tab w:val="num" w:pos="879"/>
        </w:tabs>
      </w:pPr>
      <w:r w:rsidRPr="00925811">
        <w:t>sets out how the criteria in paragraph 3.2.90 have been met;</w:t>
      </w:r>
    </w:p>
    <w:p w14:paraId="015521E1" w14:textId="77777777" w:rsidR="001A2306" w:rsidRPr="00925811" w:rsidRDefault="001A2306" w:rsidP="001A2306">
      <w:pPr>
        <w:pStyle w:val="ListNormal"/>
        <w:tabs>
          <w:tab w:val="num" w:pos="879"/>
        </w:tabs>
      </w:pPr>
      <w:r w:rsidRPr="00925811">
        <w:t xml:space="preserve">sets out any options considered and discounted by the licensee, including the costs and benefits; </w:t>
      </w:r>
    </w:p>
    <w:p w14:paraId="3A015987" w14:textId="77777777" w:rsidR="001A2306" w:rsidRPr="00925811" w:rsidRDefault="001A2306" w:rsidP="001A2306">
      <w:pPr>
        <w:pStyle w:val="ListNormal"/>
        <w:tabs>
          <w:tab w:val="num" w:pos="879"/>
        </w:tabs>
      </w:pPr>
      <w:r w:rsidRPr="00925811">
        <w:t>sets out any modifications to the value of WDV</w:t>
      </w:r>
      <w:r w:rsidRPr="00925811">
        <w:rPr>
          <w:rStyle w:val="Subscript"/>
        </w:rPr>
        <w:t>t</w:t>
      </w:r>
      <w:r w:rsidRPr="00925811">
        <w:t xml:space="preserve"> in Appendix 1 being sought;</w:t>
      </w:r>
    </w:p>
    <w:p w14:paraId="60D47100" w14:textId="77777777" w:rsidR="001A2306" w:rsidRPr="00925811" w:rsidRDefault="001A2306" w:rsidP="001A2306">
      <w:pPr>
        <w:pStyle w:val="ListNormal"/>
        <w:tabs>
          <w:tab w:val="num" w:pos="879"/>
        </w:tabs>
      </w:pPr>
      <w:r w:rsidRPr="00925811">
        <w:t xml:space="preserve">explains the basis for calculating any modifications requested to allowances and the profiling of those allowances; and </w:t>
      </w:r>
    </w:p>
    <w:p w14:paraId="50FFF3F3" w14:textId="77777777" w:rsidR="001A2306" w:rsidRPr="00925811" w:rsidRDefault="001A2306" w:rsidP="001A2306">
      <w:pPr>
        <w:pStyle w:val="ListNormal"/>
        <w:tabs>
          <w:tab w:val="num" w:pos="879"/>
        </w:tabs>
      </w:pPr>
      <w:r w:rsidRPr="00925811">
        <w:t>provides such detailed supporting evidence as is reasonable in the circumstances.</w:t>
      </w:r>
    </w:p>
    <w:p w14:paraId="063EA126" w14:textId="77777777" w:rsidR="001A2306" w:rsidRPr="00925811" w:rsidRDefault="001A2306" w:rsidP="001A2306">
      <w:pPr>
        <w:pStyle w:val="NumberedNormal"/>
      </w:pPr>
      <w:r w:rsidRPr="00925811">
        <w:t>An application under this Part must:</w:t>
      </w:r>
    </w:p>
    <w:p w14:paraId="2BB8E98D" w14:textId="77777777" w:rsidR="001A2306" w:rsidRPr="00925811" w:rsidRDefault="001A2306" w:rsidP="001A2306">
      <w:pPr>
        <w:pStyle w:val="ListNormal"/>
        <w:tabs>
          <w:tab w:val="num" w:pos="879"/>
        </w:tabs>
      </w:pPr>
      <w:r w:rsidRPr="00925811">
        <w:t>be confined to costs incurred or expected to be incurred on or after 1 April 2023; and</w:t>
      </w:r>
    </w:p>
    <w:p w14:paraId="6FE48948" w14:textId="77777777" w:rsidR="001A2306" w:rsidRPr="00925811" w:rsidRDefault="001A2306" w:rsidP="001A2306">
      <w:pPr>
        <w:pStyle w:val="ListNormal"/>
        <w:tabs>
          <w:tab w:val="num" w:pos="879"/>
        </w:tabs>
      </w:pPr>
      <w:r w:rsidRPr="00925811">
        <w:t>take account of allowed expenditure which can be avoided as a result of the work that is the subject of the application.</w:t>
      </w:r>
    </w:p>
    <w:p w14:paraId="2D737ECD" w14:textId="77777777" w:rsidR="001A2306" w:rsidRPr="00925811" w:rsidRDefault="001A2306" w:rsidP="001A2306">
      <w:pPr>
        <w:pStyle w:val="NumberedNormal"/>
      </w:pPr>
      <w:r w:rsidRPr="00925811">
        <w:t>The following modifications to this licence may be made under the Wayleaves and Diversions Re-opener:</w:t>
      </w:r>
    </w:p>
    <w:p w14:paraId="42D44AD3" w14:textId="77777777" w:rsidR="001A2306" w:rsidRPr="00925811" w:rsidRDefault="001A2306" w:rsidP="001A2306">
      <w:pPr>
        <w:pStyle w:val="ListNormal"/>
        <w:tabs>
          <w:tab w:val="num" w:pos="879"/>
        </w:tabs>
      </w:pPr>
      <w:r w:rsidRPr="00925811">
        <w:t>modifications to the value of WDV</w:t>
      </w:r>
      <w:r w:rsidRPr="00925811">
        <w:rPr>
          <w:rStyle w:val="Subscript"/>
        </w:rPr>
        <w:t>t</w:t>
      </w:r>
      <w:r w:rsidRPr="00925811">
        <w:t xml:space="preserve"> set out in Appendix 1; </w:t>
      </w:r>
    </w:p>
    <w:p w14:paraId="65475E03" w14:textId="77777777" w:rsidR="001A2306" w:rsidRPr="00925811" w:rsidRDefault="001A2306" w:rsidP="001A2306">
      <w:pPr>
        <w:pStyle w:val="ListNormal"/>
        <w:tabs>
          <w:tab w:val="num" w:pos="879"/>
        </w:tabs>
      </w:pPr>
      <w:r w:rsidRPr="00925811">
        <w:t>modifications confined to allowances related to work that is the subject of the application; and</w:t>
      </w:r>
    </w:p>
    <w:p w14:paraId="7DEE7F5D" w14:textId="77777777" w:rsidR="001A2306" w:rsidRPr="00925811" w:rsidRDefault="001A2306" w:rsidP="001A2306">
      <w:pPr>
        <w:pStyle w:val="ListNormal"/>
        <w:tabs>
          <w:tab w:val="num" w:pos="879"/>
        </w:tabs>
      </w:pPr>
      <w:r w:rsidRPr="00925811">
        <w:lastRenderedPageBreak/>
        <w:t>modifications confined to allowances for Regulatory Years commencing on or after 1 April 2023.</w:t>
      </w:r>
    </w:p>
    <w:p w14:paraId="419910AA" w14:textId="77777777" w:rsidR="001A2306" w:rsidRPr="00925811" w:rsidRDefault="001A2306" w:rsidP="001A2306">
      <w:pPr>
        <w:pStyle w:val="NumberedNormal"/>
      </w:pPr>
      <w:r w:rsidRPr="00925811">
        <w:t>The Authority may only make modifications to this licence under the Wayleaves and Diversions Re-opener by direction where:</w:t>
      </w:r>
    </w:p>
    <w:p w14:paraId="28212998" w14:textId="77777777" w:rsidR="001A2306" w:rsidRPr="00925811" w:rsidRDefault="001A2306" w:rsidP="001A2306">
      <w:pPr>
        <w:pStyle w:val="ListNormal"/>
        <w:tabs>
          <w:tab w:val="num" w:pos="879"/>
        </w:tabs>
      </w:pPr>
      <w:r w:rsidRPr="00925811">
        <w:t xml:space="preserve"> the circumstances in paragraph 3.2.90 exist; </w:t>
      </w:r>
    </w:p>
    <w:p w14:paraId="1B456BE9" w14:textId="77777777" w:rsidR="001A2306" w:rsidRPr="00925811" w:rsidRDefault="001A2306" w:rsidP="001A2306">
      <w:pPr>
        <w:pStyle w:val="ListNormal"/>
        <w:tabs>
          <w:tab w:val="num" w:pos="879"/>
        </w:tabs>
      </w:pPr>
      <w:r w:rsidRPr="00925811">
        <w:t xml:space="preserve"> the requirements in paragraphs 3.2.92 and 3.2.93 have been met; and</w:t>
      </w:r>
    </w:p>
    <w:p w14:paraId="51498C41" w14:textId="77777777" w:rsidR="001A2306" w:rsidRPr="00925811" w:rsidRDefault="001A2306" w:rsidP="001A2306">
      <w:pPr>
        <w:pStyle w:val="ListNormal"/>
        <w:tabs>
          <w:tab w:val="num" w:pos="879"/>
        </w:tabs>
      </w:pPr>
      <w:r w:rsidRPr="00925811">
        <w:t>the modification to allowances is efficient.</w:t>
      </w:r>
    </w:p>
    <w:p w14:paraId="0D9685D0" w14:textId="74C214A9" w:rsidR="001A2306" w:rsidRPr="00925811" w:rsidRDefault="00172162" w:rsidP="001A2306">
      <w:pPr>
        <w:pStyle w:val="Heading3"/>
      </w:pPr>
      <w:r w:rsidRPr="00925811">
        <w:t>[Not used</w:t>
      </w:r>
      <w:r w:rsidR="0042716C" w:rsidRPr="00925811">
        <w:t>]</w:t>
      </w:r>
    </w:p>
    <w:p w14:paraId="62983B20" w14:textId="0FB0F5EC" w:rsidR="001A2306" w:rsidRPr="00925811" w:rsidRDefault="0042716C" w:rsidP="001A2306">
      <w:pPr>
        <w:pStyle w:val="NumberedNormal"/>
      </w:pPr>
      <w:r w:rsidRPr="00925811">
        <w:t>[Not used</w:t>
      </w:r>
      <w:r w:rsidR="0079487C" w:rsidRPr="00925811">
        <w:t>]</w:t>
      </w:r>
    </w:p>
    <w:p w14:paraId="5125301A" w14:textId="77777777" w:rsidR="0079487C" w:rsidRPr="00925811" w:rsidRDefault="0079487C" w:rsidP="0079487C">
      <w:pPr>
        <w:pStyle w:val="NumberedNormal"/>
      </w:pPr>
      <w:bookmarkStart w:id="151" w:name="_Ref110859209"/>
      <w:bookmarkStart w:id="152" w:name="_Hlk110517943"/>
      <w:r w:rsidRPr="00925811">
        <w:t>[Not used]</w:t>
      </w:r>
    </w:p>
    <w:bookmarkEnd w:id="151"/>
    <w:bookmarkEnd w:id="152"/>
    <w:p w14:paraId="03E46826" w14:textId="77777777" w:rsidR="0079487C" w:rsidRPr="00925811" w:rsidRDefault="0079487C" w:rsidP="0079487C">
      <w:pPr>
        <w:pStyle w:val="NumberedNormal"/>
      </w:pPr>
      <w:r w:rsidRPr="00925811">
        <w:t>[Not used]</w:t>
      </w:r>
    </w:p>
    <w:p w14:paraId="372D9203" w14:textId="77777777" w:rsidR="0079487C" w:rsidRPr="00925811" w:rsidRDefault="0079487C" w:rsidP="0079487C">
      <w:pPr>
        <w:pStyle w:val="NumberedNormal"/>
      </w:pPr>
      <w:bookmarkStart w:id="153" w:name="_Ref110859173"/>
      <w:r w:rsidRPr="00925811">
        <w:t>[Not used]</w:t>
      </w:r>
    </w:p>
    <w:p w14:paraId="22E524BD" w14:textId="7A073D3E" w:rsidR="001A2306" w:rsidRPr="00925811" w:rsidRDefault="0079487C" w:rsidP="0079487C">
      <w:pPr>
        <w:pStyle w:val="NumberedNormal"/>
      </w:pPr>
      <w:bookmarkStart w:id="154" w:name="_Ref110859192"/>
      <w:bookmarkEnd w:id="153"/>
      <w:r w:rsidRPr="00925811">
        <w:t>[Not used]</w:t>
      </w:r>
      <w:bookmarkEnd w:id="154"/>
    </w:p>
    <w:p w14:paraId="3837FC7B" w14:textId="0EFB8C03" w:rsidR="001A2306" w:rsidRPr="00925811" w:rsidRDefault="0079487C" w:rsidP="001A2306">
      <w:pPr>
        <w:pStyle w:val="NumberedNormal"/>
        <w:tabs>
          <w:tab w:val="num" w:pos="879"/>
        </w:tabs>
      </w:pPr>
      <w:r w:rsidRPr="00925811">
        <w:t>[Not used]</w:t>
      </w:r>
    </w:p>
    <w:p w14:paraId="5C51F430" w14:textId="19630056" w:rsidR="001A2306" w:rsidRPr="00925811" w:rsidRDefault="0079487C" w:rsidP="0079487C">
      <w:pPr>
        <w:pStyle w:val="NumberedNormal"/>
      </w:pPr>
      <w:r w:rsidRPr="00925811">
        <w:t>[Not used]</w:t>
      </w:r>
    </w:p>
    <w:p w14:paraId="4F11C155" w14:textId="70784307" w:rsidR="001A2306" w:rsidRPr="00925811" w:rsidRDefault="0079487C" w:rsidP="001A2306">
      <w:pPr>
        <w:pStyle w:val="NumberedNormal"/>
      </w:pPr>
      <w:r w:rsidRPr="00925811">
        <w:t>[Not used]</w:t>
      </w:r>
    </w:p>
    <w:p w14:paraId="7732C94B" w14:textId="6069B18B" w:rsidR="001A2306" w:rsidRPr="00925811" w:rsidRDefault="006B23A7" w:rsidP="001A2306">
      <w:pPr>
        <w:pStyle w:val="Heading3"/>
      </w:pPr>
      <w:r w:rsidRPr="00925811">
        <w:t>[Not used]</w:t>
      </w:r>
    </w:p>
    <w:p w14:paraId="72614644" w14:textId="5A72A3BB" w:rsidR="001A2306" w:rsidRPr="00925811" w:rsidRDefault="006B23A7">
      <w:pPr>
        <w:numPr>
          <w:ilvl w:val="2"/>
          <w:numId w:val="1"/>
        </w:numPr>
      </w:pPr>
      <w:r w:rsidRPr="00925811">
        <w:t>[Not used]</w:t>
      </w:r>
    </w:p>
    <w:p w14:paraId="2930D4B8" w14:textId="77777777" w:rsidR="006B23A7" w:rsidRPr="00925811" w:rsidRDefault="006B23A7" w:rsidP="006B23A7">
      <w:pPr>
        <w:pStyle w:val="NumberedNormal"/>
      </w:pPr>
      <w:bookmarkStart w:id="155" w:name="_Ref120547676"/>
      <w:r w:rsidRPr="00925811">
        <w:t>[Not used]</w:t>
      </w:r>
    </w:p>
    <w:bookmarkEnd w:id="155"/>
    <w:p w14:paraId="3C1823BC" w14:textId="77777777" w:rsidR="006B23A7" w:rsidRPr="00925811" w:rsidRDefault="006B23A7" w:rsidP="006B23A7">
      <w:pPr>
        <w:pStyle w:val="NumberedNormal"/>
      </w:pPr>
      <w:r w:rsidRPr="00925811">
        <w:t>[Not used]</w:t>
      </w:r>
    </w:p>
    <w:p w14:paraId="75447689" w14:textId="45DA814A" w:rsidR="006B23A7" w:rsidRPr="00925811" w:rsidRDefault="006B23A7" w:rsidP="006B23A7">
      <w:pPr>
        <w:pStyle w:val="NumberedNormal"/>
        <w:numPr>
          <w:ilvl w:val="2"/>
          <w:numId w:val="1"/>
        </w:numPr>
      </w:pPr>
      <w:bookmarkStart w:id="156" w:name="_Ref120618419"/>
      <w:r w:rsidRPr="00925811">
        <w:t>[Not used]</w:t>
      </w:r>
    </w:p>
    <w:p w14:paraId="4BF44271" w14:textId="77777777" w:rsidR="009A2C66" w:rsidRPr="00925811" w:rsidRDefault="009A2C66" w:rsidP="009A2C66">
      <w:pPr>
        <w:pStyle w:val="NumberedNormal"/>
      </w:pPr>
      <w:r w:rsidRPr="00925811">
        <w:t>[Not used]</w:t>
      </w:r>
    </w:p>
    <w:p w14:paraId="4F55AC83" w14:textId="4FE06CEB" w:rsidR="001A2306" w:rsidRPr="00925811" w:rsidRDefault="009A2C66" w:rsidP="009A2C66">
      <w:pPr>
        <w:pStyle w:val="NumberedNormal"/>
      </w:pPr>
      <w:bookmarkStart w:id="157" w:name="_Ref120618426"/>
      <w:bookmarkEnd w:id="156"/>
      <w:r w:rsidRPr="00925811">
        <w:t>[Not used]</w:t>
      </w:r>
      <w:bookmarkEnd w:id="157"/>
    </w:p>
    <w:p w14:paraId="1587730E" w14:textId="588C26BC" w:rsidR="001A2306" w:rsidRPr="00925811" w:rsidRDefault="009A2C66" w:rsidP="009A2C66">
      <w:pPr>
        <w:pStyle w:val="NumberedNormal"/>
      </w:pPr>
      <w:r w:rsidRPr="00925811">
        <w:t>[Not used]</w:t>
      </w:r>
    </w:p>
    <w:p w14:paraId="451A8FDD" w14:textId="4850180F" w:rsidR="001A2306" w:rsidRPr="00925811" w:rsidRDefault="007676BA" w:rsidP="001A2306">
      <w:pPr>
        <w:pStyle w:val="Heading3"/>
      </w:pPr>
      <w:r w:rsidRPr="00925811">
        <w:t>[Not used]</w:t>
      </w:r>
    </w:p>
    <w:p w14:paraId="270DE7C1" w14:textId="26184E55" w:rsidR="001A2306" w:rsidRPr="00925811" w:rsidRDefault="007676BA">
      <w:pPr>
        <w:numPr>
          <w:ilvl w:val="2"/>
          <w:numId w:val="1"/>
        </w:numPr>
      </w:pPr>
      <w:r w:rsidRPr="00925811">
        <w:t>[Not used]</w:t>
      </w:r>
    </w:p>
    <w:p w14:paraId="5B80A21D" w14:textId="461EDCA9" w:rsidR="001A2306" w:rsidRPr="00925811" w:rsidRDefault="007676BA">
      <w:pPr>
        <w:numPr>
          <w:ilvl w:val="2"/>
          <w:numId w:val="1"/>
        </w:numPr>
      </w:pPr>
      <w:bookmarkStart w:id="158" w:name="_Ref110873522"/>
      <w:r w:rsidRPr="00925811">
        <w:t>[Not used]</w:t>
      </w:r>
    </w:p>
    <w:p w14:paraId="3E79A150" w14:textId="6543C675" w:rsidR="001A2306" w:rsidRPr="00925811" w:rsidRDefault="007676BA" w:rsidP="007676BA">
      <w:pPr>
        <w:numPr>
          <w:ilvl w:val="2"/>
          <w:numId w:val="1"/>
        </w:numPr>
      </w:pPr>
      <w:bookmarkStart w:id="159" w:name="_Ref112318032"/>
      <w:bookmarkEnd w:id="158"/>
      <w:r w:rsidRPr="00925811">
        <w:t>[Not used]</w:t>
      </w:r>
      <w:bookmarkEnd w:id="159"/>
      <w:r w:rsidR="001A2306" w:rsidRPr="00925811">
        <w:t>.</w:t>
      </w:r>
    </w:p>
    <w:p w14:paraId="038A0BA1" w14:textId="61ECC912" w:rsidR="007676BA" w:rsidRPr="00925811" w:rsidRDefault="007676BA">
      <w:pPr>
        <w:numPr>
          <w:ilvl w:val="2"/>
          <w:numId w:val="1"/>
        </w:numPr>
      </w:pPr>
      <w:bookmarkStart w:id="160" w:name="_Ref110873655"/>
      <w:r w:rsidRPr="00925811">
        <w:t>[Not used]</w:t>
      </w:r>
    </w:p>
    <w:bookmarkEnd w:id="160"/>
    <w:p w14:paraId="6E9C8071" w14:textId="04F85F4C" w:rsidR="007676BA" w:rsidRPr="00925811" w:rsidRDefault="007676BA">
      <w:pPr>
        <w:numPr>
          <w:ilvl w:val="2"/>
          <w:numId w:val="1"/>
        </w:numPr>
      </w:pPr>
      <w:r w:rsidRPr="00925811">
        <w:t>[Not used]</w:t>
      </w:r>
    </w:p>
    <w:p w14:paraId="5DA61209" w14:textId="639A3435" w:rsidR="001A2306" w:rsidRPr="00925811" w:rsidRDefault="007676BA" w:rsidP="007676BA">
      <w:pPr>
        <w:numPr>
          <w:ilvl w:val="2"/>
          <w:numId w:val="1"/>
        </w:numPr>
      </w:pPr>
      <w:r w:rsidRPr="00925811">
        <w:lastRenderedPageBreak/>
        <w:t>[Not used]</w:t>
      </w:r>
    </w:p>
    <w:p w14:paraId="33AC78F2" w14:textId="6A5A38CD" w:rsidR="001A2306" w:rsidRPr="00925811" w:rsidRDefault="007676BA" w:rsidP="007676BA">
      <w:pPr>
        <w:numPr>
          <w:ilvl w:val="2"/>
          <w:numId w:val="1"/>
        </w:numPr>
      </w:pPr>
      <w:r w:rsidRPr="00925811">
        <w:t>[Not used]</w:t>
      </w:r>
    </w:p>
    <w:p w14:paraId="7AA8AE42" w14:textId="3C2517F8" w:rsidR="001A2306" w:rsidRPr="00925811" w:rsidRDefault="00E94850" w:rsidP="001A2306">
      <w:pPr>
        <w:pStyle w:val="Heading3"/>
      </w:pPr>
      <w:bookmarkStart w:id="161" w:name="_Hlk121735957"/>
      <w:r w:rsidRPr="00925811">
        <w:t>[Not used]</w:t>
      </w:r>
    </w:p>
    <w:p w14:paraId="34320BB8" w14:textId="3EAE5098" w:rsidR="001A2306" w:rsidRPr="00925811" w:rsidRDefault="00E94850">
      <w:pPr>
        <w:numPr>
          <w:ilvl w:val="2"/>
          <w:numId w:val="1"/>
        </w:numPr>
      </w:pPr>
      <w:r w:rsidRPr="00925811">
        <w:t>[Not used]</w:t>
      </w:r>
    </w:p>
    <w:p w14:paraId="7EF8617D" w14:textId="52AB8D4D" w:rsidR="001A2306" w:rsidRPr="00925811" w:rsidRDefault="00E94850">
      <w:pPr>
        <w:numPr>
          <w:ilvl w:val="2"/>
          <w:numId w:val="1"/>
        </w:numPr>
      </w:pPr>
      <w:bookmarkStart w:id="162" w:name="_Ref113365151"/>
      <w:r w:rsidRPr="00925811">
        <w:t>[Not used]</w:t>
      </w:r>
      <w:bookmarkEnd w:id="162"/>
    </w:p>
    <w:p w14:paraId="19E03230" w14:textId="62394428" w:rsidR="001A2306" w:rsidRPr="00925811" w:rsidRDefault="00E94850" w:rsidP="001A2306">
      <w:pPr>
        <w:numPr>
          <w:ilvl w:val="2"/>
          <w:numId w:val="1"/>
        </w:numPr>
        <w:tabs>
          <w:tab w:val="num" w:pos="879"/>
        </w:tabs>
      </w:pPr>
      <w:bookmarkStart w:id="163" w:name="_Ref113368927"/>
      <w:r w:rsidRPr="00925811">
        <w:t>[Not used]</w:t>
      </w:r>
      <w:bookmarkEnd w:id="163"/>
    </w:p>
    <w:p w14:paraId="11804A23" w14:textId="70CC21CA" w:rsidR="001A2306" w:rsidRPr="00925811" w:rsidRDefault="009F1065" w:rsidP="001A2306">
      <w:pPr>
        <w:numPr>
          <w:ilvl w:val="2"/>
          <w:numId w:val="1"/>
        </w:numPr>
        <w:tabs>
          <w:tab w:val="num" w:pos="879"/>
        </w:tabs>
      </w:pPr>
      <w:bookmarkStart w:id="164" w:name="_Ref113369155"/>
      <w:r w:rsidRPr="00925811">
        <w:t>[Not used]</w:t>
      </w:r>
      <w:bookmarkEnd w:id="164"/>
    </w:p>
    <w:p w14:paraId="093805D0" w14:textId="66513985" w:rsidR="001A2306" w:rsidRPr="00925811" w:rsidRDefault="009F1065" w:rsidP="00F1376A">
      <w:pPr>
        <w:numPr>
          <w:ilvl w:val="2"/>
          <w:numId w:val="1"/>
        </w:numPr>
      </w:pPr>
      <w:bookmarkStart w:id="165" w:name="_Ref113369159"/>
      <w:r w:rsidRPr="00925811">
        <w:t>[Not used]</w:t>
      </w:r>
      <w:bookmarkEnd w:id="165"/>
    </w:p>
    <w:p w14:paraId="4DC5C657" w14:textId="0B54D668" w:rsidR="001A2306" w:rsidRPr="00925811" w:rsidRDefault="00F1376A" w:rsidP="001A2306">
      <w:pPr>
        <w:numPr>
          <w:ilvl w:val="2"/>
          <w:numId w:val="1"/>
        </w:numPr>
        <w:tabs>
          <w:tab w:val="num" w:pos="879"/>
        </w:tabs>
      </w:pPr>
      <w:r w:rsidRPr="00925811">
        <w:t>[Not used]</w:t>
      </w:r>
    </w:p>
    <w:p w14:paraId="49FFD43A" w14:textId="7DB09C8D" w:rsidR="001A2306" w:rsidRPr="00925811" w:rsidRDefault="00F1376A" w:rsidP="001A2306">
      <w:pPr>
        <w:numPr>
          <w:ilvl w:val="2"/>
          <w:numId w:val="1"/>
        </w:numPr>
        <w:tabs>
          <w:tab w:val="num" w:pos="879"/>
        </w:tabs>
      </w:pPr>
      <w:r w:rsidRPr="00925811">
        <w:t>[Not used]</w:t>
      </w:r>
    </w:p>
    <w:bookmarkEnd w:id="161"/>
    <w:p w14:paraId="767D9833" w14:textId="77777777" w:rsidR="001A2306" w:rsidRPr="00925811" w:rsidRDefault="001A2306" w:rsidP="001A2306">
      <w:pPr>
        <w:pStyle w:val="Heading3"/>
      </w:pPr>
      <w:r w:rsidRPr="00925811">
        <w:t>What process will the Authority follow in making a modification by direction?</w:t>
      </w:r>
    </w:p>
    <w:p w14:paraId="4B44C248" w14:textId="77777777" w:rsidR="001A2306" w:rsidRPr="00925811" w:rsidRDefault="001A2306" w:rsidP="001A2306">
      <w:pPr>
        <w:pStyle w:val="NumberedNormal"/>
      </w:pPr>
      <w:r w:rsidRPr="00925811">
        <w:t>Before making a modification by direction under this licence condition the Authority must send to the licensee and publish on the Authority’s Website:</w:t>
      </w:r>
    </w:p>
    <w:p w14:paraId="27DE1169" w14:textId="77777777" w:rsidR="001A2306" w:rsidRPr="00925811" w:rsidRDefault="001A2306" w:rsidP="001A2306">
      <w:pPr>
        <w:pStyle w:val="ListNormal"/>
        <w:tabs>
          <w:tab w:val="num" w:pos="879"/>
        </w:tabs>
      </w:pPr>
      <w:r w:rsidRPr="00925811">
        <w:t>the text of the proposed modifications;</w:t>
      </w:r>
    </w:p>
    <w:p w14:paraId="0D4EA70A" w14:textId="77777777" w:rsidR="001A2306" w:rsidRPr="00925811" w:rsidRDefault="001A2306" w:rsidP="001A2306">
      <w:pPr>
        <w:pStyle w:val="ListNormal"/>
        <w:tabs>
          <w:tab w:val="num" w:pos="879"/>
        </w:tabs>
      </w:pPr>
      <w:r w:rsidRPr="00925811">
        <w:t>the reasons for the proposed direction; and</w:t>
      </w:r>
    </w:p>
    <w:p w14:paraId="1D6ADF76" w14:textId="77777777" w:rsidR="001A2306" w:rsidRPr="00925811" w:rsidRDefault="001A2306" w:rsidP="001A2306">
      <w:pPr>
        <w:pStyle w:val="ListNormal"/>
        <w:tabs>
          <w:tab w:val="num" w:pos="879"/>
        </w:tabs>
      </w:pPr>
      <w:r w:rsidRPr="00925811">
        <w:t>a statement setting out the period during which representations may be made on the proposed direction, which must not be less than 28 days.</w:t>
      </w:r>
    </w:p>
    <w:p w14:paraId="280B6785" w14:textId="77777777" w:rsidR="001A2306" w:rsidRPr="00925811" w:rsidRDefault="001A2306" w:rsidP="001A2306">
      <w:pPr>
        <w:pStyle w:val="Heading3"/>
      </w:pPr>
      <w:r w:rsidRPr="00925811">
        <w:t>Authority instigated Re-openers</w:t>
      </w:r>
    </w:p>
    <w:p w14:paraId="588F0EE4" w14:textId="77777777" w:rsidR="001A2306" w:rsidRPr="00925811" w:rsidRDefault="001A2306" w:rsidP="001A2306">
      <w:pPr>
        <w:pStyle w:val="NumberedNormal"/>
      </w:pPr>
      <w:r w:rsidRPr="00925811">
        <w:t>The Authority may also instigate the following Re-openers where the same circumstances that enable the licensee to make an application under the relevant Re-opener exist:</w:t>
      </w:r>
    </w:p>
    <w:p w14:paraId="033B15CD" w14:textId="77777777" w:rsidR="001A2306" w:rsidRPr="00925811" w:rsidRDefault="001A2306" w:rsidP="001A2306">
      <w:pPr>
        <w:pStyle w:val="ListNormal"/>
        <w:tabs>
          <w:tab w:val="num" w:pos="879"/>
        </w:tabs>
      </w:pPr>
      <w:r w:rsidRPr="00925811">
        <w:t>the Physical Security Re-opener;</w:t>
      </w:r>
    </w:p>
    <w:p w14:paraId="0CC00C34" w14:textId="77777777" w:rsidR="001A2306" w:rsidRPr="00925811" w:rsidRDefault="001A2306" w:rsidP="001A2306">
      <w:pPr>
        <w:pStyle w:val="ListNormal"/>
        <w:tabs>
          <w:tab w:val="num" w:pos="879"/>
        </w:tabs>
      </w:pPr>
      <w:r w:rsidRPr="00925811">
        <w:t>the Electricity System Restoration Re-opener;</w:t>
      </w:r>
    </w:p>
    <w:p w14:paraId="3EA0D93F" w14:textId="77777777" w:rsidR="001A2306" w:rsidRPr="00925811" w:rsidRDefault="001A2306" w:rsidP="001A2306">
      <w:pPr>
        <w:pStyle w:val="ListNormal"/>
        <w:tabs>
          <w:tab w:val="num" w:pos="879"/>
        </w:tabs>
      </w:pPr>
      <w:r w:rsidRPr="00925811">
        <w:t>the Cyber Resilience OT Re-opener;</w:t>
      </w:r>
    </w:p>
    <w:p w14:paraId="3BBB12C1" w14:textId="77777777" w:rsidR="001A2306" w:rsidRPr="00925811" w:rsidRDefault="001A2306" w:rsidP="001A2306">
      <w:pPr>
        <w:pStyle w:val="ListNormal"/>
        <w:tabs>
          <w:tab w:val="num" w:pos="879"/>
        </w:tabs>
      </w:pPr>
      <w:r w:rsidRPr="00925811">
        <w:t>the Cyber Resilience IT Re-opener;</w:t>
      </w:r>
    </w:p>
    <w:p w14:paraId="12CB4E9B" w14:textId="77777777" w:rsidR="001A2306" w:rsidRPr="00925811" w:rsidRDefault="001A2306" w:rsidP="001A2306">
      <w:pPr>
        <w:pStyle w:val="ListNormal"/>
        <w:tabs>
          <w:tab w:val="num" w:pos="879"/>
        </w:tabs>
      </w:pPr>
      <w:r w:rsidRPr="00925811">
        <w:t xml:space="preserve">the Digitalisation Re-opener; </w:t>
      </w:r>
    </w:p>
    <w:p w14:paraId="1C9357A5" w14:textId="77777777" w:rsidR="001A2306" w:rsidRPr="00925811" w:rsidRDefault="001A2306" w:rsidP="001A2306">
      <w:pPr>
        <w:pStyle w:val="ListNormal"/>
        <w:tabs>
          <w:tab w:val="num" w:pos="879"/>
        </w:tabs>
      </w:pPr>
      <w:r w:rsidRPr="00925811">
        <w:t>the Storm Arwen Re-opener; and</w:t>
      </w:r>
    </w:p>
    <w:p w14:paraId="5B96056B" w14:textId="77777777" w:rsidR="001A2306" w:rsidRPr="00925811" w:rsidRDefault="001A2306" w:rsidP="001A2306">
      <w:pPr>
        <w:pStyle w:val="ListNormal"/>
        <w:tabs>
          <w:tab w:val="num" w:pos="879"/>
        </w:tabs>
      </w:pPr>
      <w:r w:rsidRPr="00925811">
        <w:t>the Load Related Expenditure Re-opener.</w:t>
      </w:r>
    </w:p>
    <w:p w14:paraId="255AC7B8" w14:textId="77777777" w:rsidR="001A2306" w:rsidRPr="00925811" w:rsidRDefault="001A2306" w:rsidP="001A2306">
      <w:pPr>
        <w:pStyle w:val="NumberedNormal"/>
      </w:pPr>
      <w:r w:rsidRPr="00925811">
        <w:t>Where a Re-opener is instigated by the Authority, any modifications to this licence will be made under section 11A (modifications of conditions of licences) of the Act.</w:t>
      </w:r>
    </w:p>
    <w:p w14:paraId="26AC9C43" w14:textId="77777777" w:rsidR="001A2306" w:rsidRPr="00925811" w:rsidRDefault="001A2306" w:rsidP="001A2306">
      <w:pPr>
        <w:pStyle w:val="AppendixHeading"/>
      </w:pPr>
    </w:p>
    <w:p w14:paraId="46F37594" w14:textId="77777777" w:rsidR="001A2306" w:rsidRPr="00925811" w:rsidRDefault="001A2306" w:rsidP="001A2306">
      <w:pPr>
        <w:pStyle w:val="Caption"/>
      </w:pPr>
      <w:r w:rsidRPr="00925811">
        <w:t>Uncertain Costs without Evaluative Price Control Deliverables allowances (£m)</w:t>
      </w:r>
    </w:p>
    <w:tbl>
      <w:tblPr>
        <w:tblStyle w:val="AppendixTable"/>
        <w:tblW w:w="0" w:type="auto"/>
        <w:tblLook w:val="04A0" w:firstRow="1" w:lastRow="0" w:firstColumn="1" w:lastColumn="0" w:noHBand="0" w:noVBand="1"/>
      </w:tblPr>
      <w:tblGrid>
        <w:gridCol w:w="1288"/>
        <w:gridCol w:w="1288"/>
        <w:gridCol w:w="1288"/>
        <w:gridCol w:w="1288"/>
        <w:gridCol w:w="1288"/>
        <w:gridCol w:w="1288"/>
        <w:gridCol w:w="1288"/>
      </w:tblGrid>
      <w:tr w:rsidR="001A2306" w:rsidRPr="00925811" w14:paraId="780A971F" w14:textId="77777777" w:rsidTr="00A75C46">
        <w:trPr>
          <w:cnfStyle w:val="100000000000" w:firstRow="1" w:lastRow="0" w:firstColumn="0" w:lastColumn="0" w:oddVBand="0" w:evenVBand="0" w:oddHBand="0" w:evenHBand="0" w:firstRowFirstColumn="0" w:firstRowLastColumn="0" w:lastRowFirstColumn="0" w:lastRowLastColumn="0"/>
        </w:trPr>
        <w:tc>
          <w:tcPr>
            <w:tcW w:w="1288" w:type="dxa"/>
          </w:tcPr>
          <w:p w14:paraId="04F2944C" w14:textId="77777777" w:rsidR="001A2306" w:rsidRPr="00925811" w:rsidRDefault="001A2306" w:rsidP="001A2306"/>
        </w:tc>
        <w:tc>
          <w:tcPr>
            <w:tcW w:w="1288" w:type="dxa"/>
            <w:hideMark/>
          </w:tcPr>
          <w:p w14:paraId="692FDFCE" w14:textId="77777777" w:rsidR="001A2306" w:rsidRPr="00925811" w:rsidRDefault="001A2306" w:rsidP="001A2306">
            <w:r w:rsidRPr="00925811">
              <w:t>23/24</w:t>
            </w:r>
          </w:p>
        </w:tc>
        <w:tc>
          <w:tcPr>
            <w:tcW w:w="1288" w:type="dxa"/>
            <w:hideMark/>
          </w:tcPr>
          <w:p w14:paraId="6CA9C484" w14:textId="77777777" w:rsidR="001A2306" w:rsidRPr="00925811" w:rsidRDefault="001A2306" w:rsidP="001A2306">
            <w:r w:rsidRPr="00925811">
              <w:t>24/25</w:t>
            </w:r>
          </w:p>
        </w:tc>
        <w:tc>
          <w:tcPr>
            <w:tcW w:w="1288" w:type="dxa"/>
            <w:hideMark/>
          </w:tcPr>
          <w:p w14:paraId="47E4DE42" w14:textId="77777777" w:rsidR="001A2306" w:rsidRPr="00925811" w:rsidRDefault="001A2306" w:rsidP="001A2306">
            <w:r w:rsidRPr="00925811">
              <w:t>25/26</w:t>
            </w:r>
          </w:p>
        </w:tc>
        <w:tc>
          <w:tcPr>
            <w:tcW w:w="1288" w:type="dxa"/>
            <w:hideMark/>
          </w:tcPr>
          <w:p w14:paraId="322F6FCE" w14:textId="77777777" w:rsidR="001A2306" w:rsidRPr="00925811" w:rsidRDefault="001A2306" w:rsidP="001A2306">
            <w:r w:rsidRPr="00925811">
              <w:t>26/27</w:t>
            </w:r>
          </w:p>
        </w:tc>
        <w:tc>
          <w:tcPr>
            <w:tcW w:w="1288" w:type="dxa"/>
            <w:hideMark/>
          </w:tcPr>
          <w:p w14:paraId="60E105E7" w14:textId="77777777" w:rsidR="001A2306" w:rsidRPr="00925811" w:rsidRDefault="001A2306" w:rsidP="001A2306">
            <w:r w:rsidRPr="00925811">
              <w:t>27/28</w:t>
            </w:r>
          </w:p>
        </w:tc>
        <w:tc>
          <w:tcPr>
            <w:tcW w:w="1288" w:type="dxa"/>
            <w:hideMark/>
          </w:tcPr>
          <w:p w14:paraId="33AC677B" w14:textId="77777777" w:rsidR="001A2306" w:rsidRPr="00925811" w:rsidRDefault="001A2306" w:rsidP="001A2306">
            <w:r w:rsidRPr="00925811">
              <w:t>Total allowance (all years)</w:t>
            </w:r>
          </w:p>
        </w:tc>
      </w:tr>
      <w:tr w:rsidR="001A2306" w:rsidRPr="00925811" w14:paraId="016146A1" w14:textId="77777777" w:rsidTr="00A75C46">
        <w:tc>
          <w:tcPr>
            <w:tcW w:w="1288" w:type="dxa"/>
            <w:hideMark/>
          </w:tcPr>
          <w:p w14:paraId="49547E5E" w14:textId="77777777" w:rsidR="001A2306" w:rsidRPr="00925811" w:rsidRDefault="001A2306" w:rsidP="001A2306">
            <w:r w:rsidRPr="00925811">
              <w:t>PSUP</w:t>
            </w:r>
            <w:r w:rsidRPr="00925811">
              <w:rPr>
                <w:rStyle w:val="Subscript"/>
              </w:rPr>
              <w:t>t</w:t>
            </w:r>
          </w:p>
        </w:tc>
        <w:tc>
          <w:tcPr>
            <w:tcW w:w="1288" w:type="dxa"/>
          </w:tcPr>
          <w:p w14:paraId="4980AA99" w14:textId="77777777" w:rsidR="001A2306" w:rsidRPr="00925811" w:rsidRDefault="001A2306" w:rsidP="001A2306">
            <w:r w:rsidRPr="00925811">
              <w:t>0</w:t>
            </w:r>
          </w:p>
        </w:tc>
        <w:tc>
          <w:tcPr>
            <w:tcW w:w="1288" w:type="dxa"/>
          </w:tcPr>
          <w:p w14:paraId="681D903D" w14:textId="77777777" w:rsidR="001A2306" w:rsidRPr="00925811" w:rsidRDefault="001A2306" w:rsidP="001A2306">
            <w:r w:rsidRPr="00925811">
              <w:t>0</w:t>
            </w:r>
          </w:p>
        </w:tc>
        <w:tc>
          <w:tcPr>
            <w:tcW w:w="1288" w:type="dxa"/>
          </w:tcPr>
          <w:p w14:paraId="51335A23" w14:textId="77777777" w:rsidR="001A2306" w:rsidRPr="00925811" w:rsidRDefault="001A2306" w:rsidP="001A2306">
            <w:r w:rsidRPr="00925811">
              <w:t>0</w:t>
            </w:r>
          </w:p>
        </w:tc>
        <w:tc>
          <w:tcPr>
            <w:tcW w:w="1288" w:type="dxa"/>
          </w:tcPr>
          <w:p w14:paraId="3A15D2B9" w14:textId="77777777" w:rsidR="001A2306" w:rsidRPr="00925811" w:rsidRDefault="001A2306" w:rsidP="001A2306">
            <w:r w:rsidRPr="00925811">
              <w:t>0</w:t>
            </w:r>
          </w:p>
        </w:tc>
        <w:tc>
          <w:tcPr>
            <w:tcW w:w="1288" w:type="dxa"/>
          </w:tcPr>
          <w:p w14:paraId="7241CD29" w14:textId="77777777" w:rsidR="001A2306" w:rsidRPr="00925811" w:rsidRDefault="001A2306" w:rsidP="001A2306">
            <w:r w:rsidRPr="00925811">
              <w:t>0</w:t>
            </w:r>
          </w:p>
        </w:tc>
        <w:tc>
          <w:tcPr>
            <w:tcW w:w="1288" w:type="dxa"/>
          </w:tcPr>
          <w:p w14:paraId="61688272" w14:textId="77777777" w:rsidR="001A2306" w:rsidRPr="00925811" w:rsidRDefault="001A2306" w:rsidP="001A2306">
            <w:r w:rsidRPr="00925811">
              <w:t>0</w:t>
            </w:r>
          </w:p>
        </w:tc>
      </w:tr>
      <w:tr w:rsidR="001A2306" w:rsidRPr="00925811" w14:paraId="76C4B54A" w14:textId="77777777" w:rsidTr="00A75C46">
        <w:tc>
          <w:tcPr>
            <w:tcW w:w="1288" w:type="dxa"/>
            <w:hideMark/>
          </w:tcPr>
          <w:p w14:paraId="0BDF4198" w14:textId="77777777" w:rsidR="001A2306" w:rsidRPr="00925811" w:rsidRDefault="001A2306" w:rsidP="001A2306">
            <w:r w:rsidRPr="00925811">
              <w:t>REC</w:t>
            </w:r>
            <w:r w:rsidRPr="00925811">
              <w:rPr>
                <w:rStyle w:val="Subscript"/>
              </w:rPr>
              <w:t>t</w:t>
            </w:r>
          </w:p>
        </w:tc>
        <w:tc>
          <w:tcPr>
            <w:tcW w:w="1288" w:type="dxa"/>
          </w:tcPr>
          <w:p w14:paraId="0EE4130E" w14:textId="77777777" w:rsidR="001A2306" w:rsidRPr="00925811" w:rsidRDefault="001A2306" w:rsidP="001A2306">
            <w:r w:rsidRPr="00925811">
              <w:t>0</w:t>
            </w:r>
          </w:p>
        </w:tc>
        <w:tc>
          <w:tcPr>
            <w:tcW w:w="1288" w:type="dxa"/>
          </w:tcPr>
          <w:p w14:paraId="5EBBACDB" w14:textId="77777777" w:rsidR="001A2306" w:rsidRPr="00925811" w:rsidRDefault="001A2306" w:rsidP="001A2306">
            <w:r w:rsidRPr="00925811">
              <w:t>0</w:t>
            </w:r>
          </w:p>
        </w:tc>
        <w:tc>
          <w:tcPr>
            <w:tcW w:w="1288" w:type="dxa"/>
          </w:tcPr>
          <w:p w14:paraId="60E3288F" w14:textId="77777777" w:rsidR="001A2306" w:rsidRPr="00925811" w:rsidRDefault="001A2306" w:rsidP="001A2306">
            <w:r w:rsidRPr="00925811">
              <w:t>0</w:t>
            </w:r>
          </w:p>
        </w:tc>
        <w:tc>
          <w:tcPr>
            <w:tcW w:w="1288" w:type="dxa"/>
          </w:tcPr>
          <w:p w14:paraId="0597D3C3" w14:textId="77777777" w:rsidR="001A2306" w:rsidRPr="00925811" w:rsidRDefault="001A2306" w:rsidP="001A2306">
            <w:r w:rsidRPr="00925811">
              <w:t>0</w:t>
            </w:r>
          </w:p>
        </w:tc>
        <w:tc>
          <w:tcPr>
            <w:tcW w:w="1288" w:type="dxa"/>
          </w:tcPr>
          <w:p w14:paraId="2CA3A334" w14:textId="77777777" w:rsidR="001A2306" w:rsidRPr="00925811" w:rsidRDefault="001A2306" w:rsidP="001A2306">
            <w:r w:rsidRPr="00925811">
              <w:t>0</w:t>
            </w:r>
          </w:p>
        </w:tc>
        <w:tc>
          <w:tcPr>
            <w:tcW w:w="1288" w:type="dxa"/>
          </w:tcPr>
          <w:p w14:paraId="1CB8C0AF" w14:textId="77777777" w:rsidR="001A2306" w:rsidRPr="00925811" w:rsidRDefault="001A2306" w:rsidP="001A2306">
            <w:r w:rsidRPr="00925811">
              <w:t>0</w:t>
            </w:r>
          </w:p>
        </w:tc>
      </w:tr>
      <w:tr w:rsidR="001A2306" w:rsidRPr="00925811" w14:paraId="03739C91" w14:textId="77777777" w:rsidTr="00A75C46">
        <w:tc>
          <w:tcPr>
            <w:tcW w:w="1288" w:type="dxa"/>
            <w:hideMark/>
          </w:tcPr>
          <w:p w14:paraId="736BCF2A" w14:textId="77777777" w:rsidR="001A2306" w:rsidRPr="00925811" w:rsidRDefault="001A2306" w:rsidP="001A2306">
            <w:r w:rsidRPr="00925811">
              <w:t>ESR</w:t>
            </w:r>
            <w:r w:rsidRPr="00925811">
              <w:rPr>
                <w:rStyle w:val="Subscript"/>
              </w:rPr>
              <w:t>t</w:t>
            </w:r>
          </w:p>
        </w:tc>
        <w:tc>
          <w:tcPr>
            <w:tcW w:w="1288" w:type="dxa"/>
          </w:tcPr>
          <w:p w14:paraId="09F7850F" w14:textId="77777777" w:rsidR="001A2306" w:rsidRPr="00925811" w:rsidRDefault="001A2306" w:rsidP="001A2306">
            <w:r w:rsidRPr="00925811">
              <w:t>0</w:t>
            </w:r>
          </w:p>
        </w:tc>
        <w:tc>
          <w:tcPr>
            <w:tcW w:w="1288" w:type="dxa"/>
          </w:tcPr>
          <w:p w14:paraId="77B83B3B" w14:textId="77777777" w:rsidR="001A2306" w:rsidRPr="00925811" w:rsidRDefault="001A2306" w:rsidP="001A2306">
            <w:r w:rsidRPr="00925811">
              <w:t>0</w:t>
            </w:r>
          </w:p>
        </w:tc>
        <w:tc>
          <w:tcPr>
            <w:tcW w:w="1288" w:type="dxa"/>
          </w:tcPr>
          <w:p w14:paraId="71C53BC5" w14:textId="77777777" w:rsidR="001A2306" w:rsidRPr="00925811" w:rsidRDefault="001A2306" w:rsidP="001A2306">
            <w:r w:rsidRPr="00925811">
              <w:t>0</w:t>
            </w:r>
          </w:p>
        </w:tc>
        <w:tc>
          <w:tcPr>
            <w:tcW w:w="1288" w:type="dxa"/>
          </w:tcPr>
          <w:p w14:paraId="3692DFCA" w14:textId="77777777" w:rsidR="001A2306" w:rsidRPr="00925811" w:rsidRDefault="001A2306" w:rsidP="001A2306">
            <w:r w:rsidRPr="00925811">
              <w:t>0</w:t>
            </w:r>
          </w:p>
        </w:tc>
        <w:tc>
          <w:tcPr>
            <w:tcW w:w="1288" w:type="dxa"/>
          </w:tcPr>
          <w:p w14:paraId="3BA01F86" w14:textId="77777777" w:rsidR="001A2306" w:rsidRPr="00925811" w:rsidRDefault="001A2306" w:rsidP="001A2306">
            <w:r w:rsidRPr="00925811">
              <w:t>0</w:t>
            </w:r>
          </w:p>
        </w:tc>
        <w:tc>
          <w:tcPr>
            <w:tcW w:w="1288" w:type="dxa"/>
          </w:tcPr>
          <w:p w14:paraId="08E63B0A" w14:textId="77777777" w:rsidR="001A2306" w:rsidRPr="00925811" w:rsidRDefault="001A2306" w:rsidP="001A2306">
            <w:r w:rsidRPr="00925811">
              <w:t>0</w:t>
            </w:r>
          </w:p>
        </w:tc>
      </w:tr>
      <w:tr w:rsidR="001A2306" w:rsidRPr="00925811" w14:paraId="5F6CEAFE" w14:textId="77777777" w:rsidTr="00A75C46">
        <w:tc>
          <w:tcPr>
            <w:tcW w:w="1288" w:type="dxa"/>
            <w:hideMark/>
          </w:tcPr>
          <w:p w14:paraId="054A276B" w14:textId="77777777" w:rsidR="001A2306" w:rsidRPr="00925811" w:rsidRDefault="001A2306" w:rsidP="001A2306">
            <w:r w:rsidRPr="00925811">
              <w:t>EVR</w:t>
            </w:r>
            <w:r w:rsidRPr="00925811">
              <w:rPr>
                <w:rStyle w:val="Subscript"/>
              </w:rPr>
              <w:t>t</w:t>
            </w:r>
          </w:p>
        </w:tc>
        <w:tc>
          <w:tcPr>
            <w:tcW w:w="1288" w:type="dxa"/>
          </w:tcPr>
          <w:p w14:paraId="08D6E4F4" w14:textId="77777777" w:rsidR="001A2306" w:rsidRPr="00925811" w:rsidRDefault="001A2306" w:rsidP="001A2306">
            <w:r w:rsidRPr="00925811">
              <w:t>0</w:t>
            </w:r>
          </w:p>
        </w:tc>
        <w:tc>
          <w:tcPr>
            <w:tcW w:w="1288" w:type="dxa"/>
          </w:tcPr>
          <w:p w14:paraId="371A1725" w14:textId="77777777" w:rsidR="001A2306" w:rsidRPr="00925811" w:rsidRDefault="001A2306" w:rsidP="001A2306">
            <w:r w:rsidRPr="00925811">
              <w:t>0</w:t>
            </w:r>
          </w:p>
        </w:tc>
        <w:tc>
          <w:tcPr>
            <w:tcW w:w="1288" w:type="dxa"/>
          </w:tcPr>
          <w:p w14:paraId="7EF6AA3F" w14:textId="77777777" w:rsidR="001A2306" w:rsidRPr="00925811" w:rsidRDefault="001A2306" w:rsidP="001A2306">
            <w:r w:rsidRPr="00925811">
              <w:t>0</w:t>
            </w:r>
          </w:p>
        </w:tc>
        <w:tc>
          <w:tcPr>
            <w:tcW w:w="1288" w:type="dxa"/>
          </w:tcPr>
          <w:p w14:paraId="57EE41D9" w14:textId="77777777" w:rsidR="001A2306" w:rsidRPr="00925811" w:rsidRDefault="001A2306" w:rsidP="001A2306">
            <w:r w:rsidRPr="00925811">
              <w:t>0</w:t>
            </w:r>
          </w:p>
        </w:tc>
        <w:tc>
          <w:tcPr>
            <w:tcW w:w="1288" w:type="dxa"/>
          </w:tcPr>
          <w:p w14:paraId="6A61118C" w14:textId="77777777" w:rsidR="001A2306" w:rsidRPr="00925811" w:rsidRDefault="001A2306" w:rsidP="001A2306">
            <w:r w:rsidRPr="00925811">
              <w:t>0</w:t>
            </w:r>
          </w:p>
        </w:tc>
        <w:tc>
          <w:tcPr>
            <w:tcW w:w="1288" w:type="dxa"/>
          </w:tcPr>
          <w:p w14:paraId="28EB2165" w14:textId="77777777" w:rsidR="001A2306" w:rsidRPr="00925811" w:rsidRDefault="001A2306" w:rsidP="001A2306">
            <w:r w:rsidRPr="00925811">
              <w:t>0</w:t>
            </w:r>
          </w:p>
        </w:tc>
      </w:tr>
      <w:tr w:rsidR="001A2306" w:rsidRPr="00925811" w14:paraId="750A4852" w14:textId="77777777" w:rsidTr="00A75C46">
        <w:tc>
          <w:tcPr>
            <w:tcW w:w="1288" w:type="dxa"/>
            <w:hideMark/>
          </w:tcPr>
          <w:p w14:paraId="7080012A" w14:textId="77777777" w:rsidR="001A2306" w:rsidRPr="00925811" w:rsidRDefault="001A2306" w:rsidP="001A2306">
            <w:r w:rsidRPr="00925811">
              <w:t>SWR</w:t>
            </w:r>
            <w:r w:rsidRPr="00925811">
              <w:rPr>
                <w:rStyle w:val="Subscript"/>
              </w:rPr>
              <w:t>t</w:t>
            </w:r>
          </w:p>
        </w:tc>
        <w:tc>
          <w:tcPr>
            <w:tcW w:w="1288" w:type="dxa"/>
          </w:tcPr>
          <w:p w14:paraId="79B9A1DD" w14:textId="77777777" w:rsidR="001A2306" w:rsidRPr="00925811" w:rsidRDefault="001A2306" w:rsidP="001A2306">
            <w:r w:rsidRPr="00925811">
              <w:t>0</w:t>
            </w:r>
          </w:p>
        </w:tc>
        <w:tc>
          <w:tcPr>
            <w:tcW w:w="1288" w:type="dxa"/>
          </w:tcPr>
          <w:p w14:paraId="618393FE" w14:textId="77777777" w:rsidR="001A2306" w:rsidRPr="00925811" w:rsidRDefault="001A2306" w:rsidP="001A2306">
            <w:r w:rsidRPr="00925811">
              <w:t>0</w:t>
            </w:r>
          </w:p>
        </w:tc>
        <w:tc>
          <w:tcPr>
            <w:tcW w:w="1288" w:type="dxa"/>
          </w:tcPr>
          <w:p w14:paraId="0FD16918" w14:textId="77777777" w:rsidR="001A2306" w:rsidRPr="00925811" w:rsidRDefault="001A2306" w:rsidP="001A2306">
            <w:r w:rsidRPr="00925811">
              <w:t>0</w:t>
            </w:r>
          </w:p>
        </w:tc>
        <w:tc>
          <w:tcPr>
            <w:tcW w:w="1288" w:type="dxa"/>
          </w:tcPr>
          <w:p w14:paraId="6FB96DD2" w14:textId="77777777" w:rsidR="001A2306" w:rsidRPr="00925811" w:rsidRDefault="001A2306" w:rsidP="001A2306">
            <w:r w:rsidRPr="00925811">
              <w:t>0</w:t>
            </w:r>
          </w:p>
        </w:tc>
        <w:tc>
          <w:tcPr>
            <w:tcW w:w="1288" w:type="dxa"/>
          </w:tcPr>
          <w:p w14:paraId="37B702A8" w14:textId="77777777" w:rsidR="001A2306" w:rsidRPr="00925811" w:rsidRDefault="001A2306" w:rsidP="001A2306">
            <w:r w:rsidRPr="00925811">
              <w:t>0</w:t>
            </w:r>
          </w:p>
        </w:tc>
        <w:tc>
          <w:tcPr>
            <w:tcW w:w="1288" w:type="dxa"/>
          </w:tcPr>
          <w:p w14:paraId="02EDBA21" w14:textId="77777777" w:rsidR="001A2306" w:rsidRPr="00925811" w:rsidRDefault="001A2306" w:rsidP="001A2306">
            <w:r w:rsidRPr="00925811">
              <w:t>0</w:t>
            </w:r>
          </w:p>
        </w:tc>
      </w:tr>
      <w:tr w:rsidR="001A2306" w:rsidRPr="00925811" w14:paraId="5D2B7631" w14:textId="77777777" w:rsidTr="00A75C46">
        <w:tc>
          <w:tcPr>
            <w:tcW w:w="1288" w:type="dxa"/>
            <w:hideMark/>
          </w:tcPr>
          <w:p w14:paraId="268564CF" w14:textId="77777777" w:rsidR="001A2306" w:rsidRPr="00925811" w:rsidRDefault="001A2306" w:rsidP="001A2306">
            <w:r w:rsidRPr="00925811">
              <w:t>DIGI</w:t>
            </w:r>
            <w:r w:rsidRPr="00925811">
              <w:rPr>
                <w:rStyle w:val="Subscript"/>
              </w:rPr>
              <w:t>t</w:t>
            </w:r>
          </w:p>
        </w:tc>
        <w:tc>
          <w:tcPr>
            <w:tcW w:w="1288" w:type="dxa"/>
          </w:tcPr>
          <w:p w14:paraId="66791CB5" w14:textId="77777777" w:rsidR="001A2306" w:rsidRPr="00925811" w:rsidRDefault="001A2306" w:rsidP="001A2306">
            <w:r w:rsidRPr="00925811">
              <w:t>0</w:t>
            </w:r>
          </w:p>
        </w:tc>
        <w:tc>
          <w:tcPr>
            <w:tcW w:w="1288" w:type="dxa"/>
          </w:tcPr>
          <w:p w14:paraId="4F4F3ED8" w14:textId="77777777" w:rsidR="001A2306" w:rsidRPr="00925811" w:rsidRDefault="001A2306" w:rsidP="001A2306">
            <w:r w:rsidRPr="00925811">
              <w:t>0</w:t>
            </w:r>
          </w:p>
        </w:tc>
        <w:tc>
          <w:tcPr>
            <w:tcW w:w="1288" w:type="dxa"/>
          </w:tcPr>
          <w:p w14:paraId="2E2ABE4F" w14:textId="77777777" w:rsidR="001A2306" w:rsidRPr="00925811" w:rsidRDefault="001A2306" w:rsidP="001A2306">
            <w:r w:rsidRPr="00925811">
              <w:t>0</w:t>
            </w:r>
          </w:p>
        </w:tc>
        <w:tc>
          <w:tcPr>
            <w:tcW w:w="1288" w:type="dxa"/>
          </w:tcPr>
          <w:p w14:paraId="38D3AE5F" w14:textId="77777777" w:rsidR="001A2306" w:rsidRPr="00925811" w:rsidRDefault="001A2306" w:rsidP="001A2306">
            <w:r w:rsidRPr="00925811">
              <w:t>0</w:t>
            </w:r>
          </w:p>
        </w:tc>
        <w:tc>
          <w:tcPr>
            <w:tcW w:w="1288" w:type="dxa"/>
          </w:tcPr>
          <w:p w14:paraId="2BD54BE7" w14:textId="77777777" w:rsidR="001A2306" w:rsidRPr="00925811" w:rsidRDefault="001A2306" w:rsidP="001A2306">
            <w:r w:rsidRPr="00925811">
              <w:t>0</w:t>
            </w:r>
          </w:p>
        </w:tc>
        <w:tc>
          <w:tcPr>
            <w:tcW w:w="1288" w:type="dxa"/>
          </w:tcPr>
          <w:p w14:paraId="30CDAB25" w14:textId="77777777" w:rsidR="001A2306" w:rsidRPr="00925811" w:rsidRDefault="001A2306" w:rsidP="001A2306">
            <w:r w:rsidRPr="00925811">
              <w:t>0</w:t>
            </w:r>
          </w:p>
        </w:tc>
      </w:tr>
      <w:tr w:rsidR="001A2306" w:rsidRPr="00925811" w14:paraId="0ED4F3B8" w14:textId="77777777" w:rsidTr="00A75C46">
        <w:tc>
          <w:tcPr>
            <w:tcW w:w="1288" w:type="dxa"/>
            <w:hideMark/>
          </w:tcPr>
          <w:p w14:paraId="67622824" w14:textId="77777777" w:rsidR="001A2306" w:rsidRPr="00925811" w:rsidRDefault="001A2306" w:rsidP="001A2306">
            <w:r w:rsidRPr="00925811">
              <w:t>SAR</w:t>
            </w:r>
            <w:r w:rsidRPr="00925811">
              <w:rPr>
                <w:rStyle w:val="Subscript"/>
              </w:rPr>
              <w:t>t</w:t>
            </w:r>
          </w:p>
        </w:tc>
        <w:tc>
          <w:tcPr>
            <w:tcW w:w="1288" w:type="dxa"/>
          </w:tcPr>
          <w:p w14:paraId="3BAACDF6" w14:textId="77777777" w:rsidR="001A2306" w:rsidRPr="00925811" w:rsidRDefault="001A2306" w:rsidP="001A2306">
            <w:r w:rsidRPr="00925811">
              <w:t>0</w:t>
            </w:r>
          </w:p>
        </w:tc>
        <w:tc>
          <w:tcPr>
            <w:tcW w:w="1288" w:type="dxa"/>
          </w:tcPr>
          <w:p w14:paraId="22AC2AE3" w14:textId="77777777" w:rsidR="001A2306" w:rsidRPr="00925811" w:rsidRDefault="001A2306" w:rsidP="001A2306">
            <w:r w:rsidRPr="00925811">
              <w:t>0</w:t>
            </w:r>
          </w:p>
        </w:tc>
        <w:tc>
          <w:tcPr>
            <w:tcW w:w="1288" w:type="dxa"/>
          </w:tcPr>
          <w:p w14:paraId="41F61C1C" w14:textId="77777777" w:rsidR="001A2306" w:rsidRPr="00925811" w:rsidRDefault="001A2306" w:rsidP="001A2306">
            <w:r w:rsidRPr="00925811">
              <w:t>0</w:t>
            </w:r>
          </w:p>
        </w:tc>
        <w:tc>
          <w:tcPr>
            <w:tcW w:w="1288" w:type="dxa"/>
          </w:tcPr>
          <w:p w14:paraId="19A12941" w14:textId="77777777" w:rsidR="001A2306" w:rsidRPr="00925811" w:rsidRDefault="001A2306" w:rsidP="001A2306">
            <w:r w:rsidRPr="00925811">
              <w:t>0</w:t>
            </w:r>
          </w:p>
        </w:tc>
        <w:tc>
          <w:tcPr>
            <w:tcW w:w="1288" w:type="dxa"/>
          </w:tcPr>
          <w:p w14:paraId="56B8563D" w14:textId="77777777" w:rsidR="001A2306" w:rsidRPr="00925811" w:rsidRDefault="001A2306" w:rsidP="001A2306">
            <w:r w:rsidRPr="00925811">
              <w:t>0</w:t>
            </w:r>
          </w:p>
        </w:tc>
        <w:tc>
          <w:tcPr>
            <w:tcW w:w="1288" w:type="dxa"/>
          </w:tcPr>
          <w:p w14:paraId="78D141C4" w14:textId="77777777" w:rsidR="001A2306" w:rsidRPr="00925811" w:rsidRDefault="001A2306" w:rsidP="001A2306">
            <w:r w:rsidRPr="00925811">
              <w:t>0</w:t>
            </w:r>
          </w:p>
        </w:tc>
      </w:tr>
      <w:tr w:rsidR="001A2306" w:rsidRPr="00925811" w14:paraId="7E5B3818" w14:textId="77777777" w:rsidTr="00A75C46">
        <w:tc>
          <w:tcPr>
            <w:tcW w:w="1288" w:type="dxa"/>
            <w:hideMark/>
          </w:tcPr>
          <w:p w14:paraId="1A968288" w14:textId="77777777" w:rsidR="001A2306" w:rsidRPr="00925811" w:rsidRDefault="001A2306" w:rsidP="001A2306">
            <w:r w:rsidRPr="00925811">
              <w:t>LRE</w:t>
            </w:r>
            <w:r w:rsidRPr="00925811">
              <w:rPr>
                <w:rStyle w:val="Subscript"/>
              </w:rPr>
              <w:t>t</w:t>
            </w:r>
          </w:p>
        </w:tc>
        <w:tc>
          <w:tcPr>
            <w:tcW w:w="1288" w:type="dxa"/>
          </w:tcPr>
          <w:p w14:paraId="1B1A6716" w14:textId="77777777" w:rsidR="001A2306" w:rsidRPr="00925811" w:rsidRDefault="001A2306" w:rsidP="001A2306">
            <w:r w:rsidRPr="00925811">
              <w:t>0</w:t>
            </w:r>
          </w:p>
        </w:tc>
        <w:tc>
          <w:tcPr>
            <w:tcW w:w="1288" w:type="dxa"/>
          </w:tcPr>
          <w:p w14:paraId="5EF17C00" w14:textId="77777777" w:rsidR="001A2306" w:rsidRPr="00925811" w:rsidRDefault="001A2306" w:rsidP="001A2306">
            <w:r w:rsidRPr="00925811">
              <w:t>0</w:t>
            </w:r>
          </w:p>
        </w:tc>
        <w:tc>
          <w:tcPr>
            <w:tcW w:w="1288" w:type="dxa"/>
          </w:tcPr>
          <w:p w14:paraId="712EF100" w14:textId="77777777" w:rsidR="001A2306" w:rsidRPr="00925811" w:rsidRDefault="001A2306" w:rsidP="001A2306">
            <w:r w:rsidRPr="00925811">
              <w:t>0</w:t>
            </w:r>
          </w:p>
        </w:tc>
        <w:tc>
          <w:tcPr>
            <w:tcW w:w="1288" w:type="dxa"/>
          </w:tcPr>
          <w:p w14:paraId="30E08782" w14:textId="77777777" w:rsidR="001A2306" w:rsidRPr="00925811" w:rsidRDefault="001A2306" w:rsidP="001A2306">
            <w:r w:rsidRPr="00925811">
              <w:t>0</w:t>
            </w:r>
          </w:p>
        </w:tc>
        <w:tc>
          <w:tcPr>
            <w:tcW w:w="1288" w:type="dxa"/>
          </w:tcPr>
          <w:p w14:paraId="30BB5F78" w14:textId="77777777" w:rsidR="001A2306" w:rsidRPr="00925811" w:rsidRDefault="001A2306" w:rsidP="001A2306">
            <w:r w:rsidRPr="00925811">
              <w:t>0</w:t>
            </w:r>
          </w:p>
        </w:tc>
        <w:tc>
          <w:tcPr>
            <w:tcW w:w="1288" w:type="dxa"/>
          </w:tcPr>
          <w:p w14:paraId="1F4A3EE2" w14:textId="77777777" w:rsidR="001A2306" w:rsidRPr="00925811" w:rsidRDefault="001A2306" w:rsidP="001A2306">
            <w:r w:rsidRPr="00925811">
              <w:t>0</w:t>
            </w:r>
          </w:p>
        </w:tc>
      </w:tr>
      <w:tr w:rsidR="001A2306" w:rsidRPr="00925811" w14:paraId="30775CF7" w14:textId="77777777" w:rsidTr="00A75C46">
        <w:tc>
          <w:tcPr>
            <w:tcW w:w="1288" w:type="dxa"/>
            <w:hideMark/>
          </w:tcPr>
          <w:p w14:paraId="0C83E250" w14:textId="77777777" w:rsidR="001A2306" w:rsidRPr="00925811" w:rsidRDefault="001A2306" w:rsidP="001A2306">
            <w:r w:rsidRPr="00925811">
              <w:t>HVP</w:t>
            </w:r>
            <w:r w:rsidRPr="00925811">
              <w:rPr>
                <w:rStyle w:val="Subscript"/>
              </w:rPr>
              <w:t>t</w:t>
            </w:r>
          </w:p>
        </w:tc>
        <w:tc>
          <w:tcPr>
            <w:tcW w:w="1288" w:type="dxa"/>
          </w:tcPr>
          <w:p w14:paraId="3A8DD8A0" w14:textId="77777777" w:rsidR="001A2306" w:rsidRPr="00925811" w:rsidRDefault="001A2306" w:rsidP="001A2306">
            <w:r w:rsidRPr="00925811">
              <w:t>0</w:t>
            </w:r>
          </w:p>
        </w:tc>
        <w:tc>
          <w:tcPr>
            <w:tcW w:w="1288" w:type="dxa"/>
          </w:tcPr>
          <w:p w14:paraId="6EBC497D" w14:textId="77777777" w:rsidR="001A2306" w:rsidRPr="00925811" w:rsidRDefault="001A2306" w:rsidP="001A2306">
            <w:r w:rsidRPr="00925811">
              <w:t>0</w:t>
            </w:r>
          </w:p>
        </w:tc>
        <w:tc>
          <w:tcPr>
            <w:tcW w:w="1288" w:type="dxa"/>
          </w:tcPr>
          <w:p w14:paraId="485C38AB" w14:textId="77777777" w:rsidR="001A2306" w:rsidRPr="00925811" w:rsidRDefault="001A2306" w:rsidP="001A2306">
            <w:r w:rsidRPr="00925811">
              <w:t>0</w:t>
            </w:r>
          </w:p>
        </w:tc>
        <w:tc>
          <w:tcPr>
            <w:tcW w:w="1288" w:type="dxa"/>
          </w:tcPr>
          <w:p w14:paraId="14F6E67E" w14:textId="77777777" w:rsidR="001A2306" w:rsidRPr="00925811" w:rsidRDefault="001A2306" w:rsidP="001A2306">
            <w:r w:rsidRPr="00925811">
              <w:t>0</w:t>
            </w:r>
          </w:p>
        </w:tc>
        <w:tc>
          <w:tcPr>
            <w:tcW w:w="1288" w:type="dxa"/>
          </w:tcPr>
          <w:p w14:paraId="5EF5389A" w14:textId="77777777" w:rsidR="001A2306" w:rsidRPr="00925811" w:rsidRDefault="001A2306" w:rsidP="001A2306">
            <w:r w:rsidRPr="00925811">
              <w:t>0</w:t>
            </w:r>
          </w:p>
        </w:tc>
        <w:tc>
          <w:tcPr>
            <w:tcW w:w="1288" w:type="dxa"/>
          </w:tcPr>
          <w:p w14:paraId="00895B11" w14:textId="77777777" w:rsidR="001A2306" w:rsidRPr="00925811" w:rsidRDefault="001A2306" w:rsidP="001A2306">
            <w:r w:rsidRPr="00925811">
              <w:t>0</w:t>
            </w:r>
          </w:p>
        </w:tc>
      </w:tr>
      <w:tr w:rsidR="001A2306" w:rsidRPr="00925811" w14:paraId="42F2F000" w14:textId="77777777" w:rsidTr="00A75C46">
        <w:tc>
          <w:tcPr>
            <w:tcW w:w="1288" w:type="dxa"/>
            <w:hideMark/>
          </w:tcPr>
          <w:p w14:paraId="6E3635A3" w14:textId="77777777" w:rsidR="001A2306" w:rsidRPr="00925811" w:rsidRDefault="001A2306" w:rsidP="001A2306">
            <w:r w:rsidRPr="00925811">
              <w:t>WDV</w:t>
            </w:r>
            <w:r w:rsidRPr="00925811">
              <w:rPr>
                <w:rStyle w:val="Subscript"/>
              </w:rPr>
              <w:t>t</w:t>
            </w:r>
          </w:p>
        </w:tc>
        <w:tc>
          <w:tcPr>
            <w:tcW w:w="1288" w:type="dxa"/>
          </w:tcPr>
          <w:p w14:paraId="30B4A59D" w14:textId="77777777" w:rsidR="001A2306" w:rsidRPr="00925811" w:rsidRDefault="001A2306" w:rsidP="001A2306">
            <w:r w:rsidRPr="00925811">
              <w:t>0</w:t>
            </w:r>
          </w:p>
        </w:tc>
        <w:tc>
          <w:tcPr>
            <w:tcW w:w="1288" w:type="dxa"/>
          </w:tcPr>
          <w:p w14:paraId="1D424FC7" w14:textId="77777777" w:rsidR="001A2306" w:rsidRPr="00925811" w:rsidRDefault="001A2306" w:rsidP="001A2306">
            <w:r w:rsidRPr="00925811">
              <w:t>0</w:t>
            </w:r>
          </w:p>
        </w:tc>
        <w:tc>
          <w:tcPr>
            <w:tcW w:w="1288" w:type="dxa"/>
          </w:tcPr>
          <w:p w14:paraId="13FB53AC" w14:textId="77777777" w:rsidR="001A2306" w:rsidRPr="00925811" w:rsidRDefault="001A2306" w:rsidP="001A2306">
            <w:r w:rsidRPr="00925811">
              <w:t>0</w:t>
            </w:r>
          </w:p>
        </w:tc>
        <w:tc>
          <w:tcPr>
            <w:tcW w:w="1288" w:type="dxa"/>
          </w:tcPr>
          <w:p w14:paraId="2BC5A0D0" w14:textId="77777777" w:rsidR="001A2306" w:rsidRPr="00925811" w:rsidRDefault="001A2306" w:rsidP="001A2306">
            <w:r w:rsidRPr="00925811">
              <w:t>0</w:t>
            </w:r>
          </w:p>
        </w:tc>
        <w:tc>
          <w:tcPr>
            <w:tcW w:w="1288" w:type="dxa"/>
          </w:tcPr>
          <w:p w14:paraId="57B70F4C" w14:textId="77777777" w:rsidR="001A2306" w:rsidRPr="00925811" w:rsidRDefault="001A2306" w:rsidP="001A2306">
            <w:r w:rsidRPr="00925811">
              <w:t>0</w:t>
            </w:r>
          </w:p>
        </w:tc>
        <w:tc>
          <w:tcPr>
            <w:tcW w:w="1288" w:type="dxa"/>
          </w:tcPr>
          <w:p w14:paraId="24D2B83E" w14:textId="77777777" w:rsidR="001A2306" w:rsidRPr="00925811" w:rsidRDefault="001A2306" w:rsidP="001A2306">
            <w:r w:rsidRPr="00925811">
              <w:t>0</w:t>
            </w:r>
          </w:p>
        </w:tc>
      </w:tr>
    </w:tbl>
    <w:p w14:paraId="78C716D0" w14:textId="77777777" w:rsidR="001A2306" w:rsidRPr="00925811" w:rsidRDefault="001A2306" w:rsidP="001A2306">
      <w:pPr>
        <w:pStyle w:val="AppendixHeading"/>
      </w:pPr>
    </w:p>
    <w:p w14:paraId="08C3232D" w14:textId="77777777" w:rsidR="001A2306" w:rsidRPr="00925811" w:rsidRDefault="001A2306" w:rsidP="001A2306">
      <w:pPr>
        <w:pStyle w:val="Caption"/>
      </w:pPr>
      <w:r w:rsidRPr="00925811">
        <w:t>Load Related Expenditure ex ante non variant allowance (£m)</w:t>
      </w:r>
    </w:p>
    <w:tbl>
      <w:tblPr>
        <w:tblStyle w:val="AppendixTable"/>
        <w:tblW w:w="8101" w:type="dxa"/>
        <w:tblLook w:val="04A0" w:firstRow="1" w:lastRow="0" w:firstColumn="1" w:lastColumn="0" w:noHBand="0" w:noVBand="1"/>
      </w:tblPr>
      <w:tblGrid>
        <w:gridCol w:w="4962"/>
        <w:gridCol w:w="3139"/>
      </w:tblGrid>
      <w:tr w:rsidR="001A2306" w:rsidRPr="00925811" w14:paraId="335F9705" w14:textId="77777777" w:rsidTr="00A75C46">
        <w:trPr>
          <w:cnfStyle w:val="100000000000" w:firstRow="1" w:lastRow="0" w:firstColumn="0" w:lastColumn="0" w:oddVBand="0" w:evenVBand="0" w:oddHBand="0" w:evenHBand="0" w:firstRowFirstColumn="0" w:firstRowLastColumn="0" w:lastRowFirstColumn="0" w:lastRowLastColumn="0"/>
          <w:trHeight w:val="309"/>
        </w:trPr>
        <w:tc>
          <w:tcPr>
            <w:tcW w:w="4962" w:type="dxa"/>
            <w:hideMark/>
          </w:tcPr>
          <w:p w14:paraId="41293842" w14:textId="77777777" w:rsidR="001A2306" w:rsidRPr="00925811" w:rsidRDefault="001A2306" w:rsidP="001A2306">
            <w:r w:rsidRPr="00925811">
              <w:t>Licensee</w:t>
            </w:r>
          </w:p>
        </w:tc>
        <w:tc>
          <w:tcPr>
            <w:tcW w:w="3139" w:type="dxa"/>
            <w:hideMark/>
          </w:tcPr>
          <w:p w14:paraId="65601DAE" w14:textId="77777777" w:rsidR="001A2306" w:rsidRPr="00925811" w:rsidRDefault="001A2306" w:rsidP="001A2306">
            <w:r w:rsidRPr="00925811">
              <w:t>Value of Load Related Expenditure ex ante non variant allowance</w:t>
            </w:r>
          </w:p>
        </w:tc>
      </w:tr>
      <w:tr w:rsidR="00A1646E" w:rsidRPr="00925811" w14:paraId="7F258B25" w14:textId="77777777" w:rsidTr="00A1646E">
        <w:trPr>
          <w:trHeight w:val="325"/>
        </w:trPr>
        <w:tc>
          <w:tcPr>
            <w:tcW w:w="4962" w:type="dxa"/>
            <w:hideMark/>
          </w:tcPr>
          <w:p w14:paraId="7531697D" w14:textId="77777777" w:rsidR="00A1646E" w:rsidRPr="00925811" w:rsidRDefault="00A1646E" w:rsidP="00A1646E">
            <w:r w:rsidRPr="00925811">
              <w:t>ENWL</w:t>
            </w:r>
          </w:p>
        </w:tc>
        <w:tc>
          <w:tcPr>
            <w:tcW w:w="3139" w:type="dxa"/>
          </w:tcPr>
          <w:p w14:paraId="03A8D5FA" w14:textId="1D5C55EE" w:rsidR="00A1646E" w:rsidRPr="00925811" w:rsidRDefault="00A1646E" w:rsidP="00A1646E">
            <w:r w:rsidRPr="00925811">
              <w:t>113.39</w:t>
            </w:r>
          </w:p>
        </w:tc>
      </w:tr>
      <w:tr w:rsidR="00231BCC" w:rsidRPr="00925811" w14:paraId="7FC7B3AD" w14:textId="77777777" w:rsidTr="00925811">
        <w:trPr>
          <w:trHeight w:val="325"/>
        </w:trPr>
        <w:tc>
          <w:tcPr>
            <w:tcW w:w="0" w:type="dxa"/>
            <w:hideMark/>
          </w:tcPr>
          <w:p w14:paraId="5E57F48A" w14:textId="0897F105" w:rsidR="00231BCC" w:rsidRPr="00925811" w:rsidRDefault="00231BCC" w:rsidP="00231BCC">
            <w:r w:rsidRPr="00925811">
              <w:t>NP</w:t>
            </w:r>
            <w:ins w:id="166" w:author="Dafydd Burton" w:date="2024-11-07T10:07:00Z" w16du:dateUtc="2024-11-07T10:07:00Z">
              <w:r w:rsidR="00142F17">
                <w:t>g</w:t>
              </w:r>
            </w:ins>
            <w:del w:id="167" w:author="Dafydd Burton" w:date="2024-11-07T10:07:00Z" w16du:dateUtc="2024-11-07T10:07:00Z">
              <w:r w:rsidRPr="00925811" w:rsidDel="00142F17">
                <w:delText>G</w:delText>
              </w:r>
            </w:del>
            <w:r w:rsidRPr="00925811">
              <w:t>N</w:t>
            </w:r>
          </w:p>
        </w:tc>
        <w:tc>
          <w:tcPr>
            <w:tcW w:w="0" w:type="dxa"/>
            <w:vAlign w:val="bottom"/>
          </w:tcPr>
          <w:p w14:paraId="6F4D33C3" w14:textId="78867C42" w:rsidR="00231BCC" w:rsidRPr="00925811" w:rsidRDefault="00231BCC" w:rsidP="00231BCC">
            <w:pPr>
              <w:rPr>
                <w:rFonts w:asciiTheme="minorHAnsi" w:hAnsiTheme="minorHAnsi"/>
              </w:rPr>
            </w:pPr>
            <w:r w:rsidRPr="00925811">
              <w:rPr>
                <w:rFonts w:asciiTheme="minorHAnsi" w:hAnsiTheme="minorHAnsi" w:cs="Calibri"/>
                <w:color w:val="000000"/>
              </w:rPr>
              <w:t>72.93</w:t>
            </w:r>
          </w:p>
        </w:tc>
      </w:tr>
      <w:tr w:rsidR="00231BCC" w:rsidRPr="00925811" w14:paraId="6C8D9602" w14:textId="77777777" w:rsidTr="00925811">
        <w:trPr>
          <w:trHeight w:val="319"/>
        </w:trPr>
        <w:tc>
          <w:tcPr>
            <w:tcW w:w="0" w:type="dxa"/>
            <w:hideMark/>
          </w:tcPr>
          <w:p w14:paraId="2B44ED28" w14:textId="21B9C03A" w:rsidR="00231BCC" w:rsidRPr="00925811" w:rsidRDefault="00231BCC" w:rsidP="00231BCC">
            <w:r w:rsidRPr="00925811">
              <w:t>NP</w:t>
            </w:r>
            <w:ins w:id="168" w:author="Dafydd Burton" w:date="2024-11-07T10:07:00Z" w16du:dateUtc="2024-11-07T10:07:00Z">
              <w:r w:rsidR="00142F17">
                <w:t>g</w:t>
              </w:r>
            </w:ins>
            <w:del w:id="169" w:author="Dafydd Burton" w:date="2024-11-07T10:07:00Z" w16du:dateUtc="2024-11-07T10:07:00Z">
              <w:r w:rsidRPr="00925811" w:rsidDel="00142F17">
                <w:delText>G</w:delText>
              </w:r>
            </w:del>
            <w:r w:rsidRPr="00925811">
              <w:t>Y</w:t>
            </w:r>
          </w:p>
        </w:tc>
        <w:tc>
          <w:tcPr>
            <w:tcW w:w="0" w:type="dxa"/>
            <w:vAlign w:val="bottom"/>
          </w:tcPr>
          <w:p w14:paraId="0E4AF45F" w14:textId="47E14090" w:rsidR="00231BCC" w:rsidRPr="00925811" w:rsidRDefault="00231BCC" w:rsidP="00231BCC">
            <w:pPr>
              <w:rPr>
                <w:rFonts w:asciiTheme="minorHAnsi" w:hAnsiTheme="minorHAnsi"/>
              </w:rPr>
            </w:pPr>
            <w:r w:rsidRPr="00925811">
              <w:rPr>
                <w:rFonts w:asciiTheme="minorHAnsi" w:hAnsiTheme="minorHAnsi" w:cs="Calibri"/>
                <w:color w:val="000000"/>
              </w:rPr>
              <w:t>124.26</w:t>
            </w:r>
          </w:p>
        </w:tc>
      </w:tr>
      <w:tr w:rsidR="00A1646E" w:rsidRPr="00925811" w14:paraId="3F251CE3" w14:textId="77777777" w:rsidTr="00A1646E">
        <w:trPr>
          <w:trHeight w:val="353"/>
        </w:trPr>
        <w:tc>
          <w:tcPr>
            <w:tcW w:w="4962" w:type="dxa"/>
            <w:hideMark/>
          </w:tcPr>
          <w:p w14:paraId="0EC0BF18" w14:textId="77777777" w:rsidR="00A1646E" w:rsidRPr="00925811" w:rsidRDefault="00A1646E" w:rsidP="00A1646E">
            <w:r w:rsidRPr="00925811">
              <w:t>WMID</w:t>
            </w:r>
          </w:p>
        </w:tc>
        <w:tc>
          <w:tcPr>
            <w:tcW w:w="3139" w:type="dxa"/>
          </w:tcPr>
          <w:p w14:paraId="136FB2A5" w14:textId="194D1D3C" w:rsidR="00A1646E" w:rsidRPr="00925811" w:rsidRDefault="00A1646E" w:rsidP="00A1646E">
            <w:r w:rsidRPr="00925811">
              <w:t>147.16</w:t>
            </w:r>
          </w:p>
        </w:tc>
      </w:tr>
      <w:tr w:rsidR="00A1646E" w:rsidRPr="00925811" w14:paraId="4E26277E" w14:textId="77777777" w:rsidTr="00A1646E">
        <w:trPr>
          <w:trHeight w:val="231"/>
        </w:trPr>
        <w:tc>
          <w:tcPr>
            <w:tcW w:w="4962" w:type="dxa"/>
            <w:hideMark/>
          </w:tcPr>
          <w:p w14:paraId="0DD20C1B" w14:textId="77777777" w:rsidR="00A1646E" w:rsidRPr="00925811" w:rsidRDefault="00A1646E" w:rsidP="00A1646E">
            <w:r w:rsidRPr="00925811">
              <w:t>EMID</w:t>
            </w:r>
          </w:p>
        </w:tc>
        <w:tc>
          <w:tcPr>
            <w:tcW w:w="3139" w:type="dxa"/>
          </w:tcPr>
          <w:p w14:paraId="4E2720E7" w14:textId="1B416970" w:rsidR="00A1646E" w:rsidRPr="00925811" w:rsidRDefault="00A1646E" w:rsidP="00A1646E">
            <w:r w:rsidRPr="00925811">
              <w:t>218.54</w:t>
            </w:r>
          </w:p>
        </w:tc>
      </w:tr>
      <w:tr w:rsidR="00A1646E" w:rsidRPr="00925811" w14:paraId="00FB0CF9" w14:textId="77777777" w:rsidTr="00A1646E">
        <w:trPr>
          <w:trHeight w:val="236"/>
        </w:trPr>
        <w:tc>
          <w:tcPr>
            <w:tcW w:w="4962" w:type="dxa"/>
            <w:hideMark/>
          </w:tcPr>
          <w:p w14:paraId="28C5E3FE" w14:textId="77777777" w:rsidR="00A1646E" w:rsidRPr="00925811" w:rsidRDefault="00A1646E" w:rsidP="00A1646E">
            <w:r w:rsidRPr="00925811">
              <w:t>SWALES</w:t>
            </w:r>
          </w:p>
        </w:tc>
        <w:tc>
          <w:tcPr>
            <w:tcW w:w="3139" w:type="dxa"/>
          </w:tcPr>
          <w:p w14:paraId="4AC84B3C" w14:textId="5EF76412" w:rsidR="00A1646E" w:rsidRPr="00925811" w:rsidRDefault="00A1646E" w:rsidP="00A1646E">
            <w:r w:rsidRPr="00925811">
              <w:t>122.07</w:t>
            </w:r>
          </w:p>
        </w:tc>
      </w:tr>
      <w:tr w:rsidR="00A1646E" w:rsidRPr="00925811" w14:paraId="27A8A618" w14:textId="77777777" w:rsidTr="00A1646E">
        <w:trPr>
          <w:trHeight w:val="400"/>
        </w:trPr>
        <w:tc>
          <w:tcPr>
            <w:tcW w:w="4962" w:type="dxa"/>
            <w:hideMark/>
          </w:tcPr>
          <w:p w14:paraId="3A2D6D92" w14:textId="77777777" w:rsidR="00A1646E" w:rsidRPr="00925811" w:rsidRDefault="00A1646E" w:rsidP="00A1646E">
            <w:r w:rsidRPr="00925811">
              <w:t>SWEST</w:t>
            </w:r>
          </w:p>
        </w:tc>
        <w:tc>
          <w:tcPr>
            <w:tcW w:w="3139" w:type="dxa"/>
          </w:tcPr>
          <w:p w14:paraId="7BD14DF5" w14:textId="146623B1" w:rsidR="00A1646E" w:rsidRPr="00925811" w:rsidRDefault="00A1646E" w:rsidP="00A1646E">
            <w:r w:rsidRPr="00925811">
              <w:t>129.80</w:t>
            </w:r>
          </w:p>
        </w:tc>
      </w:tr>
      <w:tr w:rsidR="00A1646E" w:rsidRPr="00925811" w14:paraId="6092C943" w14:textId="77777777" w:rsidTr="00A1646E">
        <w:trPr>
          <w:trHeight w:val="400"/>
        </w:trPr>
        <w:tc>
          <w:tcPr>
            <w:tcW w:w="4962" w:type="dxa"/>
            <w:hideMark/>
          </w:tcPr>
          <w:p w14:paraId="0BF8A463" w14:textId="77777777" w:rsidR="00A1646E" w:rsidRPr="00925811" w:rsidRDefault="00A1646E" w:rsidP="00A1646E">
            <w:r w:rsidRPr="00925811">
              <w:t>LPN</w:t>
            </w:r>
          </w:p>
        </w:tc>
        <w:tc>
          <w:tcPr>
            <w:tcW w:w="3139" w:type="dxa"/>
          </w:tcPr>
          <w:p w14:paraId="5CC7303F" w14:textId="54982C13" w:rsidR="00A1646E" w:rsidRPr="00925811" w:rsidRDefault="00A1646E" w:rsidP="00A1646E">
            <w:r w:rsidRPr="00925811">
              <w:t>200.99</w:t>
            </w:r>
          </w:p>
        </w:tc>
      </w:tr>
      <w:tr w:rsidR="00A1646E" w:rsidRPr="00925811" w14:paraId="7A0EF8A4" w14:textId="77777777" w:rsidTr="00A1646E">
        <w:trPr>
          <w:trHeight w:val="400"/>
        </w:trPr>
        <w:tc>
          <w:tcPr>
            <w:tcW w:w="4962" w:type="dxa"/>
            <w:hideMark/>
          </w:tcPr>
          <w:p w14:paraId="7A3FEA26" w14:textId="77777777" w:rsidR="00A1646E" w:rsidRPr="00925811" w:rsidRDefault="00A1646E" w:rsidP="00A1646E">
            <w:r w:rsidRPr="00925811">
              <w:t>SPN</w:t>
            </w:r>
          </w:p>
        </w:tc>
        <w:tc>
          <w:tcPr>
            <w:tcW w:w="3139" w:type="dxa"/>
          </w:tcPr>
          <w:p w14:paraId="0106B9B5" w14:textId="5EC083DB" w:rsidR="00A1646E" w:rsidRPr="00925811" w:rsidRDefault="00A1646E" w:rsidP="00A1646E">
            <w:r w:rsidRPr="00925811">
              <w:t>109.39</w:t>
            </w:r>
          </w:p>
        </w:tc>
      </w:tr>
      <w:tr w:rsidR="00A1646E" w:rsidRPr="00925811" w14:paraId="5740FEA9" w14:textId="77777777" w:rsidTr="00A1646E">
        <w:trPr>
          <w:trHeight w:val="400"/>
        </w:trPr>
        <w:tc>
          <w:tcPr>
            <w:tcW w:w="4962" w:type="dxa"/>
            <w:hideMark/>
          </w:tcPr>
          <w:p w14:paraId="2B65AC02" w14:textId="77777777" w:rsidR="00A1646E" w:rsidRPr="00925811" w:rsidRDefault="00A1646E" w:rsidP="00A1646E">
            <w:r w:rsidRPr="00925811">
              <w:t>EPN</w:t>
            </w:r>
          </w:p>
        </w:tc>
        <w:tc>
          <w:tcPr>
            <w:tcW w:w="3139" w:type="dxa"/>
          </w:tcPr>
          <w:p w14:paraId="7684947A" w14:textId="0526D267" w:rsidR="00A1646E" w:rsidRPr="00925811" w:rsidRDefault="00A1646E" w:rsidP="00A1646E">
            <w:r w:rsidRPr="00925811">
              <w:t>239.74</w:t>
            </w:r>
          </w:p>
        </w:tc>
      </w:tr>
      <w:tr w:rsidR="00A1646E" w:rsidRPr="00925811" w14:paraId="711408A2" w14:textId="77777777" w:rsidTr="00A1646E">
        <w:trPr>
          <w:trHeight w:val="400"/>
        </w:trPr>
        <w:tc>
          <w:tcPr>
            <w:tcW w:w="4962" w:type="dxa"/>
            <w:hideMark/>
          </w:tcPr>
          <w:p w14:paraId="73767A6D" w14:textId="77777777" w:rsidR="00A1646E" w:rsidRPr="00925811" w:rsidRDefault="00A1646E" w:rsidP="00A1646E">
            <w:r w:rsidRPr="00925811">
              <w:t>SPD</w:t>
            </w:r>
          </w:p>
        </w:tc>
        <w:tc>
          <w:tcPr>
            <w:tcW w:w="3139" w:type="dxa"/>
          </w:tcPr>
          <w:p w14:paraId="23438A0E" w14:textId="0448DB3F" w:rsidR="00A1646E" w:rsidRPr="00925811" w:rsidRDefault="00A1646E" w:rsidP="00A1646E">
            <w:r w:rsidRPr="00925811">
              <w:t>117.70</w:t>
            </w:r>
          </w:p>
        </w:tc>
      </w:tr>
      <w:tr w:rsidR="00A1646E" w:rsidRPr="00925811" w14:paraId="7A642AB7" w14:textId="77777777" w:rsidTr="00A1646E">
        <w:trPr>
          <w:trHeight w:val="400"/>
        </w:trPr>
        <w:tc>
          <w:tcPr>
            <w:tcW w:w="4962" w:type="dxa"/>
            <w:hideMark/>
          </w:tcPr>
          <w:p w14:paraId="289C2EFB" w14:textId="77777777" w:rsidR="00A1646E" w:rsidRPr="00925811" w:rsidRDefault="00A1646E" w:rsidP="00A1646E">
            <w:r w:rsidRPr="00925811">
              <w:t>SPMW</w:t>
            </w:r>
          </w:p>
        </w:tc>
        <w:tc>
          <w:tcPr>
            <w:tcW w:w="3139" w:type="dxa"/>
          </w:tcPr>
          <w:p w14:paraId="0AC31E0A" w14:textId="474409C0" w:rsidR="00A1646E" w:rsidRPr="00925811" w:rsidRDefault="00A1646E" w:rsidP="00A1646E">
            <w:r w:rsidRPr="00925811">
              <w:t>102.70</w:t>
            </w:r>
          </w:p>
        </w:tc>
      </w:tr>
      <w:tr w:rsidR="00A1646E" w:rsidRPr="00925811" w14:paraId="76E418BD" w14:textId="77777777" w:rsidTr="00A1646E">
        <w:trPr>
          <w:trHeight w:val="400"/>
        </w:trPr>
        <w:tc>
          <w:tcPr>
            <w:tcW w:w="4962" w:type="dxa"/>
            <w:hideMark/>
          </w:tcPr>
          <w:p w14:paraId="6FC79A73" w14:textId="77777777" w:rsidR="00A1646E" w:rsidRPr="00925811" w:rsidRDefault="00A1646E" w:rsidP="00A1646E">
            <w:r w:rsidRPr="00925811">
              <w:lastRenderedPageBreak/>
              <w:t>SSEH</w:t>
            </w:r>
          </w:p>
        </w:tc>
        <w:tc>
          <w:tcPr>
            <w:tcW w:w="3139" w:type="dxa"/>
          </w:tcPr>
          <w:p w14:paraId="577D243D" w14:textId="0D484264" w:rsidR="00A1646E" w:rsidRPr="00925811" w:rsidRDefault="00A1646E" w:rsidP="00A1646E">
            <w:r w:rsidRPr="00925811">
              <w:t>113.69</w:t>
            </w:r>
          </w:p>
        </w:tc>
      </w:tr>
      <w:tr w:rsidR="00A1646E" w:rsidRPr="00925811" w14:paraId="5585C7D9" w14:textId="77777777" w:rsidTr="00A1646E">
        <w:trPr>
          <w:trHeight w:val="400"/>
        </w:trPr>
        <w:tc>
          <w:tcPr>
            <w:tcW w:w="4962" w:type="dxa"/>
            <w:hideMark/>
          </w:tcPr>
          <w:p w14:paraId="27961009" w14:textId="77777777" w:rsidR="00A1646E" w:rsidRPr="00925811" w:rsidRDefault="00A1646E" w:rsidP="00A1646E">
            <w:r w:rsidRPr="00925811">
              <w:t>SSES</w:t>
            </w:r>
          </w:p>
        </w:tc>
        <w:tc>
          <w:tcPr>
            <w:tcW w:w="3139" w:type="dxa"/>
          </w:tcPr>
          <w:p w14:paraId="42F1E909" w14:textId="17D4B10A" w:rsidR="00A1646E" w:rsidRPr="00925811" w:rsidRDefault="00A1646E" w:rsidP="00A1646E">
            <w:r w:rsidRPr="00925811">
              <w:t>345.77</w:t>
            </w:r>
          </w:p>
        </w:tc>
      </w:tr>
    </w:tbl>
    <w:p w14:paraId="0850B7E9" w14:textId="77777777" w:rsidR="001A2306" w:rsidRPr="00925811" w:rsidRDefault="001A2306" w:rsidP="001A2306"/>
    <w:p w14:paraId="1BAC2496" w14:textId="77777777" w:rsidR="001A2306" w:rsidRPr="00925811" w:rsidRDefault="001A2306" w:rsidP="001A2306">
      <w:pPr>
        <w:pStyle w:val="Heading2"/>
      </w:pPr>
      <w:bookmarkStart w:id="170" w:name="_Toc126074398"/>
      <w:r w:rsidRPr="00925811">
        <w:t>Evaluative Price Control Deliverables</w:t>
      </w:r>
      <w:bookmarkEnd w:id="106"/>
      <w:bookmarkEnd w:id="107"/>
      <w:bookmarkEnd w:id="108"/>
      <w:bookmarkEnd w:id="170"/>
    </w:p>
    <w:p w14:paraId="36045826" w14:textId="77777777" w:rsidR="001A2306" w:rsidRPr="00925811" w:rsidRDefault="001A2306" w:rsidP="001A2306">
      <w:pPr>
        <w:pStyle w:val="Heading3nonumbering"/>
      </w:pPr>
      <w:r w:rsidRPr="00925811">
        <w:t>Introduction</w:t>
      </w:r>
    </w:p>
    <w:p w14:paraId="5FB6727C" w14:textId="77777777" w:rsidR="001A2306" w:rsidRPr="00925811" w:rsidRDefault="001A2306" w:rsidP="001A2306">
      <w:pPr>
        <w:pStyle w:val="NumberedNormal"/>
      </w:pPr>
      <w:r w:rsidRPr="00925811">
        <w:t xml:space="preserve">The purpose of this condition is to set out the Evaluative Price Control Deliverable terms, which contribute to the calculation of the Totex Allowance (in relation to which see the ED2 Price Control Financial Model).  </w:t>
      </w:r>
    </w:p>
    <w:p w14:paraId="7552E03A" w14:textId="77777777" w:rsidR="001A2306" w:rsidRPr="00925811" w:rsidRDefault="001A2306" w:rsidP="001A2306">
      <w:pPr>
        <w:pStyle w:val="NumberedNormal"/>
      </w:pPr>
      <w:r w:rsidRPr="00925811">
        <w:t>The effect of this condition is to specify the outputs, delivery dates and associated allowances for the Evaluative Price Control Deliverables. This condition also explains the assessment principles and the process the Authority must follow in assessing Evaluative Price Control Deliverables.</w:t>
      </w:r>
    </w:p>
    <w:p w14:paraId="07710177" w14:textId="77777777" w:rsidR="001A2306" w:rsidRPr="00925811" w:rsidRDefault="001A2306" w:rsidP="001A2306">
      <w:pPr>
        <w:pStyle w:val="NumberedNormal"/>
      </w:pPr>
      <w:r w:rsidRPr="00925811">
        <w:t>Reporting requirements for Evaluative Price Control Deliverables are established in Special Condition 9.3.</w:t>
      </w:r>
    </w:p>
    <w:p w14:paraId="1551F764" w14:textId="77777777" w:rsidR="001A2306" w:rsidRPr="00925811" w:rsidRDefault="001A2306" w:rsidP="001A2306">
      <w:pPr>
        <w:pStyle w:val="Heading3"/>
      </w:pPr>
      <w:r w:rsidRPr="00925811">
        <w:t>The value of the Evaluative Price Control Deliverable terms</w:t>
      </w:r>
    </w:p>
    <w:p w14:paraId="048C83E9" w14:textId="77777777" w:rsidR="001A2306" w:rsidRPr="00925811" w:rsidRDefault="001A2306" w:rsidP="001A2306">
      <w:pPr>
        <w:pStyle w:val="NumberedNormal"/>
      </w:pPr>
      <w:r w:rsidRPr="00925811">
        <w:t xml:space="preserve">The following terms are Evaluative Price Control Deliverable terms: </w:t>
      </w:r>
    </w:p>
    <w:p w14:paraId="1DAD2730" w14:textId="77777777" w:rsidR="001A2306" w:rsidRPr="00925811" w:rsidRDefault="001A2306" w:rsidP="001A2306">
      <w:pPr>
        <w:pStyle w:val="ListNormal"/>
        <w:tabs>
          <w:tab w:val="num" w:pos="879"/>
        </w:tabs>
      </w:pPr>
      <w:r w:rsidRPr="00925811">
        <w:t>the Cyber Resilience OT baseline term (CROT</w:t>
      </w:r>
      <w:r w:rsidRPr="00925811">
        <w:rPr>
          <w:rStyle w:val="Subscript"/>
        </w:rPr>
        <w:t>t</w:t>
      </w:r>
      <w:r w:rsidRPr="00925811">
        <w:t>);</w:t>
      </w:r>
    </w:p>
    <w:p w14:paraId="16C50FFE" w14:textId="77777777" w:rsidR="001A2306" w:rsidRPr="00925811" w:rsidRDefault="001A2306" w:rsidP="001A2306">
      <w:pPr>
        <w:pStyle w:val="ListNormal"/>
        <w:tabs>
          <w:tab w:val="num" w:pos="879"/>
        </w:tabs>
      </w:pPr>
      <w:r w:rsidRPr="00925811">
        <w:t>the Cyber Resilience OT non-baseline term (CROTRE</w:t>
      </w:r>
      <w:r w:rsidRPr="00925811">
        <w:rPr>
          <w:rStyle w:val="Subscript"/>
        </w:rPr>
        <w:t>t</w:t>
      </w:r>
      <w:r w:rsidRPr="00925811">
        <w:t>);</w:t>
      </w:r>
    </w:p>
    <w:p w14:paraId="2103358D" w14:textId="77777777" w:rsidR="001A2306" w:rsidRPr="00925811" w:rsidRDefault="001A2306" w:rsidP="001A2306">
      <w:pPr>
        <w:pStyle w:val="ListNormal"/>
        <w:tabs>
          <w:tab w:val="num" w:pos="879"/>
        </w:tabs>
      </w:pPr>
      <w:r w:rsidRPr="00925811">
        <w:t>the Cyber Resilience IT baseline term (CRIT</w:t>
      </w:r>
      <w:r w:rsidRPr="00925811">
        <w:rPr>
          <w:rStyle w:val="Subscript"/>
        </w:rPr>
        <w:t>t</w:t>
      </w:r>
      <w:r w:rsidRPr="00925811">
        <w:t>);</w:t>
      </w:r>
    </w:p>
    <w:p w14:paraId="132A377E" w14:textId="77777777" w:rsidR="001A2306" w:rsidRPr="00925811" w:rsidRDefault="001A2306" w:rsidP="001A2306">
      <w:pPr>
        <w:pStyle w:val="ListNormal"/>
        <w:tabs>
          <w:tab w:val="num" w:pos="879"/>
        </w:tabs>
      </w:pPr>
      <w:r w:rsidRPr="00925811">
        <w:t>the Cyber Resilience IT non-baseline term (CRITRE</w:t>
      </w:r>
      <w:r w:rsidRPr="00925811">
        <w:rPr>
          <w:rStyle w:val="Subscript"/>
        </w:rPr>
        <w:t>t</w:t>
      </w:r>
      <w:r w:rsidRPr="00925811">
        <w:t xml:space="preserve">); </w:t>
      </w:r>
    </w:p>
    <w:p w14:paraId="559FAB5F" w14:textId="68A78BFF" w:rsidR="001A2306" w:rsidRPr="00925811" w:rsidRDefault="001A2306" w:rsidP="001A2306">
      <w:pPr>
        <w:pStyle w:val="ListNormal"/>
        <w:tabs>
          <w:tab w:val="num" w:pos="879"/>
        </w:tabs>
      </w:pPr>
      <w:r w:rsidRPr="00925811">
        <w:t>the Strategic Investment term (SINV</w:t>
      </w:r>
      <w:r w:rsidRPr="00925811">
        <w:rPr>
          <w:rStyle w:val="Subscript"/>
        </w:rPr>
        <w:t>t</w:t>
      </w:r>
      <w:r w:rsidRPr="00925811">
        <w:t>);</w:t>
      </w:r>
      <w:r w:rsidR="0084631D" w:rsidRPr="00925811">
        <w:t xml:space="preserve"> </w:t>
      </w:r>
    </w:p>
    <w:p w14:paraId="697E4A1B" w14:textId="1FB75C9C" w:rsidR="001A2306" w:rsidRPr="00925811" w:rsidRDefault="001A2306" w:rsidP="001A2306">
      <w:pPr>
        <w:pStyle w:val="ListNormal"/>
        <w:tabs>
          <w:tab w:val="num" w:pos="879"/>
        </w:tabs>
      </w:pPr>
      <w:r w:rsidRPr="00925811">
        <w:t xml:space="preserve"> </w:t>
      </w:r>
      <w:r w:rsidR="00D30B19" w:rsidRPr="00925811">
        <w:t>[</w:t>
      </w:r>
      <w:r w:rsidR="00305FF4" w:rsidRPr="00925811">
        <w:t>n</w:t>
      </w:r>
      <w:r w:rsidR="00D30B19" w:rsidRPr="00925811">
        <w:t>ot used</w:t>
      </w:r>
      <w:r w:rsidR="00D571C2" w:rsidRPr="00925811">
        <w:t>]</w:t>
      </w:r>
      <w:r w:rsidR="00305FF4" w:rsidRPr="00925811">
        <w:t>; and</w:t>
      </w:r>
    </w:p>
    <w:p w14:paraId="2CEDCB8C" w14:textId="5A8F3902" w:rsidR="001A2306" w:rsidRPr="00925811" w:rsidRDefault="001A2306" w:rsidP="001A2306">
      <w:pPr>
        <w:pStyle w:val="ListNormal"/>
        <w:tabs>
          <w:tab w:val="num" w:pos="879"/>
        </w:tabs>
      </w:pPr>
      <w:r w:rsidRPr="00925811">
        <w:t xml:space="preserve"> the New Depot term (NEWD</w:t>
      </w:r>
      <w:r w:rsidRPr="00925811">
        <w:rPr>
          <w:vertAlign w:val="subscript"/>
        </w:rPr>
        <w:t>t</w:t>
      </w:r>
      <w:r w:rsidRPr="00925811">
        <w:t>).</w:t>
      </w:r>
    </w:p>
    <w:p w14:paraId="39A67641" w14:textId="77777777" w:rsidR="001A2306" w:rsidRPr="00925811" w:rsidRDefault="001A2306" w:rsidP="001A2306">
      <w:pPr>
        <w:pStyle w:val="NumberedNormal"/>
      </w:pPr>
      <w:r w:rsidRPr="00925811">
        <w:t>The value of CROT</w:t>
      </w:r>
      <w:r w:rsidRPr="00925811">
        <w:rPr>
          <w:rStyle w:val="Subscript"/>
        </w:rPr>
        <w:t>t</w:t>
      </w:r>
      <w:r w:rsidRPr="00925811">
        <w:t xml:space="preserve"> is derived in accordance with the following formula:</w:t>
      </w:r>
    </w:p>
    <w:p w14:paraId="42135E86" w14:textId="77777777" w:rsidR="001A2306" w:rsidRPr="00925811" w:rsidRDefault="001A2306" w:rsidP="001A2306">
      <w:pPr>
        <w:pStyle w:val="Equation"/>
      </w:pPr>
      <w:r w:rsidRPr="00925811">
        <w:t>CROT</w:t>
      </w:r>
      <w:r w:rsidRPr="00925811">
        <w:rPr>
          <w:rStyle w:val="Subscript"/>
        </w:rPr>
        <w:t>t</w:t>
      </w:r>
      <w:r w:rsidRPr="00925811">
        <w:t xml:space="preserve"> = CROBA</w:t>
      </w:r>
      <w:r w:rsidRPr="00925811">
        <w:rPr>
          <w:rStyle w:val="Subscript"/>
        </w:rPr>
        <w:t>t</w:t>
      </w:r>
      <w:r w:rsidRPr="00925811">
        <w:t xml:space="preserve"> – CROPCD</w:t>
      </w:r>
      <w:r w:rsidRPr="00925811">
        <w:rPr>
          <w:rStyle w:val="Subscript"/>
        </w:rPr>
        <w:t>t</w:t>
      </w:r>
    </w:p>
    <w:p w14:paraId="7C1E1C62" w14:textId="77777777" w:rsidR="001A2306" w:rsidRPr="00925811" w:rsidRDefault="001A2306" w:rsidP="001A2306">
      <w:pPr>
        <w:pStyle w:val="FormulaDefinitions"/>
      </w:pPr>
      <w:r w:rsidRPr="00925811">
        <w:t>where:</w:t>
      </w:r>
    </w:p>
    <w:p w14:paraId="2A33D669" w14:textId="42D8E677" w:rsidR="001A2306" w:rsidRPr="00925811" w:rsidRDefault="001A2306" w:rsidP="00925811">
      <w:pPr>
        <w:pStyle w:val="FormulaDefinitions"/>
        <w:ind w:left="2159" w:hanging="1280"/>
      </w:pPr>
      <w:r w:rsidRPr="00925811">
        <w:t>CROBA</w:t>
      </w:r>
      <w:r w:rsidRPr="00925811">
        <w:rPr>
          <w:rStyle w:val="Subscript"/>
        </w:rPr>
        <w:t>t</w:t>
      </w:r>
      <w:r w:rsidRPr="00925811">
        <w:tab/>
      </w:r>
      <w:r w:rsidR="00EF458D" w:rsidRPr="00925811">
        <w:tab/>
      </w:r>
      <w:r w:rsidRPr="00925811">
        <w:t>has the value set out in the Cyber Resilience OT Baseline Allowances Table; and</w:t>
      </w:r>
    </w:p>
    <w:p w14:paraId="21B548E5" w14:textId="77777777" w:rsidR="001A2306" w:rsidRPr="00925811" w:rsidRDefault="001A2306" w:rsidP="001A2306">
      <w:pPr>
        <w:pStyle w:val="FormulaDefinitions"/>
      </w:pPr>
      <w:r w:rsidRPr="00925811">
        <w:t>CROPCD</w:t>
      </w:r>
      <w:r w:rsidRPr="00925811">
        <w:rPr>
          <w:rStyle w:val="Subscript"/>
        </w:rPr>
        <w:t>t</w:t>
      </w:r>
      <w:r w:rsidRPr="00925811">
        <w:t xml:space="preserve"> </w:t>
      </w:r>
      <w:r w:rsidRPr="00925811">
        <w:tab/>
        <w:t>has the value directed by the Authority in accordance with Part C.</w:t>
      </w:r>
    </w:p>
    <w:p w14:paraId="42BA4F5C" w14:textId="77777777" w:rsidR="001A2306" w:rsidRPr="00925811" w:rsidRDefault="001A2306" w:rsidP="001A2306">
      <w:pPr>
        <w:pStyle w:val="NumberedNormal"/>
      </w:pPr>
      <w:r w:rsidRPr="00925811">
        <w:t>The value of CROTRE</w:t>
      </w:r>
      <w:r w:rsidRPr="00925811">
        <w:rPr>
          <w:rStyle w:val="Subscript"/>
        </w:rPr>
        <w:t>t</w:t>
      </w:r>
      <w:r w:rsidRPr="00925811">
        <w:t xml:space="preserve"> is derived in accordance with the following formula:</w:t>
      </w:r>
    </w:p>
    <w:p w14:paraId="008351EB" w14:textId="77777777" w:rsidR="001A2306" w:rsidRPr="00925811" w:rsidRDefault="001A2306" w:rsidP="001A2306">
      <w:pPr>
        <w:pStyle w:val="Equation"/>
      </w:pPr>
      <w:r w:rsidRPr="00925811">
        <w:t>CROTRE</w:t>
      </w:r>
      <w:r w:rsidRPr="00925811">
        <w:rPr>
          <w:rStyle w:val="Subscript"/>
        </w:rPr>
        <w:t>t</w:t>
      </w:r>
      <w:r w:rsidRPr="00925811">
        <w:t xml:space="preserve"> = CROR</w:t>
      </w:r>
      <w:r w:rsidRPr="00925811">
        <w:rPr>
          <w:rStyle w:val="Subscript"/>
        </w:rPr>
        <w:t>t</w:t>
      </w:r>
      <w:r w:rsidRPr="00925811">
        <w:t xml:space="preserve"> – CROPCDR</w:t>
      </w:r>
      <w:r w:rsidRPr="00925811">
        <w:rPr>
          <w:rStyle w:val="Subscript"/>
        </w:rPr>
        <w:t>t</w:t>
      </w:r>
    </w:p>
    <w:p w14:paraId="48EA6183" w14:textId="77777777" w:rsidR="001A2306" w:rsidRPr="00925811" w:rsidRDefault="001A2306" w:rsidP="001A2306">
      <w:pPr>
        <w:pStyle w:val="FormulaDefinitions"/>
      </w:pPr>
      <w:r w:rsidRPr="00925811">
        <w:t>where:</w:t>
      </w:r>
    </w:p>
    <w:p w14:paraId="62ABC0D2" w14:textId="3A23F421" w:rsidR="001A2306" w:rsidRPr="00925811" w:rsidRDefault="001A2306" w:rsidP="00925811">
      <w:pPr>
        <w:pStyle w:val="FormulaDefinitions"/>
        <w:ind w:left="2159" w:hanging="1280"/>
      </w:pPr>
      <w:r w:rsidRPr="00925811">
        <w:lastRenderedPageBreak/>
        <w:t>CROR</w:t>
      </w:r>
      <w:r w:rsidRPr="00925811">
        <w:rPr>
          <w:rStyle w:val="Subscript"/>
        </w:rPr>
        <w:t>t</w:t>
      </w:r>
      <w:r w:rsidRPr="00925811">
        <w:tab/>
      </w:r>
      <w:r w:rsidR="00EF458D" w:rsidRPr="00925811">
        <w:tab/>
      </w:r>
      <w:r w:rsidRPr="00925811">
        <w:t>has the value set out in the Cyber Resilience OT Re-opener Allowances Table, in relation to which see Part G of Special Condition 3.2 (Uncertain Costs Re-openers); and</w:t>
      </w:r>
    </w:p>
    <w:p w14:paraId="7211229C" w14:textId="77777777" w:rsidR="001A2306" w:rsidRPr="00925811" w:rsidRDefault="001A2306" w:rsidP="001A2306">
      <w:pPr>
        <w:pStyle w:val="FormulaDefinitions"/>
      </w:pPr>
      <w:r w:rsidRPr="00925811">
        <w:t>CROPCDR</w:t>
      </w:r>
      <w:r w:rsidRPr="00925811">
        <w:rPr>
          <w:rStyle w:val="Subscript"/>
        </w:rPr>
        <w:t>t</w:t>
      </w:r>
      <w:r w:rsidRPr="00925811">
        <w:t xml:space="preserve"> </w:t>
      </w:r>
      <w:r w:rsidRPr="00925811">
        <w:tab/>
        <w:t>has the value directed by the Authority in accordance with Part C.</w:t>
      </w:r>
    </w:p>
    <w:p w14:paraId="1669B136" w14:textId="77777777" w:rsidR="001A2306" w:rsidRPr="00925811" w:rsidRDefault="001A2306" w:rsidP="001A2306">
      <w:pPr>
        <w:pStyle w:val="NumberedNormal"/>
      </w:pPr>
      <w:r w:rsidRPr="00925811">
        <w:t>The value of CRIT</w:t>
      </w:r>
      <w:r w:rsidRPr="00925811">
        <w:rPr>
          <w:rStyle w:val="Subscript"/>
        </w:rPr>
        <w:t>t</w:t>
      </w:r>
      <w:r w:rsidRPr="00925811">
        <w:t xml:space="preserve"> is derived in accordance with the following formula:</w:t>
      </w:r>
    </w:p>
    <w:p w14:paraId="6FC025E1" w14:textId="77777777" w:rsidR="001A2306" w:rsidRPr="00925811" w:rsidRDefault="001A2306" w:rsidP="001A2306">
      <w:pPr>
        <w:pStyle w:val="Equation"/>
      </w:pPr>
      <w:r w:rsidRPr="00925811">
        <w:t>CRIT</w:t>
      </w:r>
      <w:r w:rsidRPr="00925811">
        <w:rPr>
          <w:rStyle w:val="Subscript"/>
        </w:rPr>
        <w:t>t</w:t>
      </w:r>
      <w:r w:rsidRPr="00925811">
        <w:t xml:space="preserve"> = CRIBA</w:t>
      </w:r>
      <w:r w:rsidRPr="00925811">
        <w:rPr>
          <w:rStyle w:val="Subscript"/>
        </w:rPr>
        <w:t>t</w:t>
      </w:r>
      <w:r w:rsidRPr="00925811">
        <w:t xml:space="preserve"> – CRIPCD</w:t>
      </w:r>
      <w:r w:rsidRPr="00925811">
        <w:rPr>
          <w:rStyle w:val="Subscript"/>
        </w:rPr>
        <w:t>t</w:t>
      </w:r>
    </w:p>
    <w:p w14:paraId="397A0A98" w14:textId="77777777" w:rsidR="001A2306" w:rsidRPr="00925811" w:rsidRDefault="001A2306" w:rsidP="001A2306">
      <w:pPr>
        <w:pStyle w:val="FormulaDefinitions"/>
      </w:pPr>
      <w:r w:rsidRPr="00925811">
        <w:t>where:</w:t>
      </w:r>
    </w:p>
    <w:p w14:paraId="19F54BC1" w14:textId="43DBB076" w:rsidR="001A2306" w:rsidRPr="00925811" w:rsidRDefault="001A2306" w:rsidP="00925811">
      <w:pPr>
        <w:pStyle w:val="FormulaDefinitions"/>
        <w:ind w:left="2159" w:hanging="1280"/>
      </w:pPr>
      <w:r w:rsidRPr="00925811">
        <w:t>CRIBA</w:t>
      </w:r>
      <w:r w:rsidRPr="00925811">
        <w:rPr>
          <w:rStyle w:val="Subscript"/>
        </w:rPr>
        <w:t>t</w:t>
      </w:r>
      <w:r w:rsidRPr="00925811">
        <w:tab/>
      </w:r>
      <w:r w:rsidR="00E8238C" w:rsidRPr="00925811">
        <w:tab/>
      </w:r>
      <w:r w:rsidRPr="00925811">
        <w:t>has the value set out in the Cyber Resilience IT Baseline Allowances Table; and</w:t>
      </w:r>
    </w:p>
    <w:p w14:paraId="7267D91E" w14:textId="31064777" w:rsidR="001A2306" w:rsidRPr="00925811" w:rsidRDefault="001A2306" w:rsidP="001A2306">
      <w:pPr>
        <w:pStyle w:val="FormulaDefinitions"/>
      </w:pPr>
      <w:r w:rsidRPr="00925811">
        <w:t>CRIPCD</w:t>
      </w:r>
      <w:r w:rsidRPr="00925811">
        <w:rPr>
          <w:rStyle w:val="Subscript"/>
        </w:rPr>
        <w:t>t</w:t>
      </w:r>
      <w:r w:rsidRPr="00925811">
        <w:tab/>
      </w:r>
      <w:r w:rsidR="00E8238C" w:rsidRPr="00925811">
        <w:tab/>
      </w:r>
      <w:r w:rsidRPr="00925811">
        <w:t xml:space="preserve"> has the value directed by the Authority in accordance with Part C.</w:t>
      </w:r>
    </w:p>
    <w:p w14:paraId="150141F9" w14:textId="77777777" w:rsidR="001A2306" w:rsidRPr="00925811" w:rsidRDefault="001A2306" w:rsidP="001A2306">
      <w:pPr>
        <w:pStyle w:val="NumberedNormal"/>
      </w:pPr>
      <w:r w:rsidRPr="00925811">
        <w:t>The value of CRITRE</w:t>
      </w:r>
      <w:r w:rsidRPr="00925811">
        <w:rPr>
          <w:rStyle w:val="Subscript"/>
        </w:rPr>
        <w:t>t</w:t>
      </w:r>
      <w:r w:rsidRPr="00925811">
        <w:t xml:space="preserve"> is derived in accordance with the following formula:</w:t>
      </w:r>
    </w:p>
    <w:p w14:paraId="6C4C9A7D" w14:textId="77777777" w:rsidR="001A2306" w:rsidRPr="00925811" w:rsidRDefault="001A2306" w:rsidP="001A2306">
      <w:pPr>
        <w:pStyle w:val="Equation"/>
      </w:pPr>
      <w:r w:rsidRPr="00925811">
        <w:t>CRITRE</w:t>
      </w:r>
      <w:r w:rsidRPr="00925811">
        <w:rPr>
          <w:rStyle w:val="Subscript"/>
        </w:rPr>
        <w:t>t</w:t>
      </w:r>
      <w:r w:rsidRPr="00925811">
        <w:t xml:space="preserve"> = CRIR</w:t>
      </w:r>
      <w:r w:rsidRPr="00925811">
        <w:rPr>
          <w:rStyle w:val="Subscript"/>
        </w:rPr>
        <w:t>t</w:t>
      </w:r>
      <w:r w:rsidRPr="00925811">
        <w:t xml:space="preserve"> – CRIPCDR</w:t>
      </w:r>
      <w:r w:rsidRPr="00925811">
        <w:rPr>
          <w:rStyle w:val="Subscript"/>
        </w:rPr>
        <w:t>t</w:t>
      </w:r>
    </w:p>
    <w:p w14:paraId="51CF8D9E" w14:textId="77777777" w:rsidR="001A2306" w:rsidRPr="00925811" w:rsidRDefault="001A2306" w:rsidP="001A2306">
      <w:pPr>
        <w:pStyle w:val="FormulaDefinitions"/>
      </w:pPr>
      <w:r w:rsidRPr="00925811">
        <w:t>where:</w:t>
      </w:r>
    </w:p>
    <w:p w14:paraId="2278C8EE" w14:textId="1F9771D4" w:rsidR="001A2306" w:rsidRPr="00925811" w:rsidRDefault="001A2306" w:rsidP="00925811">
      <w:pPr>
        <w:pStyle w:val="FormulaDefinitions"/>
        <w:ind w:left="2159" w:hanging="1280"/>
      </w:pPr>
      <w:r w:rsidRPr="00925811">
        <w:t>CRIR</w:t>
      </w:r>
      <w:r w:rsidRPr="00925811">
        <w:rPr>
          <w:rStyle w:val="Subscript"/>
        </w:rPr>
        <w:t>t</w:t>
      </w:r>
      <w:r w:rsidRPr="00925811">
        <w:tab/>
      </w:r>
      <w:r w:rsidR="00140994" w:rsidRPr="00925811">
        <w:tab/>
      </w:r>
      <w:r w:rsidRPr="00925811">
        <w:t>has the value set out in the Cyber Resilience IT Re-opener Allowances Table, in relation to which see Part H of Special Condition 3.2 (Uncertain Costs Re-openers); and</w:t>
      </w:r>
    </w:p>
    <w:p w14:paraId="0EC126D5" w14:textId="77777777" w:rsidR="001A2306" w:rsidRPr="00925811" w:rsidRDefault="001A2306" w:rsidP="001A2306">
      <w:pPr>
        <w:pStyle w:val="FormulaDefinitions"/>
      </w:pPr>
      <w:r w:rsidRPr="00925811">
        <w:t>CRIPCDR</w:t>
      </w:r>
      <w:r w:rsidRPr="00925811">
        <w:rPr>
          <w:rStyle w:val="Subscript"/>
        </w:rPr>
        <w:t>t</w:t>
      </w:r>
      <w:r w:rsidRPr="00925811">
        <w:tab/>
        <w:t>has the value directed by the Authority in accordance with Part C.</w:t>
      </w:r>
    </w:p>
    <w:p w14:paraId="22FB8116" w14:textId="77777777" w:rsidR="001A2306" w:rsidRPr="00925811" w:rsidRDefault="001A2306" w:rsidP="001A2306">
      <w:pPr>
        <w:pStyle w:val="NumberedNormal"/>
      </w:pPr>
      <w:r w:rsidRPr="00925811">
        <w:t>The value of SINV</w:t>
      </w:r>
      <w:r w:rsidRPr="00925811">
        <w:rPr>
          <w:rStyle w:val="Subscript"/>
        </w:rPr>
        <w:t>t</w:t>
      </w:r>
      <w:r w:rsidRPr="00925811">
        <w:t xml:space="preserve"> is derived in accordance with the following formula:</w:t>
      </w:r>
    </w:p>
    <w:p w14:paraId="2593FC50" w14:textId="77777777" w:rsidR="001A2306" w:rsidRPr="00925811" w:rsidRDefault="001A2306" w:rsidP="001A2306">
      <w:pPr>
        <w:pStyle w:val="Equation"/>
      </w:pPr>
      <w:bookmarkStart w:id="171" w:name="_Hlk117779755"/>
      <w:r w:rsidRPr="00925811">
        <w:t>SINV</w:t>
      </w:r>
      <w:r w:rsidRPr="00925811">
        <w:rPr>
          <w:rStyle w:val="Subscript"/>
        </w:rPr>
        <w:t>t</w:t>
      </w:r>
      <w:r w:rsidRPr="00925811">
        <w:t xml:space="preserve"> = SINVA</w:t>
      </w:r>
      <w:r w:rsidRPr="00925811">
        <w:rPr>
          <w:rStyle w:val="Subscript"/>
        </w:rPr>
        <w:t>t</w:t>
      </w:r>
      <w:r w:rsidRPr="00925811">
        <w:t xml:space="preserve"> - SINVB</w:t>
      </w:r>
      <w:r w:rsidRPr="00925811">
        <w:rPr>
          <w:rStyle w:val="Subscript"/>
        </w:rPr>
        <w:t>t</w:t>
      </w:r>
      <w:bookmarkEnd w:id="171"/>
    </w:p>
    <w:p w14:paraId="3943624E" w14:textId="77777777" w:rsidR="001A2306" w:rsidRPr="00925811" w:rsidRDefault="001A2306" w:rsidP="001A2306">
      <w:pPr>
        <w:pStyle w:val="FormulaDefinitions"/>
      </w:pPr>
      <w:r w:rsidRPr="00925811">
        <w:t>where:</w:t>
      </w:r>
    </w:p>
    <w:p w14:paraId="691F0A9F" w14:textId="77777777" w:rsidR="001A2306" w:rsidRPr="00925811" w:rsidRDefault="001A2306" w:rsidP="001A2306">
      <w:pPr>
        <w:pStyle w:val="FormulaDefinitions"/>
      </w:pPr>
      <w:r w:rsidRPr="00925811">
        <w:t>SINVA</w:t>
      </w:r>
      <w:r w:rsidRPr="00925811">
        <w:rPr>
          <w:rStyle w:val="Subscript"/>
        </w:rPr>
        <w:t>t</w:t>
      </w:r>
      <w:r w:rsidRPr="00925811">
        <w:tab/>
        <w:t>means the value of SINVA</w:t>
      </w:r>
      <w:r w:rsidRPr="00925811">
        <w:rPr>
          <w:rStyle w:val="Subscript"/>
        </w:rPr>
        <w:t>t</w:t>
      </w:r>
      <w:r w:rsidRPr="00925811">
        <w:t xml:space="preserve"> set out in Appendix 1; and</w:t>
      </w:r>
    </w:p>
    <w:p w14:paraId="66E7701E" w14:textId="77777777" w:rsidR="001A2306" w:rsidRPr="00925811" w:rsidRDefault="001A2306" w:rsidP="001A2306">
      <w:pPr>
        <w:pStyle w:val="FormulaDefinitions"/>
      </w:pPr>
      <w:r w:rsidRPr="00925811">
        <w:t>SINVB</w:t>
      </w:r>
      <w:r w:rsidRPr="00925811">
        <w:rPr>
          <w:rStyle w:val="Subscript"/>
        </w:rPr>
        <w:t>t</w:t>
      </w:r>
      <w:r w:rsidRPr="00925811">
        <w:t xml:space="preserve"> </w:t>
      </w:r>
      <w:r w:rsidRPr="00925811">
        <w:tab/>
        <w:t>has the value zero unless the Authority directs otherwise in accordance with Part C.</w:t>
      </w:r>
    </w:p>
    <w:p w14:paraId="57C5207D" w14:textId="69AD2EBA" w:rsidR="001A2306" w:rsidRPr="00925811" w:rsidRDefault="00D571C2" w:rsidP="001A2306">
      <w:pPr>
        <w:pStyle w:val="NumberedNormal"/>
      </w:pPr>
      <w:r w:rsidRPr="00925811">
        <w:t>[Not used]</w:t>
      </w:r>
    </w:p>
    <w:p w14:paraId="65499130" w14:textId="77777777" w:rsidR="001A2306" w:rsidRPr="00925811" w:rsidRDefault="001A2306" w:rsidP="001A2306">
      <w:pPr>
        <w:pStyle w:val="NumberedNormal"/>
      </w:pPr>
      <w:r w:rsidRPr="00925811">
        <w:t>The value of NEWD</w:t>
      </w:r>
      <w:r w:rsidRPr="00925811">
        <w:rPr>
          <w:rStyle w:val="Subscript"/>
        </w:rPr>
        <w:t>t</w:t>
      </w:r>
      <w:r w:rsidRPr="00925811">
        <w:t xml:space="preserve"> is derived in accordance with the following formula:</w:t>
      </w:r>
    </w:p>
    <w:p w14:paraId="5253CD8E" w14:textId="77777777" w:rsidR="001A2306" w:rsidRPr="00925811" w:rsidRDefault="001A2306" w:rsidP="001A2306">
      <w:pPr>
        <w:pStyle w:val="FormulaDefinitions"/>
      </w:pPr>
      <w:r w:rsidRPr="00925811">
        <w:t>NEWD</w:t>
      </w:r>
      <w:r w:rsidRPr="00925811">
        <w:rPr>
          <w:rStyle w:val="Subscript"/>
        </w:rPr>
        <w:t>t</w:t>
      </w:r>
      <w:r w:rsidRPr="00925811">
        <w:t xml:space="preserve"> = NEWDA</w:t>
      </w:r>
      <w:r w:rsidRPr="00925811">
        <w:rPr>
          <w:rStyle w:val="Subscript"/>
        </w:rPr>
        <w:t>t</w:t>
      </w:r>
      <w:r w:rsidRPr="00925811">
        <w:t xml:space="preserve"> - NEWDB</w:t>
      </w:r>
      <w:r w:rsidRPr="00925811">
        <w:rPr>
          <w:rStyle w:val="Subscript"/>
        </w:rPr>
        <w:t>t</w:t>
      </w:r>
    </w:p>
    <w:p w14:paraId="7401A8BC" w14:textId="77777777" w:rsidR="001A2306" w:rsidRPr="00925811" w:rsidRDefault="001A2306" w:rsidP="001A2306">
      <w:pPr>
        <w:pStyle w:val="FormulaDefinitions"/>
      </w:pPr>
      <w:r w:rsidRPr="00925811">
        <w:t>where:</w:t>
      </w:r>
    </w:p>
    <w:p w14:paraId="7EB32091" w14:textId="77777777" w:rsidR="001A2306" w:rsidRPr="00925811" w:rsidRDefault="001A2306" w:rsidP="001A2306">
      <w:pPr>
        <w:pStyle w:val="FormulaDefinitions"/>
      </w:pPr>
      <w:r w:rsidRPr="00925811">
        <w:t>NEWDA</w:t>
      </w:r>
      <w:r w:rsidRPr="00925811">
        <w:rPr>
          <w:rStyle w:val="Subscript"/>
        </w:rPr>
        <w:t>t</w:t>
      </w:r>
      <w:r w:rsidRPr="00925811">
        <w:tab/>
        <w:t>means the value of NEWDA</w:t>
      </w:r>
      <w:r w:rsidRPr="00925811">
        <w:rPr>
          <w:rStyle w:val="Subscript"/>
        </w:rPr>
        <w:t>t</w:t>
      </w:r>
      <w:r w:rsidRPr="00925811">
        <w:t xml:space="preserve"> set out in Appendix 1; and</w:t>
      </w:r>
    </w:p>
    <w:p w14:paraId="38F546A6" w14:textId="77777777" w:rsidR="001A2306" w:rsidRPr="00925811" w:rsidRDefault="001A2306" w:rsidP="00925811">
      <w:pPr>
        <w:pStyle w:val="FormulaDefinitions"/>
        <w:ind w:left="2159" w:hanging="1280"/>
      </w:pPr>
      <w:r w:rsidRPr="00925811">
        <w:t>NEWDB</w:t>
      </w:r>
      <w:r w:rsidRPr="00925811">
        <w:rPr>
          <w:rStyle w:val="Subscript"/>
        </w:rPr>
        <w:t>t</w:t>
      </w:r>
      <w:r w:rsidRPr="00925811">
        <w:t xml:space="preserve"> </w:t>
      </w:r>
      <w:r w:rsidRPr="00925811">
        <w:tab/>
        <w:t xml:space="preserve">has the value zero unless the Authority directs otherwise in accordance with Part C. </w:t>
      </w:r>
    </w:p>
    <w:p w14:paraId="34A41E67" w14:textId="77777777" w:rsidR="001A2306" w:rsidRPr="00925811" w:rsidRDefault="001A2306" w:rsidP="001A2306">
      <w:pPr>
        <w:pStyle w:val="Heading3"/>
      </w:pPr>
      <w:r w:rsidRPr="00925811">
        <w:lastRenderedPageBreak/>
        <w:t>Requirement to deliver certain Evaluative Price Control Deliverables</w:t>
      </w:r>
    </w:p>
    <w:p w14:paraId="172F35EE" w14:textId="77777777" w:rsidR="001A2306" w:rsidRPr="00925811" w:rsidRDefault="001A2306" w:rsidP="001A2306">
      <w:pPr>
        <w:pStyle w:val="NumberedNormal"/>
      </w:pPr>
      <w:r w:rsidRPr="00925811">
        <w:t>The licensee must take all reasonable steps to deliver the outputs specified in the Cyber Resilience OT PCD Table and the Cyber Resilience IT PCD Table in accordance with and by the delivery dates specified in those tables.</w:t>
      </w:r>
    </w:p>
    <w:p w14:paraId="09349D24" w14:textId="77777777" w:rsidR="001A2306" w:rsidRPr="00925811" w:rsidRDefault="001A2306" w:rsidP="001A2306">
      <w:pPr>
        <w:pStyle w:val="NumberedNormal"/>
      </w:pPr>
      <w:r w:rsidRPr="00925811">
        <w:t>The licensee is also funded to deliver the outputs specified in Appendix 2 in accordance with and by the delivery dates specified in Appendix 2.</w:t>
      </w:r>
    </w:p>
    <w:p w14:paraId="427D31F7" w14:textId="77777777" w:rsidR="001A2306" w:rsidRPr="00925811" w:rsidRDefault="001A2306" w:rsidP="001A2306">
      <w:pPr>
        <w:pStyle w:val="Heading3"/>
      </w:pPr>
      <w:r w:rsidRPr="00925811">
        <w:t>Assessment of the Evaluative Price Control Deliverables</w:t>
      </w:r>
    </w:p>
    <w:p w14:paraId="57F299EF" w14:textId="77777777" w:rsidR="001A2306" w:rsidRPr="00925811" w:rsidRDefault="001A2306" w:rsidP="001A2306">
      <w:pPr>
        <w:pStyle w:val="NumberedNormal"/>
      </w:pPr>
      <w:r w:rsidRPr="00925811">
        <w:t>The Authority may, in accordance with the assessment principles set out in this Part, direct an adjustment to allowances where the licensee has not Fully Delivered an output in the Cyber Resilience OT PCD Table, the Cyber Resilience IT PCD Table or Appendix 2.</w:t>
      </w:r>
    </w:p>
    <w:p w14:paraId="1108516D" w14:textId="77777777" w:rsidR="001A2306" w:rsidRPr="00925811" w:rsidRDefault="001A2306" w:rsidP="001A2306">
      <w:pPr>
        <w:pStyle w:val="NumberedNormal"/>
      </w:pPr>
      <w:r w:rsidRPr="00925811">
        <w:t>In deciding whether to make a direction to adjust allowances where an Evaluative Price Control Deliverable has not been Fully Delivered and in deciding the contents of such a direction, the Authority must apply the following assessment principles:</w:t>
      </w:r>
    </w:p>
    <w:p w14:paraId="07286FC9" w14:textId="77777777" w:rsidR="001A2306" w:rsidRPr="00925811" w:rsidRDefault="001A2306" w:rsidP="001A2306">
      <w:pPr>
        <w:pStyle w:val="ListNormal"/>
        <w:tabs>
          <w:tab w:val="num" w:pos="879"/>
        </w:tabs>
      </w:pPr>
      <w:r w:rsidRPr="00925811">
        <w:t xml:space="preserve">where an output is Fully Delivered With An Alternative Specification and the licensee demonstrates that any underspends against the associated allowances are attributable to Efficiency or Innovation, the Authority may not make any adjustment to the associated allowance; </w:t>
      </w:r>
    </w:p>
    <w:p w14:paraId="35551370" w14:textId="77777777" w:rsidR="001A2306" w:rsidRPr="00925811" w:rsidRDefault="001A2306" w:rsidP="001A2306">
      <w:pPr>
        <w:pStyle w:val="ListNormal"/>
        <w:tabs>
          <w:tab w:val="num" w:pos="879"/>
        </w:tabs>
      </w:pPr>
      <w:r w:rsidRPr="00925811">
        <w:t>where an output is Not Delivered, the Authority may direct a reduction of the associated allowance up to the total amount of the allowance, save that the Authority must allow the licensee the costs of undertaking reasonable and necessary work until the decision to not deliver the output was made, where the licensee demonstrates that the costs were reasonable, necessary, incurred efficiently and not otherwise funded by the special conditions;</w:t>
      </w:r>
    </w:p>
    <w:p w14:paraId="1BD789FB" w14:textId="77777777" w:rsidR="001A2306" w:rsidRPr="00925811" w:rsidRDefault="001A2306" w:rsidP="001A2306">
      <w:pPr>
        <w:pStyle w:val="ListNormal"/>
        <w:tabs>
          <w:tab w:val="num" w:pos="879"/>
        </w:tabs>
      </w:pPr>
      <w:r w:rsidRPr="00925811">
        <w:t>where an output is Delayed, the Authority may direct a re-profiling of the associated allowance to match the profile of the actual delivery of work or expenditure, where re-profiling would have a material impact on allowances; and</w:t>
      </w:r>
    </w:p>
    <w:p w14:paraId="36D510F1" w14:textId="77777777" w:rsidR="001A2306" w:rsidRPr="00925811" w:rsidRDefault="001A2306" w:rsidP="001A2306">
      <w:pPr>
        <w:pStyle w:val="ListNormal"/>
        <w:tabs>
          <w:tab w:val="num" w:pos="879"/>
        </w:tabs>
      </w:pPr>
      <w:r w:rsidRPr="00925811">
        <w:t>where the output is Partially Delivered or Partially Delivered With Alternative Specification, and</w:t>
      </w:r>
    </w:p>
    <w:p w14:paraId="26F7AE37" w14:textId="77777777" w:rsidR="001A2306" w:rsidRPr="00925811" w:rsidRDefault="001A2306">
      <w:pPr>
        <w:numPr>
          <w:ilvl w:val="4"/>
          <w:numId w:val="1"/>
        </w:numPr>
      </w:pPr>
      <w:r w:rsidRPr="00925811">
        <w:t>the licensee demonstrates that any underspend against the associated allowance is attributable to Efficiency or Innovation; and</w:t>
      </w:r>
    </w:p>
    <w:p w14:paraId="06E34475" w14:textId="77777777" w:rsidR="001A2306" w:rsidRPr="00925811" w:rsidRDefault="001A2306">
      <w:pPr>
        <w:numPr>
          <w:ilvl w:val="4"/>
          <w:numId w:val="1"/>
        </w:numPr>
      </w:pPr>
      <w:r w:rsidRPr="00925811">
        <w:t xml:space="preserve">the licensee provides a justified estimate of the proportion of the output or Consumer Outcome associated with the work delivered; </w:t>
      </w:r>
    </w:p>
    <w:p w14:paraId="57C5F320" w14:textId="77777777" w:rsidR="001A2306" w:rsidRPr="00925811" w:rsidRDefault="001A2306" w:rsidP="004D4646">
      <w:pPr>
        <w:pStyle w:val="ListNormal"/>
        <w:numPr>
          <w:ilvl w:val="0"/>
          <w:numId w:val="0"/>
        </w:numPr>
        <w:ind w:left="1236"/>
      </w:pPr>
      <w:r w:rsidRPr="00925811">
        <w:t xml:space="preserve">the Authority may direct an adjustment to the associated allowance only in accordance with the following formula:  </w:t>
      </w:r>
    </w:p>
    <w:p w14:paraId="600CFC6C" w14:textId="77777777" w:rsidR="001A2306" w:rsidRPr="00925811" w:rsidRDefault="001A2306" w:rsidP="001A2306">
      <w:pPr>
        <w:pStyle w:val="Equation"/>
      </w:pPr>
      <w:r w:rsidRPr="00925811">
        <w:lastRenderedPageBreak/>
        <w:t>adjustment to allowances = ((1 – proportion of output or Consumer Outcome delivered) * associated allowance)</w:t>
      </w:r>
    </w:p>
    <w:p w14:paraId="6D3CA75A" w14:textId="77777777" w:rsidR="001A2306" w:rsidRPr="00925811" w:rsidRDefault="001A2306" w:rsidP="001A2306">
      <w:pPr>
        <w:pStyle w:val="ListNormal"/>
        <w:tabs>
          <w:tab w:val="num" w:pos="879"/>
        </w:tabs>
      </w:pPr>
      <w:r w:rsidRPr="00925811">
        <w:t>where none of the circumstances described in sub-paragraphs (b) to (d) apply, the Authority may direct an adjustment to the associated allowances to allow only the efficient costs of any work carried out that contributes to the delivery of the output.  When deciding on the value of any such adjustment, the Authority must:</w:t>
      </w:r>
    </w:p>
    <w:p w14:paraId="4AED2C05" w14:textId="77777777" w:rsidR="001A2306" w:rsidRPr="00925811" w:rsidRDefault="001A2306" w:rsidP="001A2306">
      <w:pPr>
        <w:pStyle w:val="SublistNormal"/>
      </w:pPr>
      <w:r w:rsidRPr="00925811">
        <w:t xml:space="preserve">have due regard to the particular characteristics of the output; </w:t>
      </w:r>
    </w:p>
    <w:p w14:paraId="07BE8D44" w14:textId="77777777" w:rsidR="001A2306" w:rsidRPr="00925811" w:rsidRDefault="001A2306" w:rsidP="001A2306">
      <w:pPr>
        <w:pStyle w:val="SublistNormal"/>
      </w:pPr>
      <w:r w:rsidRPr="00925811">
        <w:t>have due regard to any factors that are outside of the licensee’s control and that may have affected the ability of the licensee to Fully Deliver the output; and</w:t>
      </w:r>
    </w:p>
    <w:p w14:paraId="343E2E30" w14:textId="77777777" w:rsidR="001A2306" w:rsidRPr="00925811" w:rsidRDefault="001A2306" w:rsidP="001A2306">
      <w:pPr>
        <w:pStyle w:val="SublistNormal"/>
      </w:pPr>
      <w:r w:rsidRPr="00925811">
        <w:t>establish efficient costs using the following methods:</w:t>
      </w:r>
    </w:p>
    <w:p w14:paraId="507EC206" w14:textId="77777777" w:rsidR="001A2306" w:rsidRPr="00925811" w:rsidRDefault="001A2306" w:rsidP="001A2306">
      <w:pPr>
        <w:pStyle w:val="SublistIndentOnly"/>
      </w:pPr>
      <w:r w:rsidRPr="00925811">
        <w:t>(AA) where these are available, using benchmarking against historical data; or</w:t>
      </w:r>
    </w:p>
    <w:p w14:paraId="29E6512C" w14:textId="77777777" w:rsidR="001A2306" w:rsidRPr="00925811" w:rsidRDefault="001A2306" w:rsidP="001A2306">
      <w:pPr>
        <w:pStyle w:val="SublistIndentOnly"/>
      </w:pPr>
      <w:r w:rsidRPr="00925811">
        <w:t>(BB) where historical cost data is not available, using bespoke engineering and cost assessment, employing qualitative techniques to supplement technical methods;</w:t>
      </w:r>
    </w:p>
    <w:p w14:paraId="03C4DB88" w14:textId="77777777" w:rsidR="001A2306" w:rsidRPr="00925811" w:rsidRDefault="001A2306" w:rsidP="001A2306">
      <w:pPr>
        <w:pStyle w:val="ListNormal"/>
        <w:tabs>
          <w:tab w:val="num" w:pos="879"/>
        </w:tabs>
      </w:pPr>
      <w:r w:rsidRPr="00925811">
        <w:t>the Authority may not direct an increase to allowances for an Evaluative Price Control Deliverable that has not been Fully Delivered;</w:t>
      </w:r>
    </w:p>
    <w:p w14:paraId="32269C04" w14:textId="77777777" w:rsidR="001A2306" w:rsidRPr="00925811" w:rsidRDefault="001A2306" w:rsidP="001A2306">
      <w:pPr>
        <w:pStyle w:val="ListNormal"/>
        <w:tabs>
          <w:tab w:val="num" w:pos="879"/>
        </w:tabs>
      </w:pPr>
      <w:r w:rsidRPr="00925811">
        <w:t xml:space="preserve"> any adjustment to an associated allowance must allocate that allowance to Regulatory Years in accordance with the profile of actual expenditure reported by the licensee; and</w:t>
      </w:r>
    </w:p>
    <w:p w14:paraId="0E3C145B" w14:textId="77777777" w:rsidR="001A2306" w:rsidRPr="00925811" w:rsidRDefault="001A2306" w:rsidP="001A2306">
      <w:pPr>
        <w:pStyle w:val="ListNormal"/>
        <w:tabs>
          <w:tab w:val="num" w:pos="879"/>
        </w:tabs>
      </w:pPr>
      <w:r w:rsidRPr="00925811">
        <w:t>the split between fast money and the RAV for any adjustments must be as set out in the ED2 Price Control Financial Model.</w:t>
      </w:r>
    </w:p>
    <w:p w14:paraId="31E5A4CD" w14:textId="77777777" w:rsidR="001A2306" w:rsidRPr="00925811" w:rsidRDefault="001A2306" w:rsidP="001A2306">
      <w:pPr>
        <w:pStyle w:val="Heading3"/>
      </w:pPr>
      <w:r w:rsidRPr="00925811">
        <w:t>What process will the Authority follow in making a direction?</w:t>
      </w:r>
    </w:p>
    <w:p w14:paraId="51F019B9" w14:textId="77777777" w:rsidR="001A2306" w:rsidRPr="00925811" w:rsidRDefault="001A2306" w:rsidP="001A2306">
      <w:pPr>
        <w:pStyle w:val="NumberedNormal"/>
      </w:pPr>
      <w:r w:rsidRPr="00925811">
        <w:t>Before making a direction under this licence condition, the Authority must send to the licensee:</w:t>
      </w:r>
    </w:p>
    <w:p w14:paraId="0317B277" w14:textId="77777777" w:rsidR="001A2306" w:rsidRPr="00925811" w:rsidRDefault="001A2306" w:rsidP="001A2306">
      <w:pPr>
        <w:pStyle w:val="ListNormal"/>
        <w:tabs>
          <w:tab w:val="num" w:pos="879"/>
        </w:tabs>
      </w:pPr>
      <w:r w:rsidRPr="00925811">
        <w:t>the text of the proposed direction;</w:t>
      </w:r>
    </w:p>
    <w:p w14:paraId="3F26340E" w14:textId="77777777" w:rsidR="001A2306" w:rsidRPr="00925811" w:rsidRDefault="001A2306" w:rsidP="001A2306">
      <w:pPr>
        <w:pStyle w:val="ListNormal"/>
        <w:tabs>
          <w:tab w:val="num" w:pos="879"/>
        </w:tabs>
      </w:pPr>
      <w:r w:rsidRPr="00925811">
        <w:t>the reasons for the proposed direction; and</w:t>
      </w:r>
    </w:p>
    <w:p w14:paraId="37A7D91A" w14:textId="77777777" w:rsidR="001A2306" w:rsidRPr="00925811" w:rsidRDefault="001A2306" w:rsidP="001A2306">
      <w:pPr>
        <w:pStyle w:val="ListNormal"/>
        <w:tabs>
          <w:tab w:val="num" w:pos="879"/>
        </w:tabs>
      </w:pPr>
      <w:r w:rsidRPr="00925811">
        <w:t>a statement setting out the period during which representations may be made on the proposed direction, which must not be less than 28 days.</w:t>
      </w:r>
    </w:p>
    <w:p w14:paraId="3D408706" w14:textId="3D4FB47B" w:rsidR="001A2306" w:rsidRPr="00925811" w:rsidRDefault="001A2306" w:rsidP="001A2306">
      <w:pPr>
        <w:pStyle w:val="NumberedNormal"/>
      </w:pPr>
      <w:r w:rsidRPr="00925811">
        <w:t>Where a direction relates to the PCFM Variable Values listed in paragraphs 3.3.4(e) and (g), the Authority must also publish the proposed direction on the Authority’s Website.</w:t>
      </w:r>
    </w:p>
    <w:p w14:paraId="6F88BD14" w14:textId="77777777" w:rsidR="001A2306" w:rsidRPr="00925811" w:rsidRDefault="001A2306" w:rsidP="001A2306">
      <w:pPr>
        <w:pStyle w:val="NumberedNormal"/>
      </w:pPr>
      <w:r w:rsidRPr="00925811">
        <w:t>The direction must set out:</w:t>
      </w:r>
    </w:p>
    <w:p w14:paraId="6BCAA88A" w14:textId="77777777" w:rsidR="001A2306" w:rsidRPr="00925811" w:rsidRDefault="001A2306" w:rsidP="001A2306">
      <w:pPr>
        <w:pStyle w:val="ListNormal"/>
        <w:tabs>
          <w:tab w:val="num" w:pos="879"/>
        </w:tabs>
      </w:pPr>
      <w:r w:rsidRPr="00925811">
        <w:t>the delivery status of the output that has not been Fully Delivered;</w:t>
      </w:r>
    </w:p>
    <w:p w14:paraId="58B0B523" w14:textId="77777777" w:rsidR="001A2306" w:rsidRPr="00925811" w:rsidRDefault="001A2306" w:rsidP="001A2306">
      <w:pPr>
        <w:pStyle w:val="ListNormal"/>
        <w:tabs>
          <w:tab w:val="num" w:pos="879"/>
        </w:tabs>
      </w:pPr>
      <w:r w:rsidRPr="00925811">
        <w:lastRenderedPageBreak/>
        <w:t xml:space="preserve">the value of the reduction to allowances and the Regulatory Years to which that adjustment relates, and </w:t>
      </w:r>
    </w:p>
    <w:p w14:paraId="0E21D510" w14:textId="77777777" w:rsidR="001A2306" w:rsidRPr="00925811" w:rsidRDefault="001A2306" w:rsidP="001A2306">
      <w:pPr>
        <w:pStyle w:val="ListNormal"/>
        <w:tabs>
          <w:tab w:val="num" w:pos="879"/>
        </w:tabs>
      </w:pPr>
      <w:r w:rsidRPr="00925811">
        <w:t>in relation to:</w:t>
      </w:r>
    </w:p>
    <w:p w14:paraId="42F77604" w14:textId="77777777" w:rsidR="001A2306" w:rsidRPr="00925811" w:rsidRDefault="001A2306">
      <w:pPr>
        <w:numPr>
          <w:ilvl w:val="4"/>
          <w:numId w:val="1"/>
        </w:numPr>
      </w:pPr>
      <w:r w:rsidRPr="00925811">
        <w:t>cyber resilience OT must specify the value of CROPCD</w:t>
      </w:r>
      <w:r w:rsidRPr="00925811">
        <w:rPr>
          <w:rStyle w:val="Subscript"/>
        </w:rPr>
        <w:t>t</w:t>
      </w:r>
      <w:r w:rsidRPr="00925811">
        <w:t xml:space="preserve"> and CROPCDR</w:t>
      </w:r>
      <w:r w:rsidRPr="00925811">
        <w:rPr>
          <w:rStyle w:val="Subscript"/>
        </w:rPr>
        <w:t>t</w:t>
      </w:r>
      <w:r w:rsidRPr="00925811">
        <w:t>; and</w:t>
      </w:r>
    </w:p>
    <w:p w14:paraId="2A7761EE" w14:textId="77777777" w:rsidR="001A2306" w:rsidRPr="00925811" w:rsidRDefault="001A2306">
      <w:pPr>
        <w:numPr>
          <w:ilvl w:val="4"/>
          <w:numId w:val="1"/>
        </w:numPr>
      </w:pPr>
      <w:r w:rsidRPr="00925811">
        <w:t>cyber resilience IT must specify the value of CRIPCD</w:t>
      </w:r>
      <w:r w:rsidRPr="00925811">
        <w:rPr>
          <w:rStyle w:val="Subscript"/>
        </w:rPr>
        <w:t>t</w:t>
      </w:r>
      <w:r w:rsidRPr="00925811">
        <w:t xml:space="preserve"> and CRIPCDR</w:t>
      </w:r>
      <w:r w:rsidRPr="00925811">
        <w:rPr>
          <w:rStyle w:val="Subscript"/>
        </w:rPr>
        <w:t>t</w:t>
      </w:r>
      <w:r w:rsidRPr="00925811">
        <w:t>; and</w:t>
      </w:r>
    </w:p>
    <w:p w14:paraId="40F49F35" w14:textId="77777777" w:rsidR="001A2306" w:rsidRPr="00925811" w:rsidRDefault="001A2306" w:rsidP="001A2306">
      <w:pPr>
        <w:pStyle w:val="ListNormal"/>
        <w:tabs>
          <w:tab w:val="num" w:pos="879"/>
        </w:tabs>
      </w:pPr>
      <w:r w:rsidRPr="00925811">
        <w:t>the methodology and data that has been used to decide the matters required by sub-paragraphs (a) and (b).</w:t>
      </w:r>
    </w:p>
    <w:p w14:paraId="038C937E" w14:textId="77777777" w:rsidR="001A2306" w:rsidRPr="00925811" w:rsidRDefault="001A2306" w:rsidP="001A2306">
      <w:pPr>
        <w:pStyle w:val="AppendixHeading"/>
      </w:pPr>
    </w:p>
    <w:p w14:paraId="4302F714" w14:textId="77777777" w:rsidR="001A2306" w:rsidRPr="00925811" w:rsidRDefault="001A2306" w:rsidP="001A2306">
      <w:pPr>
        <w:pStyle w:val="Caption"/>
      </w:pPr>
      <w:r w:rsidRPr="00925811">
        <w:t>Evaluative Price Control Deliverables allowances (£m)</w:t>
      </w:r>
    </w:p>
    <w:tbl>
      <w:tblPr>
        <w:tblStyle w:val="TableGridLight"/>
        <w:tblW w:w="0" w:type="auto"/>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87"/>
        <w:gridCol w:w="1287"/>
        <w:gridCol w:w="1288"/>
        <w:gridCol w:w="1288"/>
        <w:gridCol w:w="1288"/>
        <w:gridCol w:w="1288"/>
        <w:gridCol w:w="1290"/>
      </w:tblGrid>
      <w:tr w:rsidR="001A2306" w:rsidRPr="00925811" w14:paraId="7F901907" w14:textId="77777777" w:rsidTr="004F546B">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287" w:type="dxa"/>
          </w:tcPr>
          <w:p w14:paraId="63CD9DD8" w14:textId="3C83C0A2" w:rsidR="001A2306" w:rsidRPr="00925811" w:rsidRDefault="009F2AE9" w:rsidP="001A2306">
            <w:r w:rsidRPr="00925811">
              <w:t>Term</w:t>
            </w:r>
          </w:p>
        </w:tc>
        <w:tc>
          <w:tcPr>
            <w:tcW w:w="1287" w:type="dxa"/>
            <w:hideMark/>
          </w:tcPr>
          <w:p w14:paraId="622D50AB" w14:textId="77777777" w:rsidR="001A2306" w:rsidRPr="00925811" w:rsidRDefault="001A2306" w:rsidP="001A2306">
            <w:pPr>
              <w:cnfStyle w:val="100000000000" w:firstRow="1" w:lastRow="0" w:firstColumn="0" w:lastColumn="0" w:oddVBand="0" w:evenVBand="0" w:oddHBand="0" w:evenHBand="0" w:firstRowFirstColumn="0" w:firstRowLastColumn="0" w:lastRowFirstColumn="0" w:lastRowLastColumn="0"/>
            </w:pPr>
            <w:r w:rsidRPr="00925811">
              <w:t>2023/24</w:t>
            </w:r>
          </w:p>
        </w:tc>
        <w:tc>
          <w:tcPr>
            <w:tcW w:w="1288" w:type="dxa"/>
            <w:hideMark/>
          </w:tcPr>
          <w:p w14:paraId="7F7C8ADB" w14:textId="77777777" w:rsidR="001A2306" w:rsidRPr="00925811" w:rsidRDefault="001A2306" w:rsidP="001A2306">
            <w:pPr>
              <w:cnfStyle w:val="100000000000" w:firstRow="1" w:lastRow="0" w:firstColumn="0" w:lastColumn="0" w:oddVBand="0" w:evenVBand="0" w:oddHBand="0" w:evenHBand="0" w:firstRowFirstColumn="0" w:firstRowLastColumn="0" w:lastRowFirstColumn="0" w:lastRowLastColumn="0"/>
            </w:pPr>
            <w:r w:rsidRPr="00925811">
              <w:t>2024/25</w:t>
            </w:r>
          </w:p>
        </w:tc>
        <w:tc>
          <w:tcPr>
            <w:tcW w:w="1288" w:type="dxa"/>
            <w:hideMark/>
          </w:tcPr>
          <w:p w14:paraId="67E7F27C" w14:textId="77777777" w:rsidR="001A2306" w:rsidRPr="00925811" w:rsidRDefault="001A2306" w:rsidP="001A2306">
            <w:pPr>
              <w:cnfStyle w:val="100000000000" w:firstRow="1" w:lastRow="0" w:firstColumn="0" w:lastColumn="0" w:oddVBand="0" w:evenVBand="0" w:oddHBand="0" w:evenHBand="0" w:firstRowFirstColumn="0" w:firstRowLastColumn="0" w:lastRowFirstColumn="0" w:lastRowLastColumn="0"/>
            </w:pPr>
            <w:r w:rsidRPr="00925811">
              <w:t>2025/26</w:t>
            </w:r>
          </w:p>
        </w:tc>
        <w:tc>
          <w:tcPr>
            <w:tcW w:w="1288" w:type="dxa"/>
            <w:hideMark/>
          </w:tcPr>
          <w:p w14:paraId="484E73DC" w14:textId="77777777" w:rsidR="001A2306" w:rsidRPr="00925811" w:rsidRDefault="001A2306" w:rsidP="001A2306">
            <w:pPr>
              <w:cnfStyle w:val="100000000000" w:firstRow="1" w:lastRow="0" w:firstColumn="0" w:lastColumn="0" w:oddVBand="0" w:evenVBand="0" w:oddHBand="0" w:evenHBand="0" w:firstRowFirstColumn="0" w:firstRowLastColumn="0" w:lastRowFirstColumn="0" w:lastRowLastColumn="0"/>
            </w:pPr>
            <w:r w:rsidRPr="00925811">
              <w:t>2026/27</w:t>
            </w:r>
          </w:p>
        </w:tc>
        <w:tc>
          <w:tcPr>
            <w:tcW w:w="1288" w:type="dxa"/>
            <w:hideMark/>
          </w:tcPr>
          <w:p w14:paraId="04BF9F95" w14:textId="77777777" w:rsidR="001A2306" w:rsidRPr="00925811" w:rsidRDefault="001A2306" w:rsidP="001A2306">
            <w:pPr>
              <w:cnfStyle w:val="100000000000" w:firstRow="1" w:lastRow="0" w:firstColumn="0" w:lastColumn="0" w:oddVBand="0" w:evenVBand="0" w:oddHBand="0" w:evenHBand="0" w:firstRowFirstColumn="0" w:firstRowLastColumn="0" w:lastRowFirstColumn="0" w:lastRowLastColumn="0"/>
            </w:pPr>
            <w:r w:rsidRPr="00925811">
              <w:t>2027/28</w:t>
            </w:r>
          </w:p>
        </w:tc>
        <w:tc>
          <w:tcPr>
            <w:tcW w:w="1290" w:type="dxa"/>
            <w:hideMark/>
          </w:tcPr>
          <w:p w14:paraId="4659D6BE" w14:textId="77777777" w:rsidR="001A2306" w:rsidRPr="00925811" w:rsidRDefault="001A2306" w:rsidP="001A2306">
            <w:pPr>
              <w:cnfStyle w:val="100000000000" w:firstRow="1" w:lastRow="0" w:firstColumn="0" w:lastColumn="0" w:oddVBand="0" w:evenVBand="0" w:oddHBand="0" w:evenHBand="0" w:firstRowFirstColumn="0" w:firstRowLastColumn="0" w:lastRowFirstColumn="0" w:lastRowLastColumn="0"/>
            </w:pPr>
            <w:r w:rsidRPr="00925811">
              <w:t>Total allowance (all years)</w:t>
            </w:r>
          </w:p>
        </w:tc>
      </w:tr>
      <w:tr w:rsidR="001A2306" w:rsidRPr="00925811" w14:paraId="30576FAE" w14:textId="77777777" w:rsidTr="004F546B">
        <w:trPr>
          <w:jc w:val="center"/>
        </w:trPr>
        <w:tc>
          <w:tcPr>
            <w:cnfStyle w:val="001000000000" w:firstRow="0" w:lastRow="0" w:firstColumn="1" w:lastColumn="0" w:oddVBand="0" w:evenVBand="0" w:oddHBand="0" w:evenHBand="0" w:firstRowFirstColumn="0" w:firstRowLastColumn="0" w:lastRowFirstColumn="0" w:lastRowLastColumn="0"/>
            <w:tcW w:w="1287" w:type="dxa"/>
            <w:hideMark/>
          </w:tcPr>
          <w:p w14:paraId="561D11DC" w14:textId="77777777" w:rsidR="001A2306" w:rsidRPr="00925811" w:rsidRDefault="001A2306" w:rsidP="001A2306">
            <w:r w:rsidRPr="00925811">
              <w:t>SINVA</w:t>
            </w:r>
            <w:r w:rsidRPr="00925811">
              <w:rPr>
                <w:rStyle w:val="Subscript"/>
              </w:rPr>
              <w:t>t</w:t>
            </w:r>
          </w:p>
        </w:tc>
        <w:tc>
          <w:tcPr>
            <w:tcW w:w="1287" w:type="dxa"/>
          </w:tcPr>
          <w:p w14:paraId="3443098D"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0</w:t>
            </w:r>
          </w:p>
        </w:tc>
        <w:tc>
          <w:tcPr>
            <w:tcW w:w="1288" w:type="dxa"/>
          </w:tcPr>
          <w:p w14:paraId="0AD23DE4"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0</w:t>
            </w:r>
          </w:p>
        </w:tc>
        <w:tc>
          <w:tcPr>
            <w:tcW w:w="1288" w:type="dxa"/>
          </w:tcPr>
          <w:p w14:paraId="3E9D1B3C"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0</w:t>
            </w:r>
          </w:p>
        </w:tc>
        <w:tc>
          <w:tcPr>
            <w:tcW w:w="1288" w:type="dxa"/>
          </w:tcPr>
          <w:p w14:paraId="2C2AAA9C"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0</w:t>
            </w:r>
          </w:p>
        </w:tc>
        <w:tc>
          <w:tcPr>
            <w:tcW w:w="1288" w:type="dxa"/>
          </w:tcPr>
          <w:p w14:paraId="7BDFE607"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0</w:t>
            </w:r>
          </w:p>
        </w:tc>
        <w:tc>
          <w:tcPr>
            <w:tcW w:w="1290" w:type="dxa"/>
          </w:tcPr>
          <w:p w14:paraId="5788A60F"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0</w:t>
            </w:r>
          </w:p>
        </w:tc>
      </w:tr>
      <w:tr w:rsidR="001A2306" w:rsidRPr="00925811" w14:paraId="27F72C4B" w14:textId="77777777" w:rsidTr="004F546B">
        <w:trPr>
          <w:jc w:val="center"/>
        </w:trPr>
        <w:tc>
          <w:tcPr>
            <w:cnfStyle w:val="001000000000" w:firstRow="0" w:lastRow="0" w:firstColumn="1" w:lastColumn="0" w:oddVBand="0" w:evenVBand="0" w:oddHBand="0" w:evenHBand="0" w:firstRowFirstColumn="0" w:firstRowLastColumn="0" w:lastRowFirstColumn="0" w:lastRowLastColumn="0"/>
            <w:tcW w:w="1287" w:type="dxa"/>
          </w:tcPr>
          <w:p w14:paraId="715309C8" w14:textId="2BC1DDF7" w:rsidR="001A2306" w:rsidRPr="00925811" w:rsidRDefault="001A2306" w:rsidP="001A2306">
            <w:r w:rsidRPr="00925811">
              <w:t>NEWDA</w:t>
            </w:r>
            <w:r w:rsidRPr="00925811">
              <w:rPr>
                <w:rStyle w:val="Subscript"/>
              </w:rPr>
              <w:t>t</w:t>
            </w:r>
          </w:p>
        </w:tc>
        <w:tc>
          <w:tcPr>
            <w:tcW w:w="1287" w:type="dxa"/>
          </w:tcPr>
          <w:p w14:paraId="19AB29EE" w14:textId="6494B310"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0.</w:t>
            </w:r>
            <w:r w:rsidR="00057A38" w:rsidRPr="00925811">
              <w:t>17</w:t>
            </w:r>
            <w:r w:rsidRPr="00925811">
              <w:t xml:space="preserve"> </w:t>
            </w:r>
          </w:p>
        </w:tc>
        <w:tc>
          <w:tcPr>
            <w:tcW w:w="1288" w:type="dxa"/>
          </w:tcPr>
          <w:p w14:paraId="56745511" w14:textId="46E87116"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0.</w:t>
            </w:r>
            <w:r w:rsidR="004D1435" w:rsidRPr="00925811">
              <w:t>58</w:t>
            </w:r>
            <w:r w:rsidRPr="00925811">
              <w:t xml:space="preserve"> </w:t>
            </w:r>
          </w:p>
        </w:tc>
        <w:tc>
          <w:tcPr>
            <w:tcW w:w="1288" w:type="dxa"/>
          </w:tcPr>
          <w:p w14:paraId="47F06390" w14:textId="5D30FE26"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1.</w:t>
            </w:r>
            <w:r w:rsidR="004D1435" w:rsidRPr="00925811">
              <w:t>50</w:t>
            </w:r>
            <w:r w:rsidRPr="00925811">
              <w:t xml:space="preserve"> </w:t>
            </w:r>
          </w:p>
        </w:tc>
        <w:tc>
          <w:tcPr>
            <w:tcW w:w="1288" w:type="dxa"/>
          </w:tcPr>
          <w:p w14:paraId="6C2864D9" w14:textId="3B92E354"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0.2</w:t>
            </w:r>
            <w:r w:rsidR="004D1435" w:rsidRPr="00925811">
              <w:t>0</w:t>
            </w:r>
            <w:r w:rsidRPr="00925811">
              <w:t xml:space="preserve"> </w:t>
            </w:r>
          </w:p>
        </w:tc>
        <w:tc>
          <w:tcPr>
            <w:tcW w:w="1288" w:type="dxa"/>
          </w:tcPr>
          <w:p w14:paraId="64B1DB5B" w14:textId="0A4610F4"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0.0</w:t>
            </w:r>
            <w:r w:rsidR="001F478E" w:rsidRPr="00925811">
              <w:t>0</w:t>
            </w:r>
            <w:r w:rsidRPr="00925811">
              <w:t xml:space="preserve"> </w:t>
            </w:r>
          </w:p>
        </w:tc>
        <w:tc>
          <w:tcPr>
            <w:tcW w:w="1290" w:type="dxa"/>
          </w:tcPr>
          <w:p w14:paraId="16391C16" w14:textId="3F7A0DA2"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2.</w:t>
            </w:r>
            <w:r w:rsidR="009437F9" w:rsidRPr="00925811">
              <w:t>45</w:t>
            </w:r>
            <w:r w:rsidRPr="00925811">
              <w:t xml:space="preserve"> </w:t>
            </w:r>
          </w:p>
        </w:tc>
      </w:tr>
    </w:tbl>
    <w:p w14:paraId="506B0AD8" w14:textId="77777777" w:rsidR="001A2306" w:rsidRPr="00925811" w:rsidRDefault="001A2306" w:rsidP="001A2306">
      <w:pPr>
        <w:pStyle w:val="AppendixHeading"/>
      </w:pPr>
    </w:p>
    <w:p w14:paraId="358BD2E4" w14:textId="7E647A89" w:rsidR="001A2306" w:rsidRPr="00925811" w:rsidRDefault="001A2306" w:rsidP="001A2306">
      <w:pPr>
        <w:pStyle w:val="Caption"/>
      </w:pPr>
      <w:r w:rsidRPr="00925811">
        <w:t>Evaluative Price Control Deliverables</w:t>
      </w:r>
    </w:p>
    <w:tbl>
      <w:tblPr>
        <w:tblStyle w:val="TableGridLight"/>
        <w:tblW w:w="9077"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63"/>
        <w:gridCol w:w="1276"/>
        <w:gridCol w:w="851"/>
        <w:gridCol w:w="850"/>
        <w:gridCol w:w="851"/>
        <w:gridCol w:w="850"/>
        <w:gridCol w:w="860"/>
        <w:gridCol w:w="1276"/>
      </w:tblGrid>
      <w:tr w:rsidR="007E2E47" w:rsidRPr="00925811" w14:paraId="2D8BB65A" w14:textId="77777777" w:rsidTr="0027553F">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263" w:type="dxa"/>
          </w:tcPr>
          <w:p w14:paraId="6FDE5003" w14:textId="77777777" w:rsidR="007E2E47" w:rsidRPr="00925811" w:rsidRDefault="007E2E47" w:rsidP="0027553F">
            <w:r w:rsidRPr="00925811">
              <w:t>Output</w:t>
            </w:r>
          </w:p>
        </w:tc>
        <w:tc>
          <w:tcPr>
            <w:tcW w:w="1276" w:type="dxa"/>
          </w:tcPr>
          <w:p w14:paraId="3EB07AC0" w14:textId="77777777" w:rsidR="007E2E47" w:rsidRPr="00925811" w:rsidRDefault="007E2E47" w:rsidP="0027553F">
            <w:pPr>
              <w:cnfStyle w:val="100000000000" w:firstRow="1" w:lastRow="0" w:firstColumn="0" w:lastColumn="0" w:oddVBand="0" w:evenVBand="0" w:oddHBand="0" w:evenHBand="0" w:firstRowFirstColumn="0" w:firstRowLastColumn="0" w:lastRowFirstColumn="0" w:lastRowLastColumn="0"/>
            </w:pPr>
            <w:r w:rsidRPr="00925811">
              <w:t>Delivery Date</w:t>
            </w:r>
          </w:p>
        </w:tc>
        <w:tc>
          <w:tcPr>
            <w:tcW w:w="851" w:type="dxa"/>
            <w:hideMark/>
          </w:tcPr>
          <w:p w14:paraId="1361F4BD" w14:textId="77777777" w:rsidR="007E2E47" w:rsidRPr="00925811" w:rsidRDefault="007E2E47" w:rsidP="0027553F">
            <w:pPr>
              <w:cnfStyle w:val="100000000000" w:firstRow="1" w:lastRow="0" w:firstColumn="0" w:lastColumn="0" w:oddVBand="0" w:evenVBand="0" w:oddHBand="0" w:evenHBand="0" w:firstRowFirstColumn="0" w:firstRowLastColumn="0" w:lastRowFirstColumn="0" w:lastRowLastColumn="0"/>
            </w:pPr>
            <w:r w:rsidRPr="00925811">
              <w:t>2023/24</w:t>
            </w:r>
          </w:p>
        </w:tc>
        <w:tc>
          <w:tcPr>
            <w:tcW w:w="850" w:type="dxa"/>
            <w:hideMark/>
          </w:tcPr>
          <w:p w14:paraId="2FF6BA19" w14:textId="77777777" w:rsidR="007E2E47" w:rsidRPr="00925811" w:rsidRDefault="007E2E47" w:rsidP="0027553F">
            <w:pPr>
              <w:cnfStyle w:val="100000000000" w:firstRow="1" w:lastRow="0" w:firstColumn="0" w:lastColumn="0" w:oddVBand="0" w:evenVBand="0" w:oddHBand="0" w:evenHBand="0" w:firstRowFirstColumn="0" w:firstRowLastColumn="0" w:lastRowFirstColumn="0" w:lastRowLastColumn="0"/>
            </w:pPr>
            <w:r w:rsidRPr="00925811">
              <w:t>2024/25</w:t>
            </w:r>
          </w:p>
        </w:tc>
        <w:tc>
          <w:tcPr>
            <w:tcW w:w="851" w:type="dxa"/>
            <w:hideMark/>
          </w:tcPr>
          <w:p w14:paraId="274E16D8" w14:textId="77777777" w:rsidR="007E2E47" w:rsidRPr="00925811" w:rsidRDefault="007E2E47" w:rsidP="0027553F">
            <w:pPr>
              <w:cnfStyle w:val="100000000000" w:firstRow="1" w:lastRow="0" w:firstColumn="0" w:lastColumn="0" w:oddVBand="0" w:evenVBand="0" w:oddHBand="0" w:evenHBand="0" w:firstRowFirstColumn="0" w:firstRowLastColumn="0" w:lastRowFirstColumn="0" w:lastRowLastColumn="0"/>
            </w:pPr>
            <w:r w:rsidRPr="00925811">
              <w:t>2025/26</w:t>
            </w:r>
          </w:p>
        </w:tc>
        <w:tc>
          <w:tcPr>
            <w:tcW w:w="850" w:type="dxa"/>
            <w:hideMark/>
          </w:tcPr>
          <w:p w14:paraId="79CF1410" w14:textId="77777777" w:rsidR="007E2E47" w:rsidRPr="00925811" w:rsidRDefault="007E2E47" w:rsidP="0027553F">
            <w:pPr>
              <w:cnfStyle w:val="100000000000" w:firstRow="1" w:lastRow="0" w:firstColumn="0" w:lastColumn="0" w:oddVBand="0" w:evenVBand="0" w:oddHBand="0" w:evenHBand="0" w:firstRowFirstColumn="0" w:firstRowLastColumn="0" w:lastRowFirstColumn="0" w:lastRowLastColumn="0"/>
            </w:pPr>
            <w:r w:rsidRPr="00925811">
              <w:t>2026/27</w:t>
            </w:r>
          </w:p>
        </w:tc>
        <w:tc>
          <w:tcPr>
            <w:tcW w:w="860" w:type="dxa"/>
            <w:hideMark/>
          </w:tcPr>
          <w:p w14:paraId="1841A17A" w14:textId="77777777" w:rsidR="007E2E47" w:rsidRPr="00925811" w:rsidRDefault="007E2E47" w:rsidP="0027553F">
            <w:pPr>
              <w:cnfStyle w:val="100000000000" w:firstRow="1" w:lastRow="0" w:firstColumn="0" w:lastColumn="0" w:oddVBand="0" w:evenVBand="0" w:oddHBand="0" w:evenHBand="0" w:firstRowFirstColumn="0" w:firstRowLastColumn="0" w:lastRowFirstColumn="0" w:lastRowLastColumn="0"/>
            </w:pPr>
            <w:r w:rsidRPr="00925811">
              <w:t>2027/28</w:t>
            </w:r>
          </w:p>
        </w:tc>
        <w:tc>
          <w:tcPr>
            <w:tcW w:w="1276" w:type="dxa"/>
            <w:hideMark/>
          </w:tcPr>
          <w:p w14:paraId="28DC7BF2" w14:textId="77777777" w:rsidR="007E2E47" w:rsidRPr="00925811" w:rsidRDefault="007E2E47" w:rsidP="0027553F">
            <w:pPr>
              <w:cnfStyle w:val="100000000000" w:firstRow="1" w:lastRow="0" w:firstColumn="0" w:lastColumn="0" w:oddVBand="0" w:evenVBand="0" w:oddHBand="0" w:evenHBand="0" w:firstRowFirstColumn="0" w:firstRowLastColumn="0" w:lastRowFirstColumn="0" w:lastRowLastColumn="0"/>
            </w:pPr>
            <w:r w:rsidRPr="00925811">
              <w:t>Total allowance (all years) £m</w:t>
            </w:r>
          </w:p>
        </w:tc>
      </w:tr>
      <w:tr w:rsidR="0027553F" w:rsidRPr="00925811" w14:paraId="614714C4" w14:textId="77777777" w:rsidTr="0027553F">
        <w:trPr>
          <w:jc w:val="center"/>
        </w:trPr>
        <w:tc>
          <w:tcPr>
            <w:cnfStyle w:val="001000000000" w:firstRow="0" w:lastRow="0" w:firstColumn="1" w:lastColumn="0" w:oddVBand="0" w:evenVBand="0" w:oddHBand="0" w:evenHBand="0" w:firstRowFirstColumn="0" w:firstRowLastColumn="0" w:lastRowFirstColumn="0" w:lastRowLastColumn="0"/>
            <w:tcW w:w="2263" w:type="dxa"/>
            <w:hideMark/>
          </w:tcPr>
          <w:p w14:paraId="63DF6074" w14:textId="73287482" w:rsidR="0027553F" w:rsidRPr="00925811" w:rsidRDefault="003E7344" w:rsidP="0027553F">
            <w:r w:rsidRPr="00925811">
              <w:t>Three New Depots to be shared across EMID, WMID, SWALES and SWEST</w:t>
            </w:r>
          </w:p>
        </w:tc>
        <w:tc>
          <w:tcPr>
            <w:tcW w:w="1276" w:type="dxa"/>
          </w:tcPr>
          <w:p w14:paraId="0B84201B" w14:textId="0B37EFB8" w:rsidR="0027553F" w:rsidRPr="00925811" w:rsidRDefault="0027553F" w:rsidP="0027553F">
            <w:pPr>
              <w:cnfStyle w:val="000000000000" w:firstRow="0" w:lastRow="0" w:firstColumn="0" w:lastColumn="0" w:oddVBand="0" w:evenVBand="0" w:oddHBand="0" w:evenHBand="0" w:firstRowFirstColumn="0" w:firstRowLastColumn="0" w:lastRowFirstColumn="0" w:lastRowLastColumn="0"/>
            </w:pPr>
            <w:r w:rsidRPr="00925811">
              <w:t>31 March 2028</w:t>
            </w:r>
          </w:p>
        </w:tc>
        <w:tc>
          <w:tcPr>
            <w:tcW w:w="851" w:type="dxa"/>
          </w:tcPr>
          <w:p w14:paraId="66D056BE" w14:textId="7BF41FD6" w:rsidR="0027553F" w:rsidRPr="00925811" w:rsidRDefault="0027553F" w:rsidP="0027553F">
            <w:pPr>
              <w:cnfStyle w:val="000000000000" w:firstRow="0" w:lastRow="0" w:firstColumn="0" w:lastColumn="0" w:oddVBand="0" w:evenVBand="0" w:oddHBand="0" w:evenHBand="0" w:firstRowFirstColumn="0" w:firstRowLastColumn="0" w:lastRowFirstColumn="0" w:lastRowLastColumn="0"/>
            </w:pPr>
            <w:r w:rsidRPr="00925811">
              <w:t xml:space="preserve">0.17 </w:t>
            </w:r>
          </w:p>
        </w:tc>
        <w:tc>
          <w:tcPr>
            <w:tcW w:w="850" w:type="dxa"/>
          </w:tcPr>
          <w:p w14:paraId="619C93EF" w14:textId="5F764535" w:rsidR="0027553F" w:rsidRPr="00925811" w:rsidRDefault="0027553F" w:rsidP="0027553F">
            <w:pPr>
              <w:cnfStyle w:val="000000000000" w:firstRow="0" w:lastRow="0" w:firstColumn="0" w:lastColumn="0" w:oddVBand="0" w:evenVBand="0" w:oddHBand="0" w:evenHBand="0" w:firstRowFirstColumn="0" w:firstRowLastColumn="0" w:lastRowFirstColumn="0" w:lastRowLastColumn="0"/>
            </w:pPr>
            <w:r w:rsidRPr="00925811">
              <w:t xml:space="preserve">0.58 </w:t>
            </w:r>
          </w:p>
        </w:tc>
        <w:tc>
          <w:tcPr>
            <w:tcW w:w="851" w:type="dxa"/>
          </w:tcPr>
          <w:p w14:paraId="4EE41AA7" w14:textId="5749F4D1" w:rsidR="0027553F" w:rsidRPr="00925811" w:rsidRDefault="0027553F" w:rsidP="0027553F">
            <w:pPr>
              <w:cnfStyle w:val="000000000000" w:firstRow="0" w:lastRow="0" w:firstColumn="0" w:lastColumn="0" w:oddVBand="0" w:evenVBand="0" w:oddHBand="0" w:evenHBand="0" w:firstRowFirstColumn="0" w:firstRowLastColumn="0" w:lastRowFirstColumn="0" w:lastRowLastColumn="0"/>
            </w:pPr>
            <w:r w:rsidRPr="00925811">
              <w:t xml:space="preserve">1.50 </w:t>
            </w:r>
          </w:p>
        </w:tc>
        <w:tc>
          <w:tcPr>
            <w:tcW w:w="850" w:type="dxa"/>
          </w:tcPr>
          <w:p w14:paraId="1FDF68EA" w14:textId="4B41EBB6" w:rsidR="0027553F" w:rsidRPr="00925811" w:rsidRDefault="0027553F" w:rsidP="0027553F">
            <w:pPr>
              <w:cnfStyle w:val="000000000000" w:firstRow="0" w:lastRow="0" w:firstColumn="0" w:lastColumn="0" w:oddVBand="0" w:evenVBand="0" w:oddHBand="0" w:evenHBand="0" w:firstRowFirstColumn="0" w:firstRowLastColumn="0" w:lastRowFirstColumn="0" w:lastRowLastColumn="0"/>
            </w:pPr>
            <w:r w:rsidRPr="00925811">
              <w:t xml:space="preserve">0.20 </w:t>
            </w:r>
          </w:p>
        </w:tc>
        <w:tc>
          <w:tcPr>
            <w:tcW w:w="860" w:type="dxa"/>
          </w:tcPr>
          <w:p w14:paraId="58C8903B" w14:textId="3AFC93A3" w:rsidR="0027553F" w:rsidRPr="00925811" w:rsidRDefault="0027553F" w:rsidP="0027553F">
            <w:pPr>
              <w:cnfStyle w:val="000000000000" w:firstRow="0" w:lastRow="0" w:firstColumn="0" w:lastColumn="0" w:oddVBand="0" w:evenVBand="0" w:oddHBand="0" w:evenHBand="0" w:firstRowFirstColumn="0" w:firstRowLastColumn="0" w:lastRowFirstColumn="0" w:lastRowLastColumn="0"/>
            </w:pPr>
            <w:r w:rsidRPr="00925811">
              <w:t xml:space="preserve">0.00 </w:t>
            </w:r>
          </w:p>
        </w:tc>
        <w:tc>
          <w:tcPr>
            <w:tcW w:w="1276" w:type="dxa"/>
          </w:tcPr>
          <w:p w14:paraId="2151FC41" w14:textId="06B8AAFC" w:rsidR="0027553F" w:rsidRPr="00925811" w:rsidRDefault="0027553F" w:rsidP="0027553F">
            <w:pPr>
              <w:cnfStyle w:val="000000000000" w:firstRow="0" w:lastRow="0" w:firstColumn="0" w:lastColumn="0" w:oddVBand="0" w:evenVBand="0" w:oddHBand="0" w:evenHBand="0" w:firstRowFirstColumn="0" w:firstRowLastColumn="0" w:lastRowFirstColumn="0" w:lastRowLastColumn="0"/>
            </w:pPr>
            <w:r w:rsidRPr="00925811">
              <w:t xml:space="preserve">2.45 </w:t>
            </w:r>
          </w:p>
        </w:tc>
      </w:tr>
    </w:tbl>
    <w:p w14:paraId="448EA202" w14:textId="77777777" w:rsidR="00ED4DEA" w:rsidRPr="00925811" w:rsidRDefault="00ED4DEA" w:rsidP="00ED4DEA"/>
    <w:p w14:paraId="76A54408" w14:textId="77777777" w:rsidR="001A2306" w:rsidRPr="00925811" w:rsidRDefault="001A2306" w:rsidP="001A2306">
      <w:pPr>
        <w:pStyle w:val="Heading2"/>
      </w:pPr>
      <w:bookmarkStart w:id="172" w:name="_Toc111035972"/>
      <w:bookmarkStart w:id="173" w:name="_Toc121736114"/>
      <w:bookmarkStart w:id="174" w:name="_Toc126074399"/>
      <w:r w:rsidRPr="00925811">
        <w:t>Use It Or Lose It Allowances</w:t>
      </w:r>
      <w:bookmarkEnd w:id="172"/>
      <w:bookmarkEnd w:id="173"/>
      <w:bookmarkEnd w:id="174"/>
      <w:r w:rsidRPr="00925811">
        <w:t xml:space="preserve"> </w:t>
      </w:r>
    </w:p>
    <w:p w14:paraId="3D2FCF18" w14:textId="77777777" w:rsidR="001A2306" w:rsidRPr="00925811" w:rsidRDefault="001A2306" w:rsidP="001A2306">
      <w:pPr>
        <w:pStyle w:val="Heading3nonumbering"/>
      </w:pPr>
      <w:r w:rsidRPr="00925811">
        <w:t>Introduction</w:t>
      </w:r>
    </w:p>
    <w:p w14:paraId="6E28A867" w14:textId="77777777" w:rsidR="001A2306" w:rsidRPr="00925811" w:rsidRDefault="001A2306" w:rsidP="001A2306">
      <w:pPr>
        <w:pStyle w:val="NumberedNormal"/>
      </w:pPr>
      <w:r w:rsidRPr="00925811">
        <w:t>The purpose of this condition is to calculate the value of the Use It Or Lose It Allowance terms, which contribute to the calculation of the Totex Allowance (in relation to which see the ED2 Price Control Financial Model).</w:t>
      </w:r>
    </w:p>
    <w:p w14:paraId="28D16BB5" w14:textId="77777777" w:rsidR="001A2306" w:rsidRPr="00925811" w:rsidRDefault="001A2306" w:rsidP="001A2306">
      <w:pPr>
        <w:pStyle w:val="NumberedNormal"/>
      </w:pPr>
      <w:r w:rsidRPr="00925811">
        <w:t>These terms are incorporated into the ED2 Price Control Financial Model so as to receive neutral treatment by the Totex Incentive Mechanism.</w:t>
      </w:r>
    </w:p>
    <w:p w14:paraId="051DD500" w14:textId="77777777" w:rsidR="001A2306" w:rsidRPr="00925811" w:rsidRDefault="001A2306" w:rsidP="001A2306">
      <w:pPr>
        <w:pStyle w:val="NumberedNormal"/>
      </w:pPr>
      <w:r w:rsidRPr="00925811">
        <w:lastRenderedPageBreak/>
        <w:t>This condition also establishes the WSC Governance Document.</w:t>
      </w:r>
    </w:p>
    <w:p w14:paraId="64811719" w14:textId="77777777" w:rsidR="001A2306" w:rsidRPr="00925811" w:rsidRDefault="001A2306" w:rsidP="001A2306">
      <w:pPr>
        <w:pStyle w:val="Heading3"/>
      </w:pPr>
      <w:r w:rsidRPr="00925811">
        <w:t>Value of the Use It Or Lose It Allowances terms</w:t>
      </w:r>
    </w:p>
    <w:p w14:paraId="475FF977" w14:textId="77777777" w:rsidR="001A2306" w:rsidRPr="00925811" w:rsidRDefault="001A2306" w:rsidP="001A2306">
      <w:pPr>
        <w:pStyle w:val="NumberedNormal"/>
      </w:pPr>
      <w:r w:rsidRPr="00925811">
        <w:t>The following are Use It Or Lose It Allowance terms:</w:t>
      </w:r>
    </w:p>
    <w:p w14:paraId="47F22CD6" w14:textId="7508FD9E" w:rsidR="001A2306" w:rsidRPr="00925811" w:rsidRDefault="001A2306" w:rsidP="001A2306">
      <w:pPr>
        <w:pStyle w:val="ListNormal"/>
        <w:tabs>
          <w:tab w:val="num" w:pos="879"/>
        </w:tabs>
      </w:pPr>
      <w:r w:rsidRPr="00925811">
        <w:t>the Worst Served Customers term (WSC</w:t>
      </w:r>
      <w:r w:rsidRPr="00925811">
        <w:rPr>
          <w:rStyle w:val="Subscript"/>
        </w:rPr>
        <w:t>t</w:t>
      </w:r>
      <w:r w:rsidRPr="00925811">
        <w:t>);</w:t>
      </w:r>
    </w:p>
    <w:p w14:paraId="41308E37" w14:textId="2ED4B62F" w:rsidR="001A2306" w:rsidRPr="00925811" w:rsidRDefault="001A2306" w:rsidP="00BC422A">
      <w:pPr>
        <w:pStyle w:val="ListNormal"/>
        <w:tabs>
          <w:tab w:val="num" w:pos="879"/>
        </w:tabs>
      </w:pPr>
      <w:r w:rsidRPr="00925811">
        <w:t>the Visual Amenity Projects term (VAP</w:t>
      </w:r>
      <w:r w:rsidRPr="00925811">
        <w:rPr>
          <w:rStyle w:val="Subscript"/>
        </w:rPr>
        <w:t>t</w:t>
      </w:r>
      <w:r w:rsidRPr="00925811">
        <w:t>)</w:t>
      </w:r>
      <w:r w:rsidR="004B38F3" w:rsidRPr="00925811">
        <w:t>; and</w:t>
      </w:r>
    </w:p>
    <w:p w14:paraId="6E22A0DB" w14:textId="6F17E8F3" w:rsidR="00BF4E2E" w:rsidRPr="00925811" w:rsidRDefault="00BF4E2E" w:rsidP="00BC422A">
      <w:pPr>
        <w:pStyle w:val="ListNormal"/>
        <w:tabs>
          <w:tab w:val="num" w:pos="879"/>
        </w:tabs>
      </w:pPr>
      <w:r w:rsidRPr="00925811">
        <w:t>[</w:t>
      </w:r>
      <w:r w:rsidR="004B38F3" w:rsidRPr="00925811">
        <w:t>n</w:t>
      </w:r>
      <w:r w:rsidRPr="00925811">
        <w:t>ot used]</w:t>
      </w:r>
      <w:r w:rsidR="004B38F3" w:rsidRPr="00925811">
        <w:t>.</w:t>
      </w:r>
    </w:p>
    <w:p w14:paraId="7ECCA7AC" w14:textId="77777777" w:rsidR="001A2306" w:rsidRPr="00925811" w:rsidRDefault="001A2306" w:rsidP="001A2306">
      <w:pPr>
        <w:pStyle w:val="Heading3"/>
      </w:pPr>
      <w:r w:rsidRPr="00925811">
        <w:t>Formulae for calculating the Worst Served Customers term (WSC</w:t>
      </w:r>
      <w:r w:rsidRPr="00925811">
        <w:rPr>
          <w:rStyle w:val="Subscript"/>
        </w:rPr>
        <w:t>t</w:t>
      </w:r>
      <w:r w:rsidRPr="00925811">
        <w:t>)</w:t>
      </w:r>
    </w:p>
    <w:p w14:paraId="0C496D92" w14:textId="77777777" w:rsidR="001A2306" w:rsidRPr="00925811" w:rsidRDefault="001A2306" w:rsidP="001A2306">
      <w:pPr>
        <w:pStyle w:val="NumberedNormal"/>
      </w:pPr>
      <w:r w:rsidRPr="00925811">
        <w:t>For the Regulatory Year commencing on 1 April 2023, the value of WSC</w:t>
      </w:r>
      <w:r w:rsidRPr="00925811">
        <w:rPr>
          <w:rStyle w:val="Subscript"/>
        </w:rPr>
        <w:t>t</w:t>
      </w:r>
      <w:r w:rsidRPr="00925811">
        <w:t xml:space="preserve"> is derived in accordance with the following formula:</w:t>
      </w:r>
    </w:p>
    <w:p w14:paraId="77FD25B8" w14:textId="77777777" w:rsidR="001A2306" w:rsidRPr="00925811" w:rsidRDefault="00883AC9" w:rsidP="001A2306">
      <m:oMathPara>
        <m:oMath>
          <m:sSub>
            <m:sSubPr>
              <m:ctrlPr>
                <w:rPr>
                  <w:rFonts w:ascii="Cambria Math" w:hAnsi="Cambria Math"/>
                </w:rPr>
              </m:ctrlPr>
            </m:sSubPr>
            <m:e>
              <m:r>
                <w:rPr>
                  <w:rFonts w:ascii="Cambria Math" w:hAnsi="Cambria Math"/>
                </w:rPr>
                <m:t>WSC</m:t>
              </m:r>
            </m:e>
            <m:sub>
              <m:r>
                <w:rPr>
                  <w:rFonts w:ascii="Cambria Math" w:hAnsi="Cambria Math"/>
                </w:rPr>
                <m:t>t</m:t>
              </m:r>
            </m:sub>
          </m:sSub>
          <m:r>
            <m:rPr>
              <m:sty m:val="p"/>
            </m:rPr>
            <w:rPr>
              <w:rFonts w:ascii="Cambria Math" w:hAnsi="Cambria Math"/>
            </w:rPr>
            <m:t>=min(</m:t>
          </m:r>
          <m:sSub>
            <m:sSubPr>
              <m:ctrlPr>
                <w:rPr>
                  <w:rFonts w:ascii="Cambria Math" w:hAnsi="Cambria Math"/>
                </w:rPr>
              </m:ctrlPr>
            </m:sSubPr>
            <m:e>
              <m:r>
                <w:rPr>
                  <w:rFonts w:ascii="Cambria Math" w:hAnsi="Cambria Math"/>
                </w:rPr>
                <m:t>WSCCSE</m:t>
              </m:r>
            </m:e>
            <m:sub>
              <m:r>
                <w:rPr>
                  <w:rFonts w:ascii="Cambria Math" w:hAnsi="Cambria Math"/>
                </w:rPr>
                <m:t>t</m:t>
              </m:r>
            </m:sub>
          </m:sSub>
          <m:r>
            <w:rPr>
              <w:rFonts w:ascii="Cambria Math" w:hAnsi="Cambria Math"/>
            </w:rPr>
            <m:t>, WSCCSC)</m:t>
          </m:r>
        </m:oMath>
      </m:oMathPara>
    </w:p>
    <w:p w14:paraId="459D0013" w14:textId="77777777" w:rsidR="001A2306" w:rsidRPr="00925811" w:rsidRDefault="001A2306" w:rsidP="001A2306">
      <w:pPr>
        <w:pStyle w:val="FormulaDefinitions"/>
      </w:pPr>
      <w:r w:rsidRPr="00925811">
        <w:t>where:</w:t>
      </w:r>
    </w:p>
    <w:tbl>
      <w:tblPr>
        <w:tblStyle w:val="TableGridLight"/>
        <w:tblW w:w="8658" w:type="dxa"/>
        <w:tblLook w:val="04A0" w:firstRow="1" w:lastRow="0" w:firstColumn="1" w:lastColumn="0" w:noHBand="0" w:noVBand="1"/>
      </w:tblPr>
      <w:tblGrid>
        <w:gridCol w:w="2211"/>
        <w:gridCol w:w="6447"/>
      </w:tblGrid>
      <w:tr w:rsidR="001A2306" w:rsidRPr="00925811" w14:paraId="710BE8DE" w14:textId="77777777" w:rsidTr="003431EE">
        <w:trPr>
          <w:cnfStyle w:val="100000000000" w:firstRow="1" w:lastRow="0" w:firstColumn="0" w:lastColumn="0" w:oddVBand="0" w:evenVBand="0" w:oddHBand="0"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2211" w:type="dxa"/>
            <w:hideMark/>
          </w:tcPr>
          <w:p w14:paraId="3318B909" w14:textId="77777777" w:rsidR="001A2306" w:rsidRPr="00925811" w:rsidRDefault="001A2306" w:rsidP="001A2306">
            <w:r w:rsidRPr="00925811">
              <w:t>WSCCSE</w:t>
            </w:r>
            <w:r w:rsidRPr="00925811">
              <w:rPr>
                <w:rStyle w:val="Subscript"/>
              </w:rPr>
              <w:t>t</w:t>
            </w:r>
          </w:p>
        </w:tc>
        <w:tc>
          <w:tcPr>
            <w:tcW w:w="6447" w:type="dxa"/>
            <w:hideMark/>
          </w:tcPr>
          <w:p w14:paraId="567F69D5" w14:textId="77777777" w:rsidR="001A2306" w:rsidRPr="00925811" w:rsidRDefault="001A2306" w:rsidP="001A2306">
            <w:pPr>
              <w:cnfStyle w:val="100000000000" w:firstRow="1" w:lastRow="0" w:firstColumn="0" w:lastColumn="0" w:oddVBand="0" w:evenVBand="0" w:oddHBand="0" w:evenHBand="0" w:firstRowFirstColumn="0" w:firstRowLastColumn="0" w:lastRowFirstColumn="0" w:lastRowLastColumn="0"/>
            </w:pPr>
            <w:r w:rsidRPr="00925811">
              <w:t>means the total expenditure on WSC Projects as reported in accordance with the RIGs; and</w:t>
            </w:r>
          </w:p>
        </w:tc>
      </w:tr>
      <w:tr w:rsidR="001A2306" w:rsidRPr="00925811" w14:paraId="4B2EEB1E" w14:textId="77777777" w:rsidTr="003431EE">
        <w:trPr>
          <w:trHeight w:val="80"/>
        </w:trPr>
        <w:tc>
          <w:tcPr>
            <w:cnfStyle w:val="001000000000" w:firstRow="0" w:lastRow="0" w:firstColumn="1" w:lastColumn="0" w:oddVBand="0" w:evenVBand="0" w:oddHBand="0" w:evenHBand="0" w:firstRowFirstColumn="0" w:firstRowLastColumn="0" w:lastRowFirstColumn="0" w:lastRowLastColumn="0"/>
            <w:tcW w:w="2211" w:type="dxa"/>
            <w:hideMark/>
          </w:tcPr>
          <w:p w14:paraId="70F17A57" w14:textId="77777777" w:rsidR="001A2306" w:rsidRPr="00925811" w:rsidRDefault="001A2306" w:rsidP="001A2306">
            <w:r w:rsidRPr="00925811">
              <w:t>WSCCSC</w:t>
            </w:r>
          </w:p>
        </w:tc>
        <w:tc>
          <w:tcPr>
            <w:tcW w:w="6447" w:type="dxa"/>
            <w:hideMark/>
          </w:tcPr>
          <w:p w14:paraId="7AEF58CF"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means the value of the licensee's expenditure cap for WSC Projects for the Price Control Period, as set out in Appendix 1.</w:t>
            </w:r>
          </w:p>
        </w:tc>
      </w:tr>
    </w:tbl>
    <w:p w14:paraId="61FEC9B8" w14:textId="77777777" w:rsidR="001A2306" w:rsidRPr="00925811" w:rsidRDefault="001A2306" w:rsidP="001A2306">
      <w:pPr>
        <w:pStyle w:val="NumberedNormal"/>
      </w:pPr>
      <w:r w:rsidRPr="00925811">
        <w:t>For Regulatory Years commencing on or after 1 April 2024, the value of WSC</w:t>
      </w:r>
      <w:r w:rsidRPr="00925811">
        <w:rPr>
          <w:rStyle w:val="Subscript"/>
        </w:rPr>
        <w:t>t</w:t>
      </w:r>
      <w:r w:rsidRPr="00925811">
        <w:t xml:space="preserve"> is derived in accordance with the following formula:</w:t>
      </w:r>
    </w:p>
    <w:p w14:paraId="068D804C" w14:textId="77777777" w:rsidR="001A2306" w:rsidRPr="00925811" w:rsidRDefault="00883AC9" w:rsidP="001A2306">
      <m:oMathPara>
        <m:oMath>
          <m:sSub>
            <m:sSubPr>
              <m:ctrlPr>
                <w:rPr>
                  <w:rFonts w:ascii="Cambria Math" w:hAnsi="Cambria Math"/>
                </w:rPr>
              </m:ctrlPr>
            </m:sSubPr>
            <m:e>
              <m:r>
                <w:rPr>
                  <w:rFonts w:ascii="Cambria Math" w:hAnsi="Cambria Math"/>
                </w:rPr>
                <m:t>WSC</m:t>
              </m:r>
            </m:e>
            <m:sub>
              <m:r>
                <w:rPr>
                  <w:rFonts w:ascii="Cambria Math" w:hAnsi="Cambria Math"/>
                </w:rPr>
                <m:t>t</m:t>
              </m:r>
            </m:sub>
          </m:sSub>
          <m:r>
            <w:rPr>
              <w:rFonts w:ascii="Cambria Math" w:hAnsi="Cambria Math"/>
            </w:rPr>
            <m:t>=max⁡</m:t>
          </m:r>
          <m:d>
            <m:dPr>
              <m:begChr m:val="["/>
              <m:endChr m:val="]"/>
              <m:ctrlPr>
                <w:rPr>
                  <w:rFonts w:ascii="Cambria Math" w:hAnsi="Cambria Math"/>
                </w:rPr>
              </m:ctrlPr>
            </m:dPr>
            <m:e>
              <m:func>
                <m:funcPr>
                  <m:ctrlPr>
                    <w:rPr>
                      <w:rFonts w:ascii="Cambria Math" w:hAnsi="Cambria Math"/>
                    </w:rPr>
                  </m:ctrlPr>
                </m:funcPr>
                <m:fName>
                  <m:r>
                    <w:rPr>
                      <w:rFonts w:ascii="Cambria Math" w:hAnsi="Cambria Math"/>
                    </w:rPr>
                    <m:t>min</m:t>
                  </m:r>
                </m:fName>
                <m:e>
                  <m:d>
                    <m:dPr>
                      <m:ctrlPr>
                        <w:rPr>
                          <w:rFonts w:ascii="Cambria Math" w:hAnsi="Cambria Math"/>
                        </w:rPr>
                      </m:ctrlPr>
                    </m:dPr>
                    <m:e>
                      <m:sSub>
                        <m:sSubPr>
                          <m:ctrlPr>
                            <w:rPr>
                              <w:rFonts w:ascii="Cambria Math" w:hAnsi="Cambria Math"/>
                            </w:rPr>
                          </m:ctrlPr>
                        </m:sSubPr>
                        <m:e>
                          <m:r>
                            <w:rPr>
                              <w:rFonts w:ascii="Cambria Math" w:hAnsi="Cambria Math"/>
                            </w:rPr>
                            <m:t>WSCCSE</m:t>
                          </m:r>
                        </m:e>
                        <m:sub>
                          <m:r>
                            <w:rPr>
                              <w:rFonts w:ascii="Cambria Math" w:hAnsi="Cambria Math"/>
                            </w:rPr>
                            <m:t>t</m:t>
                          </m:r>
                        </m:sub>
                      </m:sSub>
                      <m:r>
                        <w:rPr>
                          <w:rFonts w:ascii="Cambria Math" w:hAnsi="Cambria Math"/>
                        </w:rPr>
                        <m:t xml:space="preserve">, WSCCSC- </m:t>
                      </m:r>
                      <m:nary>
                        <m:naryPr>
                          <m:chr m:val="∑"/>
                          <m:limLoc m:val="undOvr"/>
                          <m:ctrlPr>
                            <w:rPr>
                              <w:rFonts w:ascii="Cambria Math" w:hAnsi="Cambria Math"/>
                            </w:rPr>
                          </m:ctrlPr>
                        </m:naryPr>
                        <m:sub>
                          <m:r>
                            <w:rPr>
                              <w:rFonts w:ascii="Cambria Math" w:hAnsi="Cambria Math"/>
                            </w:rPr>
                            <m:t>k=2023/24</m:t>
                          </m:r>
                        </m:sub>
                        <m:sup>
                          <m:r>
                            <w:rPr>
                              <w:rFonts w:ascii="Cambria Math" w:hAnsi="Cambria Math"/>
                            </w:rPr>
                            <m:t xml:space="preserve"> t-1</m:t>
                          </m:r>
                        </m:sup>
                        <m:e>
                          <m:sSub>
                            <m:sSubPr>
                              <m:ctrlPr>
                                <w:rPr>
                                  <w:rFonts w:ascii="Cambria Math" w:hAnsi="Cambria Math"/>
                                </w:rPr>
                              </m:ctrlPr>
                            </m:sSubPr>
                            <m:e>
                              <m:r>
                                <w:rPr>
                                  <w:rFonts w:ascii="Cambria Math" w:hAnsi="Cambria Math"/>
                                </w:rPr>
                                <m:t>WSCCSE</m:t>
                              </m:r>
                            </m:e>
                            <m:sub>
                              <m:r>
                                <w:rPr>
                                  <w:rFonts w:ascii="Cambria Math" w:hAnsi="Cambria Math"/>
                                </w:rPr>
                                <m:t>k</m:t>
                              </m:r>
                            </m:sub>
                          </m:sSub>
                        </m:e>
                      </m:nary>
                    </m:e>
                  </m:d>
                </m:e>
              </m:func>
              <m:r>
                <w:rPr>
                  <w:rFonts w:ascii="Cambria Math" w:hAnsi="Cambria Math"/>
                </w:rPr>
                <m:t>, 0</m:t>
              </m:r>
            </m:e>
          </m:d>
        </m:oMath>
      </m:oMathPara>
    </w:p>
    <w:p w14:paraId="7D7F9F06" w14:textId="77777777" w:rsidR="001A2306" w:rsidRPr="00925811" w:rsidRDefault="001A2306" w:rsidP="001A2306">
      <w:pPr>
        <w:pStyle w:val="FormulaDefinitions"/>
      </w:pPr>
      <w:r w:rsidRPr="00925811">
        <w:t>where:</w:t>
      </w:r>
    </w:p>
    <w:tbl>
      <w:tblPr>
        <w:tblStyle w:val="TableGridLight"/>
        <w:tblW w:w="8658" w:type="dxa"/>
        <w:tblLook w:val="04A0" w:firstRow="1" w:lastRow="0" w:firstColumn="1" w:lastColumn="0" w:noHBand="0" w:noVBand="1"/>
      </w:tblPr>
      <w:tblGrid>
        <w:gridCol w:w="2211"/>
        <w:gridCol w:w="6447"/>
      </w:tblGrid>
      <w:tr w:rsidR="001A2306" w:rsidRPr="00925811" w14:paraId="646F9485" w14:textId="77777777" w:rsidTr="00DA70F8">
        <w:trPr>
          <w:cnfStyle w:val="100000000000" w:firstRow="1" w:lastRow="0" w:firstColumn="0" w:lastColumn="0" w:oddVBand="0" w:evenVBand="0" w:oddHBand="0"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2211" w:type="dxa"/>
            <w:hideMark/>
          </w:tcPr>
          <w:p w14:paraId="2404AAF5" w14:textId="77777777" w:rsidR="001A2306" w:rsidRPr="00925811" w:rsidRDefault="001A2306" w:rsidP="001A2306">
            <w:r w:rsidRPr="00925811">
              <w:t>WSCCSE</w:t>
            </w:r>
            <w:r w:rsidRPr="00925811">
              <w:rPr>
                <w:rStyle w:val="Subscript"/>
              </w:rPr>
              <w:t>t</w:t>
            </w:r>
          </w:p>
        </w:tc>
        <w:tc>
          <w:tcPr>
            <w:tcW w:w="6447" w:type="dxa"/>
            <w:hideMark/>
          </w:tcPr>
          <w:p w14:paraId="621F438E" w14:textId="77777777" w:rsidR="001A2306" w:rsidRPr="00925811" w:rsidRDefault="001A2306" w:rsidP="001A2306">
            <w:pPr>
              <w:cnfStyle w:val="100000000000" w:firstRow="1" w:lastRow="0" w:firstColumn="0" w:lastColumn="0" w:oddVBand="0" w:evenVBand="0" w:oddHBand="0" w:evenHBand="0" w:firstRowFirstColumn="0" w:firstRowLastColumn="0" w:lastRowFirstColumn="0" w:lastRowLastColumn="0"/>
            </w:pPr>
            <w:r w:rsidRPr="00925811">
              <w:t>has the meaning given in paragraph 3.4.5;</w:t>
            </w:r>
          </w:p>
        </w:tc>
      </w:tr>
      <w:tr w:rsidR="001A2306" w:rsidRPr="00925811" w14:paraId="151039C5" w14:textId="77777777" w:rsidTr="00DA70F8">
        <w:trPr>
          <w:trHeight w:val="454"/>
        </w:trPr>
        <w:tc>
          <w:tcPr>
            <w:cnfStyle w:val="001000000000" w:firstRow="0" w:lastRow="0" w:firstColumn="1" w:lastColumn="0" w:oddVBand="0" w:evenVBand="0" w:oddHBand="0" w:evenHBand="0" w:firstRowFirstColumn="0" w:firstRowLastColumn="0" w:lastRowFirstColumn="0" w:lastRowLastColumn="0"/>
            <w:tcW w:w="2211" w:type="dxa"/>
            <w:hideMark/>
          </w:tcPr>
          <w:p w14:paraId="27A1AEC6" w14:textId="77777777" w:rsidR="001A2306" w:rsidRPr="00925811" w:rsidRDefault="001A2306" w:rsidP="001A2306">
            <w:r w:rsidRPr="00925811">
              <w:t>WSCCSC</w:t>
            </w:r>
          </w:p>
        </w:tc>
        <w:tc>
          <w:tcPr>
            <w:tcW w:w="6447" w:type="dxa"/>
            <w:hideMark/>
          </w:tcPr>
          <w:p w14:paraId="00BAB075"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has the meaning given in paragraph 3.4.5; and</w:t>
            </w:r>
          </w:p>
        </w:tc>
      </w:tr>
      <w:tr w:rsidR="001A2306" w:rsidRPr="00925811" w14:paraId="464E10F6" w14:textId="77777777" w:rsidTr="00DA70F8">
        <w:trPr>
          <w:trHeight w:val="454"/>
        </w:trPr>
        <w:tc>
          <w:tcPr>
            <w:cnfStyle w:val="001000000000" w:firstRow="0" w:lastRow="0" w:firstColumn="1" w:lastColumn="0" w:oddVBand="0" w:evenVBand="0" w:oddHBand="0" w:evenHBand="0" w:firstRowFirstColumn="0" w:firstRowLastColumn="0" w:lastRowFirstColumn="0" w:lastRowLastColumn="0"/>
            <w:tcW w:w="2211" w:type="dxa"/>
            <w:hideMark/>
          </w:tcPr>
          <w:p w14:paraId="2A84F610" w14:textId="77777777" w:rsidR="001A2306" w:rsidRPr="00925811" w:rsidRDefault="00883AC9" w:rsidP="001A2306">
            <m:oMathPara>
              <m:oMath>
                <m:nary>
                  <m:naryPr>
                    <m:chr m:val="∑"/>
                    <m:limLoc m:val="undOvr"/>
                    <m:ctrlPr>
                      <w:rPr>
                        <w:rFonts w:ascii="Cambria Math" w:hAnsi="Cambria Math"/>
                      </w:rPr>
                    </m:ctrlPr>
                  </m:naryPr>
                  <m:sub>
                    <m:r>
                      <w:rPr>
                        <w:rFonts w:ascii="Cambria Math" w:hAnsi="Cambria Math"/>
                      </w:rPr>
                      <m:t>k=2023/24</m:t>
                    </m:r>
                  </m:sub>
                  <m:sup>
                    <m:r>
                      <w:rPr>
                        <w:rFonts w:ascii="Cambria Math" w:hAnsi="Cambria Math"/>
                      </w:rPr>
                      <m:t xml:space="preserve"> t-1</m:t>
                    </m:r>
                  </m:sup>
                  <m:e>
                    <m:sSub>
                      <m:sSubPr>
                        <m:ctrlPr>
                          <w:rPr>
                            <w:rFonts w:ascii="Cambria Math" w:hAnsi="Cambria Math"/>
                          </w:rPr>
                        </m:ctrlPr>
                      </m:sSubPr>
                      <m:e>
                        <m:r>
                          <w:rPr>
                            <w:rFonts w:ascii="Cambria Math" w:hAnsi="Cambria Math"/>
                          </w:rPr>
                          <m:t>WSCCSE</m:t>
                        </m:r>
                      </m:e>
                      <m:sub>
                        <m:r>
                          <w:rPr>
                            <w:rFonts w:ascii="Cambria Math" w:hAnsi="Cambria Math"/>
                          </w:rPr>
                          <m:t>k</m:t>
                        </m:r>
                      </m:sub>
                    </m:sSub>
                  </m:e>
                </m:nary>
              </m:oMath>
            </m:oMathPara>
          </w:p>
        </w:tc>
        <w:tc>
          <w:tcPr>
            <w:tcW w:w="6447" w:type="dxa"/>
            <w:hideMark/>
          </w:tcPr>
          <w:p w14:paraId="49E08B55"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means the total expenditure during the Price Control Period on WSC Projects prior to Regulatory Year t.</w:t>
            </w:r>
          </w:p>
        </w:tc>
      </w:tr>
    </w:tbl>
    <w:p w14:paraId="3BED7DB1" w14:textId="77777777" w:rsidR="001A2306" w:rsidRPr="00925811" w:rsidRDefault="001A2306" w:rsidP="001A2306">
      <w:pPr>
        <w:pStyle w:val="NumberedNormal"/>
      </w:pPr>
      <w:r w:rsidRPr="00925811">
        <w:t xml:space="preserve">The licensee must comply with the WSC Governance Document in its administration and delivery of its WSC Projects. </w:t>
      </w:r>
    </w:p>
    <w:p w14:paraId="20FBBE5A" w14:textId="77777777" w:rsidR="001A2306" w:rsidRPr="00925811" w:rsidRDefault="001A2306" w:rsidP="001A2306">
      <w:pPr>
        <w:pStyle w:val="NumberedNormal"/>
      </w:pPr>
      <w:r w:rsidRPr="00925811">
        <w:t>The WSC Governance Document may make provision for the governance and administration of the Worst Served Customers Use It Or Lose It Allowance, including:</w:t>
      </w:r>
    </w:p>
    <w:p w14:paraId="74C24E5F" w14:textId="77777777" w:rsidR="001A2306" w:rsidRPr="00925811" w:rsidRDefault="001A2306" w:rsidP="001A2306">
      <w:pPr>
        <w:pStyle w:val="ListNormal"/>
        <w:tabs>
          <w:tab w:val="num" w:pos="879"/>
        </w:tabs>
      </w:pPr>
      <w:r w:rsidRPr="00925811">
        <w:t>the eligibility criteria that WSC Projects must meet; and</w:t>
      </w:r>
    </w:p>
    <w:p w14:paraId="5D457DE2" w14:textId="77777777" w:rsidR="001A2306" w:rsidRPr="00925811" w:rsidRDefault="001A2306" w:rsidP="001A2306">
      <w:pPr>
        <w:pStyle w:val="ListNormal"/>
        <w:tabs>
          <w:tab w:val="num" w:pos="879"/>
        </w:tabs>
      </w:pPr>
      <w:r w:rsidRPr="00925811">
        <w:t>reporting requirements in respect of WSC Projects.</w:t>
      </w:r>
    </w:p>
    <w:p w14:paraId="4DFB2C2E" w14:textId="77777777" w:rsidR="001A2306" w:rsidRPr="00925811" w:rsidRDefault="001A2306" w:rsidP="001A2306">
      <w:pPr>
        <w:pStyle w:val="NumberedNormal"/>
      </w:pPr>
      <w:r w:rsidRPr="00925811">
        <w:lastRenderedPageBreak/>
        <w:t xml:space="preserve">The procedure for issuing and amending the WSC Governance Document is provided in Special Condition 1.3 (Common procedures). </w:t>
      </w:r>
    </w:p>
    <w:p w14:paraId="37DABBD3" w14:textId="77777777" w:rsidR="001A2306" w:rsidRPr="00925811" w:rsidRDefault="001A2306" w:rsidP="001A2306">
      <w:pPr>
        <w:pStyle w:val="Heading3"/>
      </w:pPr>
      <w:r w:rsidRPr="00925811">
        <w:t>Formulae for calculating the Visual Amenity Projects term (VAP</w:t>
      </w:r>
      <w:r w:rsidRPr="00925811">
        <w:rPr>
          <w:rStyle w:val="Subscript"/>
        </w:rPr>
        <w:t>t</w:t>
      </w:r>
      <w:r w:rsidRPr="00925811">
        <w:t>)</w:t>
      </w:r>
    </w:p>
    <w:p w14:paraId="5D6462B2" w14:textId="77777777" w:rsidR="001A2306" w:rsidRPr="00925811" w:rsidRDefault="001A2306" w:rsidP="001A2306">
      <w:pPr>
        <w:pStyle w:val="NumberedNormal"/>
      </w:pPr>
      <w:r w:rsidRPr="00925811">
        <w:t>For the Regulatory Year commencing on 1 April 2023, the value of VAP</w:t>
      </w:r>
      <w:r w:rsidRPr="00925811">
        <w:rPr>
          <w:rStyle w:val="Subscript"/>
        </w:rPr>
        <w:t>t</w:t>
      </w:r>
      <w:r w:rsidRPr="00925811">
        <w:t xml:space="preserve"> is derived in accordance with the following formula:</w:t>
      </w:r>
    </w:p>
    <w:p w14:paraId="6F2B26B8" w14:textId="77777777" w:rsidR="001A2306" w:rsidRPr="00925811" w:rsidRDefault="00883AC9" w:rsidP="001A2306">
      <m:oMathPara>
        <m:oMath>
          <m:sSub>
            <m:sSubPr>
              <m:ctrlPr>
                <w:rPr>
                  <w:rFonts w:ascii="Cambria Math" w:hAnsi="Cambria Math"/>
                </w:rPr>
              </m:ctrlPr>
            </m:sSubPr>
            <m:e>
              <m:r>
                <w:rPr>
                  <w:rFonts w:ascii="Cambria Math" w:hAnsi="Cambria Math"/>
                </w:rPr>
                <m:t>VAP</m:t>
              </m:r>
            </m:e>
            <m:sub>
              <m:r>
                <w:rPr>
                  <w:rFonts w:ascii="Cambria Math" w:hAnsi="Cambria Math"/>
                </w:rPr>
                <m:t>t</m:t>
              </m:r>
            </m:sub>
          </m:sSub>
          <m:r>
            <m:rPr>
              <m:sty m:val="p"/>
            </m:rPr>
            <w:rPr>
              <w:rFonts w:ascii="Cambria Math" w:hAnsi="Cambria Math"/>
            </w:rPr>
            <m:t>=min(</m:t>
          </m:r>
          <m:sSub>
            <m:sSubPr>
              <m:ctrlPr>
                <w:rPr>
                  <w:rFonts w:ascii="Cambria Math" w:hAnsi="Cambria Math"/>
                </w:rPr>
              </m:ctrlPr>
            </m:sSubPr>
            <m:e>
              <m:r>
                <w:rPr>
                  <w:rFonts w:ascii="Cambria Math" w:hAnsi="Cambria Math"/>
                </w:rPr>
                <m:t>VAPTE</m:t>
              </m:r>
            </m:e>
            <m:sub>
              <m:r>
                <w:rPr>
                  <w:rFonts w:ascii="Cambria Math" w:hAnsi="Cambria Math"/>
                </w:rPr>
                <m:t>t</m:t>
              </m:r>
            </m:sub>
          </m:sSub>
          <m:r>
            <w:rPr>
              <w:rFonts w:ascii="Cambria Math" w:hAnsi="Cambria Math"/>
            </w:rPr>
            <m:t>, VAPCAP)</m:t>
          </m:r>
        </m:oMath>
      </m:oMathPara>
    </w:p>
    <w:p w14:paraId="65795BCD" w14:textId="77777777" w:rsidR="001A2306" w:rsidRPr="00925811" w:rsidRDefault="001A2306" w:rsidP="001A2306">
      <w:pPr>
        <w:pStyle w:val="FormulaDefinitions"/>
      </w:pPr>
      <w:r w:rsidRPr="00925811">
        <w:t>where:</w:t>
      </w:r>
    </w:p>
    <w:tbl>
      <w:tblPr>
        <w:tblStyle w:val="TableGridLight"/>
        <w:tblW w:w="8658" w:type="dxa"/>
        <w:tblLook w:val="04A0" w:firstRow="1" w:lastRow="0" w:firstColumn="1" w:lastColumn="0" w:noHBand="0" w:noVBand="1"/>
      </w:tblPr>
      <w:tblGrid>
        <w:gridCol w:w="1447"/>
        <w:gridCol w:w="7211"/>
      </w:tblGrid>
      <w:tr w:rsidR="001A2306" w:rsidRPr="00925811" w14:paraId="39A9FC88" w14:textId="77777777" w:rsidTr="00DA70F8">
        <w:trPr>
          <w:cnfStyle w:val="100000000000" w:firstRow="1" w:lastRow="0" w:firstColumn="0" w:lastColumn="0" w:oddVBand="0" w:evenVBand="0" w:oddHBand="0"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1447" w:type="dxa"/>
            <w:hideMark/>
          </w:tcPr>
          <w:p w14:paraId="7BC3A428" w14:textId="77777777" w:rsidR="001A2306" w:rsidRPr="00925811" w:rsidRDefault="001A2306" w:rsidP="001A2306">
            <w:r w:rsidRPr="00925811">
              <w:t>VAPTE</w:t>
            </w:r>
            <w:r w:rsidRPr="00925811">
              <w:rPr>
                <w:rStyle w:val="Subscript"/>
              </w:rPr>
              <w:t>t</w:t>
            </w:r>
          </w:p>
        </w:tc>
        <w:tc>
          <w:tcPr>
            <w:tcW w:w="7211" w:type="dxa"/>
            <w:hideMark/>
          </w:tcPr>
          <w:p w14:paraId="1B7D86D3" w14:textId="77777777" w:rsidR="001A2306" w:rsidRPr="00925811" w:rsidRDefault="001A2306" w:rsidP="001A2306">
            <w:pPr>
              <w:cnfStyle w:val="100000000000" w:firstRow="1" w:lastRow="0" w:firstColumn="0" w:lastColumn="0" w:oddVBand="0" w:evenVBand="0" w:oddHBand="0" w:evenHBand="0" w:firstRowFirstColumn="0" w:firstRowLastColumn="0" w:lastRowFirstColumn="0" w:lastRowLastColumn="0"/>
            </w:pPr>
            <w:r w:rsidRPr="00925811">
              <w:t>means the total expenditure on Visual Amenity Projects as reported in accordance with the RIGs; and</w:t>
            </w:r>
          </w:p>
        </w:tc>
      </w:tr>
      <w:tr w:rsidR="001A2306" w:rsidRPr="00925811" w14:paraId="4F7CFA83" w14:textId="77777777" w:rsidTr="00DA70F8">
        <w:trPr>
          <w:trHeight w:val="80"/>
        </w:trPr>
        <w:tc>
          <w:tcPr>
            <w:cnfStyle w:val="001000000000" w:firstRow="0" w:lastRow="0" w:firstColumn="1" w:lastColumn="0" w:oddVBand="0" w:evenVBand="0" w:oddHBand="0" w:evenHBand="0" w:firstRowFirstColumn="0" w:firstRowLastColumn="0" w:lastRowFirstColumn="0" w:lastRowLastColumn="0"/>
            <w:tcW w:w="1447" w:type="dxa"/>
            <w:hideMark/>
          </w:tcPr>
          <w:p w14:paraId="4949C9DE" w14:textId="77777777" w:rsidR="001A2306" w:rsidRPr="00925811" w:rsidRDefault="001A2306" w:rsidP="001A2306">
            <w:r w:rsidRPr="00925811">
              <w:t>VAPCAP</w:t>
            </w:r>
          </w:p>
        </w:tc>
        <w:tc>
          <w:tcPr>
            <w:tcW w:w="7211" w:type="dxa"/>
            <w:hideMark/>
          </w:tcPr>
          <w:p w14:paraId="2ED22909"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means the value of the licensee's expenditure cap for Visual Amenity Projects for the Price Control Period, as set out in Appendix 2.</w:t>
            </w:r>
          </w:p>
        </w:tc>
      </w:tr>
    </w:tbl>
    <w:p w14:paraId="08A34EEE" w14:textId="77777777" w:rsidR="001A2306" w:rsidRPr="00925811" w:rsidRDefault="001A2306" w:rsidP="001A2306">
      <w:pPr>
        <w:pStyle w:val="NumberedNormal"/>
      </w:pPr>
      <w:r w:rsidRPr="00925811">
        <w:t>For Regulatory Years commencing on or after 1 April 2024, the value of VAP</w:t>
      </w:r>
      <w:r w:rsidRPr="00925811">
        <w:rPr>
          <w:rStyle w:val="Subscript"/>
        </w:rPr>
        <w:t>t</w:t>
      </w:r>
      <w:r w:rsidRPr="00925811">
        <w:t xml:space="preserve"> is derived in accordance with the following formula:</w:t>
      </w:r>
    </w:p>
    <w:p w14:paraId="33498869" w14:textId="399435AF" w:rsidR="00F1533E" w:rsidRPr="00925811" w:rsidRDefault="00883AC9" w:rsidP="00F1533E">
      <w:pPr>
        <w:pStyle w:val="NumberedNormal"/>
        <w:numPr>
          <w:ilvl w:val="0"/>
          <w:numId w:val="0"/>
        </w:numPr>
        <w:ind w:left="879"/>
        <w:rPr>
          <w:rFonts w:eastAsiaTheme="minorEastAsia"/>
        </w:rPr>
      </w:pPr>
      <m:oMathPara>
        <m:oMath>
          <m:sSub>
            <m:sSubPr>
              <m:ctrlPr>
                <w:rPr>
                  <w:rFonts w:ascii="Cambria Math" w:hAnsi="Cambria Math"/>
                </w:rPr>
              </m:ctrlPr>
            </m:sSubPr>
            <m:e>
              <m:r>
                <w:rPr>
                  <w:rFonts w:ascii="Cambria Math" w:hAnsi="Cambria Math"/>
                </w:rPr>
                <m:t>VAP</m:t>
              </m:r>
            </m:e>
            <m:sub>
              <m:r>
                <w:rPr>
                  <w:rFonts w:ascii="Cambria Math" w:hAnsi="Cambria Math"/>
                </w:rPr>
                <m:t>t</m:t>
              </m:r>
            </m:sub>
          </m:sSub>
          <m:r>
            <w:rPr>
              <w:rFonts w:ascii="Cambria Math" w:hAnsi="Cambria Math"/>
            </w:rPr>
            <m:t>=max⁡</m:t>
          </m:r>
          <m:d>
            <m:dPr>
              <m:begChr m:val="["/>
              <m:endChr m:val="]"/>
              <m:ctrlPr>
                <w:rPr>
                  <w:rFonts w:ascii="Cambria Math" w:hAnsi="Cambria Math"/>
                </w:rPr>
              </m:ctrlPr>
            </m:dPr>
            <m:e>
              <m:func>
                <m:funcPr>
                  <m:ctrlPr>
                    <w:rPr>
                      <w:rFonts w:ascii="Cambria Math" w:hAnsi="Cambria Math"/>
                    </w:rPr>
                  </m:ctrlPr>
                </m:funcPr>
                <m:fName>
                  <m:r>
                    <w:rPr>
                      <w:rFonts w:ascii="Cambria Math" w:hAnsi="Cambria Math"/>
                    </w:rPr>
                    <m:t>min</m:t>
                  </m:r>
                </m:fName>
                <m:e>
                  <m:d>
                    <m:dPr>
                      <m:ctrlPr>
                        <w:rPr>
                          <w:rFonts w:ascii="Cambria Math" w:hAnsi="Cambria Math"/>
                        </w:rPr>
                      </m:ctrlPr>
                    </m:dPr>
                    <m:e>
                      <m:sSub>
                        <m:sSubPr>
                          <m:ctrlPr>
                            <w:rPr>
                              <w:rFonts w:ascii="Cambria Math" w:hAnsi="Cambria Math"/>
                            </w:rPr>
                          </m:ctrlPr>
                        </m:sSubPr>
                        <m:e>
                          <m:r>
                            <w:rPr>
                              <w:rFonts w:ascii="Cambria Math" w:hAnsi="Cambria Math"/>
                            </w:rPr>
                            <m:t>VAPTE</m:t>
                          </m:r>
                        </m:e>
                        <m:sub>
                          <m:r>
                            <w:rPr>
                              <w:rFonts w:ascii="Cambria Math" w:hAnsi="Cambria Math"/>
                            </w:rPr>
                            <m:t>t</m:t>
                          </m:r>
                        </m:sub>
                      </m:sSub>
                      <m:r>
                        <w:rPr>
                          <w:rFonts w:ascii="Cambria Math" w:hAnsi="Cambria Math"/>
                        </w:rPr>
                        <m:t xml:space="preserve">, VAPCAP- </m:t>
                      </m:r>
                      <m:nary>
                        <m:naryPr>
                          <m:chr m:val="∑"/>
                          <m:limLoc m:val="undOvr"/>
                          <m:ctrlPr>
                            <w:rPr>
                              <w:rFonts w:ascii="Cambria Math" w:hAnsi="Cambria Math"/>
                            </w:rPr>
                          </m:ctrlPr>
                        </m:naryPr>
                        <m:sub>
                          <m:r>
                            <w:rPr>
                              <w:rFonts w:ascii="Cambria Math" w:hAnsi="Cambria Math"/>
                            </w:rPr>
                            <m:t>k=2023/24</m:t>
                          </m:r>
                        </m:sub>
                        <m:sup>
                          <m:r>
                            <w:rPr>
                              <w:rFonts w:ascii="Cambria Math" w:hAnsi="Cambria Math"/>
                            </w:rPr>
                            <m:t xml:space="preserve"> t-1</m:t>
                          </m:r>
                        </m:sup>
                        <m:e>
                          <m:sSub>
                            <m:sSubPr>
                              <m:ctrlPr>
                                <w:rPr>
                                  <w:rFonts w:ascii="Cambria Math" w:hAnsi="Cambria Math"/>
                                </w:rPr>
                              </m:ctrlPr>
                            </m:sSubPr>
                            <m:e>
                              <m:r>
                                <w:rPr>
                                  <w:rFonts w:ascii="Cambria Math" w:hAnsi="Cambria Math"/>
                                </w:rPr>
                                <m:t>VAPTE</m:t>
                              </m:r>
                            </m:e>
                            <m:sub>
                              <m:r>
                                <w:rPr>
                                  <w:rFonts w:ascii="Cambria Math" w:hAnsi="Cambria Math"/>
                                </w:rPr>
                                <m:t>k</m:t>
                              </m:r>
                            </m:sub>
                          </m:sSub>
                        </m:e>
                      </m:nary>
                    </m:e>
                  </m:d>
                </m:e>
              </m:func>
              <m:r>
                <w:rPr>
                  <w:rFonts w:ascii="Cambria Math" w:hAnsi="Cambria Math"/>
                </w:rPr>
                <m:t>, 0</m:t>
              </m:r>
            </m:e>
          </m:d>
        </m:oMath>
      </m:oMathPara>
    </w:p>
    <w:p w14:paraId="5ACF9F66" w14:textId="77777777" w:rsidR="00F1533E" w:rsidRPr="00925811" w:rsidRDefault="00F1533E" w:rsidP="00F1533E">
      <w:pPr>
        <w:pStyle w:val="FormulaDefinitions"/>
      </w:pPr>
      <w:r w:rsidRPr="00925811">
        <w:t>where:</w:t>
      </w:r>
    </w:p>
    <w:tbl>
      <w:tblPr>
        <w:tblStyle w:val="TableGridLight"/>
        <w:tblW w:w="8658" w:type="dxa"/>
        <w:tblLook w:val="04A0" w:firstRow="1" w:lastRow="0" w:firstColumn="1" w:lastColumn="0" w:noHBand="0" w:noVBand="1"/>
      </w:tblPr>
      <w:tblGrid>
        <w:gridCol w:w="2211"/>
        <w:gridCol w:w="6447"/>
      </w:tblGrid>
      <w:tr w:rsidR="00F1533E" w:rsidRPr="00925811" w14:paraId="0EC0D54C" w14:textId="77777777" w:rsidTr="0027553F">
        <w:trPr>
          <w:cnfStyle w:val="100000000000" w:firstRow="1" w:lastRow="0" w:firstColumn="0" w:lastColumn="0" w:oddVBand="0" w:evenVBand="0" w:oddHBand="0"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2211" w:type="dxa"/>
            <w:hideMark/>
          </w:tcPr>
          <w:p w14:paraId="6A22FB65" w14:textId="77777777" w:rsidR="00F1533E" w:rsidRPr="00925811" w:rsidRDefault="00F1533E" w:rsidP="0027553F">
            <w:r w:rsidRPr="00925811">
              <w:t>VAPTE</w:t>
            </w:r>
            <w:r w:rsidRPr="00925811">
              <w:rPr>
                <w:rStyle w:val="Subscript"/>
              </w:rPr>
              <w:t>t</w:t>
            </w:r>
          </w:p>
        </w:tc>
        <w:tc>
          <w:tcPr>
            <w:tcW w:w="6447" w:type="dxa"/>
            <w:hideMark/>
          </w:tcPr>
          <w:p w14:paraId="5B134EBF" w14:textId="77777777" w:rsidR="00F1533E" w:rsidRPr="00925811" w:rsidRDefault="00F1533E" w:rsidP="0027553F">
            <w:pPr>
              <w:cnfStyle w:val="100000000000" w:firstRow="1" w:lastRow="0" w:firstColumn="0" w:lastColumn="0" w:oddVBand="0" w:evenVBand="0" w:oddHBand="0" w:evenHBand="0" w:firstRowFirstColumn="0" w:firstRowLastColumn="0" w:lastRowFirstColumn="0" w:lastRowLastColumn="0"/>
            </w:pPr>
            <w:r w:rsidRPr="00925811">
              <w:t>has the meaning given in paragraph 3.4.10;</w:t>
            </w:r>
          </w:p>
        </w:tc>
      </w:tr>
      <w:tr w:rsidR="00F1533E" w:rsidRPr="00925811" w14:paraId="51C9F828" w14:textId="77777777" w:rsidTr="0027553F">
        <w:trPr>
          <w:trHeight w:val="454"/>
        </w:trPr>
        <w:tc>
          <w:tcPr>
            <w:cnfStyle w:val="001000000000" w:firstRow="0" w:lastRow="0" w:firstColumn="1" w:lastColumn="0" w:oddVBand="0" w:evenVBand="0" w:oddHBand="0" w:evenHBand="0" w:firstRowFirstColumn="0" w:firstRowLastColumn="0" w:lastRowFirstColumn="0" w:lastRowLastColumn="0"/>
            <w:tcW w:w="2211" w:type="dxa"/>
            <w:hideMark/>
          </w:tcPr>
          <w:p w14:paraId="16C38B45" w14:textId="77777777" w:rsidR="00F1533E" w:rsidRPr="00925811" w:rsidRDefault="00F1533E" w:rsidP="0027553F">
            <w:r w:rsidRPr="00925811">
              <w:t>VAPCAP</w:t>
            </w:r>
          </w:p>
        </w:tc>
        <w:tc>
          <w:tcPr>
            <w:tcW w:w="6447" w:type="dxa"/>
            <w:hideMark/>
          </w:tcPr>
          <w:p w14:paraId="66C2948E" w14:textId="77777777" w:rsidR="00F1533E" w:rsidRPr="00925811" w:rsidRDefault="00F1533E" w:rsidP="0027553F">
            <w:pPr>
              <w:cnfStyle w:val="000000000000" w:firstRow="0" w:lastRow="0" w:firstColumn="0" w:lastColumn="0" w:oddVBand="0" w:evenVBand="0" w:oddHBand="0" w:evenHBand="0" w:firstRowFirstColumn="0" w:firstRowLastColumn="0" w:lastRowFirstColumn="0" w:lastRowLastColumn="0"/>
            </w:pPr>
            <w:r w:rsidRPr="00925811">
              <w:t>has the meaning given in paragraph 3.4.10; and</w:t>
            </w:r>
          </w:p>
        </w:tc>
      </w:tr>
      <w:tr w:rsidR="00F1533E" w:rsidRPr="00925811" w14:paraId="17B9316C" w14:textId="77777777" w:rsidTr="0027553F">
        <w:trPr>
          <w:trHeight w:val="454"/>
        </w:trPr>
        <w:tc>
          <w:tcPr>
            <w:cnfStyle w:val="001000000000" w:firstRow="0" w:lastRow="0" w:firstColumn="1" w:lastColumn="0" w:oddVBand="0" w:evenVBand="0" w:oddHBand="0" w:evenHBand="0" w:firstRowFirstColumn="0" w:firstRowLastColumn="0" w:lastRowFirstColumn="0" w:lastRowLastColumn="0"/>
            <w:tcW w:w="2211" w:type="dxa"/>
            <w:hideMark/>
          </w:tcPr>
          <w:p w14:paraId="4C41F7F0" w14:textId="77777777" w:rsidR="00F1533E" w:rsidRPr="00925811" w:rsidRDefault="00883AC9" w:rsidP="0027553F">
            <m:oMathPara>
              <m:oMath>
                <m:nary>
                  <m:naryPr>
                    <m:chr m:val="∑"/>
                    <m:limLoc m:val="undOvr"/>
                    <m:ctrlPr>
                      <w:rPr>
                        <w:rFonts w:ascii="Cambria Math" w:hAnsi="Cambria Math"/>
                      </w:rPr>
                    </m:ctrlPr>
                  </m:naryPr>
                  <m:sub>
                    <m:r>
                      <w:rPr>
                        <w:rFonts w:ascii="Cambria Math" w:hAnsi="Cambria Math"/>
                      </w:rPr>
                      <m:t>k=2023/24</m:t>
                    </m:r>
                  </m:sub>
                  <m:sup>
                    <m:r>
                      <w:rPr>
                        <w:rFonts w:ascii="Cambria Math" w:hAnsi="Cambria Math"/>
                      </w:rPr>
                      <m:t xml:space="preserve"> t-1</m:t>
                    </m:r>
                  </m:sup>
                  <m:e>
                    <m:sSub>
                      <m:sSubPr>
                        <m:ctrlPr>
                          <w:rPr>
                            <w:rFonts w:ascii="Cambria Math" w:hAnsi="Cambria Math"/>
                          </w:rPr>
                        </m:ctrlPr>
                      </m:sSubPr>
                      <m:e>
                        <m:r>
                          <w:rPr>
                            <w:rFonts w:ascii="Cambria Math" w:hAnsi="Cambria Math"/>
                          </w:rPr>
                          <m:t>VAPTE</m:t>
                        </m:r>
                      </m:e>
                      <m:sub>
                        <m:r>
                          <w:rPr>
                            <w:rFonts w:ascii="Cambria Math" w:hAnsi="Cambria Math"/>
                          </w:rPr>
                          <m:t>k</m:t>
                        </m:r>
                      </m:sub>
                    </m:sSub>
                  </m:e>
                </m:nary>
              </m:oMath>
            </m:oMathPara>
          </w:p>
        </w:tc>
        <w:tc>
          <w:tcPr>
            <w:tcW w:w="6447" w:type="dxa"/>
            <w:hideMark/>
          </w:tcPr>
          <w:p w14:paraId="19D19120" w14:textId="77777777" w:rsidR="00F1533E" w:rsidRPr="00925811" w:rsidRDefault="00F1533E" w:rsidP="0027553F">
            <w:pPr>
              <w:cnfStyle w:val="000000000000" w:firstRow="0" w:lastRow="0" w:firstColumn="0" w:lastColumn="0" w:oddVBand="0" w:evenVBand="0" w:oddHBand="0" w:evenHBand="0" w:firstRowFirstColumn="0" w:firstRowLastColumn="0" w:lastRowFirstColumn="0" w:lastRowLastColumn="0"/>
            </w:pPr>
            <w:r w:rsidRPr="00925811">
              <w:t>means the total expenditure during the Price Control Period on Visual Amenity Projects prior to Regulatory Year t.</w:t>
            </w:r>
          </w:p>
        </w:tc>
      </w:tr>
    </w:tbl>
    <w:p w14:paraId="3E953C9E" w14:textId="77777777" w:rsidR="004844A6" w:rsidRPr="00925811" w:rsidRDefault="004844A6" w:rsidP="004844A6">
      <w:pPr>
        <w:keepNext/>
        <w:keepLines/>
        <w:numPr>
          <w:ilvl w:val="5"/>
          <w:numId w:val="1"/>
        </w:numPr>
        <w:tabs>
          <w:tab w:val="clear" w:pos="879"/>
        </w:tabs>
        <w:spacing w:before="160" w:after="0" w:line="240" w:lineRule="auto"/>
        <w:outlineLvl w:val="2"/>
        <w:rPr>
          <w:rFonts w:ascii="Arial" w:eastAsiaTheme="majorEastAsia" w:hAnsi="Arial" w:cstheme="majorBidi"/>
          <w:b/>
        </w:rPr>
      </w:pPr>
      <w:r w:rsidRPr="00925811">
        <w:rPr>
          <w:rFonts w:ascii="Arial" w:eastAsiaTheme="majorEastAsia" w:hAnsi="Arial" w:cstheme="majorBidi"/>
          <w:b/>
        </w:rPr>
        <w:t>[Not used]</w:t>
      </w:r>
    </w:p>
    <w:p w14:paraId="7E434213" w14:textId="6D518000" w:rsidR="004844A6" w:rsidRPr="00925811" w:rsidRDefault="004844A6" w:rsidP="004844A6">
      <w:pPr>
        <w:pStyle w:val="NumberedNormal"/>
        <w:rPr>
          <w:rFonts w:asciiTheme="minorHAnsi" w:hAnsiTheme="minorHAnsi"/>
        </w:rPr>
      </w:pPr>
      <w:r w:rsidRPr="00925811">
        <w:t xml:space="preserve">[Not used] </w:t>
      </w:r>
    </w:p>
    <w:p w14:paraId="20BEBC3A" w14:textId="77777777" w:rsidR="001A2306" w:rsidRPr="00925811" w:rsidRDefault="001A2306" w:rsidP="001A2306">
      <w:pPr>
        <w:pStyle w:val="AppendixHeading"/>
      </w:pPr>
    </w:p>
    <w:p w14:paraId="5047C839" w14:textId="77777777" w:rsidR="001A2306" w:rsidRPr="00925811" w:rsidRDefault="001A2306" w:rsidP="001A2306">
      <w:pPr>
        <w:pStyle w:val="Caption"/>
      </w:pPr>
      <w:r w:rsidRPr="00925811">
        <w:t>Worst Served Customers expenditure cap (WSCCSC) (£m)</w:t>
      </w:r>
    </w:p>
    <w:tbl>
      <w:tblPr>
        <w:tblStyle w:val="AppendixTable"/>
        <w:tblW w:w="8083" w:type="dxa"/>
        <w:tblLook w:val="04A0" w:firstRow="1" w:lastRow="0" w:firstColumn="1" w:lastColumn="0" w:noHBand="0" w:noVBand="1"/>
      </w:tblPr>
      <w:tblGrid>
        <w:gridCol w:w="4951"/>
        <w:gridCol w:w="3132"/>
      </w:tblGrid>
      <w:tr w:rsidR="001A2306" w:rsidRPr="00925811" w14:paraId="0F180E7D" w14:textId="77777777" w:rsidTr="00A75C46">
        <w:trPr>
          <w:cnfStyle w:val="100000000000" w:firstRow="1" w:lastRow="0" w:firstColumn="0" w:lastColumn="0" w:oddVBand="0" w:evenVBand="0" w:oddHBand="0" w:evenHBand="0" w:firstRowFirstColumn="0" w:firstRowLastColumn="0" w:lastRowFirstColumn="0" w:lastRowLastColumn="0"/>
          <w:trHeight w:val="92"/>
        </w:trPr>
        <w:tc>
          <w:tcPr>
            <w:tcW w:w="4951" w:type="dxa"/>
            <w:hideMark/>
          </w:tcPr>
          <w:p w14:paraId="6CD913A9" w14:textId="77777777" w:rsidR="001A2306" w:rsidRPr="00925811" w:rsidRDefault="001A2306" w:rsidP="001A2306">
            <w:r w:rsidRPr="00925811">
              <w:t>Licensee</w:t>
            </w:r>
          </w:p>
        </w:tc>
        <w:tc>
          <w:tcPr>
            <w:tcW w:w="3132" w:type="dxa"/>
            <w:hideMark/>
          </w:tcPr>
          <w:p w14:paraId="5ED43C3E" w14:textId="77777777" w:rsidR="001A2306" w:rsidRPr="00925811" w:rsidRDefault="001A2306" w:rsidP="001A2306">
            <w:r w:rsidRPr="00925811">
              <w:t>Value of cap (£m)</w:t>
            </w:r>
          </w:p>
        </w:tc>
      </w:tr>
      <w:tr w:rsidR="001A2306" w:rsidRPr="00925811" w14:paraId="7BEA86ED" w14:textId="77777777" w:rsidTr="00A75C46">
        <w:trPr>
          <w:trHeight w:val="97"/>
        </w:trPr>
        <w:tc>
          <w:tcPr>
            <w:tcW w:w="4951" w:type="dxa"/>
            <w:hideMark/>
          </w:tcPr>
          <w:p w14:paraId="28F07D78" w14:textId="77777777" w:rsidR="001A2306" w:rsidRPr="00925811" w:rsidRDefault="001A2306" w:rsidP="001A2306">
            <w:r w:rsidRPr="00925811">
              <w:t>ENWL</w:t>
            </w:r>
          </w:p>
        </w:tc>
        <w:tc>
          <w:tcPr>
            <w:tcW w:w="3132" w:type="dxa"/>
            <w:hideMark/>
          </w:tcPr>
          <w:p w14:paraId="2D0A36F1" w14:textId="6631A886" w:rsidR="001A2306" w:rsidRPr="00925811" w:rsidRDefault="001A2306" w:rsidP="001A2306">
            <w:r w:rsidRPr="00925811">
              <w:t>20.</w:t>
            </w:r>
            <w:r w:rsidR="00240D83" w:rsidRPr="00925811">
              <w:t>86</w:t>
            </w:r>
          </w:p>
        </w:tc>
      </w:tr>
      <w:tr w:rsidR="00400580" w:rsidRPr="00925811" w14:paraId="5B5EAF5D" w14:textId="77777777" w:rsidTr="00925811">
        <w:trPr>
          <w:trHeight w:val="97"/>
        </w:trPr>
        <w:tc>
          <w:tcPr>
            <w:tcW w:w="0" w:type="dxa"/>
            <w:hideMark/>
          </w:tcPr>
          <w:p w14:paraId="6F4727F5" w14:textId="4CE36843" w:rsidR="00400580" w:rsidRPr="00925811" w:rsidRDefault="00400580" w:rsidP="00400580">
            <w:r w:rsidRPr="00925811">
              <w:t>NP</w:t>
            </w:r>
            <w:ins w:id="175" w:author="Dafydd Burton" w:date="2024-11-07T10:08:00Z" w16du:dateUtc="2024-11-07T10:08:00Z">
              <w:r w:rsidR="00142F17">
                <w:t>g</w:t>
              </w:r>
            </w:ins>
            <w:del w:id="176" w:author="Dafydd Burton" w:date="2024-11-07T10:08:00Z" w16du:dateUtc="2024-11-07T10:08:00Z">
              <w:r w:rsidRPr="00925811" w:rsidDel="00142F17">
                <w:delText>G</w:delText>
              </w:r>
            </w:del>
            <w:r w:rsidRPr="00925811">
              <w:t>N</w:t>
            </w:r>
          </w:p>
        </w:tc>
        <w:tc>
          <w:tcPr>
            <w:tcW w:w="0" w:type="dxa"/>
            <w:vAlign w:val="bottom"/>
            <w:hideMark/>
          </w:tcPr>
          <w:p w14:paraId="17D4D792" w14:textId="0FE6F5A0" w:rsidR="00400580" w:rsidRPr="00925811" w:rsidRDefault="00400580" w:rsidP="00400580">
            <w:pPr>
              <w:rPr>
                <w:rFonts w:asciiTheme="minorHAnsi" w:hAnsiTheme="minorHAnsi"/>
              </w:rPr>
            </w:pPr>
            <w:r w:rsidRPr="00925811">
              <w:rPr>
                <w:rFonts w:asciiTheme="minorHAnsi" w:hAnsiTheme="minorHAnsi" w:cs="Calibri"/>
                <w:color w:val="000000"/>
              </w:rPr>
              <w:t>0.87</w:t>
            </w:r>
          </w:p>
        </w:tc>
      </w:tr>
      <w:tr w:rsidR="00400580" w:rsidRPr="00925811" w14:paraId="6B5928C5" w14:textId="77777777" w:rsidTr="00925811">
        <w:trPr>
          <w:trHeight w:val="95"/>
        </w:trPr>
        <w:tc>
          <w:tcPr>
            <w:tcW w:w="0" w:type="dxa"/>
            <w:hideMark/>
          </w:tcPr>
          <w:p w14:paraId="5A7A6CE2" w14:textId="4E0ED681" w:rsidR="00400580" w:rsidRPr="00925811" w:rsidRDefault="00400580" w:rsidP="00400580">
            <w:r w:rsidRPr="00925811">
              <w:t>NP</w:t>
            </w:r>
            <w:ins w:id="177" w:author="Dafydd Burton" w:date="2024-11-07T10:08:00Z" w16du:dateUtc="2024-11-07T10:08:00Z">
              <w:r w:rsidR="00142F17">
                <w:t>g</w:t>
              </w:r>
            </w:ins>
            <w:del w:id="178" w:author="Dafydd Burton" w:date="2024-11-07T10:08:00Z" w16du:dateUtc="2024-11-07T10:08:00Z">
              <w:r w:rsidRPr="00925811" w:rsidDel="00142F17">
                <w:delText>G</w:delText>
              </w:r>
            </w:del>
            <w:r w:rsidRPr="00925811">
              <w:t>Y</w:t>
            </w:r>
          </w:p>
        </w:tc>
        <w:tc>
          <w:tcPr>
            <w:tcW w:w="0" w:type="dxa"/>
            <w:vAlign w:val="bottom"/>
            <w:hideMark/>
          </w:tcPr>
          <w:p w14:paraId="25AFFBBC" w14:textId="363EDA62" w:rsidR="00400580" w:rsidRPr="00925811" w:rsidRDefault="00400580" w:rsidP="00400580">
            <w:pPr>
              <w:rPr>
                <w:rFonts w:asciiTheme="minorHAnsi" w:hAnsiTheme="minorHAnsi"/>
              </w:rPr>
            </w:pPr>
            <w:r w:rsidRPr="00925811">
              <w:rPr>
                <w:rFonts w:asciiTheme="minorHAnsi" w:hAnsiTheme="minorHAnsi" w:cs="Calibri"/>
                <w:color w:val="000000"/>
              </w:rPr>
              <w:t>3.07</w:t>
            </w:r>
          </w:p>
        </w:tc>
      </w:tr>
      <w:tr w:rsidR="001A2306" w:rsidRPr="00925811" w14:paraId="701ACBB2" w14:textId="77777777" w:rsidTr="00A75C46">
        <w:trPr>
          <w:trHeight w:val="105"/>
        </w:trPr>
        <w:tc>
          <w:tcPr>
            <w:tcW w:w="4951" w:type="dxa"/>
            <w:hideMark/>
          </w:tcPr>
          <w:p w14:paraId="567E06B9" w14:textId="77777777" w:rsidR="001A2306" w:rsidRPr="00925811" w:rsidRDefault="001A2306" w:rsidP="001A2306">
            <w:r w:rsidRPr="00925811">
              <w:t>WMID</w:t>
            </w:r>
          </w:p>
        </w:tc>
        <w:tc>
          <w:tcPr>
            <w:tcW w:w="3132" w:type="dxa"/>
            <w:hideMark/>
          </w:tcPr>
          <w:p w14:paraId="3BD4DC78" w14:textId="6190965A" w:rsidR="001A2306" w:rsidRPr="00925811" w:rsidRDefault="001A2306" w:rsidP="001A2306">
            <w:r w:rsidRPr="00925811">
              <w:t>1.</w:t>
            </w:r>
            <w:r w:rsidR="00240D83" w:rsidRPr="00925811">
              <w:t>49</w:t>
            </w:r>
          </w:p>
        </w:tc>
      </w:tr>
      <w:tr w:rsidR="001A2306" w:rsidRPr="00925811" w14:paraId="5428866B" w14:textId="77777777" w:rsidTr="00A75C46">
        <w:trPr>
          <w:trHeight w:val="69"/>
        </w:trPr>
        <w:tc>
          <w:tcPr>
            <w:tcW w:w="4951" w:type="dxa"/>
            <w:hideMark/>
          </w:tcPr>
          <w:p w14:paraId="4F055F47" w14:textId="77777777" w:rsidR="001A2306" w:rsidRPr="00925811" w:rsidRDefault="001A2306" w:rsidP="001A2306">
            <w:r w:rsidRPr="00925811">
              <w:t>EMID</w:t>
            </w:r>
          </w:p>
        </w:tc>
        <w:tc>
          <w:tcPr>
            <w:tcW w:w="3132" w:type="dxa"/>
            <w:hideMark/>
          </w:tcPr>
          <w:p w14:paraId="1C250B20" w14:textId="13AB2919" w:rsidR="001A2306" w:rsidRPr="00925811" w:rsidRDefault="001A2306" w:rsidP="001A2306">
            <w:r w:rsidRPr="00925811">
              <w:t>0.1</w:t>
            </w:r>
            <w:r w:rsidR="00B15622" w:rsidRPr="00925811">
              <w:t>0</w:t>
            </w:r>
          </w:p>
        </w:tc>
      </w:tr>
      <w:tr w:rsidR="001A2306" w:rsidRPr="00925811" w14:paraId="3300C89E" w14:textId="77777777" w:rsidTr="00A75C46">
        <w:trPr>
          <w:trHeight w:val="70"/>
        </w:trPr>
        <w:tc>
          <w:tcPr>
            <w:tcW w:w="4951" w:type="dxa"/>
            <w:hideMark/>
          </w:tcPr>
          <w:p w14:paraId="31B98EC3" w14:textId="77777777" w:rsidR="001A2306" w:rsidRPr="00925811" w:rsidRDefault="001A2306" w:rsidP="001A2306">
            <w:r w:rsidRPr="00925811">
              <w:t>SWALES</w:t>
            </w:r>
          </w:p>
        </w:tc>
        <w:tc>
          <w:tcPr>
            <w:tcW w:w="3132" w:type="dxa"/>
            <w:hideMark/>
          </w:tcPr>
          <w:p w14:paraId="36A6AB27" w14:textId="285467AB" w:rsidR="001A2306" w:rsidRPr="00925811" w:rsidRDefault="001A2306" w:rsidP="001A2306">
            <w:r w:rsidRPr="00925811">
              <w:t>1.</w:t>
            </w:r>
            <w:r w:rsidR="00B15622" w:rsidRPr="00925811">
              <w:t>5</w:t>
            </w:r>
            <w:r w:rsidRPr="00925811">
              <w:t>6</w:t>
            </w:r>
          </w:p>
        </w:tc>
      </w:tr>
      <w:tr w:rsidR="001A2306" w:rsidRPr="00925811" w14:paraId="63BDC9ED" w14:textId="77777777" w:rsidTr="00A75C46">
        <w:trPr>
          <w:trHeight w:val="119"/>
        </w:trPr>
        <w:tc>
          <w:tcPr>
            <w:tcW w:w="4951" w:type="dxa"/>
            <w:hideMark/>
          </w:tcPr>
          <w:p w14:paraId="401D19E2" w14:textId="77777777" w:rsidR="001A2306" w:rsidRPr="00925811" w:rsidRDefault="001A2306" w:rsidP="001A2306">
            <w:r w:rsidRPr="00925811">
              <w:lastRenderedPageBreak/>
              <w:t>SWEST</w:t>
            </w:r>
          </w:p>
        </w:tc>
        <w:tc>
          <w:tcPr>
            <w:tcW w:w="3132" w:type="dxa"/>
            <w:hideMark/>
          </w:tcPr>
          <w:p w14:paraId="3776CDB1" w14:textId="5D8F2E1C" w:rsidR="001A2306" w:rsidRPr="00925811" w:rsidRDefault="001A2306" w:rsidP="001A2306">
            <w:r w:rsidRPr="00925811">
              <w:t>0</w:t>
            </w:r>
            <w:r w:rsidR="00A925FC" w:rsidRPr="00925811">
              <w:t>.95</w:t>
            </w:r>
          </w:p>
        </w:tc>
      </w:tr>
      <w:tr w:rsidR="001A2306" w:rsidRPr="00925811" w14:paraId="25AF0025" w14:textId="77777777" w:rsidTr="00A75C46">
        <w:trPr>
          <w:trHeight w:val="119"/>
        </w:trPr>
        <w:tc>
          <w:tcPr>
            <w:tcW w:w="4951" w:type="dxa"/>
            <w:hideMark/>
          </w:tcPr>
          <w:p w14:paraId="02F88602" w14:textId="77777777" w:rsidR="001A2306" w:rsidRPr="00925811" w:rsidRDefault="001A2306" w:rsidP="001A2306">
            <w:r w:rsidRPr="00925811">
              <w:t>LPN</w:t>
            </w:r>
          </w:p>
        </w:tc>
        <w:tc>
          <w:tcPr>
            <w:tcW w:w="3132" w:type="dxa"/>
            <w:hideMark/>
          </w:tcPr>
          <w:p w14:paraId="1339A657" w14:textId="58E8C36F" w:rsidR="001A2306" w:rsidRPr="00925811" w:rsidRDefault="001A2306" w:rsidP="001A2306">
            <w:r w:rsidRPr="00925811">
              <w:t>0.0</w:t>
            </w:r>
            <w:r w:rsidR="00A925FC" w:rsidRPr="00925811">
              <w:t>0</w:t>
            </w:r>
          </w:p>
        </w:tc>
      </w:tr>
      <w:tr w:rsidR="001A2306" w:rsidRPr="00925811" w14:paraId="4E7B19D7" w14:textId="77777777" w:rsidTr="00A75C46">
        <w:trPr>
          <w:trHeight w:val="119"/>
        </w:trPr>
        <w:tc>
          <w:tcPr>
            <w:tcW w:w="4951" w:type="dxa"/>
            <w:hideMark/>
          </w:tcPr>
          <w:p w14:paraId="45A5602F" w14:textId="77777777" w:rsidR="001A2306" w:rsidRPr="00925811" w:rsidRDefault="001A2306" w:rsidP="001A2306">
            <w:r w:rsidRPr="00925811">
              <w:t>SPN</w:t>
            </w:r>
          </w:p>
        </w:tc>
        <w:tc>
          <w:tcPr>
            <w:tcW w:w="3132" w:type="dxa"/>
            <w:hideMark/>
          </w:tcPr>
          <w:p w14:paraId="7467D59F" w14:textId="356E5183" w:rsidR="001A2306" w:rsidRPr="00925811" w:rsidRDefault="001A2306" w:rsidP="001A2306">
            <w:r w:rsidRPr="00925811">
              <w:t>11.</w:t>
            </w:r>
            <w:r w:rsidR="00A925FC" w:rsidRPr="00925811">
              <w:t>28</w:t>
            </w:r>
          </w:p>
        </w:tc>
      </w:tr>
      <w:tr w:rsidR="001A2306" w:rsidRPr="00925811" w14:paraId="1FE83CEA" w14:textId="77777777" w:rsidTr="00A75C46">
        <w:trPr>
          <w:trHeight w:val="119"/>
        </w:trPr>
        <w:tc>
          <w:tcPr>
            <w:tcW w:w="4951" w:type="dxa"/>
            <w:hideMark/>
          </w:tcPr>
          <w:p w14:paraId="639B284B" w14:textId="77777777" w:rsidR="001A2306" w:rsidRPr="00925811" w:rsidRDefault="001A2306" w:rsidP="001A2306">
            <w:r w:rsidRPr="00925811">
              <w:t>EPN</w:t>
            </w:r>
          </w:p>
        </w:tc>
        <w:tc>
          <w:tcPr>
            <w:tcW w:w="3132" w:type="dxa"/>
            <w:hideMark/>
          </w:tcPr>
          <w:p w14:paraId="5265A142" w14:textId="3890175D" w:rsidR="001A2306" w:rsidRPr="00925811" w:rsidRDefault="001A2306" w:rsidP="001A2306">
            <w:r w:rsidRPr="00925811">
              <w:t>16.</w:t>
            </w:r>
            <w:r w:rsidR="00A925FC" w:rsidRPr="00925811">
              <w:t>54</w:t>
            </w:r>
          </w:p>
        </w:tc>
      </w:tr>
      <w:tr w:rsidR="001A2306" w:rsidRPr="00925811" w14:paraId="06456F5D" w14:textId="77777777" w:rsidTr="00A75C46">
        <w:trPr>
          <w:trHeight w:val="119"/>
        </w:trPr>
        <w:tc>
          <w:tcPr>
            <w:tcW w:w="4951" w:type="dxa"/>
            <w:hideMark/>
          </w:tcPr>
          <w:p w14:paraId="2B75B1FA" w14:textId="77777777" w:rsidR="001A2306" w:rsidRPr="00925811" w:rsidRDefault="001A2306" w:rsidP="001A2306">
            <w:r w:rsidRPr="00925811">
              <w:t>SPD</w:t>
            </w:r>
          </w:p>
        </w:tc>
        <w:tc>
          <w:tcPr>
            <w:tcW w:w="3132" w:type="dxa"/>
            <w:hideMark/>
          </w:tcPr>
          <w:p w14:paraId="5D399CE9" w14:textId="400E4815" w:rsidR="001A2306" w:rsidRPr="00925811" w:rsidRDefault="001A2306" w:rsidP="001A2306">
            <w:r w:rsidRPr="00925811">
              <w:t>5.</w:t>
            </w:r>
            <w:r w:rsidR="00A925FC" w:rsidRPr="00925811">
              <w:t>79</w:t>
            </w:r>
          </w:p>
        </w:tc>
      </w:tr>
      <w:tr w:rsidR="001A2306" w:rsidRPr="00925811" w14:paraId="0A249AFC" w14:textId="77777777" w:rsidTr="00A75C46">
        <w:trPr>
          <w:trHeight w:val="119"/>
        </w:trPr>
        <w:tc>
          <w:tcPr>
            <w:tcW w:w="4951" w:type="dxa"/>
            <w:hideMark/>
          </w:tcPr>
          <w:p w14:paraId="30CDF8A9" w14:textId="77777777" w:rsidR="001A2306" w:rsidRPr="00925811" w:rsidRDefault="001A2306" w:rsidP="001A2306">
            <w:r w:rsidRPr="00925811">
              <w:t>SPMW</w:t>
            </w:r>
          </w:p>
        </w:tc>
        <w:tc>
          <w:tcPr>
            <w:tcW w:w="3132" w:type="dxa"/>
            <w:hideMark/>
          </w:tcPr>
          <w:p w14:paraId="68C935DF" w14:textId="10FCEBC7" w:rsidR="001A2306" w:rsidRPr="00925811" w:rsidRDefault="001A2306" w:rsidP="001A2306">
            <w:r w:rsidRPr="00925811">
              <w:t>8.0</w:t>
            </w:r>
            <w:r w:rsidR="005D4EBE" w:rsidRPr="00925811">
              <w:t>0</w:t>
            </w:r>
          </w:p>
        </w:tc>
      </w:tr>
      <w:tr w:rsidR="001A2306" w:rsidRPr="00925811" w14:paraId="3E34820A" w14:textId="77777777" w:rsidTr="00A75C46">
        <w:trPr>
          <w:trHeight w:val="119"/>
        </w:trPr>
        <w:tc>
          <w:tcPr>
            <w:tcW w:w="4951" w:type="dxa"/>
            <w:hideMark/>
          </w:tcPr>
          <w:p w14:paraId="395A6966" w14:textId="77777777" w:rsidR="001A2306" w:rsidRPr="00925811" w:rsidRDefault="001A2306" w:rsidP="001A2306">
            <w:r w:rsidRPr="00925811">
              <w:t>SSEH</w:t>
            </w:r>
          </w:p>
        </w:tc>
        <w:tc>
          <w:tcPr>
            <w:tcW w:w="3132" w:type="dxa"/>
            <w:hideMark/>
          </w:tcPr>
          <w:p w14:paraId="5C8A3C34" w14:textId="51EDE24C" w:rsidR="001A2306" w:rsidRPr="00925811" w:rsidRDefault="001A2306" w:rsidP="001A2306">
            <w:r w:rsidRPr="00925811">
              <w:t>20.9</w:t>
            </w:r>
            <w:r w:rsidR="005D4EBE" w:rsidRPr="00925811">
              <w:t>2</w:t>
            </w:r>
          </w:p>
        </w:tc>
      </w:tr>
      <w:tr w:rsidR="001A2306" w:rsidRPr="00925811" w14:paraId="2D42E618" w14:textId="77777777" w:rsidTr="00A75C46">
        <w:trPr>
          <w:trHeight w:val="119"/>
        </w:trPr>
        <w:tc>
          <w:tcPr>
            <w:tcW w:w="4951" w:type="dxa"/>
            <w:hideMark/>
          </w:tcPr>
          <w:p w14:paraId="7F6D89BA" w14:textId="77777777" w:rsidR="001A2306" w:rsidRPr="00925811" w:rsidRDefault="001A2306" w:rsidP="001A2306">
            <w:r w:rsidRPr="00925811">
              <w:t>SSES</w:t>
            </w:r>
          </w:p>
        </w:tc>
        <w:tc>
          <w:tcPr>
            <w:tcW w:w="3132" w:type="dxa"/>
            <w:hideMark/>
          </w:tcPr>
          <w:p w14:paraId="2849AB71" w14:textId="2E0F4F82" w:rsidR="001A2306" w:rsidRPr="00925811" w:rsidRDefault="001A2306" w:rsidP="001A2306">
            <w:r w:rsidRPr="00925811">
              <w:t>3.0</w:t>
            </w:r>
            <w:r w:rsidR="005D4EBE" w:rsidRPr="00925811">
              <w:t>3</w:t>
            </w:r>
          </w:p>
        </w:tc>
      </w:tr>
    </w:tbl>
    <w:p w14:paraId="7A81EA9A" w14:textId="77777777" w:rsidR="001A2306" w:rsidRPr="00925811" w:rsidRDefault="001A2306" w:rsidP="001A2306">
      <w:pPr>
        <w:pStyle w:val="AppendixHeading"/>
      </w:pPr>
    </w:p>
    <w:p w14:paraId="65120583" w14:textId="77777777" w:rsidR="001A2306" w:rsidRPr="00925811" w:rsidRDefault="001A2306" w:rsidP="001A2306">
      <w:pPr>
        <w:pStyle w:val="Caption"/>
      </w:pPr>
      <w:r w:rsidRPr="00925811">
        <w:t>Visual Amenity Projects expenditure cap (VAPCAP) (£m)</w:t>
      </w:r>
    </w:p>
    <w:tbl>
      <w:tblPr>
        <w:tblStyle w:val="AppendixTable"/>
        <w:tblW w:w="8101" w:type="dxa"/>
        <w:tblLook w:val="04A0" w:firstRow="1" w:lastRow="0" w:firstColumn="1" w:lastColumn="0" w:noHBand="0" w:noVBand="1"/>
      </w:tblPr>
      <w:tblGrid>
        <w:gridCol w:w="4962"/>
        <w:gridCol w:w="3139"/>
      </w:tblGrid>
      <w:tr w:rsidR="001A2306" w:rsidRPr="00925811" w14:paraId="0C403739" w14:textId="77777777" w:rsidTr="00A75C46">
        <w:trPr>
          <w:cnfStyle w:val="100000000000" w:firstRow="1" w:lastRow="0" w:firstColumn="0" w:lastColumn="0" w:oddVBand="0" w:evenVBand="0" w:oddHBand="0" w:evenHBand="0" w:firstRowFirstColumn="0" w:firstRowLastColumn="0" w:lastRowFirstColumn="0" w:lastRowLastColumn="0"/>
          <w:trHeight w:val="188"/>
        </w:trPr>
        <w:tc>
          <w:tcPr>
            <w:tcW w:w="4962" w:type="dxa"/>
            <w:hideMark/>
          </w:tcPr>
          <w:p w14:paraId="7F6A5E42" w14:textId="77777777" w:rsidR="001A2306" w:rsidRPr="00925811" w:rsidRDefault="001A2306" w:rsidP="001A2306">
            <w:r w:rsidRPr="00925811">
              <w:t>Licensee</w:t>
            </w:r>
          </w:p>
        </w:tc>
        <w:tc>
          <w:tcPr>
            <w:tcW w:w="3139" w:type="dxa"/>
            <w:hideMark/>
          </w:tcPr>
          <w:p w14:paraId="2EAF0ADB" w14:textId="77777777" w:rsidR="001A2306" w:rsidRPr="00925811" w:rsidRDefault="001A2306" w:rsidP="001A2306">
            <w:r w:rsidRPr="00925811">
              <w:t>Value of cap (£m)</w:t>
            </w:r>
          </w:p>
        </w:tc>
      </w:tr>
      <w:tr w:rsidR="001A2306" w:rsidRPr="00925811" w14:paraId="12BBB294" w14:textId="77777777" w:rsidTr="00A75C46">
        <w:trPr>
          <w:trHeight w:val="198"/>
        </w:trPr>
        <w:tc>
          <w:tcPr>
            <w:tcW w:w="4962" w:type="dxa"/>
            <w:hideMark/>
          </w:tcPr>
          <w:p w14:paraId="16933A03" w14:textId="77777777" w:rsidR="001A2306" w:rsidRPr="00925811" w:rsidRDefault="001A2306" w:rsidP="001A2306">
            <w:r w:rsidRPr="00925811">
              <w:t>ENWL</w:t>
            </w:r>
          </w:p>
        </w:tc>
        <w:tc>
          <w:tcPr>
            <w:tcW w:w="3139" w:type="dxa"/>
            <w:hideMark/>
          </w:tcPr>
          <w:p w14:paraId="29253053" w14:textId="31B0BE47" w:rsidR="001A2306" w:rsidRPr="00925811" w:rsidRDefault="001A2306" w:rsidP="001A2306">
            <w:r w:rsidRPr="00925811">
              <w:t>6.</w:t>
            </w:r>
            <w:r w:rsidR="00916065" w:rsidRPr="00925811">
              <w:t>55</w:t>
            </w:r>
          </w:p>
        </w:tc>
      </w:tr>
      <w:tr w:rsidR="00C074A4" w:rsidRPr="00925811" w14:paraId="4AFD497D" w14:textId="77777777" w:rsidTr="00925811">
        <w:trPr>
          <w:trHeight w:val="198"/>
        </w:trPr>
        <w:tc>
          <w:tcPr>
            <w:tcW w:w="0" w:type="dxa"/>
            <w:hideMark/>
          </w:tcPr>
          <w:p w14:paraId="45BE83C0" w14:textId="6964D169" w:rsidR="00C074A4" w:rsidRPr="00925811" w:rsidRDefault="00C074A4" w:rsidP="00C074A4">
            <w:r w:rsidRPr="00925811">
              <w:t>NP</w:t>
            </w:r>
            <w:ins w:id="179" w:author="Dafydd Burton" w:date="2024-11-07T10:08:00Z" w16du:dateUtc="2024-11-07T10:08:00Z">
              <w:r w:rsidR="00142F17">
                <w:t>g</w:t>
              </w:r>
            </w:ins>
            <w:del w:id="180" w:author="Dafydd Burton" w:date="2024-11-07T10:08:00Z" w16du:dateUtc="2024-11-07T10:08:00Z">
              <w:r w:rsidRPr="00925811" w:rsidDel="00142F17">
                <w:delText>G</w:delText>
              </w:r>
            </w:del>
            <w:r w:rsidRPr="00925811">
              <w:t>N</w:t>
            </w:r>
          </w:p>
        </w:tc>
        <w:tc>
          <w:tcPr>
            <w:tcW w:w="0" w:type="dxa"/>
            <w:vAlign w:val="bottom"/>
            <w:hideMark/>
          </w:tcPr>
          <w:p w14:paraId="38D12821" w14:textId="2B3078B8" w:rsidR="00C074A4" w:rsidRPr="00925811" w:rsidRDefault="00C074A4" w:rsidP="00C074A4">
            <w:pPr>
              <w:rPr>
                <w:rFonts w:asciiTheme="minorHAnsi" w:hAnsiTheme="minorHAnsi"/>
              </w:rPr>
            </w:pPr>
            <w:r w:rsidRPr="00925811">
              <w:rPr>
                <w:rFonts w:asciiTheme="minorHAnsi" w:hAnsiTheme="minorHAnsi" w:cs="Calibri"/>
                <w:color w:val="000000"/>
              </w:rPr>
              <w:t>5.43</w:t>
            </w:r>
          </w:p>
        </w:tc>
      </w:tr>
      <w:tr w:rsidR="00C074A4" w:rsidRPr="00925811" w14:paraId="773642D5" w14:textId="77777777" w:rsidTr="00925811">
        <w:trPr>
          <w:trHeight w:val="195"/>
        </w:trPr>
        <w:tc>
          <w:tcPr>
            <w:tcW w:w="0" w:type="dxa"/>
            <w:hideMark/>
          </w:tcPr>
          <w:p w14:paraId="71F90F88" w14:textId="18F3A139" w:rsidR="00C074A4" w:rsidRPr="00925811" w:rsidRDefault="00C074A4" w:rsidP="00C074A4">
            <w:r w:rsidRPr="00925811">
              <w:t>NP</w:t>
            </w:r>
            <w:ins w:id="181" w:author="Dafydd Burton" w:date="2024-11-07T10:08:00Z" w16du:dateUtc="2024-11-07T10:08:00Z">
              <w:r w:rsidR="00142F17">
                <w:t>g</w:t>
              </w:r>
            </w:ins>
            <w:del w:id="182" w:author="Dafydd Burton" w:date="2024-11-07T10:08:00Z" w16du:dateUtc="2024-11-07T10:08:00Z">
              <w:r w:rsidRPr="00925811" w:rsidDel="00142F17">
                <w:delText>G</w:delText>
              </w:r>
            </w:del>
            <w:r w:rsidRPr="00925811">
              <w:t>Y</w:t>
            </w:r>
          </w:p>
        </w:tc>
        <w:tc>
          <w:tcPr>
            <w:tcW w:w="0" w:type="dxa"/>
            <w:vAlign w:val="bottom"/>
            <w:hideMark/>
          </w:tcPr>
          <w:p w14:paraId="7AD5CD6A" w14:textId="32C0DC88" w:rsidR="00C074A4" w:rsidRPr="00925811" w:rsidRDefault="00C074A4" w:rsidP="00C074A4">
            <w:pPr>
              <w:rPr>
                <w:rFonts w:asciiTheme="minorHAnsi" w:hAnsiTheme="minorHAnsi"/>
              </w:rPr>
            </w:pPr>
            <w:r w:rsidRPr="00925811">
              <w:rPr>
                <w:rFonts w:asciiTheme="minorHAnsi" w:hAnsiTheme="minorHAnsi" w:cs="Calibri"/>
                <w:color w:val="000000"/>
              </w:rPr>
              <w:t>4.70</w:t>
            </w:r>
          </w:p>
        </w:tc>
      </w:tr>
      <w:tr w:rsidR="001A2306" w:rsidRPr="00925811" w14:paraId="68367CAC" w14:textId="77777777" w:rsidTr="00A75C46">
        <w:trPr>
          <w:trHeight w:val="215"/>
        </w:trPr>
        <w:tc>
          <w:tcPr>
            <w:tcW w:w="4962" w:type="dxa"/>
            <w:hideMark/>
          </w:tcPr>
          <w:p w14:paraId="77AED1CC" w14:textId="77777777" w:rsidR="001A2306" w:rsidRPr="00925811" w:rsidRDefault="001A2306" w:rsidP="001A2306">
            <w:r w:rsidRPr="00925811">
              <w:t>WMID</w:t>
            </w:r>
          </w:p>
        </w:tc>
        <w:tc>
          <w:tcPr>
            <w:tcW w:w="3139" w:type="dxa"/>
            <w:hideMark/>
          </w:tcPr>
          <w:p w14:paraId="08B37905" w14:textId="7821F160" w:rsidR="001A2306" w:rsidRPr="00925811" w:rsidRDefault="001A2306" w:rsidP="001A2306">
            <w:r w:rsidRPr="00925811">
              <w:t>4.5</w:t>
            </w:r>
            <w:r w:rsidR="00916065" w:rsidRPr="00925811">
              <w:t>2</w:t>
            </w:r>
          </w:p>
        </w:tc>
      </w:tr>
      <w:tr w:rsidR="001A2306" w:rsidRPr="00925811" w14:paraId="5B9E1437" w14:textId="77777777" w:rsidTr="00A75C46">
        <w:trPr>
          <w:trHeight w:val="141"/>
        </w:trPr>
        <w:tc>
          <w:tcPr>
            <w:tcW w:w="4962" w:type="dxa"/>
            <w:hideMark/>
          </w:tcPr>
          <w:p w14:paraId="0D59B3BF" w14:textId="77777777" w:rsidR="001A2306" w:rsidRPr="00925811" w:rsidRDefault="001A2306" w:rsidP="001A2306">
            <w:r w:rsidRPr="00925811">
              <w:t>EMID</w:t>
            </w:r>
          </w:p>
        </w:tc>
        <w:tc>
          <w:tcPr>
            <w:tcW w:w="3139" w:type="dxa"/>
            <w:hideMark/>
          </w:tcPr>
          <w:p w14:paraId="45515105" w14:textId="27E43069" w:rsidR="001A2306" w:rsidRPr="00925811" w:rsidRDefault="001A2306" w:rsidP="001A2306">
            <w:r w:rsidRPr="00925811">
              <w:t>3.0</w:t>
            </w:r>
            <w:r w:rsidR="00916065" w:rsidRPr="00925811">
              <w:t>0</w:t>
            </w:r>
          </w:p>
        </w:tc>
      </w:tr>
      <w:tr w:rsidR="001A2306" w:rsidRPr="00925811" w14:paraId="46E35195" w14:textId="77777777" w:rsidTr="00A75C46">
        <w:trPr>
          <w:trHeight w:val="144"/>
        </w:trPr>
        <w:tc>
          <w:tcPr>
            <w:tcW w:w="4962" w:type="dxa"/>
            <w:hideMark/>
          </w:tcPr>
          <w:p w14:paraId="5A7A754B" w14:textId="77777777" w:rsidR="001A2306" w:rsidRPr="00925811" w:rsidRDefault="001A2306" w:rsidP="001A2306">
            <w:r w:rsidRPr="00925811">
              <w:t>SWALES</w:t>
            </w:r>
          </w:p>
        </w:tc>
        <w:tc>
          <w:tcPr>
            <w:tcW w:w="3139" w:type="dxa"/>
            <w:hideMark/>
          </w:tcPr>
          <w:p w14:paraId="26F2ACFE" w14:textId="4EF1A8C3" w:rsidR="001A2306" w:rsidRPr="00925811" w:rsidRDefault="001A2306" w:rsidP="001A2306">
            <w:r w:rsidRPr="00925811">
              <w:t>2.4</w:t>
            </w:r>
            <w:r w:rsidR="00916065" w:rsidRPr="00925811">
              <w:t>2</w:t>
            </w:r>
          </w:p>
        </w:tc>
      </w:tr>
      <w:tr w:rsidR="001A2306" w:rsidRPr="00925811" w14:paraId="5E9E0A9B" w14:textId="77777777" w:rsidTr="00A75C46">
        <w:trPr>
          <w:trHeight w:val="244"/>
        </w:trPr>
        <w:tc>
          <w:tcPr>
            <w:tcW w:w="4962" w:type="dxa"/>
            <w:hideMark/>
          </w:tcPr>
          <w:p w14:paraId="19BD9BA5" w14:textId="77777777" w:rsidR="001A2306" w:rsidRPr="00925811" w:rsidRDefault="001A2306" w:rsidP="001A2306">
            <w:r w:rsidRPr="00925811">
              <w:t>SWEST</w:t>
            </w:r>
          </w:p>
        </w:tc>
        <w:tc>
          <w:tcPr>
            <w:tcW w:w="3139" w:type="dxa"/>
            <w:hideMark/>
          </w:tcPr>
          <w:p w14:paraId="1A08CC9B" w14:textId="358450F7" w:rsidR="001A2306" w:rsidRPr="00925811" w:rsidRDefault="001A2306" w:rsidP="001A2306">
            <w:r w:rsidRPr="00925811">
              <w:t>4.9</w:t>
            </w:r>
            <w:r w:rsidR="0067785C" w:rsidRPr="00925811">
              <w:t>0</w:t>
            </w:r>
          </w:p>
        </w:tc>
      </w:tr>
      <w:tr w:rsidR="001A2306" w:rsidRPr="00925811" w14:paraId="47DAE6C2" w14:textId="77777777" w:rsidTr="00A75C46">
        <w:trPr>
          <w:trHeight w:val="244"/>
        </w:trPr>
        <w:tc>
          <w:tcPr>
            <w:tcW w:w="4962" w:type="dxa"/>
            <w:hideMark/>
          </w:tcPr>
          <w:p w14:paraId="7009D444" w14:textId="77777777" w:rsidR="001A2306" w:rsidRPr="00925811" w:rsidRDefault="001A2306" w:rsidP="001A2306">
            <w:r w:rsidRPr="00925811">
              <w:t>LPN</w:t>
            </w:r>
          </w:p>
        </w:tc>
        <w:tc>
          <w:tcPr>
            <w:tcW w:w="3139" w:type="dxa"/>
            <w:hideMark/>
          </w:tcPr>
          <w:p w14:paraId="44212D7D" w14:textId="472019A3" w:rsidR="001A2306" w:rsidRPr="00925811" w:rsidRDefault="001A2306" w:rsidP="001A2306">
            <w:r w:rsidRPr="00925811">
              <w:t>0.0</w:t>
            </w:r>
            <w:r w:rsidR="0067785C" w:rsidRPr="00925811">
              <w:t>0</w:t>
            </w:r>
          </w:p>
        </w:tc>
      </w:tr>
      <w:tr w:rsidR="001A2306" w:rsidRPr="00925811" w14:paraId="5C868E92" w14:textId="77777777" w:rsidTr="00A75C46">
        <w:trPr>
          <w:trHeight w:val="244"/>
        </w:trPr>
        <w:tc>
          <w:tcPr>
            <w:tcW w:w="4962" w:type="dxa"/>
            <w:hideMark/>
          </w:tcPr>
          <w:p w14:paraId="33D36BDB" w14:textId="77777777" w:rsidR="001A2306" w:rsidRPr="00925811" w:rsidRDefault="001A2306" w:rsidP="001A2306">
            <w:r w:rsidRPr="00925811">
              <w:t>SPN</w:t>
            </w:r>
          </w:p>
        </w:tc>
        <w:tc>
          <w:tcPr>
            <w:tcW w:w="3139" w:type="dxa"/>
            <w:hideMark/>
          </w:tcPr>
          <w:p w14:paraId="50DD800F" w14:textId="276775D4" w:rsidR="001A2306" w:rsidRPr="00925811" w:rsidRDefault="001A2306" w:rsidP="001A2306">
            <w:r w:rsidRPr="00925811">
              <w:t>8.1</w:t>
            </w:r>
            <w:r w:rsidR="0067785C" w:rsidRPr="00925811">
              <w:t>6</w:t>
            </w:r>
          </w:p>
        </w:tc>
      </w:tr>
      <w:tr w:rsidR="001A2306" w:rsidRPr="00925811" w14:paraId="44ED3D0D" w14:textId="77777777" w:rsidTr="00A75C46">
        <w:trPr>
          <w:trHeight w:val="244"/>
        </w:trPr>
        <w:tc>
          <w:tcPr>
            <w:tcW w:w="4962" w:type="dxa"/>
            <w:hideMark/>
          </w:tcPr>
          <w:p w14:paraId="3118700D" w14:textId="77777777" w:rsidR="001A2306" w:rsidRPr="00925811" w:rsidRDefault="001A2306" w:rsidP="001A2306">
            <w:r w:rsidRPr="00925811">
              <w:t>EPN</w:t>
            </w:r>
          </w:p>
        </w:tc>
        <w:tc>
          <w:tcPr>
            <w:tcW w:w="3139" w:type="dxa"/>
            <w:hideMark/>
          </w:tcPr>
          <w:p w14:paraId="118F639D" w14:textId="3E002A67" w:rsidR="001A2306" w:rsidRPr="00925811" w:rsidRDefault="001A2306" w:rsidP="001A2306">
            <w:r w:rsidRPr="00925811">
              <w:t>7.2</w:t>
            </w:r>
            <w:r w:rsidR="0067785C" w:rsidRPr="00925811">
              <w:t>1</w:t>
            </w:r>
          </w:p>
        </w:tc>
      </w:tr>
      <w:tr w:rsidR="001A2306" w:rsidRPr="00925811" w14:paraId="6C5ECA62" w14:textId="77777777" w:rsidTr="00A75C46">
        <w:trPr>
          <w:trHeight w:val="244"/>
        </w:trPr>
        <w:tc>
          <w:tcPr>
            <w:tcW w:w="4962" w:type="dxa"/>
            <w:hideMark/>
          </w:tcPr>
          <w:p w14:paraId="5C4BEC58" w14:textId="77777777" w:rsidR="001A2306" w:rsidRPr="00925811" w:rsidRDefault="001A2306" w:rsidP="001A2306">
            <w:r w:rsidRPr="00925811">
              <w:t>SPD</w:t>
            </w:r>
          </w:p>
        </w:tc>
        <w:tc>
          <w:tcPr>
            <w:tcW w:w="3139" w:type="dxa"/>
            <w:hideMark/>
          </w:tcPr>
          <w:p w14:paraId="67B6D6E4" w14:textId="2DF8D495" w:rsidR="001A2306" w:rsidRPr="00925811" w:rsidRDefault="001A2306" w:rsidP="001A2306">
            <w:r w:rsidRPr="00925811">
              <w:t>2.6</w:t>
            </w:r>
            <w:r w:rsidR="0067785C" w:rsidRPr="00925811">
              <w:t>4</w:t>
            </w:r>
          </w:p>
        </w:tc>
      </w:tr>
      <w:tr w:rsidR="001A2306" w:rsidRPr="00925811" w14:paraId="46C4C5B2" w14:textId="77777777" w:rsidTr="00A75C46">
        <w:trPr>
          <w:trHeight w:val="244"/>
        </w:trPr>
        <w:tc>
          <w:tcPr>
            <w:tcW w:w="4962" w:type="dxa"/>
            <w:hideMark/>
          </w:tcPr>
          <w:p w14:paraId="0B86FE7A" w14:textId="77777777" w:rsidR="001A2306" w:rsidRPr="00925811" w:rsidRDefault="001A2306" w:rsidP="001A2306">
            <w:r w:rsidRPr="00925811">
              <w:t>SPMW</w:t>
            </w:r>
          </w:p>
        </w:tc>
        <w:tc>
          <w:tcPr>
            <w:tcW w:w="3139" w:type="dxa"/>
            <w:hideMark/>
          </w:tcPr>
          <w:p w14:paraId="54DD3EF3" w14:textId="679A854D" w:rsidR="001A2306" w:rsidRPr="00925811" w:rsidRDefault="001A2306" w:rsidP="001A2306">
            <w:r w:rsidRPr="00925811">
              <w:t>3.7</w:t>
            </w:r>
            <w:r w:rsidR="0067785C" w:rsidRPr="00925811">
              <w:t>2</w:t>
            </w:r>
          </w:p>
        </w:tc>
      </w:tr>
      <w:tr w:rsidR="001A2306" w:rsidRPr="00925811" w14:paraId="32102239" w14:textId="77777777" w:rsidTr="00A75C46">
        <w:trPr>
          <w:trHeight w:val="244"/>
        </w:trPr>
        <w:tc>
          <w:tcPr>
            <w:tcW w:w="4962" w:type="dxa"/>
            <w:hideMark/>
          </w:tcPr>
          <w:p w14:paraId="05E11A34" w14:textId="77777777" w:rsidR="001A2306" w:rsidRPr="00925811" w:rsidRDefault="001A2306" w:rsidP="001A2306">
            <w:r w:rsidRPr="00925811">
              <w:t>SSEH</w:t>
            </w:r>
          </w:p>
        </w:tc>
        <w:tc>
          <w:tcPr>
            <w:tcW w:w="3139" w:type="dxa"/>
            <w:hideMark/>
          </w:tcPr>
          <w:p w14:paraId="27B6FCE2" w14:textId="754EB59F" w:rsidR="001A2306" w:rsidRPr="00925811" w:rsidRDefault="001A2306" w:rsidP="001A2306">
            <w:r w:rsidRPr="00925811">
              <w:t>4.5</w:t>
            </w:r>
            <w:r w:rsidR="0067785C" w:rsidRPr="00925811">
              <w:t>0</w:t>
            </w:r>
          </w:p>
        </w:tc>
      </w:tr>
      <w:tr w:rsidR="001A2306" w:rsidRPr="00925811" w14:paraId="0510DC11" w14:textId="77777777" w:rsidTr="00A75C46">
        <w:trPr>
          <w:trHeight w:val="25"/>
        </w:trPr>
        <w:tc>
          <w:tcPr>
            <w:tcW w:w="4962" w:type="dxa"/>
            <w:hideMark/>
          </w:tcPr>
          <w:p w14:paraId="2FFDC06C" w14:textId="77777777" w:rsidR="001A2306" w:rsidRPr="00925811" w:rsidRDefault="001A2306" w:rsidP="001A2306">
            <w:r w:rsidRPr="00925811">
              <w:t>SSES</w:t>
            </w:r>
          </w:p>
        </w:tc>
        <w:tc>
          <w:tcPr>
            <w:tcW w:w="3139" w:type="dxa"/>
            <w:hideMark/>
          </w:tcPr>
          <w:p w14:paraId="34CBAF4D" w14:textId="560ABF03" w:rsidR="001A2306" w:rsidRPr="00925811" w:rsidRDefault="001A2306" w:rsidP="001A2306">
            <w:r w:rsidRPr="00925811">
              <w:t>10.</w:t>
            </w:r>
            <w:r w:rsidR="0067785C" w:rsidRPr="00925811">
              <w:t>55</w:t>
            </w:r>
          </w:p>
        </w:tc>
      </w:tr>
    </w:tbl>
    <w:p w14:paraId="72D72967" w14:textId="77777777" w:rsidR="001A2306" w:rsidRPr="00925811" w:rsidRDefault="001A2306" w:rsidP="001A2306">
      <w:pPr>
        <w:pStyle w:val="AppendixHeading"/>
      </w:pPr>
    </w:p>
    <w:p w14:paraId="435C3B38" w14:textId="117E74E6" w:rsidR="001A2306" w:rsidRPr="00925811" w:rsidRDefault="00B2276D" w:rsidP="001A2306">
      <w:pPr>
        <w:pStyle w:val="Caption"/>
      </w:pPr>
      <w:r w:rsidRPr="00925811">
        <w:t>[Not used]</w:t>
      </w:r>
    </w:p>
    <w:p w14:paraId="697A2904" w14:textId="77777777" w:rsidR="001A2306" w:rsidRPr="00925811" w:rsidRDefault="001A2306" w:rsidP="001A2306">
      <w:pPr>
        <w:pStyle w:val="Heading2"/>
      </w:pPr>
      <w:bookmarkStart w:id="183" w:name="_Toc109215408"/>
      <w:bookmarkStart w:id="184" w:name="_Toc121736115"/>
      <w:bookmarkStart w:id="185" w:name="_Toc126074400"/>
      <w:r w:rsidRPr="00925811">
        <w:t>PCB Interventions volume driver</w:t>
      </w:r>
      <w:bookmarkEnd w:id="183"/>
      <w:r w:rsidRPr="00925811">
        <w:t xml:space="preserve"> (PCB</w:t>
      </w:r>
      <w:r w:rsidRPr="00925811">
        <w:rPr>
          <w:rStyle w:val="Subscript"/>
        </w:rPr>
        <w:t>t</w:t>
      </w:r>
      <w:r w:rsidRPr="00925811">
        <w:t>)</w:t>
      </w:r>
      <w:bookmarkEnd w:id="184"/>
      <w:bookmarkEnd w:id="185"/>
    </w:p>
    <w:p w14:paraId="0E8479DD" w14:textId="77777777" w:rsidR="001A2306" w:rsidRPr="00925811" w:rsidRDefault="001A2306" w:rsidP="001A2306">
      <w:pPr>
        <w:pStyle w:val="Heading3nonumbering"/>
      </w:pPr>
      <w:r w:rsidRPr="00925811">
        <w:t>Introduction</w:t>
      </w:r>
    </w:p>
    <w:p w14:paraId="0B43CCFC" w14:textId="77777777" w:rsidR="001A2306" w:rsidRPr="00925811" w:rsidRDefault="001A2306" w:rsidP="001A2306">
      <w:pPr>
        <w:pStyle w:val="NumberedNormal"/>
      </w:pPr>
      <w:r w:rsidRPr="00925811">
        <w:t>The purpose of this condition is to calculate the term PCB</w:t>
      </w:r>
      <w:r w:rsidRPr="00925811">
        <w:rPr>
          <w:rStyle w:val="Subscript"/>
        </w:rPr>
        <w:t>t</w:t>
      </w:r>
      <w:r w:rsidRPr="00925811">
        <w:t xml:space="preserve"> (the PCB volume driver term), which contributes to the calculation of the Totex Allowance (in relation to which see the ED2 Price Control Financial Model).</w:t>
      </w:r>
    </w:p>
    <w:p w14:paraId="431B8DC7" w14:textId="64769C41" w:rsidR="001A2306" w:rsidRPr="00925811" w:rsidRDefault="001A2306" w:rsidP="001A2306">
      <w:pPr>
        <w:pStyle w:val="NumberedNormal"/>
      </w:pPr>
      <w:r w:rsidRPr="00925811">
        <w:lastRenderedPageBreak/>
        <w:t xml:space="preserve">The effect of this condition is to fund the licensee to carry out PCB Interventions during the Price Control Period. </w:t>
      </w:r>
    </w:p>
    <w:p w14:paraId="131AE7E8" w14:textId="77777777" w:rsidR="001A2306" w:rsidRPr="00925811" w:rsidRDefault="001A2306" w:rsidP="001A2306">
      <w:pPr>
        <w:pStyle w:val="Heading3"/>
      </w:pPr>
      <w:r w:rsidRPr="00925811">
        <w:t>Formula for calculating the PCB Interventions volume driver term (PCB</w:t>
      </w:r>
      <w:r w:rsidRPr="00925811">
        <w:rPr>
          <w:rStyle w:val="Subscript"/>
        </w:rPr>
        <w:t>t</w:t>
      </w:r>
      <w:r w:rsidRPr="00925811">
        <w:t xml:space="preserve">) </w:t>
      </w:r>
    </w:p>
    <w:p w14:paraId="0A3F763E" w14:textId="004DFA16" w:rsidR="001A2306" w:rsidRPr="00925811" w:rsidRDefault="001A2306" w:rsidP="001A2306">
      <w:pPr>
        <w:pStyle w:val="NumberedNormal"/>
      </w:pPr>
      <w:r w:rsidRPr="00925811">
        <w:t>The value of PCB</w:t>
      </w:r>
      <w:r w:rsidRPr="00925811">
        <w:rPr>
          <w:rStyle w:val="Subscript"/>
        </w:rPr>
        <w:t>t</w:t>
      </w:r>
      <w:r w:rsidRPr="00925811">
        <w:t xml:space="preserve"> is derived in accordance with the following formula:</w:t>
      </w:r>
    </w:p>
    <w:p w14:paraId="3FA7DC86" w14:textId="77777777" w:rsidR="001A2306" w:rsidRPr="00925811" w:rsidRDefault="00883AC9" w:rsidP="001A2306">
      <m:oMathPara>
        <m:oMath>
          <m:sSub>
            <m:sSubPr>
              <m:ctrlPr>
                <w:rPr>
                  <w:rFonts w:ascii="Cambria Math" w:hAnsi="Cambria Math"/>
                </w:rPr>
              </m:ctrlPr>
            </m:sSubPr>
            <m:e>
              <m:r>
                <w:rPr>
                  <w:rFonts w:ascii="Cambria Math" w:hAnsi="Cambria Math"/>
                </w:rPr>
                <m:t>PCB</m:t>
              </m:r>
            </m:e>
            <m:sub>
              <m:r>
                <w:rPr>
                  <w:rFonts w:ascii="Cambria Math" w:hAnsi="Cambria Math"/>
                </w:rPr>
                <m:t>t</m:t>
              </m:r>
            </m:sub>
          </m:sSub>
          <m:r>
            <w:rPr>
              <w:rFonts w:ascii="Cambria Math" w:hAnsi="Cambria Math"/>
            </w:rPr>
            <m:t>=</m:t>
          </m:r>
          <m:f>
            <m:fPr>
              <m:ctrlPr>
                <w:rPr>
                  <w:rFonts w:ascii="Cambria Math" w:hAnsi="Cambria Math"/>
                </w:rPr>
              </m:ctrlPr>
            </m:fPr>
            <m:num>
              <m:sSub>
                <m:sSubPr>
                  <m:ctrlPr>
                    <w:rPr>
                      <w:rFonts w:ascii="Cambria Math" w:hAnsi="Cambria Math"/>
                    </w:rPr>
                  </m:ctrlPr>
                </m:sSubPr>
                <m:e>
                  <m:r>
                    <w:rPr>
                      <w:rFonts w:ascii="Cambria Math" w:hAnsi="Cambria Math"/>
                    </w:rPr>
                    <m:t>PCBV</m:t>
                  </m:r>
                </m:e>
                <m:sub>
                  <m:r>
                    <w:rPr>
                      <w:rFonts w:ascii="Cambria Math" w:hAnsi="Cambria Math"/>
                    </w:rPr>
                    <m:t>t</m:t>
                  </m:r>
                </m:sub>
              </m:sSub>
              <m:r>
                <w:rPr>
                  <w:rFonts w:ascii="Cambria Math" w:hAnsi="Cambria Math"/>
                </w:rPr>
                <m:t>×PCBU</m:t>
              </m:r>
            </m:num>
            <m:den>
              <m:r>
                <w:rPr>
                  <w:rFonts w:ascii="Cambria Math" w:hAnsi="Cambria Math"/>
                </w:rPr>
                <m:t>1,000,000</m:t>
              </m:r>
            </m:den>
          </m:f>
        </m:oMath>
      </m:oMathPara>
    </w:p>
    <w:p w14:paraId="25C3DCC5" w14:textId="77777777" w:rsidR="001A2306" w:rsidRPr="00925811" w:rsidRDefault="001A2306" w:rsidP="001A2306">
      <w:pPr>
        <w:pStyle w:val="FormulaDefinitions"/>
      </w:pPr>
      <w:r w:rsidRPr="00925811">
        <w:t>where:</w:t>
      </w:r>
    </w:p>
    <w:p w14:paraId="65F92E1B" w14:textId="77777777" w:rsidR="001A2306" w:rsidRPr="00925811" w:rsidRDefault="001A2306" w:rsidP="001A2306">
      <w:pPr>
        <w:pStyle w:val="FormulaDefinitions"/>
      </w:pPr>
      <w:r w:rsidRPr="00925811">
        <w:t>PCBV</w:t>
      </w:r>
      <w:r w:rsidRPr="00925811">
        <w:rPr>
          <w:rStyle w:val="Subscript"/>
        </w:rPr>
        <w:t>t</w:t>
      </w:r>
      <w:r w:rsidRPr="00925811">
        <w:tab/>
        <w:t>means the total number of PCB Interventions; and</w:t>
      </w:r>
    </w:p>
    <w:p w14:paraId="236AB906" w14:textId="77777777" w:rsidR="001A2306" w:rsidRPr="00925811" w:rsidRDefault="001A2306" w:rsidP="001A2306">
      <w:pPr>
        <w:pStyle w:val="FormulaDefinitions"/>
      </w:pPr>
      <w:r w:rsidRPr="00925811">
        <w:t xml:space="preserve">PCBU </w:t>
      </w:r>
      <w:r w:rsidRPr="00925811">
        <w:tab/>
        <w:t>means the licensee's allowed unit cost of PCB Interventions and equals £4,026.</w:t>
      </w:r>
    </w:p>
    <w:p w14:paraId="5048CE48" w14:textId="77777777" w:rsidR="001A2306" w:rsidRPr="00925811" w:rsidRDefault="001A2306" w:rsidP="001A2306">
      <w:pPr>
        <w:pStyle w:val="Heading2"/>
      </w:pPr>
      <w:bookmarkStart w:id="186" w:name="_Toc109215409"/>
      <w:bookmarkStart w:id="187" w:name="_Toc121736116"/>
      <w:bookmarkStart w:id="188" w:name="_Toc126074401"/>
      <w:r w:rsidRPr="00925811">
        <w:t>Net Zero Re-opener and Price Control Deliverable (NZ</w:t>
      </w:r>
      <w:r w:rsidRPr="00925811">
        <w:rPr>
          <w:rStyle w:val="Subscript"/>
        </w:rPr>
        <w:t>t</w:t>
      </w:r>
      <w:r w:rsidRPr="00925811">
        <w:t>)</w:t>
      </w:r>
      <w:bookmarkEnd w:id="186"/>
      <w:bookmarkEnd w:id="187"/>
      <w:bookmarkEnd w:id="188"/>
    </w:p>
    <w:p w14:paraId="141E755A" w14:textId="77777777" w:rsidR="001A2306" w:rsidRPr="00925811" w:rsidRDefault="001A2306" w:rsidP="001A2306">
      <w:pPr>
        <w:pStyle w:val="Heading3nonumbering"/>
      </w:pPr>
      <w:r w:rsidRPr="00925811">
        <w:t xml:space="preserve">Introduction </w:t>
      </w:r>
    </w:p>
    <w:p w14:paraId="6F88C553" w14:textId="77777777" w:rsidR="001A2306" w:rsidRPr="00925811" w:rsidRDefault="001A2306" w:rsidP="001A2306">
      <w:pPr>
        <w:pStyle w:val="NumberedNormal"/>
      </w:pPr>
      <w:r w:rsidRPr="00925811">
        <w:t>The purpose of this condition is to calculate the term NZ</w:t>
      </w:r>
      <w:r w:rsidRPr="00925811">
        <w:rPr>
          <w:rStyle w:val="Subscript"/>
        </w:rPr>
        <w:t>t</w:t>
      </w:r>
      <w:r w:rsidRPr="00925811">
        <w:t xml:space="preserve"> (the Net Zero Re-opener term), which contributes to the calculation of the Totex Allowance (in relation to which see the ED2 Price Control Financial Model).</w:t>
      </w:r>
    </w:p>
    <w:p w14:paraId="6D06F3DD" w14:textId="77777777" w:rsidR="001A2306" w:rsidRPr="00925811" w:rsidRDefault="001A2306" w:rsidP="001A2306">
      <w:pPr>
        <w:pStyle w:val="NumberedNormal"/>
      </w:pPr>
      <w:r w:rsidRPr="00925811">
        <w:t xml:space="preserve">The effect of this condition is to: </w:t>
      </w:r>
    </w:p>
    <w:p w14:paraId="3EC66916" w14:textId="77777777" w:rsidR="001A2306" w:rsidRPr="00925811" w:rsidRDefault="001A2306" w:rsidP="001A2306">
      <w:pPr>
        <w:pStyle w:val="ListNormal"/>
        <w:tabs>
          <w:tab w:val="num" w:pos="879"/>
        </w:tabs>
      </w:pPr>
      <w:r w:rsidRPr="00925811">
        <w:t>specify any Price Control Deliverable relating to Net Zero Developments;</w:t>
      </w:r>
    </w:p>
    <w:p w14:paraId="5CBA37F3" w14:textId="77777777" w:rsidR="001A2306" w:rsidRPr="00925811" w:rsidRDefault="001A2306" w:rsidP="001A2306">
      <w:pPr>
        <w:pStyle w:val="ListNormal"/>
        <w:tabs>
          <w:tab w:val="num" w:pos="879"/>
        </w:tabs>
      </w:pPr>
      <w:r w:rsidRPr="00925811">
        <w:t>establish a Re-opener for the Authority to trigger amendments to any such Price Control Deliverable and the outputs, delivery dates and allowances established by the other special conditions; and</w:t>
      </w:r>
    </w:p>
    <w:p w14:paraId="6F013FA3" w14:textId="77777777" w:rsidR="001A2306" w:rsidRPr="00925811" w:rsidRDefault="001A2306" w:rsidP="001A2306">
      <w:pPr>
        <w:pStyle w:val="ListNormal"/>
        <w:tabs>
          <w:tab w:val="num" w:pos="879"/>
        </w:tabs>
      </w:pPr>
      <w:r w:rsidRPr="00925811">
        <w:t xml:space="preserve">provide for an assessment of the Price Control Deliverables specified in this condition. </w:t>
      </w:r>
    </w:p>
    <w:p w14:paraId="1DF352AB" w14:textId="77777777" w:rsidR="001A2306" w:rsidRPr="00925811" w:rsidRDefault="001A2306" w:rsidP="001A2306">
      <w:pPr>
        <w:pStyle w:val="NumberedNormal"/>
      </w:pPr>
      <w:r w:rsidRPr="00925811">
        <w:t xml:space="preserve">This condition also explains the process the Authority will follow when making any changes under this condition.  </w:t>
      </w:r>
    </w:p>
    <w:p w14:paraId="1AB726BE" w14:textId="77777777" w:rsidR="001A2306" w:rsidRPr="00925811" w:rsidRDefault="001A2306" w:rsidP="001A2306">
      <w:pPr>
        <w:pStyle w:val="Heading3"/>
      </w:pPr>
      <w:r w:rsidRPr="00925811">
        <w:t>Formula for calculating the Net Zero Re-opener term (NZ</w:t>
      </w:r>
      <w:r w:rsidRPr="00925811">
        <w:rPr>
          <w:rStyle w:val="Subscript"/>
        </w:rPr>
        <w:t>t</w:t>
      </w:r>
      <w:r w:rsidRPr="00925811">
        <w:t>)</w:t>
      </w:r>
    </w:p>
    <w:p w14:paraId="7F55F879" w14:textId="77777777" w:rsidR="001A2306" w:rsidRPr="00925811" w:rsidRDefault="001A2306" w:rsidP="001A2306">
      <w:pPr>
        <w:pStyle w:val="NumberedNormal"/>
      </w:pPr>
      <w:r w:rsidRPr="00925811">
        <w:t>The value of NZ</w:t>
      </w:r>
      <w:r w:rsidRPr="00925811">
        <w:rPr>
          <w:rStyle w:val="Subscript"/>
        </w:rPr>
        <w:t>t</w:t>
      </w:r>
      <w:r w:rsidRPr="00925811">
        <w:t xml:space="preserve"> is derived in accordance with the following formula:</w:t>
      </w:r>
    </w:p>
    <w:p w14:paraId="202A35AA" w14:textId="77777777" w:rsidR="001A2306" w:rsidRPr="00925811" w:rsidRDefault="00883AC9" w:rsidP="001A2306">
      <m:oMathPara>
        <m:oMath>
          <m:sSub>
            <m:sSubPr>
              <m:ctrlPr>
                <w:rPr>
                  <w:rFonts w:ascii="Cambria Math" w:hAnsi="Cambria Math"/>
                </w:rPr>
              </m:ctrlPr>
            </m:sSubPr>
            <m:e>
              <m:r>
                <w:rPr>
                  <w:rFonts w:ascii="Cambria Math" w:hAnsi="Cambria Math"/>
                </w:rPr>
                <m:t>NZ</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NZO</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NZRO</m:t>
              </m:r>
            </m:e>
            <m:sub>
              <m:r>
                <w:rPr>
                  <w:rFonts w:ascii="Cambria Math" w:hAnsi="Cambria Math"/>
                </w:rPr>
                <m:t>t</m:t>
              </m:r>
            </m:sub>
          </m:sSub>
        </m:oMath>
      </m:oMathPara>
    </w:p>
    <w:p w14:paraId="0E599067" w14:textId="77777777" w:rsidR="001A2306" w:rsidRPr="00925811" w:rsidRDefault="001A2306" w:rsidP="001A2306">
      <w:pPr>
        <w:pStyle w:val="FormulaDefinitions"/>
      </w:pPr>
      <w:r w:rsidRPr="00925811">
        <w:t>where:</w:t>
      </w:r>
    </w:p>
    <w:p w14:paraId="1D058A80" w14:textId="77777777" w:rsidR="001A2306" w:rsidRPr="00925811" w:rsidRDefault="001A2306" w:rsidP="001A2306">
      <w:pPr>
        <w:pStyle w:val="FormulaDefinitions"/>
      </w:pPr>
      <w:r w:rsidRPr="00925811">
        <w:t>NZO</w:t>
      </w:r>
      <w:r w:rsidRPr="00925811">
        <w:rPr>
          <w:rStyle w:val="Subscript"/>
        </w:rPr>
        <w:t>t</w:t>
      </w:r>
      <w:r w:rsidRPr="00925811">
        <w:tab/>
        <w:t>means the sum of allowances in Appendix 1; and</w:t>
      </w:r>
    </w:p>
    <w:p w14:paraId="789F041F" w14:textId="77777777" w:rsidR="001A2306" w:rsidRPr="00925811" w:rsidRDefault="001A2306" w:rsidP="001A2306">
      <w:pPr>
        <w:pStyle w:val="FormulaDefinitions"/>
      </w:pPr>
      <w:r w:rsidRPr="00925811">
        <w:t>NZRO</w:t>
      </w:r>
      <w:r w:rsidRPr="00925811">
        <w:rPr>
          <w:rStyle w:val="Subscript"/>
        </w:rPr>
        <w:t>t</w:t>
      </w:r>
      <w:r w:rsidRPr="00925811">
        <w:tab/>
        <w:t>has the value zero unless otherwise directed by the Authority in accordance with Part D.</w:t>
      </w:r>
    </w:p>
    <w:p w14:paraId="076E1F3D" w14:textId="77777777" w:rsidR="001A2306" w:rsidRPr="00925811" w:rsidRDefault="001A2306" w:rsidP="001A2306">
      <w:pPr>
        <w:pStyle w:val="Heading3"/>
      </w:pPr>
      <w:r w:rsidRPr="00925811">
        <w:lastRenderedPageBreak/>
        <w:t>What is the licensee funded to deliver?</w:t>
      </w:r>
    </w:p>
    <w:p w14:paraId="26B111F2" w14:textId="77777777" w:rsidR="001A2306" w:rsidRPr="00925811" w:rsidRDefault="001A2306" w:rsidP="001A2306">
      <w:pPr>
        <w:pStyle w:val="NumberedNormal"/>
      </w:pPr>
      <w:r w:rsidRPr="00925811">
        <w:t>Appendix 1 specifies the outputs that the licensee is funded to deliver, the delivery dates for those outputs and the allowances associated with those outputs.</w:t>
      </w:r>
    </w:p>
    <w:p w14:paraId="720A3FE3" w14:textId="77777777" w:rsidR="001A2306" w:rsidRPr="00925811" w:rsidRDefault="001A2306" w:rsidP="001A2306">
      <w:pPr>
        <w:pStyle w:val="Heading3"/>
      </w:pPr>
      <w:r w:rsidRPr="00925811">
        <w:t>Net Zero Re-opener</w:t>
      </w:r>
    </w:p>
    <w:p w14:paraId="0E41D28A" w14:textId="77777777" w:rsidR="001A2306" w:rsidRPr="00925811" w:rsidRDefault="001A2306" w:rsidP="001A2306">
      <w:pPr>
        <w:pStyle w:val="NumberedNormal"/>
      </w:pPr>
      <w:r w:rsidRPr="00925811">
        <w:t>This Part establishes the Net Zero Re-opener.</w:t>
      </w:r>
    </w:p>
    <w:p w14:paraId="0E36C157" w14:textId="77777777" w:rsidR="001A2306" w:rsidRPr="00925811" w:rsidRDefault="001A2306" w:rsidP="001A2306">
      <w:pPr>
        <w:pStyle w:val="NumberedNormal"/>
      </w:pPr>
      <w:r w:rsidRPr="00925811">
        <w:t>The Net Zero Re-opener may be used where:</w:t>
      </w:r>
    </w:p>
    <w:p w14:paraId="65A3EBD6" w14:textId="77777777" w:rsidR="001A2306" w:rsidRPr="00925811" w:rsidRDefault="001A2306" w:rsidP="001A2306">
      <w:pPr>
        <w:pStyle w:val="ListNormal"/>
        <w:tabs>
          <w:tab w:val="num" w:pos="879"/>
        </w:tabs>
      </w:pPr>
      <w:r w:rsidRPr="00925811">
        <w:t>a Net Zero Development has occurred or is expected to occur;</w:t>
      </w:r>
    </w:p>
    <w:p w14:paraId="5C9B6AA6" w14:textId="77777777" w:rsidR="001A2306" w:rsidRPr="00925811" w:rsidRDefault="001A2306" w:rsidP="001A2306">
      <w:pPr>
        <w:pStyle w:val="ListNormal"/>
        <w:tabs>
          <w:tab w:val="num" w:pos="879"/>
        </w:tabs>
      </w:pPr>
      <w:r w:rsidRPr="00925811">
        <w:t xml:space="preserve">the Net Zero Development has caused or is expected to cause the cost of Distribution Business to increase or decrease during the Price Control Period; </w:t>
      </w:r>
    </w:p>
    <w:p w14:paraId="51575073" w14:textId="77777777" w:rsidR="001A2306" w:rsidRPr="00925811" w:rsidRDefault="001A2306" w:rsidP="001A2306">
      <w:pPr>
        <w:pStyle w:val="ListNormal"/>
        <w:tabs>
          <w:tab w:val="num" w:pos="879"/>
        </w:tabs>
      </w:pPr>
      <w:r w:rsidRPr="00925811">
        <w:t>the effect of the Net Zero Development on the cost of Distribution Business is not otherwise provided for in this licence;</w:t>
      </w:r>
    </w:p>
    <w:p w14:paraId="1DB62611" w14:textId="77777777" w:rsidR="001A2306" w:rsidRPr="00925811" w:rsidRDefault="001A2306" w:rsidP="001A2306">
      <w:pPr>
        <w:pStyle w:val="ListNormal"/>
        <w:tabs>
          <w:tab w:val="num" w:pos="879"/>
        </w:tabs>
      </w:pPr>
      <w:r w:rsidRPr="00925811">
        <w:t>the effect of the Net Zero Development has not already been assessed under another Re-opener; and</w:t>
      </w:r>
    </w:p>
    <w:p w14:paraId="6FDF2F4B" w14:textId="77777777" w:rsidR="001A2306" w:rsidRPr="00925811" w:rsidRDefault="001A2306" w:rsidP="001A2306">
      <w:pPr>
        <w:pStyle w:val="ListNormal"/>
        <w:tabs>
          <w:tab w:val="num" w:pos="879"/>
        </w:tabs>
      </w:pPr>
      <w:r w:rsidRPr="00925811">
        <w:t>the effect, or estimated effect, of the Net Zero Development on the cost of Distribution Business exceeds the Materiality Threshold.</w:t>
      </w:r>
    </w:p>
    <w:p w14:paraId="60263745" w14:textId="77777777" w:rsidR="001A2306" w:rsidRPr="00925811" w:rsidRDefault="001A2306" w:rsidP="001A2306">
      <w:pPr>
        <w:pStyle w:val="NumberedNormal"/>
      </w:pPr>
      <w:r w:rsidRPr="00925811">
        <w:t>The Authority may make modifications under the Net Zero Re-opener at any time during the Price Control Period where the conditions in paragraph 3.6.7 are met.</w:t>
      </w:r>
    </w:p>
    <w:p w14:paraId="352348FB" w14:textId="77777777" w:rsidR="001A2306" w:rsidRPr="00925811" w:rsidRDefault="001A2306" w:rsidP="001A2306">
      <w:pPr>
        <w:pStyle w:val="NumberedNormal"/>
      </w:pPr>
      <w:r w:rsidRPr="00925811">
        <w:t>The following modifications to the licence may be made under the Net Zero Re-opener:</w:t>
      </w:r>
    </w:p>
    <w:p w14:paraId="25B382C7" w14:textId="77777777" w:rsidR="001A2306" w:rsidRPr="00925811" w:rsidRDefault="001A2306" w:rsidP="001A2306">
      <w:pPr>
        <w:pStyle w:val="ListNormal"/>
        <w:tabs>
          <w:tab w:val="num" w:pos="879"/>
        </w:tabs>
      </w:pPr>
      <w:r w:rsidRPr="00925811">
        <w:t xml:space="preserve">modifications to the outputs, delivery dates and allowances in Appendix 1; </w:t>
      </w:r>
    </w:p>
    <w:p w14:paraId="72ACCB9B" w14:textId="77777777" w:rsidR="001A2306" w:rsidRPr="00925811" w:rsidRDefault="001A2306" w:rsidP="001A2306">
      <w:pPr>
        <w:pStyle w:val="ListNormal"/>
        <w:tabs>
          <w:tab w:val="num" w:pos="879"/>
        </w:tabs>
      </w:pPr>
      <w:r w:rsidRPr="00925811">
        <w:t>modifications to the outputs, delivery dates and allowances in the other special conditions;</w:t>
      </w:r>
    </w:p>
    <w:p w14:paraId="6A0BE5CD" w14:textId="77777777" w:rsidR="001A2306" w:rsidRPr="00925811" w:rsidRDefault="001A2306" w:rsidP="001A2306">
      <w:pPr>
        <w:pStyle w:val="ListNormal"/>
        <w:tabs>
          <w:tab w:val="num" w:pos="879"/>
        </w:tabs>
      </w:pPr>
      <w:r w:rsidRPr="00925811">
        <w:t>modifications confined to outputs, delivery dates and allowances relevant to the Net Zero Development that is the subject of the Re-opener; and</w:t>
      </w:r>
    </w:p>
    <w:p w14:paraId="657BEA46" w14:textId="77777777" w:rsidR="001A2306" w:rsidRPr="00925811" w:rsidRDefault="001A2306" w:rsidP="001A2306">
      <w:pPr>
        <w:pStyle w:val="ListNormal"/>
        <w:tabs>
          <w:tab w:val="num" w:pos="879"/>
        </w:tabs>
      </w:pPr>
      <w:r w:rsidRPr="00925811">
        <w:t>modifications confined to allowances for Regulatory Years commencing on or after 1 April 2023.</w:t>
      </w:r>
    </w:p>
    <w:p w14:paraId="5DD7627C" w14:textId="77777777" w:rsidR="001A2306" w:rsidRPr="00925811" w:rsidRDefault="001A2306" w:rsidP="001A2306">
      <w:pPr>
        <w:pStyle w:val="NumberedNormal"/>
      </w:pPr>
      <w:r w:rsidRPr="00925811">
        <w:t>Any modifications made under the Net Zero Re-opener must be made under section 11A (modifications of conditions of licences) of the Act.</w:t>
      </w:r>
    </w:p>
    <w:p w14:paraId="2AEA0DD5" w14:textId="77777777" w:rsidR="001A2306" w:rsidRPr="00925811" w:rsidRDefault="001A2306" w:rsidP="001A2306">
      <w:pPr>
        <w:pStyle w:val="Heading3"/>
      </w:pPr>
      <w:r w:rsidRPr="00925811">
        <w:t>Assessment of the Price Control Deliverable (NZRO</w:t>
      </w:r>
      <w:r w:rsidRPr="00925811">
        <w:rPr>
          <w:rStyle w:val="Subscript"/>
        </w:rPr>
        <w:t>t</w:t>
      </w:r>
      <w:r w:rsidRPr="00925811">
        <w:t>)</w:t>
      </w:r>
    </w:p>
    <w:p w14:paraId="70217599" w14:textId="77777777" w:rsidR="001A2306" w:rsidRPr="00925811" w:rsidRDefault="001A2306" w:rsidP="001A2306">
      <w:pPr>
        <w:pStyle w:val="NumberedNormal"/>
      </w:pPr>
      <w:r w:rsidRPr="00925811">
        <w:t>The Authority may, in accordance with the assessment principles set out in Part C of Special Condition 3.3 (Evaluative Price Control Deliverables), direct a value for NZRO</w:t>
      </w:r>
      <w:r w:rsidRPr="00925811">
        <w:rPr>
          <w:rStyle w:val="Subscript"/>
        </w:rPr>
        <w:t>t</w:t>
      </w:r>
      <w:r w:rsidRPr="00925811">
        <w:t xml:space="preserve"> where the licensee has not Fully Delivered an output in Appendix 1.</w:t>
      </w:r>
    </w:p>
    <w:p w14:paraId="4EA96AE3" w14:textId="77777777" w:rsidR="001A2306" w:rsidRPr="00925811" w:rsidRDefault="001A2306" w:rsidP="001A2306">
      <w:pPr>
        <w:pStyle w:val="Heading3"/>
      </w:pPr>
      <w:r w:rsidRPr="00925811">
        <w:lastRenderedPageBreak/>
        <w:t>What process will the Authority follow in making a direction?</w:t>
      </w:r>
    </w:p>
    <w:p w14:paraId="54766D7E" w14:textId="77777777" w:rsidR="001A2306" w:rsidRPr="00925811" w:rsidRDefault="001A2306" w:rsidP="001A2306">
      <w:pPr>
        <w:pStyle w:val="NumberedNormal"/>
      </w:pPr>
      <w:r w:rsidRPr="00925811">
        <w:t>Before making a direction under paragraph 3.6.11, the Authority must send to the licensee and publish on the Authority's Website:</w:t>
      </w:r>
    </w:p>
    <w:p w14:paraId="5E534B3F" w14:textId="77777777" w:rsidR="001A2306" w:rsidRPr="00925811" w:rsidRDefault="001A2306" w:rsidP="001A2306">
      <w:pPr>
        <w:pStyle w:val="ListNormal"/>
        <w:tabs>
          <w:tab w:val="num" w:pos="879"/>
        </w:tabs>
      </w:pPr>
      <w:r w:rsidRPr="00925811">
        <w:t>the text of the proposed direction;</w:t>
      </w:r>
    </w:p>
    <w:p w14:paraId="3C7A8CE0" w14:textId="77777777" w:rsidR="001A2306" w:rsidRPr="00925811" w:rsidRDefault="001A2306" w:rsidP="001A2306">
      <w:pPr>
        <w:pStyle w:val="ListNormal"/>
        <w:tabs>
          <w:tab w:val="num" w:pos="879"/>
        </w:tabs>
      </w:pPr>
      <w:r w:rsidRPr="00925811">
        <w:t>the reasons for the proposed direction; and</w:t>
      </w:r>
    </w:p>
    <w:p w14:paraId="447B30CF" w14:textId="77777777" w:rsidR="001A2306" w:rsidRPr="00925811" w:rsidRDefault="001A2306" w:rsidP="001A2306">
      <w:pPr>
        <w:pStyle w:val="ListNormal"/>
        <w:tabs>
          <w:tab w:val="num" w:pos="879"/>
        </w:tabs>
      </w:pPr>
      <w:r w:rsidRPr="00925811">
        <w:t>a statement setting out the period during which representations may be made on the proposed direction, which must not be less than 28 days.</w:t>
      </w:r>
    </w:p>
    <w:p w14:paraId="450C6152" w14:textId="77777777" w:rsidR="001A2306" w:rsidRPr="00925811" w:rsidRDefault="001A2306" w:rsidP="001A2306">
      <w:pPr>
        <w:pStyle w:val="NumberedNormal"/>
      </w:pPr>
      <w:r w:rsidRPr="00925811">
        <w:t>A direction under paragraph 3.6.12 must set out:</w:t>
      </w:r>
    </w:p>
    <w:p w14:paraId="06FE64C1" w14:textId="77777777" w:rsidR="001A2306" w:rsidRPr="00925811" w:rsidRDefault="001A2306" w:rsidP="001A2306">
      <w:pPr>
        <w:pStyle w:val="ListNormal"/>
        <w:tabs>
          <w:tab w:val="num" w:pos="879"/>
        </w:tabs>
      </w:pPr>
      <w:r w:rsidRPr="00925811">
        <w:t>the delivery status of the output that has not been Fully Delivered;</w:t>
      </w:r>
    </w:p>
    <w:p w14:paraId="686BEB0C" w14:textId="77777777" w:rsidR="001A2306" w:rsidRPr="00925811" w:rsidRDefault="001A2306" w:rsidP="001A2306">
      <w:pPr>
        <w:pStyle w:val="ListNormal"/>
        <w:tabs>
          <w:tab w:val="num" w:pos="879"/>
        </w:tabs>
      </w:pPr>
      <w:r w:rsidRPr="00925811">
        <w:t>the value of the NZRO</w:t>
      </w:r>
      <w:r w:rsidRPr="00925811">
        <w:rPr>
          <w:rStyle w:val="Subscript"/>
        </w:rPr>
        <w:t>t</w:t>
      </w:r>
      <w:r w:rsidRPr="00925811">
        <w:t xml:space="preserve"> term and the Regulatory Years to which that adjustment relates; and</w:t>
      </w:r>
    </w:p>
    <w:p w14:paraId="0F250846" w14:textId="77777777" w:rsidR="001A2306" w:rsidRPr="00925811" w:rsidRDefault="001A2306" w:rsidP="001A2306">
      <w:pPr>
        <w:pStyle w:val="ListNormal"/>
        <w:tabs>
          <w:tab w:val="num" w:pos="879"/>
        </w:tabs>
      </w:pPr>
      <w:r w:rsidRPr="00925811">
        <w:t>the methodology and data that has been used to decide the delivery status and value of any adjustments to the NZRO</w:t>
      </w:r>
      <w:r w:rsidRPr="00925811">
        <w:rPr>
          <w:rStyle w:val="Subscript"/>
        </w:rPr>
        <w:t>t</w:t>
      </w:r>
      <w:r w:rsidRPr="00925811">
        <w:t xml:space="preserve"> term. </w:t>
      </w:r>
    </w:p>
    <w:p w14:paraId="1ABB21E6" w14:textId="77777777" w:rsidR="001A2306" w:rsidRPr="00925811" w:rsidRDefault="001A2306" w:rsidP="001A2306">
      <w:pPr>
        <w:pStyle w:val="AppendixHeading"/>
      </w:pPr>
    </w:p>
    <w:p w14:paraId="18103E70" w14:textId="77777777" w:rsidR="001A2306" w:rsidRPr="00925811" w:rsidRDefault="001A2306" w:rsidP="001A2306">
      <w:pPr>
        <w:pStyle w:val="Caption"/>
      </w:pPr>
      <w:r w:rsidRPr="00925811">
        <w:t>Net Zero Price Control Deliverables (NZO</w:t>
      </w:r>
      <w:r w:rsidRPr="00925811">
        <w:rPr>
          <w:rStyle w:val="Subscript"/>
        </w:rPr>
        <w:t>t</w:t>
      </w:r>
      <w:r w:rsidRPr="00925811">
        <w:t>) (£m)</w:t>
      </w:r>
    </w:p>
    <w:tbl>
      <w:tblPr>
        <w:tblStyle w:val="AppendixTable"/>
        <w:tblW w:w="0" w:type="auto"/>
        <w:tblLook w:val="04A0" w:firstRow="1" w:lastRow="0" w:firstColumn="1" w:lastColumn="0" w:noHBand="0" w:noVBand="1"/>
      </w:tblPr>
      <w:tblGrid>
        <w:gridCol w:w="913"/>
        <w:gridCol w:w="1020"/>
        <w:gridCol w:w="1276"/>
        <w:gridCol w:w="1276"/>
        <w:gridCol w:w="1276"/>
        <w:gridCol w:w="1276"/>
        <w:gridCol w:w="1276"/>
        <w:gridCol w:w="703"/>
      </w:tblGrid>
      <w:tr w:rsidR="001A2306" w:rsidRPr="00925811" w14:paraId="363CC11A" w14:textId="77777777" w:rsidTr="00A75C46">
        <w:trPr>
          <w:cnfStyle w:val="100000000000" w:firstRow="1" w:lastRow="0" w:firstColumn="0" w:lastColumn="0" w:oddVBand="0" w:evenVBand="0" w:oddHBand="0" w:evenHBand="0" w:firstRowFirstColumn="0" w:firstRowLastColumn="0" w:lastRowFirstColumn="0" w:lastRowLastColumn="0"/>
        </w:trPr>
        <w:tc>
          <w:tcPr>
            <w:tcW w:w="913" w:type="dxa"/>
          </w:tcPr>
          <w:p w14:paraId="423805E9" w14:textId="77777777" w:rsidR="001A2306" w:rsidRPr="00925811" w:rsidRDefault="001A2306" w:rsidP="001A2306">
            <w:r w:rsidRPr="00925811">
              <w:t>Output</w:t>
            </w:r>
          </w:p>
        </w:tc>
        <w:tc>
          <w:tcPr>
            <w:tcW w:w="1020" w:type="dxa"/>
          </w:tcPr>
          <w:p w14:paraId="7A479076" w14:textId="77777777" w:rsidR="001A2306" w:rsidRPr="00925811" w:rsidRDefault="001A2306" w:rsidP="001A2306">
            <w:r w:rsidRPr="00925811">
              <w:t>Delivery date</w:t>
            </w:r>
          </w:p>
        </w:tc>
        <w:tc>
          <w:tcPr>
            <w:tcW w:w="1276" w:type="dxa"/>
          </w:tcPr>
          <w:p w14:paraId="267DF063" w14:textId="77777777" w:rsidR="001A2306" w:rsidRPr="00925811" w:rsidRDefault="001A2306" w:rsidP="001A2306">
            <w:r w:rsidRPr="00925811">
              <w:t>Regulatory Year</w:t>
            </w:r>
          </w:p>
        </w:tc>
        <w:tc>
          <w:tcPr>
            <w:tcW w:w="1276" w:type="dxa"/>
          </w:tcPr>
          <w:p w14:paraId="487BC0A2" w14:textId="77777777" w:rsidR="001A2306" w:rsidRPr="00925811" w:rsidRDefault="001A2306" w:rsidP="001A2306">
            <w:r w:rsidRPr="00925811">
              <w:t>Regulatory Year</w:t>
            </w:r>
          </w:p>
        </w:tc>
        <w:tc>
          <w:tcPr>
            <w:tcW w:w="1276" w:type="dxa"/>
          </w:tcPr>
          <w:p w14:paraId="4E99E94F" w14:textId="77777777" w:rsidR="001A2306" w:rsidRPr="00925811" w:rsidRDefault="001A2306" w:rsidP="001A2306">
            <w:r w:rsidRPr="00925811">
              <w:t>Regulatory Year</w:t>
            </w:r>
          </w:p>
        </w:tc>
        <w:tc>
          <w:tcPr>
            <w:tcW w:w="1276" w:type="dxa"/>
          </w:tcPr>
          <w:p w14:paraId="0198491B" w14:textId="77777777" w:rsidR="001A2306" w:rsidRPr="00925811" w:rsidRDefault="001A2306" w:rsidP="001A2306">
            <w:r w:rsidRPr="00925811">
              <w:t>Regulatory Year</w:t>
            </w:r>
          </w:p>
        </w:tc>
        <w:tc>
          <w:tcPr>
            <w:tcW w:w="1276" w:type="dxa"/>
          </w:tcPr>
          <w:p w14:paraId="4A393646" w14:textId="77777777" w:rsidR="001A2306" w:rsidRPr="00925811" w:rsidRDefault="001A2306" w:rsidP="001A2306">
            <w:r w:rsidRPr="00925811">
              <w:t>Regulatory Year</w:t>
            </w:r>
          </w:p>
        </w:tc>
        <w:tc>
          <w:tcPr>
            <w:tcW w:w="703" w:type="dxa"/>
          </w:tcPr>
          <w:p w14:paraId="0FE3EE61" w14:textId="77777777" w:rsidR="001A2306" w:rsidRPr="00925811" w:rsidRDefault="001A2306" w:rsidP="001A2306">
            <w:r w:rsidRPr="00925811">
              <w:t>Total</w:t>
            </w:r>
          </w:p>
        </w:tc>
      </w:tr>
      <w:tr w:rsidR="001A2306" w:rsidRPr="00925811" w14:paraId="0ED49B63" w14:textId="77777777" w:rsidTr="00A75C46">
        <w:tc>
          <w:tcPr>
            <w:tcW w:w="913" w:type="dxa"/>
            <w:hideMark/>
          </w:tcPr>
          <w:p w14:paraId="53C8CF52" w14:textId="77777777" w:rsidR="001A2306" w:rsidRPr="00925811" w:rsidRDefault="001A2306" w:rsidP="001A2306"/>
        </w:tc>
        <w:tc>
          <w:tcPr>
            <w:tcW w:w="1020" w:type="dxa"/>
            <w:hideMark/>
          </w:tcPr>
          <w:p w14:paraId="59C66490" w14:textId="77777777" w:rsidR="001A2306" w:rsidRPr="00925811" w:rsidRDefault="001A2306" w:rsidP="001A2306"/>
        </w:tc>
        <w:tc>
          <w:tcPr>
            <w:tcW w:w="1276" w:type="dxa"/>
            <w:hideMark/>
          </w:tcPr>
          <w:p w14:paraId="2B0CD81B" w14:textId="77777777" w:rsidR="001A2306" w:rsidRPr="00925811" w:rsidRDefault="001A2306" w:rsidP="001A2306">
            <w:r w:rsidRPr="00925811">
              <w:t>2023/24</w:t>
            </w:r>
          </w:p>
        </w:tc>
        <w:tc>
          <w:tcPr>
            <w:tcW w:w="1276" w:type="dxa"/>
            <w:hideMark/>
          </w:tcPr>
          <w:p w14:paraId="26CB5DF3" w14:textId="77777777" w:rsidR="001A2306" w:rsidRPr="00925811" w:rsidRDefault="001A2306" w:rsidP="001A2306">
            <w:r w:rsidRPr="00925811">
              <w:t>2024/25</w:t>
            </w:r>
          </w:p>
        </w:tc>
        <w:tc>
          <w:tcPr>
            <w:tcW w:w="1276" w:type="dxa"/>
            <w:hideMark/>
          </w:tcPr>
          <w:p w14:paraId="62DFFA75" w14:textId="77777777" w:rsidR="001A2306" w:rsidRPr="00925811" w:rsidRDefault="001A2306" w:rsidP="001A2306">
            <w:r w:rsidRPr="00925811">
              <w:t>2025/26</w:t>
            </w:r>
          </w:p>
        </w:tc>
        <w:tc>
          <w:tcPr>
            <w:tcW w:w="1276" w:type="dxa"/>
            <w:hideMark/>
          </w:tcPr>
          <w:p w14:paraId="459849C6" w14:textId="77777777" w:rsidR="001A2306" w:rsidRPr="00925811" w:rsidRDefault="001A2306" w:rsidP="001A2306">
            <w:r w:rsidRPr="00925811">
              <w:t>2026/27</w:t>
            </w:r>
          </w:p>
        </w:tc>
        <w:tc>
          <w:tcPr>
            <w:tcW w:w="1276" w:type="dxa"/>
            <w:hideMark/>
          </w:tcPr>
          <w:p w14:paraId="7E5300A6" w14:textId="77777777" w:rsidR="001A2306" w:rsidRPr="00925811" w:rsidRDefault="001A2306" w:rsidP="001A2306">
            <w:r w:rsidRPr="00925811">
              <w:t>2027/28</w:t>
            </w:r>
          </w:p>
        </w:tc>
        <w:tc>
          <w:tcPr>
            <w:tcW w:w="703" w:type="dxa"/>
            <w:hideMark/>
          </w:tcPr>
          <w:p w14:paraId="514CEAB2" w14:textId="77777777" w:rsidR="001A2306" w:rsidRPr="00925811" w:rsidRDefault="001A2306" w:rsidP="001A2306"/>
        </w:tc>
      </w:tr>
      <w:tr w:rsidR="001A2306" w:rsidRPr="00925811" w14:paraId="43C7869E" w14:textId="77777777" w:rsidTr="00A75C46">
        <w:tc>
          <w:tcPr>
            <w:tcW w:w="913" w:type="dxa"/>
            <w:hideMark/>
          </w:tcPr>
          <w:p w14:paraId="0D59EDF3" w14:textId="77777777" w:rsidR="001A2306" w:rsidRPr="00925811" w:rsidRDefault="001A2306" w:rsidP="001A2306"/>
        </w:tc>
        <w:tc>
          <w:tcPr>
            <w:tcW w:w="1020" w:type="dxa"/>
            <w:hideMark/>
          </w:tcPr>
          <w:p w14:paraId="4E0A339B" w14:textId="77777777" w:rsidR="001A2306" w:rsidRPr="00925811" w:rsidRDefault="001A2306" w:rsidP="001A2306"/>
        </w:tc>
        <w:tc>
          <w:tcPr>
            <w:tcW w:w="1276" w:type="dxa"/>
            <w:hideMark/>
          </w:tcPr>
          <w:p w14:paraId="786AA137" w14:textId="77777777" w:rsidR="001A2306" w:rsidRPr="00925811" w:rsidRDefault="001A2306" w:rsidP="001A2306"/>
        </w:tc>
        <w:tc>
          <w:tcPr>
            <w:tcW w:w="1276" w:type="dxa"/>
            <w:hideMark/>
          </w:tcPr>
          <w:p w14:paraId="2DB7A801" w14:textId="77777777" w:rsidR="001A2306" w:rsidRPr="00925811" w:rsidRDefault="001A2306" w:rsidP="001A2306"/>
        </w:tc>
        <w:tc>
          <w:tcPr>
            <w:tcW w:w="1276" w:type="dxa"/>
            <w:hideMark/>
          </w:tcPr>
          <w:p w14:paraId="79B4ECED" w14:textId="77777777" w:rsidR="001A2306" w:rsidRPr="00925811" w:rsidRDefault="001A2306" w:rsidP="001A2306"/>
        </w:tc>
        <w:tc>
          <w:tcPr>
            <w:tcW w:w="1276" w:type="dxa"/>
            <w:hideMark/>
          </w:tcPr>
          <w:p w14:paraId="2CF233A3" w14:textId="77777777" w:rsidR="001A2306" w:rsidRPr="00925811" w:rsidRDefault="001A2306" w:rsidP="001A2306"/>
        </w:tc>
        <w:tc>
          <w:tcPr>
            <w:tcW w:w="1276" w:type="dxa"/>
            <w:hideMark/>
          </w:tcPr>
          <w:p w14:paraId="62B3D1A6" w14:textId="77777777" w:rsidR="001A2306" w:rsidRPr="00925811" w:rsidRDefault="001A2306" w:rsidP="001A2306"/>
        </w:tc>
        <w:tc>
          <w:tcPr>
            <w:tcW w:w="703" w:type="dxa"/>
            <w:hideMark/>
          </w:tcPr>
          <w:p w14:paraId="277EBA8D" w14:textId="77777777" w:rsidR="001A2306" w:rsidRPr="00925811" w:rsidRDefault="001A2306" w:rsidP="001A2306"/>
        </w:tc>
      </w:tr>
      <w:tr w:rsidR="001A2306" w:rsidRPr="00925811" w14:paraId="28C9DBF9" w14:textId="77777777" w:rsidTr="00A75C46">
        <w:tc>
          <w:tcPr>
            <w:tcW w:w="913" w:type="dxa"/>
            <w:hideMark/>
          </w:tcPr>
          <w:p w14:paraId="58843B9B" w14:textId="77777777" w:rsidR="001A2306" w:rsidRPr="00925811" w:rsidRDefault="001A2306" w:rsidP="001A2306"/>
        </w:tc>
        <w:tc>
          <w:tcPr>
            <w:tcW w:w="1020" w:type="dxa"/>
            <w:hideMark/>
          </w:tcPr>
          <w:p w14:paraId="63EF8BD6" w14:textId="77777777" w:rsidR="001A2306" w:rsidRPr="00925811" w:rsidRDefault="001A2306" w:rsidP="001A2306"/>
        </w:tc>
        <w:tc>
          <w:tcPr>
            <w:tcW w:w="1276" w:type="dxa"/>
            <w:hideMark/>
          </w:tcPr>
          <w:p w14:paraId="77D48B79" w14:textId="77777777" w:rsidR="001A2306" w:rsidRPr="00925811" w:rsidRDefault="001A2306" w:rsidP="001A2306"/>
        </w:tc>
        <w:tc>
          <w:tcPr>
            <w:tcW w:w="1276" w:type="dxa"/>
            <w:hideMark/>
          </w:tcPr>
          <w:p w14:paraId="2FF78F07" w14:textId="77777777" w:rsidR="001A2306" w:rsidRPr="00925811" w:rsidRDefault="001A2306" w:rsidP="001A2306"/>
        </w:tc>
        <w:tc>
          <w:tcPr>
            <w:tcW w:w="1276" w:type="dxa"/>
            <w:hideMark/>
          </w:tcPr>
          <w:p w14:paraId="4736D2F0" w14:textId="77777777" w:rsidR="001A2306" w:rsidRPr="00925811" w:rsidRDefault="001A2306" w:rsidP="001A2306"/>
        </w:tc>
        <w:tc>
          <w:tcPr>
            <w:tcW w:w="1276" w:type="dxa"/>
            <w:hideMark/>
          </w:tcPr>
          <w:p w14:paraId="1D472166" w14:textId="77777777" w:rsidR="001A2306" w:rsidRPr="00925811" w:rsidRDefault="001A2306" w:rsidP="001A2306"/>
        </w:tc>
        <w:tc>
          <w:tcPr>
            <w:tcW w:w="1276" w:type="dxa"/>
            <w:hideMark/>
          </w:tcPr>
          <w:p w14:paraId="4CD90239" w14:textId="77777777" w:rsidR="001A2306" w:rsidRPr="00925811" w:rsidRDefault="001A2306" w:rsidP="001A2306"/>
        </w:tc>
        <w:tc>
          <w:tcPr>
            <w:tcW w:w="703" w:type="dxa"/>
            <w:hideMark/>
          </w:tcPr>
          <w:p w14:paraId="3C371914" w14:textId="77777777" w:rsidR="001A2306" w:rsidRPr="00925811" w:rsidRDefault="001A2306" w:rsidP="001A2306"/>
        </w:tc>
      </w:tr>
      <w:tr w:rsidR="001A2306" w:rsidRPr="00925811" w14:paraId="6AB954E2" w14:textId="77777777" w:rsidTr="00A75C46">
        <w:tc>
          <w:tcPr>
            <w:tcW w:w="913" w:type="dxa"/>
            <w:hideMark/>
          </w:tcPr>
          <w:p w14:paraId="6308B2C7" w14:textId="77777777" w:rsidR="001A2306" w:rsidRPr="00925811" w:rsidRDefault="001A2306" w:rsidP="001A2306"/>
        </w:tc>
        <w:tc>
          <w:tcPr>
            <w:tcW w:w="1020" w:type="dxa"/>
            <w:hideMark/>
          </w:tcPr>
          <w:p w14:paraId="5FBF5588" w14:textId="77777777" w:rsidR="001A2306" w:rsidRPr="00925811" w:rsidRDefault="001A2306" w:rsidP="001A2306"/>
        </w:tc>
        <w:tc>
          <w:tcPr>
            <w:tcW w:w="1276" w:type="dxa"/>
            <w:hideMark/>
          </w:tcPr>
          <w:p w14:paraId="4A41290F" w14:textId="77777777" w:rsidR="001A2306" w:rsidRPr="00925811" w:rsidRDefault="001A2306" w:rsidP="001A2306"/>
        </w:tc>
        <w:tc>
          <w:tcPr>
            <w:tcW w:w="1276" w:type="dxa"/>
            <w:hideMark/>
          </w:tcPr>
          <w:p w14:paraId="40D0F872" w14:textId="77777777" w:rsidR="001A2306" w:rsidRPr="00925811" w:rsidRDefault="001A2306" w:rsidP="001A2306"/>
        </w:tc>
        <w:tc>
          <w:tcPr>
            <w:tcW w:w="1276" w:type="dxa"/>
            <w:hideMark/>
          </w:tcPr>
          <w:p w14:paraId="2BD7F8A5" w14:textId="77777777" w:rsidR="001A2306" w:rsidRPr="00925811" w:rsidRDefault="001A2306" w:rsidP="001A2306"/>
        </w:tc>
        <w:tc>
          <w:tcPr>
            <w:tcW w:w="1276" w:type="dxa"/>
            <w:hideMark/>
          </w:tcPr>
          <w:p w14:paraId="176A9382" w14:textId="77777777" w:rsidR="001A2306" w:rsidRPr="00925811" w:rsidRDefault="001A2306" w:rsidP="001A2306"/>
        </w:tc>
        <w:tc>
          <w:tcPr>
            <w:tcW w:w="1276" w:type="dxa"/>
            <w:hideMark/>
          </w:tcPr>
          <w:p w14:paraId="6EA9933A" w14:textId="77777777" w:rsidR="001A2306" w:rsidRPr="00925811" w:rsidRDefault="001A2306" w:rsidP="001A2306"/>
        </w:tc>
        <w:tc>
          <w:tcPr>
            <w:tcW w:w="703" w:type="dxa"/>
            <w:hideMark/>
          </w:tcPr>
          <w:p w14:paraId="7A821054" w14:textId="77777777" w:rsidR="001A2306" w:rsidRPr="00925811" w:rsidRDefault="001A2306" w:rsidP="001A2306"/>
        </w:tc>
      </w:tr>
    </w:tbl>
    <w:p w14:paraId="62FA515E" w14:textId="77777777" w:rsidR="001A2306" w:rsidRPr="00925811" w:rsidRDefault="001A2306" w:rsidP="001A2306">
      <w:pPr>
        <w:pStyle w:val="Heading2"/>
      </w:pPr>
      <w:bookmarkStart w:id="189" w:name="_Toc109215410"/>
      <w:bookmarkStart w:id="190" w:name="_Toc121736117"/>
      <w:bookmarkStart w:id="191" w:name="_Toc126074402"/>
      <w:r w:rsidRPr="00925811">
        <w:t>Coordinated Adjustment Mechanism Re-opener (CAM</w:t>
      </w:r>
      <w:r w:rsidRPr="00925811">
        <w:rPr>
          <w:rStyle w:val="Subscript"/>
        </w:rPr>
        <w:t>t</w:t>
      </w:r>
      <w:r w:rsidRPr="00925811">
        <w:t>)</w:t>
      </w:r>
      <w:bookmarkEnd w:id="189"/>
      <w:bookmarkEnd w:id="190"/>
      <w:bookmarkEnd w:id="191"/>
    </w:p>
    <w:p w14:paraId="3810793C" w14:textId="77777777" w:rsidR="001A2306" w:rsidRPr="00925811" w:rsidRDefault="001A2306" w:rsidP="001A2306">
      <w:pPr>
        <w:pStyle w:val="Heading3nonumbering"/>
      </w:pPr>
      <w:r w:rsidRPr="00925811">
        <w:t xml:space="preserve">Introduction </w:t>
      </w:r>
    </w:p>
    <w:p w14:paraId="6B07D6D3" w14:textId="77777777" w:rsidR="001A2306" w:rsidRPr="00925811" w:rsidRDefault="001A2306" w:rsidP="001A2306">
      <w:pPr>
        <w:pStyle w:val="NumberedNormal"/>
      </w:pPr>
      <w:r w:rsidRPr="00925811">
        <w:t>The purpose of this condition is to establish a process for setting the value of the term CAM</w:t>
      </w:r>
      <w:r w:rsidRPr="00925811">
        <w:rPr>
          <w:rStyle w:val="Subscript"/>
        </w:rPr>
        <w:t>t</w:t>
      </w:r>
      <w:r w:rsidRPr="00925811">
        <w:t xml:space="preserve"> (the Coordinated Adjustment Mechanism Re-opener term), which contributes to the calculation of the Totex Allowance (in relation to which see the ED2 Price Control Financial Model). </w:t>
      </w:r>
    </w:p>
    <w:p w14:paraId="26C9494D" w14:textId="77777777" w:rsidR="001A2306" w:rsidRPr="00925811" w:rsidRDefault="001A2306" w:rsidP="001A2306">
      <w:pPr>
        <w:pStyle w:val="NumberedNormal"/>
      </w:pPr>
      <w:r w:rsidRPr="00925811">
        <w:t>The effect of this condition is to establish a Re-opener which can be triggered by the licensee where an opportunity that delivers greater overall consumer value has been identified to reallocate responsibility for, and revenue associated with, a CAM Activity to or from a Partner Licensee.</w:t>
      </w:r>
    </w:p>
    <w:p w14:paraId="130DD123" w14:textId="77777777" w:rsidR="001A2306" w:rsidRPr="00925811" w:rsidRDefault="001A2306" w:rsidP="001A2306">
      <w:pPr>
        <w:pStyle w:val="NumberedNormal"/>
      </w:pPr>
      <w:r w:rsidRPr="00925811">
        <w:t xml:space="preserve">This condition also sets out the process the Authority will follow when directing any changes as a result of the Re-opener. </w:t>
      </w:r>
    </w:p>
    <w:p w14:paraId="141CEE1B" w14:textId="77777777" w:rsidR="001A2306" w:rsidRPr="00925811" w:rsidRDefault="001A2306" w:rsidP="001A2306">
      <w:pPr>
        <w:pStyle w:val="Heading3"/>
      </w:pPr>
      <w:r w:rsidRPr="00925811">
        <w:lastRenderedPageBreak/>
        <w:t>What is the scope of this Re-opener?</w:t>
      </w:r>
    </w:p>
    <w:p w14:paraId="34E732BD" w14:textId="77777777" w:rsidR="001A2306" w:rsidRPr="00925811" w:rsidRDefault="001A2306" w:rsidP="001A2306">
      <w:pPr>
        <w:pStyle w:val="NumberedNormal"/>
      </w:pPr>
      <w:bookmarkStart w:id="192" w:name="_Ref113446837"/>
      <w:r w:rsidRPr="00925811">
        <w:t>The licensee may apply to the Authority for a direction adjusting the value of the CAM</w:t>
      </w:r>
      <w:r w:rsidRPr="00925811">
        <w:rPr>
          <w:rStyle w:val="Subscript"/>
        </w:rPr>
        <w:t>t</w:t>
      </w:r>
      <w:r w:rsidRPr="00925811">
        <w:t xml:space="preserve"> term and any outputs, delivery dates and allowances within the special conditions relating to the CAM Activity for any Regulatory Year during the Price Control Period as a result of reaching agreement to reallocate responsibility and associated revenue for a CAM Activity to or from a Partner Licensee.</w:t>
      </w:r>
      <w:bookmarkEnd w:id="192"/>
    </w:p>
    <w:p w14:paraId="24924797" w14:textId="77777777" w:rsidR="001A2306" w:rsidRPr="00925811" w:rsidRDefault="001A2306" w:rsidP="001A2306">
      <w:pPr>
        <w:pStyle w:val="Heading3"/>
      </w:pPr>
      <w:r w:rsidRPr="00925811">
        <w:t>When to make an application</w:t>
      </w:r>
    </w:p>
    <w:p w14:paraId="1AD137E9" w14:textId="1B5B94C3" w:rsidR="001A2306" w:rsidRPr="00925811" w:rsidRDefault="001A2306" w:rsidP="001A2306">
      <w:pPr>
        <w:pStyle w:val="NumberedNormal"/>
      </w:pPr>
      <w:r w:rsidRPr="00925811">
        <w:t xml:space="preserve">The licensee may only apply to the Authority for an adjustment under paragraph </w:t>
      </w:r>
      <w:r w:rsidRPr="00925811">
        <w:fldChar w:fldCharType="begin"/>
      </w:r>
      <w:r w:rsidRPr="00925811">
        <w:instrText>REF _Ref113446837 \r</w:instrText>
      </w:r>
      <w:r w:rsidR="00925811">
        <w:instrText xml:space="preserve"> \* MERGEFORMAT </w:instrText>
      </w:r>
      <w:r w:rsidRPr="00925811">
        <w:fldChar w:fldCharType="separate"/>
      </w:r>
      <w:r w:rsidR="004554A1">
        <w:t>3.7.4</w:t>
      </w:r>
      <w:r w:rsidRPr="00925811">
        <w:fldChar w:fldCharType="end"/>
      </w:r>
      <w:r w:rsidRPr="00925811">
        <w:t xml:space="preserve"> Between 23 May and 29 May in each of the Regulatory Years during the Price Control Period, or during such other periods as the Authority may direct.</w:t>
      </w:r>
    </w:p>
    <w:p w14:paraId="675AA721" w14:textId="77777777" w:rsidR="001A2306" w:rsidRPr="00925811" w:rsidRDefault="001A2306" w:rsidP="001A2306">
      <w:pPr>
        <w:pStyle w:val="Heading3"/>
      </w:pPr>
      <w:r w:rsidRPr="00925811">
        <w:t>How to make an application</w:t>
      </w:r>
    </w:p>
    <w:p w14:paraId="1BCA93C1" w14:textId="395C88EF" w:rsidR="001A2306" w:rsidRPr="00925811" w:rsidRDefault="001A2306" w:rsidP="001A2306">
      <w:pPr>
        <w:pStyle w:val="NumberedNormal"/>
      </w:pPr>
      <w:bookmarkStart w:id="193" w:name="_Ref113447253"/>
      <w:r w:rsidRPr="00925811">
        <w:t xml:space="preserve">An application under paragraph </w:t>
      </w:r>
      <w:r w:rsidRPr="00925811">
        <w:fldChar w:fldCharType="begin"/>
      </w:r>
      <w:r w:rsidRPr="00925811">
        <w:instrText>REF _Ref113446837 \r</w:instrText>
      </w:r>
      <w:r w:rsidR="00925811">
        <w:instrText xml:space="preserve"> \* MERGEFORMAT </w:instrText>
      </w:r>
      <w:r w:rsidRPr="00925811">
        <w:fldChar w:fldCharType="separate"/>
      </w:r>
      <w:r w:rsidR="004554A1">
        <w:t>3.7.4</w:t>
      </w:r>
      <w:r w:rsidRPr="00925811">
        <w:fldChar w:fldCharType="end"/>
      </w:r>
      <w:r w:rsidRPr="00925811">
        <w:t xml:space="preserve"> must:</w:t>
      </w:r>
      <w:bookmarkEnd w:id="193"/>
    </w:p>
    <w:p w14:paraId="459302C5" w14:textId="77777777" w:rsidR="001A2306" w:rsidRPr="00925811" w:rsidRDefault="001A2306" w:rsidP="001A2306">
      <w:pPr>
        <w:pStyle w:val="ListNormal"/>
        <w:tabs>
          <w:tab w:val="num" w:pos="879"/>
        </w:tabs>
      </w:pPr>
      <w:r w:rsidRPr="00925811">
        <w:t>give a description of the engagement between the licensee and the Partner Licensee which has led to the application;</w:t>
      </w:r>
    </w:p>
    <w:p w14:paraId="33DE0720" w14:textId="77777777" w:rsidR="001A2306" w:rsidRPr="00925811" w:rsidRDefault="001A2306" w:rsidP="001A2306">
      <w:pPr>
        <w:pStyle w:val="ListNormal"/>
        <w:tabs>
          <w:tab w:val="num" w:pos="879"/>
        </w:tabs>
      </w:pPr>
      <w:r w:rsidRPr="00925811">
        <w:t>explain whether the licensee is applying to have the CAM Activity reallocated to the licensee from the Partner Licensee, or from the licensee to the Partner Licensee;</w:t>
      </w:r>
    </w:p>
    <w:p w14:paraId="67C41C02" w14:textId="77777777" w:rsidR="001A2306" w:rsidRPr="00925811" w:rsidRDefault="001A2306" w:rsidP="001A2306">
      <w:pPr>
        <w:pStyle w:val="ListNormal"/>
        <w:tabs>
          <w:tab w:val="num" w:pos="879"/>
        </w:tabs>
      </w:pPr>
      <w:r w:rsidRPr="00925811">
        <w:t xml:space="preserve">explain why the original allocation of the CAM Activity no longer delivers greater overall consumer value, and why the reallocation does deliver greater overall consumer value; </w:t>
      </w:r>
    </w:p>
    <w:p w14:paraId="69735A35" w14:textId="77777777" w:rsidR="001A2306" w:rsidRPr="00925811" w:rsidRDefault="001A2306" w:rsidP="001A2306">
      <w:pPr>
        <w:pStyle w:val="ListNormal"/>
        <w:tabs>
          <w:tab w:val="num" w:pos="879"/>
        </w:tabs>
      </w:pPr>
      <w:r w:rsidRPr="00925811">
        <w:t xml:space="preserve">give a description of the CAM Activity and associated revenue that the licensee is applying to reallocate; </w:t>
      </w:r>
    </w:p>
    <w:p w14:paraId="09588929" w14:textId="77777777" w:rsidR="001A2306" w:rsidRPr="00925811" w:rsidRDefault="001A2306" w:rsidP="001A2306">
      <w:pPr>
        <w:pStyle w:val="ListNormal"/>
        <w:tabs>
          <w:tab w:val="num" w:pos="879"/>
        </w:tabs>
      </w:pPr>
      <w:r w:rsidRPr="00925811">
        <w:t>set out any amendments requested to any outputs, delivery dates or allowances established by the special conditions of this licence and that of the Partner Licensee, relating to the CAM Activity;</w:t>
      </w:r>
    </w:p>
    <w:p w14:paraId="24929E92" w14:textId="77777777" w:rsidR="001A2306" w:rsidRPr="00925811" w:rsidRDefault="001A2306" w:rsidP="001A2306">
      <w:pPr>
        <w:pStyle w:val="ListNormal"/>
        <w:tabs>
          <w:tab w:val="num" w:pos="879"/>
        </w:tabs>
      </w:pPr>
      <w:r w:rsidRPr="00925811">
        <w:t>set out the adjustments to the value of the CAM</w:t>
      </w:r>
      <w:r w:rsidRPr="00925811">
        <w:rPr>
          <w:rStyle w:val="Subscript"/>
        </w:rPr>
        <w:t>t</w:t>
      </w:r>
      <w:r w:rsidRPr="00925811">
        <w:t xml:space="preserve"> term for both the licensee and the Partner Licensee that the licensee is requesting and the Regulatory Years to which those adjustments relate; </w:t>
      </w:r>
    </w:p>
    <w:p w14:paraId="27DA151E" w14:textId="77777777" w:rsidR="001A2306" w:rsidRPr="00925811" w:rsidRDefault="001A2306" w:rsidP="001A2306">
      <w:pPr>
        <w:pStyle w:val="ListNormal"/>
        <w:tabs>
          <w:tab w:val="num" w:pos="879"/>
        </w:tabs>
      </w:pPr>
      <w:r w:rsidRPr="00925811">
        <w:t>explain the basis of the calculation for the proposed adjustments to the value of the licensee and the Partner Licensee's CAM</w:t>
      </w:r>
      <w:r w:rsidRPr="00925811">
        <w:rPr>
          <w:rStyle w:val="Subscript"/>
        </w:rPr>
        <w:t>t</w:t>
      </w:r>
      <w:r w:rsidRPr="00925811">
        <w:t xml:space="preserve"> terms or other allowances of the licensee and the Partner Licensee;</w:t>
      </w:r>
    </w:p>
    <w:p w14:paraId="7468DDB6" w14:textId="77777777" w:rsidR="001A2306" w:rsidRPr="00925811" w:rsidRDefault="001A2306" w:rsidP="001A2306">
      <w:pPr>
        <w:pStyle w:val="ListNormal"/>
        <w:tabs>
          <w:tab w:val="num" w:pos="879"/>
        </w:tabs>
      </w:pPr>
      <w:r w:rsidRPr="00925811">
        <w:t>provide such detailed supporting evidence including cost benefit analysis, impact assessments, risk mitigation, and engineering justification statements as is reasonable in the circumstances; and</w:t>
      </w:r>
    </w:p>
    <w:p w14:paraId="760E89B2" w14:textId="77777777" w:rsidR="001A2306" w:rsidRPr="00925811" w:rsidRDefault="001A2306" w:rsidP="001A2306">
      <w:pPr>
        <w:pStyle w:val="ListNormal"/>
        <w:tabs>
          <w:tab w:val="num" w:pos="879"/>
        </w:tabs>
      </w:pPr>
      <w:r w:rsidRPr="00925811">
        <w:t xml:space="preserve">provide a copy of the agreement between the licensee and the Partner Licensee to transfer responsibility for and associated revenue of the CAM Activity. </w:t>
      </w:r>
    </w:p>
    <w:p w14:paraId="26C5782A" w14:textId="28058D28" w:rsidR="001A2306" w:rsidRPr="00925811" w:rsidRDefault="001A2306" w:rsidP="001A2306">
      <w:pPr>
        <w:pStyle w:val="NumberedNormal"/>
      </w:pPr>
      <w:r w:rsidRPr="00925811">
        <w:lastRenderedPageBreak/>
        <w:t xml:space="preserve">An application under paragraph </w:t>
      </w:r>
      <w:r w:rsidRPr="00925811">
        <w:fldChar w:fldCharType="begin"/>
      </w:r>
      <w:r w:rsidRPr="00925811">
        <w:instrText>REF _Ref113446837 \r</w:instrText>
      </w:r>
      <w:r w:rsidR="00925811">
        <w:instrText xml:space="preserve"> \* MERGEFORMAT </w:instrText>
      </w:r>
      <w:r w:rsidRPr="00925811">
        <w:fldChar w:fldCharType="separate"/>
      </w:r>
      <w:r w:rsidR="004554A1">
        <w:t>3.7.4</w:t>
      </w:r>
      <w:r w:rsidRPr="00925811">
        <w:fldChar w:fldCharType="end"/>
      </w:r>
      <w:r w:rsidRPr="00925811">
        <w:t xml:space="preserve"> must:</w:t>
      </w:r>
    </w:p>
    <w:p w14:paraId="009F9889" w14:textId="77777777" w:rsidR="001A2306" w:rsidRPr="00925811" w:rsidRDefault="001A2306" w:rsidP="001A2306">
      <w:pPr>
        <w:pStyle w:val="ListNormal"/>
        <w:tabs>
          <w:tab w:val="num" w:pos="879"/>
        </w:tabs>
      </w:pPr>
      <w:r w:rsidRPr="00925811">
        <w:t>take account of any allowed expenditure by both the licensee and the Partner Licensee which can be avoided as a result of the change; and</w:t>
      </w:r>
    </w:p>
    <w:p w14:paraId="05AB78DE" w14:textId="77777777" w:rsidR="001A2306" w:rsidRPr="00925811" w:rsidRDefault="001A2306" w:rsidP="001A2306">
      <w:pPr>
        <w:pStyle w:val="ListNormal"/>
        <w:tabs>
          <w:tab w:val="num" w:pos="879"/>
        </w:tabs>
      </w:pPr>
      <w:r w:rsidRPr="00925811">
        <w:t>be confined to costs incurred or expected to be incurred on or after 1 April 2023.</w:t>
      </w:r>
    </w:p>
    <w:p w14:paraId="1E489FDD" w14:textId="77777777" w:rsidR="001A2306" w:rsidRPr="00925811" w:rsidRDefault="001A2306" w:rsidP="001A2306">
      <w:pPr>
        <w:pStyle w:val="NumberedNormal"/>
      </w:pPr>
      <w:bookmarkStart w:id="194" w:name="_Ref113447316"/>
      <w:r w:rsidRPr="00925811">
        <w:t>The requirement to comply with the Re-opener Guidance and Application Requirements Document when submitting a Re-opener application is established by Special Condition 9.4 (Re-opener Guidance and Application Requirements Document).</w:t>
      </w:r>
      <w:bookmarkEnd w:id="194"/>
    </w:p>
    <w:p w14:paraId="63299DA2" w14:textId="77777777" w:rsidR="001A2306" w:rsidRPr="00925811" w:rsidRDefault="001A2306" w:rsidP="001A2306">
      <w:pPr>
        <w:pStyle w:val="Heading3"/>
      </w:pPr>
      <w:r w:rsidRPr="00925811">
        <w:t>What process will the Authority follow in making a direction?</w:t>
      </w:r>
    </w:p>
    <w:p w14:paraId="4E91412E" w14:textId="30021FCE" w:rsidR="001A2306" w:rsidRPr="00925811" w:rsidRDefault="001A2306" w:rsidP="001A2306">
      <w:pPr>
        <w:pStyle w:val="NumberedNormal"/>
      </w:pPr>
      <w:bookmarkStart w:id="195" w:name="_Ref124936342"/>
      <w:r w:rsidRPr="00925811">
        <w:t xml:space="preserve">The Authority may only make modifications to this licence under this Re-opener by direction where the requirements of paragraphs 3.7.4, and </w:t>
      </w:r>
      <w:r w:rsidRPr="00925811">
        <w:fldChar w:fldCharType="begin"/>
      </w:r>
      <w:r w:rsidRPr="00925811">
        <w:instrText>REF _Ref113447253 \r</w:instrText>
      </w:r>
      <w:r w:rsidR="00925811">
        <w:instrText xml:space="preserve"> \* MERGEFORMAT </w:instrText>
      </w:r>
      <w:r w:rsidRPr="00925811">
        <w:fldChar w:fldCharType="separate"/>
      </w:r>
      <w:r w:rsidR="004554A1">
        <w:t>3.7.6</w:t>
      </w:r>
      <w:r w:rsidRPr="00925811">
        <w:fldChar w:fldCharType="end"/>
      </w:r>
      <w:r w:rsidRPr="00925811">
        <w:t xml:space="preserve"> to </w:t>
      </w:r>
      <w:r w:rsidRPr="00925811">
        <w:fldChar w:fldCharType="begin"/>
      </w:r>
      <w:r w:rsidRPr="00925811">
        <w:instrText>REF _Ref113447316 \r</w:instrText>
      </w:r>
      <w:r w:rsidR="00925811">
        <w:instrText xml:space="preserve"> \* MERGEFORMAT </w:instrText>
      </w:r>
      <w:r w:rsidRPr="00925811">
        <w:fldChar w:fldCharType="separate"/>
      </w:r>
      <w:r w:rsidR="004554A1">
        <w:t>3.7.8</w:t>
      </w:r>
      <w:r w:rsidRPr="00925811">
        <w:fldChar w:fldCharType="end"/>
      </w:r>
      <w:r w:rsidRPr="00925811">
        <w:t xml:space="preserve"> have been met.</w:t>
      </w:r>
      <w:bookmarkEnd w:id="195"/>
      <w:r w:rsidRPr="00925811">
        <w:t xml:space="preserve"> </w:t>
      </w:r>
    </w:p>
    <w:p w14:paraId="357E6478" w14:textId="7D8570A8" w:rsidR="001A2306" w:rsidRPr="00925811" w:rsidRDefault="001A2306" w:rsidP="001A2306">
      <w:pPr>
        <w:pStyle w:val="NumberedNormal"/>
      </w:pPr>
      <w:r w:rsidRPr="00925811">
        <w:t xml:space="preserve">Before making a direction under paragraph </w:t>
      </w:r>
      <w:r w:rsidRPr="00925811">
        <w:fldChar w:fldCharType="begin"/>
      </w:r>
      <w:r w:rsidRPr="00925811">
        <w:instrText xml:space="preserve"> REF _Ref124936342 \r \h </w:instrText>
      </w:r>
      <w:r w:rsidR="00925811">
        <w:instrText xml:space="preserve"> \* MERGEFORMAT </w:instrText>
      </w:r>
      <w:r w:rsidRPr="00925811">
        <w:fldChar w:fldCharType="separate"/>
      </w:r>
      <w:r w:rsidR="004554A1">
        <w:t>3.7.9</w:t>
      </w:r>
      <w:r w:rsidRPr="00925811">
        <w:fldChar w:fldCharType="end"/>
      </w:r>
      <w:r w:rsidRPr="00925811">
        <w:t xml:space="preserve"> the Authority must publish on the Authority's Website:</w:t>
      </w:r>
    </w:p>
    <w:p w14:paraId="4CE11281" w14:textId="77777777" w:rsidR="001A2306" w:rsidRPr="00925811" w:rsidRDefault="001A2306" w:rsidP="001A2306">
      <w:pPr>
        <w:pStyle w:val="ListNormal"/>
        <w:tabs>
          <w:tab w:val="num" w:pos="879"/>
        </w:tabs>
      </w:pPr>
      <w:r w:rsidRPr="00925811">
        <w:t>the text of the proposed direction;</w:t>
      </w:r>
    </w:p>
    <w:p w14:paraId="718FC091" w14:textId="77777777" w:rsidR="001A2306" w:rsidRPr="00925811" w:rsidRDefault="001A2306" w:rsidP="001A2306">
      <w:pPr>
        <w:pStyle w:val="ListNormal"/>
        <w:tabs>
          <w:tab w:val="num" w:pos="879"/>
        </w:tabs>
      </w:pPr>
      <w:r w:rsidRPr="00925811">
        <w:t>the reasons for the proposed direction; and</w:t>
      </w:r>
    </w:p>
    <w:p w14:paraId="32DB757C" w14:textId="77777777" w:rsidR="001A2306" w:rsidRPr="00925811" w:rsidRDefault="001A2306" w:rsidP="001A2306">
      <w:pPr>
        <w:pStyle w:val="ListNormal"/>
        <w:tabs>
          <w:tab w:val="num" w:pos="879"/>
        </w:tabs>
      </w:pPr>
      <w:r w:rsidRPr="00925811">
        <w:t>a statement setting out the period during which representations may be made on the proposed direction, which must not be less than 28 days.</w:t>
      </w:r>
    </w:p>
    <w:p w14:paraId="2836E4CC" w14:textId="77777777" w:rsidR="001A2306" w:rsidRPr="00925811" w:rsidRDefault="001A2306" w:rsidP="001A2306">
      <w:pPr>
        <w:pStyle w:val="NumberedNormal"/>
      </w:pPr>
      <w:r w:rsidRPr="00925811">
        <w:t>The direction must set out:</w:t>
      </w:r>
    </w:p>
    <w:p w14:paraId="5CF43C47" w14:textId="77777777" w:rsidR="001A2306" w:rsidRPr="00925811" w:rsidRDefault="001A2306" w:rsidP="001A2306">
      <w:pPr>
        <w:pStyle w:val="ListNormal"/>
        <w:tabs>
          <w:tab w:val="num" w:pos="879"/>
        </w:tabs>
      </w:pPr>
      <w:r w:rsidRPr="00925811">
        <w:t>any adjustments to the PCFM Variable Values of this licence and that of the Partner Licensee;</w:t>
      </w:r>
    </w:p>
    <w:p w14:paraId="20B9454A" w14:textId="77777777" w:rsidR="001A2306" w:rsidRPr="00925811" w:rsidRDefault="001A2306" w:rsidP="001A2306">
      <w:pPr>
        <w:pStyle w:val="ListNormal"/>
        <w:tabs>
          <w:tab w:val="num" w:pos="879"/>
        </w:tabs>
      </w:pPr>
      <w:r w:rsidRPr="00925811">
        <w:t>the Regulatory Years to which those adjustments relate; and</w:t>
      </w:r>
    </w:p>
    <w:p w14:paraId="7EA3E505" w14:textId="77777777" w:rsidR="001A2306" w:rsidRPr="00925811" w:rsidRDefault="001A2306" w:rsidP="001A2306">
      <w:pPr>
        <w:pStyle w:val="ListNormal"/>
        <w:tabs>
          <w:tab w:val="num" w:pos="879"/>
        </w:tabs>
      </w:pPr>
      <w:bookmarkStart w:id="196" w:name="_Hlk58420520"/>
      <w:r w:rsidRPr="00925811">
        <w:t>any amendments to the outputs and delivery dates established by the special conditions of this licence and that of the Partner Licensee</w:t>
      </w:r>
      <w:bookmarkEnd w:id="196"/>
      <w:r w:rsidRPr="00925811">
        <w:t>.</w:t>
      </w:r>
    </w:p>
    <w:p w14:paraId="7095F968" w14:textId="77777777" w:rsidR="001A2306" w:rsidRPr="00925811" w:rsidRDefault="001A2306" w:rsidP="001A2306">
      <w:pPr>
        <w:pStyle w:val="Heading2"/>
      </w:pPr>
      <w:bookmarkStart w:id="197" w:name="_Toc109215411"/>
      <w:bookmarkStart w:id="198" w:name="_Toc121736118"/>
      <w:bookmarkStart w:id="199" w:name="_Toc126074403"/>
      <w:r w:rsidRPr="00925811">
        <w:t>Carry-over Green Recovery Scheme Project Costs (CGRS</w:t>
      </w:r>
      <w:r w:rsidRPr="00925811">
        <w:rPr>
          <w:rStyle w:val="Subscript"/>
        </w:rPr>
        <w:t>t</w:t>
      </w:r>
      <w:r w:rsidRPr="00925811">
        <w:t>)</w:t>
      </w:r>
      <w:bookmarkEnd w:id="197"/>
      <w:bookmarkEnd w:id="198"/>
      <w:bookmarkEnd w:id="199"/>
    </w:p>
    <w:p w14:paraId="448E1014" w14:textId="77777777" w:rsidR="001A2306" w:rsidRPr="00925811" w:rsidRDefault="001A2306" w:rsidP="001A2306">
      <w:pPr>
        <w:pStyle w:val="Heading3nonumbering"/>
      </w:pPr>
      <w:r w:rsidRPr="00925811">
        <w:t>Introduction</w:t>
      </w:r>
    </w:p>
    <w:p w14:paraId="190BAE81" w14:textId="77777777" w:rsidR="001A2306" w:rsidRPr="00925811" w:rsidRDefault="001A2306" w:rsidP="001A2306">
      <w:pPr>
        <w:pStyle w:val="NumberedNormal"/>
      </w:pPr>
      <w:r w:rsidRPr="00925811">
        <w:t>The purpose of this condition is to calculate the term CGRS</w:t>
      </w:r>
      <w:r w:rsidRPr="00925811">
        <w:rPr>
          <w:rStyle w:val="Subscript"/>
        </w:rPr>
        <w:t>t</w:t>
      </w:r>
      <w:r w:rsidRPr="00925811">
        <w:t xml:space="preserve"> (the carry-over Green Recovery Scheme term).  This contributes to the calculation of the Totex Allowance and is incorporated into the ED2 Price Control Financial Model so as to receive neutral treatment by the Totex Incentive Mechanism.</w:t>
      </w:r>
    </w:p>
    <w:p w14:paraId="7032392B" w14:textId="77777777" w:rsidR="001A2306" w:rsidRPr="00925811" w:rsidRDefault="001A2306" w:rsidP="001A2306">
      <w:pPr>
        <w:pStyle w:val="NumberedNormal"/>
      </w:pPr>
      <w:r w:rsidRPr="00925811">
        <w:t>The effect of this condition is to carry-over remaining Green Recovery Scheme funding provided in the RIIO-1 Price Control Period.</w:t>
      </w:r>
    </w:p>
    <w:p w14:paraId="51C80A33" w14:textId="77777777" w:rsidR="001A2306" w:rsidRPr="00925811" w:rsidRDefault="001A2306" w:rsidP="001A2306">
      <w:pPr>
        <w:pStyle w:val="Heading3"/>
      </w:pPr>
      <w:r w:rsidRPr="00925811">
        <w:lastRenderedPageBreak/>
        <w:t>Formulae for calculating the carry-over Green Recovery Scheme term (CGRS</w:t>
      </w:r>
      <w:r w:rsidRPr="00925811">
        <w:rPr>
          <w:rStyle w:val="Subscript"/>
        </w:rPr>
        <w:t>t</w:t>
      </w:r>
      <w:r w:rsidRPr="00925811">
        <w:t>)</w:t>
      </w:r>
    </w:p>
    <w:p w14:paraId="023C2FCE" w14:textId="77777777" w:rsidR="001A2306" w:rsidRPr="00925811" w:rsidRDefault="001A2306" w:rsidP="001A2306">
      <w:pPr>
        <w:pStyle w:val="NumberedNormal"/>
      </w:pPr>
      <w:r w:rsidRPr="00925811">
        <w:t>For the Regulatory Year commencing on 1 April 2023, the value of CGRS</w:t>
      </w:r>
      <w:r w:rsidRPr="00925811">
        <w:rPr>
          <w:rStyle w:val="Subscript"/>
        </w:rPr>
        <w:t>t</w:t>
      </w:r>
      <w:r w:rsidRPr="00925811">
        <w:t xml:space="preserve"> is derived in accordance with the following formula:</w:t>
      </w:r>
    </w:p>
    <w:p w14:paraId="5A02AD2E" w14:textId="77777777" w:rsidR="001A2306" w:rsidRPr="00925811" w:rsidRDefault="00883AC9" w:rsidP="001A2306">
      <m:oMathPara>
        <m:oMath>
          <m:sSub>
            <m:sSubPr>
              <m:ctrlPr>
                <w:rPr>
                  <w:rFonts w:ascii="Cambria Math" w:hAnsi="Cambria Math"/>
                </w:rPr>
              </m:ctrlPr>
            </m:sSubPr>
            <m:e>
              <m:r>
                <w:rPr>
                  <w:rFonts w:ascii="Cambria Math" w:hAnsi="Cambria Math"/>
                </w:rPr>
                <m:t>CGRS</m:t>
              </m:r>
            </m:e>
            <m:sub>
              <m:r>
                <w:rPr>
                  <w:rFonts w:ascii="Cambria Math" w:hAnsi="Cambria Math"/>
                </w:rPr>
                <m:t>t</m:t>
              </m:r>
            </m:sub>
          </m:sSub>
          <m:r>
            <w:rPr>
              <w:rFonts w:ascii="Cambria Math" w:hAnsi="Cambria Math"/>
            </w:rPr>
            <m:t>=</m:t>
          </m:r>
          <m:r>
            <m:rPr>
              <m:sty m:val="p"/>
            </m:rPr>
            <w:rPr>
              <w:rFonts w:ascii="Cambria Math" w:hAnsi="Cambria Math"/>
            </w:rPr>
            <m:t>min⁡</m:t>
          </m:r>
          <m:d>
            <m:dPr>
              <m:ctrlPr>
                <w:rPr>
                  <w:rFonts w:ascii="Cambria Math" w:hAnsi="Cambria Math"/>
                </w:rPr>
              </m:ctrlPr>
            </m:dPr>
            <m:e>
              <m:sSub>
                <m:sSubPr>
                  <m:ctrlPr>
                    <w:rPr>
                      <w:rFonts w:ascii="Cambria Math" w:hAnsi="Cambria Math"/>
                    </w:rPr>
                  </m:ctrlPr>
                </m:sSubPr>
                <m:e>
                  <m:r>
                    <w:rPr>
                      <w:rFonts w:ascii="Cambria Math" w:hAnsi="Cambria Math"/>
                    </w:rPr>
                    <m:t>GRE</m:t>
                  </m:r>
                </m:e>
                <m:sub>
                  <m:r>
                    <w:rPr>
                      <w:rFonts w:ascii="Cambria Math" w:hAnsi="Cambria Math"/>
                    </w:rPr>
                    <m:t>t</m:t>
                  </m:r>
                </m:sub>
              </m:sSub>
              <m:r>
                <w:rPr>
                  <w:rFonts w:ascii="Cambria Math" w:hAnsi="Cambria Math"/>
                </w:rPr>
                <m:t>,EGRS</m:t>
              </m:r>
            </m:e>
          </m:d>
        </m:oMath>
      </m:oMathPara>
    </w:p>
    <w:p w14:paraId="33BA9229" w14:textId="77777777" w:rsidR="001A2306" w:rsidRPr="00925811" w:rsidRDefault="001A2306" w:rsidP="001A2306">
      <w:pPr>
        <w:pStyle w:val="FormulaDefinitions"/>
      </w:pPr>
      <w:r w:rsidRPr="00925811">
        <w:t>where:</w:t>
      </w:r>
    </w:p>
    <w:tbl>
      <w:tblPr>
        <w:tblStyle w:val="TableGridLight"/>
        <w:tblW w:w="0" w:type="auto"/>
        <w:tblLook w:val="04A0" w:firstRow="1" w:lastRow="0" w:firstColumn="1" w:lastColumn="0" w:noHBand="0" w:noVBand="1"/>
      </w:tblPr>
      <w:tblGrid>
        <w:gridCol w:w="1021"/>
        <w:gridCol w:w="7325"/>
      </w:tblGrid>
      <w:tr w:rsidR="001A2306" w:rsidRPr="00925811" w14:paraId="7569C72F" w14:textId="77777777" w:rsidTr="006D3CB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21" w:type="dxa"/>
            <w:hideMark/>
          </w:tcPr>
          <w:p w14:paraId="1785EE36" w14:textId="77777777" w:rsidR="001A2306" w:rsidRPr="00925811" w:rsidRDefault="001A2306" w:rsidP="001A2306">
            <w:r w:rsidRPr="00925811">
              <w:t>GRE</w:t>
            </w:r>
            <w:r w:rsidRPr="00925811">
              <w:rPr>
                <w:rStyle w:val="Subscript"/>
              </w:rPr>
              <w:t>t</w:t>
            </w:r>
          </w:p>
        </w:tc>
        <w:tc>
          <w:tcPr>
            <w:tcW w:w="7325" w:type="dxa"/>
            <w:hideMark/>
          </w:tcPr>
          <w:p w14:paraId="081053C1" w14:textId="77777777" w:rsidR="001A2306" w:rsidRPr="00925811" w:rsidRDefault="001A2306" w:rsidP="001A2306">
            <w:pPr>
              <w:cnfStyle w:val="100000000000" w:firstRow="1" w:lastRow="0" w:firstColumn="0" w:lastColumn="0" w:oddVBand="0" w:evenVBand="0" w:oddHBand="0" w:evenHBand="0" w:firstRowFirstColumn="0" w:firstRowLastColumn="0" w:lastRowFirstColumn="0" w:lastRowLastColumn="0"/>
            </w:pPr>
            <w:r w:rsidRPr="00925811">
              <w:t>means the amount incurred by the licensee on Green Recovery Scheme Project Costs; and</w:t>
            </w:r>
          </w:p>
        </w:tc>
      </w:tr>
      <w:tr w:rsidR="001A2306" w:rsidRPr="00925811" w14:paraId="214155FD" w14:textId="77777777" w:rsidTr="006D3CB7">
        <w:tc>
          <w:tcPr>
            <w:cnfStyle w:val="001000000000" w:firstRow="0" w:lastRow="0" w:firstColumn="1" w:lastColumn="0" w:oddVBand="0" w:evenVBand="0" w:oddHBand="0" w:evenHBand="0" w:firstRowFirstColumn="0" w:firstRowLastColumn="0" w:lastRowFirstColumn="0" w:lastRowLastColumn="0"/>
            <w:tcW w:w="1021" w:type="dxa"/>
            <w:hideMark/>
          </w:tcPr>
          <w:p w14:paraId="760B5F7D" w14:textId="77777777" w:rsidR="001A2306" w:rsidRPr="00925811" w:rsidRDefault="001A2306" w:rsidP="001A2306">
            <w:r w:rsidRPr="00925811">
              <w:t>EGRS</w:t>
            </w:r>
          </w:p>
        </w:tc>
        <w:tc>
          <w:tcPr>
            <w:tcW w:w="7325" w:type="dxa"/>
            <w:hideMark/>
          </w:tcPr>
          <w:p w14:paraId="2D5B43B6"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means the RIIO-ED1 Green Recovery Scheme term and is derived in accordance with paragraph 3.8.5.</w:t>
            </w:r>
          </w:p>
        </w:tc>
      </w:tr>
    </w:tbl>
    <w:p w14:paraId="628C9F94" w14:textId="77777777" w:rsidR="001A2306" w:rsidRPr="00925811" w:rsidRDefault="001A2306" w:rsidP="001A2306">
      <w:pPr>
        <w:pStyle w:val="NumberedNormal"/>
      </w:pPr>
      <w:r w:rsidRPr="00925811">
        <w:t>For Regulatory Years commencing on or after 1 April 2024, the value of CGRS</w:t>
      </w:r>
      <w:r w:rsidRPr="00925811">
        <w:rPr>
          <w:rStyle w:val="Subscript"/>
        </w:rPr>
        <w:t>t</w:t>
      </w:r>
      <w:r w:rsidRPr="00925811">
        <w:t xml:space="preserve"> is derived in accordance with the </w:t>
      </w:r>
      <w:r w:rsidRPr="00925811">
        <w:tab/>
        <w:t>following formula:</w:t>
      </w:r>
    </w:p>
    <w:p w14:paraId="47D2D458" w14:textId="77777777" w:rsidR="001A2306" w:rsidRPr="00925811" w:rsidRDefault="00883AC9" w:rsidP="001A2306">
      <m:oMathPara>
        <m:oMath>
          <m:sSub>
            <m:sSubPr>
              <m:ctrlPr>
                <w:rPr>
                  <w:rFonts w:ascii="Cambria Math" w:hAnsi="Cambria Math"/>
                </w:rPr>
              </m:ctrlPr>
            </m:sSubPr>
            <m:e>
              <m:r>
                <w:rPr>
                  <w:rFonts w:ascii="Cambria Math" w:hAnsi="Cambria Math"/>
                </w:rPr>
                <m:t>CGRS</m:t>
              </m:r>
            </m:e>
            <m:sub>
              <m:r>
                <w:rPr>
                  <w:rFonts w:ascii="Cambria Math" w:hAnsi="Cambria Math"/>
                </w:rPr>
                <m:t>t</m:t>
              </m:r>
            </m:sub>
          </m:sSub>
          <m:r>
            <w:rPr>
              <w:rFonts w:ascii="Cambria Math" w:hAnsi="Cambria Math"/>
            </w:rPr>
            <m:t>=</m:t>
          </m:r>
          <m:r>
            <m:rPr>
              <m:sty m:val="p"/>
            </m:rPr>
            <w:rPr>
              <w:rFonts w:ascii="Cambria Math" w:hAnsi="Cambria Math"/>
            </w:rPr>
            <m:t>min⁡</m:t>
          </m:r>
          <m:d>
            <m:dPr>
              <m:ctrlPr>
                <w:rPr>
                  <w:rFonts w:ascii="Cambria Math" w:hAnsi="Cambria Math"/>
                </w:rPr>
              </m:ctrlPr>
            </m:dPr>
            <m:e>
              <m:sSub>
                <m:sSubPr>
                  <m:ctrlPr>
                    <w:rPr>
                      <w:rFonts w:ascii="Cambria Math" w:hAnsi="Cambria Math"/>
                    </w:rPr>
                  </m:ctrlPr>
                </m:sSubPr>
                <m:e>
                  <m:r>
                    <w:rPr>
                      <w:rFonts w:ascii="Cambria Math" w:hAnsi="Cambria Math"/>
                    </w:rPr>
                    <m:t>GRE</m:t>
                  </m:r>
                </m:e>
                <m:sub>
                  <m:r>
                    <w:rPr>
                      <w:rFonts w:ascii="Cambria Math" w:hAnsi="Cambria Math"/>
                    </w:rPr>
                    <m:t>t</m:t>
                  </m:r>
                </m:sub>
              </m:sSub>
              <m:r>
                <w:rPr>
                  <w:rFonts w:ascii="Cambria Math" w:hAnsi="Cambria Math"/>
                </w:rPr>
                <m:t>,EGRS-</m:t>
              </m:r>
              <m:nary>
                <m:naryPr>
                  <m:chr m:val="∑"/>
                  <m:limLoc m:val="undOvr"/>
                  <m:ctrlPr>
                    <w:rPr>
                      <w:rFonts w:ascii="Cambria Math" w:hAnsi="Cambria Math"/>
                    </w:rPr>
                  </m:ctrlPr>
                </m:naryPr>
                <m:sub>
                  <m:r>
                    <w:rPr>
                      <w:rFonts w:ascii="Cambria Math" w:hAnsi="Cambria Math"/>
                    </w:rPr>
                    <m:t>t=2023/24</m:t>
                  </m:r>
                </m:sub>
                <m:sup>
                  <m:r>
                    <w:rPr>
                      <w:rFonts w:ascii="Cambria Math" w:hAnsi="Cambria Math"/>
                    </w:rPr>
                    <m:t>t-1</m:t>
                  </m:r>
                </m:sup>
                <m:e>
                  <m:sSub>
                    <m:sSubPr>
                      <m:ctrlPr>
                        <w:rPr>
                          <w:rFonts w:ascii="Cambria Math" w:hAnsi="Cambria Math"/>
                        </w:rPr>
                      </m:ctrlPr>
                    </m:sSubPr>
                    <m:e>
                      <m:r>
                        <w:rPr>
                          <w:rFonts w:ascii="Cambria Math" w:hAnsi="Cambria Math"/>
                        </w:rPr>
                        <m:t>CGRS</m:t>
                      </m:r>
                    </m:e>
                    <m:sub>
                      <m:r>
                        <w:rPr>
                          <w:rFonts w:ascii="Cambria Math" w:hAnsi="Cambria Math"/>
                        </w:rPr>
                        <m:t>t</m:t>
                      </m:r>
                    </m:sub>
                  </m:sSub>
                </m:e>
              </m:nary>
            </m:e>
          </m:d>
        </m:oMath>
      </m:oMathPara>
    </w:p>
    <w:p w14:paraId="7E291D2A" w14:textId="77777777" w:rsidR="001A2306" w:rsidRPr="00925811" w:rsidRDefault="001A2306" w:rsidP="001A2306">
      <w:pPr>
        <w:pStyle w:val="FormulaDefinitions"/>
      </w:pPr>
      <w:r w:rsidRPr="00925811">
        <w:t>where each term has the meaning given in paragraph 3.8.3.</w:t>
      </w:r>
    </w:p>
    <w:p w14:paraId="0A50D55D" w14:textId="77777777" w:rsidR="001A2306" w:rsidRPr="00925811" w:rsidRDefault="001A2306" w:rsidP="001A2306">
      <w:pPr>
        <w:pStyle w:val="NumberedNormal"/>
      </w:pPr>
      <w:r w:rsidRPr="00925811">
        <w:t>The value of EGRS is derived in accordance with the following formula:</w:t>
      </w:r>
    </w:p>
    <w:p w14:paraId="5A160310" w14:textId="77777777" w:rsidR="001A2306" w:rsidRPr="00925811" w:rsidRDefault="001A2306" w:rsidP="001A2306">
      <m:oMathPara>
        <m:oMath>
          <m:r>
            <w:rPr>
              <w:rFonts w:ascii="Cambria Math" w:hAnsi="Cambria Math"/>
            </w:rPr>
            <m:t>EGRS=</m:t>
          </m:r>
          <m:func>
            <m:funcPr>
              <m:ctrlPr>
                <w:rPr>
                  <w:rFonts w:ascii="Cambria Math" w:hAnsi="Cambria Math"/>
                </w:rPr>
              </m:ctrlPr>
            </m:funcPr>
            <m:fName>
              <m:r>
                <m:rPr>
                  <m:sty m:val="p"/>
                </m:rPr>
                <w:rPr>
                  <w:rFonts w:ascii="Cambria Math" w:hAnsi="Cambria Math"/>
                </w:rPr>
                <m:t>max</m:t>
              </m:r>
            </m:fName>
            <m:e>
              <m:d>
                <m:dPr>
                  <m:ctrlPr>
                    <w:rPr>
                      <w:rFonts w:ascii="Cambria Math" w:hAnsi="Cambria Math"/>
                    </w:rPr>
                  </m:ctrlPr>
                </m:dPr>
                <m:e>
                  <m:r>
                    <w:rPr>
                      <w:rFonts w:ascii="Cambria Math" w:hAnsi="Cambria Math"/>
                    </w:rPr>
                    <m:t>0,TGRS-</m:t>
                  </m:r>
                  <m:nary>
                    <m:naryPr>
                      <m:chr m:val="∑"/>
                      <m:limLoc m:val="undOvr"/>
                      <m:ctrlPr>
                        <w:rPr>
                          <w:rFonts w:ascii="Cambria Math" w:hAnsi="Cambria Math"/>
                        </w:rPr>
                      </m:ctrlPr>
                    </m:naryPr>
                    <m:sub>
                      <m:r>
                        <w:rPr>
                          <w:rFonts w:ascii="Cambria Math" w:hAnsi="Cambria Math"/>
                        </w:rPr>
                        <m:t>t=2020/21</m:t>
                      </m:r>
                    </m:sub>
                    <m:sup>
                      <m:r>
                        <w:rPr>
                          <w:rFonts w:ascii="Cambria Math" w:hAnsi="Cambria Math"/>
                        </w:rPr>
                        <m:t>2022/23</m:t>
                      </m:r>
                    </m:sup>
                    <m:e>
                      <m:sSub>
                        <m:sSubPr>
                          <m:ctrlPr>
                            <w:rPr>
                              <w:rFonts w:ascii="Cambria Math" w:hAnsi="Cambria Math"/>
                            </w:rPr>
                          </m:ctrlPr>
                        </m:sSubPr>
                        <m:e>
                          <m:r>
                            <w:rPr>
                              <w:rFonts w:ascii="Cambria Math" w:hAnsi="Cambria Math"/>
                            </w:rPr>
                            <m:t>GRS</m:t>
                          </m:r>
                          <m:r>
                            <m:rPr>
                              <m:sty m:val="p"/>
                            </m:rPr>
                            <w:rPr>
                              <w:rFonts w:ascii="Cambria Math" w:hAnsi="Cambria Math"/>
                            </w:rPr>
                            <m:t>1</m:t>
                          </m:r>
                        </m:e>
                        <m:sub>
                          <m:r>
                            <w:rPr>
                              <w:rFonts w:ascii="Cambria Math" w:hAnsi="Cambria Math"/>
                            </w:rPr>
                            <m:t>t</m:t>
                          </m:r>
                        </m:sub>
                      </m:sSub>
                    </m:e>
                  </m:nary>
                </m:e>
              </m:d>
            </m:e>
          </m:func>
        </m:oMath>
      </m:oMathPara>
    </w:p>
    <w:p w14:paraId="19805215" w14:textId="77777777" w:rsidR="001A2306" w:rsidRPr="00925811" w:rsidRDefault="001A2306" w:rsidP="001A2306">
      <w:pPr>
        <w:pStyle w:val="FormulaDefinitions"/>
      </w:pPr>
      <w:r w:rsidRPr="00925811">
        <w:t>where:</w:t>
      </w:r>
    </w:p>
    <w:tbl>
      <w:tblPr>
        <w:tblStyle w:val="TableGridLight"/>
        <w:tblW w:w="8805" w:type="dxa"/>
        <w:tblLayout w:type="fixed"/>
        <w:tblLook w:val="01E0" w:firstRow="1" w:lastRow="1" w:firstColumn="1" w:lastColumn="1" w:noHBand="0" w:noVBand="0"/>
      </w:tblPr>
      <w:tblGrid>
        <w:gridCol w:w="1020"/>
        <w:gridCol w:w="7785"/>
      </w:tblGrid>
      <w:tr w:rsidR="001A2306" w:rsidRPr="00925811" w14:paraId="0FD7487F" w14:textId="77777777" w:rsidTr="007E34A9">
        <w:trPr>
          <w:cnfStyle w:val="100000000000" w:firstRow="1" w:lastRow="0" w:firstColumn="0" w:lastColumn="0" w:oddVBand="0" w:evenVBand="0" w:oddHBand="0" w:evenHBand="0" w:firstRowFirstColumn="0" w:firstRowLastColumn="0" w:lastRowFirstColumn="0" w:lastRowLastColumn="0"/>
          <w:trHeight w:val="971"/>
        </w:trPr>
        <w:tc>
          <w:tcPr>
            <w:cnfStyle w:val="001000000000" w:firstRow="0" w:lastRow="0" w:firstColumn="1" w:lastColumn="0" w:oddVBand="0" w:evenVBand="0" w:oddHBand="0" w:evenHBand="0" w:firstRowFirstColumn="0" w:firstRowLastColumn="0" w:lastRowFirstColumn="0" w:lastRowLastColumn="0"/>
            <w:tcW w:w="1021" w:type="dxa"/>
            <w:hideMark/>
          </w:tcPr>
          <w:p w14:paraId="6AD9BE3A" w14:textId="77777777" w:rsidR="001A2306" w:rsidRPr="00925811" w:rsidRDefault="001A2306" w:rsidP="001A2306">
            <w:r w:rsidRPr="00925811">
              <w:t>TGRS</w:t>
            </w:r>
          </w:p>
        </w:tc>
        <w:tc>
          <w:tcPr>
            <w:tcW w:w="7791" w:type="dxa"/>
            <w:hideMark/>
          </w:tcPr>
          <w:p w14:paraId="3E63A5AA" w14:textId="77777777" w:rsidR="001A2306" w:rsidRPr="00925811" w:rsidRDefault="001A2306" w:rsidP="001A2306">
            <w:pPr>
              <w:cnfStyle w:val="100000000000" w:firstRow="1" w:lastRow="0" w:firstColumn="0" w:lastColumn="0" w:oddVBand="0" w:evenVBand="0" w:oddHBand="0" w:evenHBand="0" w:firstRowFirstColumn="0" w:firstRowLastColumn="0" w:lastRowFirstColumn="0" w:lastRowLastColumn="0"/>
            </w:pPr>
            <w:r w:rsidRPr="00925811">
              <w:t>means the licensee’s total cap for the RIIO-1 Price Control Period and the Price Control Period as specified in Appendix 1; and</w:t>
            </w:r>
          </w:p>
        </w:tc>
      </w:tr>
      <w:tr w:rsidR="001A2306" w:rsidRPr="00925811" w14:paraId="34946522" w14:textId="77777777" w:rsidTr="007E34A9">
        <w:trPr>
          <w:trHeight w:val="586"/>
        </w:trPr>
        <w:tc>
          <w:tcPr>
            <w:cnfStyle w:val="001000000000" w:firstRow="0" w:lastRow="0" w:firstColumn="1" w:lastColumn="0" w:oddVBand="0" w:evenVBand="0" w:oddHBand="0" w:evenHBand="0" w:firstRowFirstColumn="0" w:firstRowLastColumn="0" w:lastRowFirstColumn="0" w:lastRowLastColumn="0"/>
            <w:tcW w:w="1021" w:type="dxa"/>
            <w:hideMark/>
          </w:tcPr>
          <w:p w14:paraId="5104EC87" w14:textId="77777777" w:rsidR="001A2306" w:rsidRPr="00925811" w:rsidRDefault="001A2306" w:rsidP="001A2306">
            <w:r w:rsidRPr="00925811">
              <w:t>GRS1</w:t>
            </w:r>
            <w:r w:rsidRPr="00925811">
              <w:rPr>
                <w:rStyle w:val="Subscript"/>
              </w:rPr>
              <w:t>t</w:t>
            </w:r>
          </w:p>
        </w:tc>
        <w:tc>
          <w:tcPr>
            <w:tcW w:w="7791" w:type="dxa"/>
            <w:hideMark/>
          </w:tcPr>
          <w:p w14:paraId="44F2E051"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has the value of GRSR</w:t>
            </w:r>
            <w:r w:rsidRPr="00925811">
              <w:rPr>
                <w:rStyle w:val="Subscript"/>
              </w:rPr>
              <w:t>t</w:t>
            </w:r>
            <w:r w:rsidRPr="00925811">
              <w:t xml:space="preserve"> as derived in accordance with Part A of Charge Restriction Condition 3N (Arrangements to exclude Green Recovery Scheme Project Costs from the Totex Incentive Mechanism) of the licence in force on 31 March 2023.</w:t>
            </w:r>
          </w:p>
        </w:tc>
      </w:tr>
    </w:tbl>
    <w:p w14:paraId="3BF89DCC" w14:textId="77777777" w:rsidR="001A2306" w:rsidRPr="00925811" w:rsidRDefault="001A2306" w:rsidP="001A2306">
      <w:pPr>
        <w:pStyle w:val="AppendixHeading"/>
      </w:pPr>
    </w:p>
    <w:p w14:paraId="4BCA69C9" w14:textId="77777777" w:rsidR="001A2306" w:rsidRPr="00925811" w:rsidRDefault="001A2306" w:rsidP="001A2306">
      <w:pPr>
        <w:pStyle w:val="Caption"/>
      </w:pPr>
      <w:r w:rsidRPr="00925811">
        <w:t>Total Green Recovery Scheme cap (TGRS) (£m)</w:t>
      </w:r>
    </w:p>
    <w:tbl>
      <w:tblPr>
        <w:tblStyle w:val="AppendixTable"/>
        <w:tblW w:w="0" w:type="auto"/>
        <w:tblLayout w:type="fixed"/>
        <w:tblLook w:val="04A0" w:firstRow="1" w:lastRow="0" w:firstColumn="1" w:lastColumn="0" w:noHBand="0" w:noVBand="1"/>
      </w:tblPr>
      <w:tblGrid>
        <w:gridCol w:w="2869"/>
        <w:gridCol w:w="2869"/>
      </w:tblGrid>
      <w:tr w:rsidR="001A2306" w:rsidRPr="00925811" w14:paraId="595DAE22" w14:textId="77777777" w:rsidTr="00A75C46">
        <w:trPr>
          <w:cnfStyle w:val="100000000000" w:firstRow="1" w:lastRow="0" w:firstColumn="0" w:lastColumn="0" w:oddVBand="0" w:evenVBand="0" w:oddHBand="0" w:evenHBand="0" w:firstRowFirstColumn="0" w:firstRowLastColumn="0" w:lastRowFirstColumn="0" w:lastRowLastColumn="0"/>
          <w:trHeight w:val="281"/>
        </w:trPr>
        <w:tc>
          <w:tcPr>
            <w:tcW w:w="2869" w:type="dxa"/>
            <w:hideMark/>
          </w:tcPr>
          <w:p w14:paraId="2F491338" w14:textId="77777777" w:rsidR="001A2306" w:rsidRPr="00925811" w:rsidRDefault="001A2306" w:rsidP="001A2306">
            <w:r w:rsidRPr="00925811">
              <w:t>Licensee</w:t>
            </w:r>
          </w:p>
        </w:tc>
        <w:tc>
          <w:tcPr>
            <w:tcW w:w="2869" w:type="dxa"/>
            <w:hideMark/>
          </w:tcPr>
          <w:p w14:paraId="217324F6" w14:textId="77777777" w:rsidR="001A2306" w:rsidRPr="00925811" w:rsidRDefault="001A2306" w:rsidP="001A2306">
            <w:r w:rsidRPr="00925811">
              <w:t>TGRS (£m)</w:t>
            </w:r>
          </w:p>
        </w:tc>
      </w:tr>
      <w:tr w:rsidR="001A2306" w:rsidRPr="00925811" w14:paraId="54C90D09" w14:textId="77777777" w:rsidTr="00A75C46">
        <w:trPr>
          <w:trHeight w:val="268"/>
        </w:trPr>
        <w:tc>
          <w:tcPr>
            <w:tcW w:w="2869" w:type="dxa"/>
            <w:hideMark/>
          </w:tcPr>
          <w:p w14:paraId="79EE341A" w14:textId="77777777" w:rsidR="001A2306" w:rsidRPr="00925811" w:rsidRDefault="001A2306" w:rsidP="001A2306">
            <w:r w:rsidRPr="00925811">
              <w:t>ENWL</w:t>
            </w:r>
          </w:p>
        </w:tc>
        <w:tc>
          <w:tcPr>
            <w:tcW w:w="2869" w:type="dxa"/>
          </w:tcPr>
          <w:p w14:paraId="4251BCE9" w14:textId="130F5D28" w:rsidR="001A2306" w:rsidRPr="00925811" w:rsidRDefault="001A2306" w:rsidP="001A2306">
            <w:r w:rsidRPr="00925811">
              <w:t>24.4</w:t>
            </w:r>
            <w:r w:rsidR="00595FCD" w:rsidRPr="00925811">
              <w:t>0</w:t>
            </w:r>
          </w:p>
        </w:tc>
      </w:tr>
      <w:tr w:rsidR="001A2306" w:rsidRPr="00925811" w14:paraId="617904B1" w14:textId="77777777" w:rsidTr="00A75C46">
        <w:trPr>
          <w:trHeight w:val="281"/>
        </w:trPr>
        <w:tc>
          <w:tcPr>
            <w:tcW w:w="2869" w:type="dxa"/>
            <w:hideMark/>
          </w:tcPr>
          <w:p w14:paraId="4005FCAB" w14:textId="77777777" w:rsidR="001A2306" w:rsidRPr="00925811" w:rsidRDefault="001A2306" w:rsidP="001A2306">
            <w:r w:rsidRPr="00925811">
              <w:t>NPgN</w:t>
            </w:r>
          </w:p>
        </w:tc>
        <w:tc>
          <w:tcPr>
            <w:tcW w:w="2869" w:type="dxa"/>
          </w:tcPr>
          <w:p w14:paraId="40BB0343" w14:textId="73F4D800" w:rsidR="001A2306" w:rsidRPr="00925811" w:rsidRDefault="001A2306" w:rsidP="001A2306">
            <w:r w:rsidRPr="00925811">
              <w:t>32.7</w:t>
            </w:r>
            <w:r w:rsidR="00595FCD" w:rsidRPr="00925811">
              <w:t>0</w:t>
            </w:r>
          </w:p>
        </w:tc>
      </w:tr>
      <w:tr w:rsidR="001A2306" w:rsidRPr="00925811" w14:paraId="138BDD41" w14:textId="77777777" w:rsidTr="00A75C46">
        <w:trPr>
          <w:trHeight w:val="281"/>
        </w:trPr>
        <w:tc>
          <w:tcPr>
            <w:tcW w:w="2869" w:type="dxa"/>
            <w:hideMark/>
          </w:tcPr>
          <w:p w14:paraId="7AB5F4F5" w14:textId="77777777" w:rsidR="001A2306" w:rsidRPr="00925811" w:rsidRDefault="001A2306" w:rsidP="001A2306">
            <w:r w:rsidRPr="00925811">
              <w:t>NPgY</w:t>
            </w:r>
          </w:p>
        </w:tc>
        <w:tc>
          <w:tcPr>
            <w:tcW w:w="2869" w:type="dxa"/>
          </w:tcPr>
          <w:p w14:paraId="3183421B" w14:textId="401154F3" w:rsidR="001A2306" w:rsidRPr="00925811" w:rsidRDefault="001A2306" w:rsidP="001A2306">
            <w:r w:rsidRPr="00925811">
              <w:t>31.1</w:t>
            </w:r>
            <w:r w:rsidR="00595FCD" w:rsidRPr="00925811">
              <w:t>0</w:t>
            </w:r>
          </w:p>
        </w:tc>
      </w:tr>
      <w:tr w:rsidR="001A2306" w:rsidRPr="00925811" w14:paraId="32EA436E" w14:textId="77777777" w:rsidTr="00A75C46">
        <w:trPr>
          <w:trHeight w:val="281"/>
        </w:trPr>
        <w:tc>
          <w:tcPr>
            <w:tcW w:w="2869" w:type="dxa"/>
            <w:hideMark/>
          </w:tcPr>
          <w:p w14:paraId="77B3B91D" w14:textId="77777777" w:rsidR="001A2306" w:rsidRPr="00925811" w:rsidRDefault="001A2306" w:rsidP="001A2306">
            <w:r w:rsidRPr="00925811">
              <w:lastRenderedPageBreak/>
              <w:t>WMID</w:t>
            </w:r>
          </w:p>
        </w:tc>
        <w:tc>
          <w:tcPr>
            <w:tcW w:w="2869" w:type="dxa"/>
          </w:tcPr>
          <w:p w14:paraId="44D177B5" w14:textId="2AC41975" w:rsidR="001A2306" w:rsidRPr="00925811" w:rsidRDefault="001A2306" w:rsidP="001A2306">
            <w:r w:rsidRPr="00925811">
              <w:t>21.6</w:t>
            </w:r>
            <w:r w:rsidR="00595FCD" w:rsidRPr="00925811">
              <w:t>0</w:t>
            </w:r>
          </w:p>
        </w:tc>
      </w:tr>
      <w:tr w:rsidR="001A2306" w:rsidRPr="00925811" w14:paraId="54250AB7" w14:textId="77777777" w:rsidTr="00A75C46">
        <w:trPr>
          <w:trHeight w:val="268"/>
        </w:trPr>
        <w:tc>
          <w:tcPr>
            <w:tcW w:w="2869" w:type="dxa"/>
            <w:hideMark/>
          </w:tcPr>
          <w:p w14:paraId="6029A348" w14:textId="77777777" w:rsidR="001A2306" w:rsidRPr="00925811" w:rsidRDefault="001A2306" w:rsidP="001A2306">
            <w:r w:rsidRPr="00925811">
              <w:t>EMID</w:t>
            </w:r>
          </w:p>
        </w:tc>
        <w:tc>
          <w:tcPr>
            <w:tcW w:w="2869" w:type="dxa"/>
          </w:tcPr>
          <w:p w14:paraId="3869F692" w14:textId="4CD1E17B" w:rsidR="001A2306" w:rsidRPr="00925811" w:rsidRDefault="001A2306" w:rsidP="001A2306">
            <w:r w:rsidRPr="00925811">
              <w:t>20.0</w:t>
            </w:r>
            <w:r w:rsidR="00595FCD" w:rsidRPr="00925811">
              <w:t>0</w:t>
            </w:r>
          </w:p>
        </w:tc>
      </w:tr>
      <w:tr w:rsidR="001A2306" w:rsidRPr="00925811" w14:paraId="147249AD" w14:textId="77777777" w:rsidTr="00A75C46">
        <w:trPr>
          <w:trHeight w:val="281"/>
        </w:trPr>
        <w:tc>
          <w:tcPr>
            <w:tcW w:w="2869" w:type="dxa"/>
            <w:hideMark/>
          </w:tcPr>
          <w:p w14:paraId="2C18F9DB" w14:textId="77777777" w:rsidR="001A2306" w:rsidRPr="00925811" w:rsidRDefault="001A2306" w:rsidP="001A2306">
            <w:r w:rsidRPr="00925811">
              <w:t>SWALES</w:t>
            </w:r>
          </w:p>
        </w:tc>
        <w:tc>
          <w:tcPr>
            <w:tcW w:w="2869" w:type="dxa"/>
          </w:tcPr>
          <w:p w14:paraId="55360533" w14:textId="7B92E115" w:rsidR="001A2306" w:rsidRPr="00925811" w:rsidRDefault="001A2306" w:rsidP="001A2306">
            <w:r w:rsidRPr="00925811">
              <w:t>11.4</w:t>
            </w:r>
            <w:r w:rsidR="00595FCD" w:rsidRPr="00925811">
              <w:t>0</w:t>
            </w:r>
          </w:p>
        </w:tc>
      </w:tr>
      <w:tr w:rsidR="001A2306" w:rsidRPr="00925811" w14:paraId="623C6919" w14:textId="77777777" w:rsidTr="00A75C46">
        <w:trPr>
          <w:trHeight w:val="281"/>
        </w:trPr>
        <w:tc>
          <w:tcPr>
            <w:tcW w:w="2869" w:type="dxa"/>
            <w:hideMark/>
          </w:tcPr>
          <w:p w14:paraId="7F8124A5" w14:textId="77777777" w:rsidR="001A2306" w:rsidRPr="00925811" w:rsidRDefault="001A2306" w:rsidP="001A2306">
            <w:r w:rsidRPr="00925811">
              <w:t>SWEST</w:t>
            </w:r>
          </w:p>
        </w:tc>
        <w:tc>
          <w:tcPr>
            <w:tcW w:w="2869" w:type="dxa"/>
          </w:tcPr>
          <w:p w14:paraId="1867D3FE" w14:textId="0C52F42C" w:rsidR="001A2306" w:rsidRPr="00925811" w:rsidRDefault="001A2306" w:rsidP="001A2306">
            <w:r w:rsidRPr="00925811">
              <w:t>18.0</w:t>
            </w:r>
            <w:r w:rsidR="002A1B7B" w:rsidRPr="00925811">
              <w:t>0</w:t>
            </w:r>
          </w:p>
        </w:tc>
      </w:tr>
      <w:tr w:rsidR="001A2306" w:rsidRPr="00925811" w14:paraId="28726CE4" w14:textId="77777777" w:rsidTr="00A75C46">
        <w:trPr>
          <w:trHeight w:val="268"/>
        </w:trPr>
        <w:tc>
          <w:tcPr>
            <w:tcW w:w="2869" w:type="dxa"/>
            <w:hideMark/>
          </w:tcPr>
          <w:p w14:paraId="4298DC44" w14:textId="77777777" w:rsidR="001A2306" w:rsidRPr="00925811" w:rsidRDefault="001A2306" w:rsidP="001A2306">
            <w:r w:rsidRPr="00925811">
              <w:t>LPN</w:t>
            </w:r>
          </w:p>
        </w:tc>
        <w:tc>
          <w:tcPr>
            <w:tcW w:w="2869" w:type="dxa"/>
          </w:tcPr>
          <w:p w14:paraId="7D470407" w14:textId="5D471DE6" w:rsidR="001A2306" w:rsidRPr="00925811" w:rsidRDefault="001A2306" w:rsidP="001A2306">
            <w:r w:rsidRPr="00925811">
              <w:t>10.1</w:t>
            </w:r>
            <w:r w:rsidR="002A1B7B" w:rsidRPr="00925811">
              <w:t>0</w:t>
            </w:r>
          </w:p>
        </w:tc>
      </w:tr>
      <w:tr w:rsidR="001A2306" w:rsidRPr="00925811" w14:paraId="18F9C562" w14:textId="77777777" w:rsidTr="00A75C46">
        <w:trPr>
          <w:trHeight w:val="281"/>
        </w:trPr>
        <w:tc>
          <w:tcPr>
            <w:tcW w:w="2869" w:type="dxa"/>
            <w:hideMark/>
          </w:tcPr>
          <w:p w14:paraId="48C8337B" w14:textId="77777777" w:rsidR="001A2306" w:rsidRPr="00925811" w:rsidRDefault="001A2306" w:rsidP="001A2306">
            <w:r w:rsidRPr="00925811">
              <w:t>SPN</w:t>
            </w:r>
          </w:p>
        </w:tc>
        <w:tc>
          <w:tcPr>
            <w:tcW w:w="2869" w:type="dxa"/>
          </w:tcPr>
          <w:p w14:paraId="436BC88E" w14:textId="72C07B4D" w:rsidR="001A2306" w:rsidRPr="00925811" w:rsidRDefault="001A2306" w:rsidP="001A2306">
            <w:r w:rsidRPr="00925811">
              <w:t>14.7</w:t>
            </w:r>
            <w:r w:rsidR="002A1B7B" w:rsidRPr="00925811">
              <w:t>0</w:t>
            </w:r>
          </w:p>
        </w:tc>
      </w:tr>
      <w:tr w:rsidR="001A2306" w:rsidRPr="00925811" w14:paraId="672967C7" w14:textId="77777777" w:rsidTr="00A75C46">
        <w:trPr>
          <w:trHeight w:val="281"/>
        </w:trPr>
        <w:tc>
          <w:tcPr>
            <w:tcW w:w="2869" w:type="dxa"/>
            <w:hideMark/>
          </w:tcPr>
          <w:p w14:paraId="4115F341" w14:textId="77777777" w:rsidR="001A2306" w:rsidRPr="00925811" w:rsidRDefault="001A2306" w:rsidP="001A2306">
            <w:r w:rsidRPr="00925811">
              <w:t>EPN</w:t>
            </w:r>
          </w:p>
        </w:tc>
        <w:tc>
          <w:tcPr>
            <w:tcW w:w="2869" w:type="dxa"/>
          </w:tcPr>
          <w:p w14:paraId="0221D65D" w14:textId="791D43D7" w:rsidR="001A2306" w:rsidRPr="00925811" w:rsidRDefault="001A2306" w:rsidP="001A2306">
            <w:r w:rsidRPr="00925811">
              <w:t>54.7</w:t>
            </w:r>
            <w:r w:rsidR="002A1B7B" w:rsidRPr="00925811">
              <w:t>0</w:t>
            </w:r>
          </w:p>
        </w:tc>
      </w:tr>
      <w:tr w:rsidR="001A2306" w:rsidRPr="00925811" w14:paraId="1E9333D9" w14:textId="77777777" w:rsidTr="00A75C46">
        <w:trPr>
          <w:trHeight w:val="268"/>
        </w:trPr>
        <w:tc>
          <w:tcPr>
            <w:tcW w:w="2869" w:type="dxa"/>
            <w:hideMark/>
          </w:tcPr>
          <w:p w14:paraId="3A7F2DC3" w14:textId="77777777" w:rsidR="001A2306" w:rsidRPr="00925811" w:rsidRDefault="001A2306" w:rsidP="001A2306">
            <w:r w:rsidRPr="00925811">
              <w:t>SPD</w:t>
            </w:r>
          </w:p>
        </w:tc>
        <w:tc>
          <w:tcPr>
            <w:tcW w:w="2869" w:type="dxa"/>
          </w:tcPr>
          <w:p w14:paraId="3C0B74F8" w14:textId="69A1A3FE" w:rsidR="001A2306" w:rsidRPr="00925811" w:rsidRDefault="001A2306" w:rsidP="001A2306">
            <w:r w:rsidRPr="00925811">
              <w:t>40.8</w:t>
            </w:r>
            <w:r w:rsidR="002A1B7B" w:rsidRPr="00925811">
              <w:t>0</w:t>
            </w:r>
          </w:p>
        </w:tc>
      </w:tr>
      <w:tr w:rsidR="001A2306" w:rsidRPr="00925811" w14:paraId="10A28B83" w14:textId="77777777" w:rsidTr="00A75C46">
        <w:trPr>
          <w:trHeight w:val="281"/>
        </w:trPr>
        <w:tc>
          <w:tcPr>
            <w:tcW w:w="2869" w:type="dxa"/>
            <w:hideMark/>
          </w:tcPr>
          <w:p w14:paraId="1038D8F0" w14:textId="77777777" w:rsidR="001A2306" w:rsidRPr="00925811" w:rsidRDefault="001A2306" w:rsidP="001A2306">
            <w:r w:rsidRPr="00925811">
              <w:t>SPMW</w:t>
            </w:r>
          </w:p>
        </w:tc>
        <w:tc>
          <w:tcPr>
            <w:tcW w:w="2869" w:type="dxa"/>
          </w:tcPr>
          <w:p w14:paraId="6FE71F24" w14:textId="3A6C03C6" w:rsidR="001A2306" w:rsidRPr="00925811" w:rsidRDefault="001A2306" w:rsidP="001A2306">
            <w:r w:rsidRPr="00925811">
              <w:t>33.4</w:t>
            </w:r>
            <w:r w:rsidR="00FD36B9" w:rsidRPr="00925811">
              <w:t>0</w:t>
            </w:r>
          </w:p>
        </w:tc>
      </w:tr>
      <w:tr w:rsidR="001A2306" w:rsidRPr="00925811" w14:paraId="4BF8E109" w14:textId="77777777" w:rsidTr="00A75C46">
        <w:trPr>
          <w:trHeight w:val="281"/>
        </w:trPr>
        <w:tc>
          <w:tcPr>
            <w:tcW w:w="2869" w:type="dxa"/>
            <w:hideMark/>
          </w:tcPr>
          <w:p w14:paraId="46CED590" w14:textId="77777777" w:rsidR="001A2306" w:rsidRPr="00925811" w:rsidRDefault="001A2306" w:rsidP="001A2306">
            <w:r w:rsidRPr="00925811">
              <w:t>SSEH</w:t>
            </w:r>
          </w:p>
        </w:tc>
        <w:tc>
          <w:tcPr>
            <w:tcW w:w="2869" w:type="dxa"/>
          </w:tcPr>
          <w:p w14:paraId="07E3DF44" w14:textId="2FA3CFEA" w:rsidR="001A2306" w:rsidRPr="00925811" w:rsidRDefault="001A2306" w:rsidP="001A2306">
            <w:r w:rsidRPr="00925811">
              <w:t>17.4</w:t>
            </w:r>
            <w:r w:rsidR="00FD36B9" w:rsidRPr="00925811">
              <w:t>0</w:t>
            </w:r>
          </w:p>
        </w:tc>
      </w:tr>
      <w:tr w:rsidR="001A2306" w:rsidRPr="00925811" w14:paraId="6B1DFEDF" w14:textId="77777777" w:rsidTr="00A75C46">
        <w:trPr>
          <w:trHeight w:val="268"/>
        </w:trPr>
        <w:tc>
          <w:tcPr>
            <w:tcW w:w="2869" w:type="dxa"/>
            <w:hideMark/>
          </w:tcPr>
          <w:p w14:paraId="25DDEBFD" w14:textId="77777777" w:rsidR="001A2306" w:rsidRPr="00925811" w:rsidRDefault="001A2306" w:rsidP="001A2306">
            <w:r w:rsidRPr="00925811">
              <w:t>SSES</w:t>
            </w:r>
          </w:p>
        </w:tc>
        <w:tc>
          <w:tcPr>
            <w:tcW w:w="2869" w:type="dxa"/>
          </w:tcPr>
          <w:p w14:paraId="4DB31AF5" w14:textId="2272F814" w:rsidR="001A2306" w:rsidRPr="00925811" w:rsidRDefault="001A2306" w:rsidP="001A2306">
            <w:r w:rsidRPr="00925811">
              <w:t>31.7</w:t>
            </w:r>
            <w:r w:rsidR="00FD36B9" w:rsidRPr="00925811">
              <w:t>0</w:t>
            </w:r>
          </w:p>
        </w:tc>
      </w:tr>
    </w:tbl>
    <w:p w14:paraId="78C790FE" w14:textId="77777777" w:rsidR="001A2306" w:rsidRPr="00925811" w:rsidRDefault="001A2306" w:rsidP="001A2306">
      <w:pPr>
        <w:pStyle w:val="Heading2"/>
      </w:pPr>
      <w:bookmarkStart w:id="200" w:name="_Toc121736119"/>
      <w:bookmarkStart w:id="201" w:name="_Toc126074404"/>
      <w:r w:rsidRPr="00925811">
        <w:t>Load Related Expenditure volume drivers (SRVD</w:t>
      </w:r>
      <w:r w:rsidRPr="00925811">
        <w:rPr>
          <w:rStyle w:val="Subscript"/>
        </w:rPr>
        <w:t>t</w:t>
      </w:r>
      <w:r w:rsidRPr="00925811">
        <w:t xml:space="preserve"> and LVSVD</w:t>
      </w:r>
      <w:r w:rsidRPr="00925811">
        <w:rPr>
          <w:rStyle w:val="Subscript"/>
        </w:rPr>
        <w:t>t</w:t>
      </w:r>
      <w:r w:rsidRPr="00925811">
        <w:t>)</w:t>
      </w:r>
      <w:bookmarkEnd w:id="200"/>
      <w:bookmarkEnd w:id="201"/>
    </w:p>
    <w:p w14:paraId="1B125457" w14:textId="77777777" w:rsidR="001A2306" w:rsidRPr="00925811" w:rsidRDefault="001A2306" w:rsidP="001A2306">
      <w:pPr>
        <w:pStyle w:val="Heading3nonumbering"/>
      </w:pPr>
      <w:r w:rsidRPr="00925811">
        <w:t>Introduction</w:t>
      </w:r>
    </w:p>
    <w:p w14:paraId="293A4F05" w14:textId="77777777" w:rsidR="001A2306" w:rsidRPr="00925811" w:rsidRDefault="001A2306" w:rsidP="001A2306">
      <w:pPr>
        <w:pStyle w:val="NumberedNormal"/>
      </w:pPr>
      <w:r w:rsidRPr="00925811">
        <w:t>The purpose of this condition is to calculate the terms SRVD</w:t>
      </w:r>
      <w:r w:rsidRPr="00925811">
        <w:rPr>
          <w:rStyle w:val="Subscript"/>
        </w:rPr>
        <w:t>t</w:t>
      </w:r>
      <w:r w:rsidRPr="00925811">
        <w:t xml:space="preserve"> (the secondary reinforcement volume driver term) and LVSVD</w:t>
      </w:r>
      <w:r w:rsidRPr="00925811">
        <w:rPr>
          <w:rStyle w:val="Subscript"/>
        </w:rPr>
        <w:t>t</w:t>
      </w:r>
      <w:r w:rsidRPr="00925811">
        <w:t xml:space="preserve"> (the Low Voltage services volume driver term). These terms contribute to the calculation of the Totex Allowance (in relation to which see the ED2 Price Control Financial Model).</w:t>
      </w:r>
    </w:p>
    <w:p w14:paraId="3CF63C3F" w14:textId="0788BA3D" w:rsidR="001A2306" w:rsidRPr="00925811" w:rsidRDefault="001A2306" w:rsidP="001A2306">
      <w:pPr>
        <w:pStyle w:val="NumberedNormal"/>
      </w:pPr>
      <w:r w:rsidRPr="00925811">
        <w:t>The effect of this condition is to fund the licensee for Load Related Expenditure related to the activities listed at Appendix 1 and Appendix 2 during the Price Control Period.</w:t>
      </w:r>
    </w:p>
    <w:p w14:paraId="4D721706" w14:textId="77777777" w:rsidR="001A2306" w:rsidRPr="00925811" w:rsidRDefault="001A2306" w:rsidP="001A2306">
      <w:pPr>
        <w:pStyle w:val="NumberedNormal"/>
      </w:pPr>
      <w:bookmarkStart w:id="202" w:name="_Hlk110514693"/>
      <w:r w:rsidRPr="00925811">
        <w:t>This condition also establishes the Load Related Expenditure Volume Drivers Governance Document and the RIIO-ED2 LRE Volume Drivers Workbook as licence instruments.</w:t>
      </w:r>
      <w:bookmarkEnd w:id="202"/>
    </w:p>
    <w:p w14:paraId="2CEA2EBA" w14:textId="77777777" w:rsidR="001A2306" w:rsidRPr="00925811" w:rsidRDefault="001A2306" w:rsidP="001A2306">
      <w:pPr>
        <w:pStyle w:val="Heading3"/>
      </w:pPr>
      <w:r w:rsidRPr="00925811">
        <w:t>Formulae for calculating the secondary reinforcement volume driver term (SRVD</w:t>
      </w:r>
      <w:r w:rsidRPr="00925811">
        <w:rPr>
          <w:rStyle w:val="Subscript"/>
        </w:rPr>
        <w:t>t</w:t>
      </w:r>
      <w:r w:rsidRPr="00925811">
        <w:t>)</w:t>
      </w:r>
    </w:p>
    <w:p w14:paraId="2F0F5E7A" w14:textId="77777777" w:rsidR="001A2306" w:rsidRPr="00925811" w:rsidRDefault="001A2306" w:rsidP="001A2306">
      <w:pPr>
        <w:pStyle w:val="NumberedNormal"/>
      </w:pPr>
      <w:r w:rsidRPr="00925811">
        <w:t>The value of SRVD</w:t>
      </w:r>
      <w:r w:rsidRPr="00925811">
        <w:rPr>
          <w:rStyle w:val="Subscript"/>
        </w:rPr>
        <w:t>t</w:t>
      </w:r>
      <w:r w:rsidRPr="00925811">
        <w:t xml:space="preserve"> is derived in accordance with the following formula:</w:t>
      </w:r>
    </w:p>
    <w:p w14:paraId="7BA83E0A" w14:textId="77777777" w:rsidR="001A2306" w:rsidRPr="00925811" w:rsidRDefault="00883AC9" w:rsidP="001A2306">
      <m:oMathPara>
        <m:oMath>
          <m:sSub>
            <m:sSubPr>
              <m:ctrlPr>
                <w:rPr>
                  <w:rFonts w:ascii="Cambria Math" w:hAnsi="Cambria Math"/>
                </w:rPr>
              </m:ctrlPr>
            </m:sSubPr>
            <m:e>
              <m:r>
                <w:rPr>
                  <w:rFonts w:ascii="Cambria Math" w:hAnsi="Cambria Math"/>
                </w:rPr>
                <m:t>SRVD</m:t>
              </m:r>
            </m:e>
            <m:sub>
              <m:r>
                <w:rPr>
                  <w:rFonts w:ascii="Cambria Math" w:hAnsi="Cambria Math"/>
                </w:rPr>
                <m:t>t</m:t>
              </m:r>
            </m:sub>
          </m:sSub>
          <m:r>
            <w:rPr>
              <w:rFonts w:ascii="Cambria Math" w:hAnsi="Cambria Math"/>
            </w:rPr>
            <m:t>=</m:t>
          </m:r>
          <m:f>
            <m:fPr>
              <m:ctrlPr>
                <w:rPr>
                  <w:rFonts w:ascii="Cambria Math" w:hAnsi="Cambria Math"/>
                </w:rPr>
              </m:ctrlPr>
            </m:fPr>
            <m:num>
              <m:nary>
                <m:naryPr>
                  <m:chr m:val="∑"/>
                  <m:limLoc m:val="undOvr"/>
                  <m:supHide m:val="1"/>
                  <m:ctrlPr>
                    <w:rPr>
                      <w:rFonts w:ascii="Cambria Math" w:hAnsi="Cambria Math"/>
                    </w:rPr>
                  </m:ctrlPr>
                </m:naryPr>
                <m:sub>
                  <m:r>
                    <w:rPr>
                      <w:rFonts w:ascii="Cambria Math" w:hAnsi="Cambria Math"/>
                    </w:rPr>
                    <m:t>i</m:t>
                  </m:r>
                </m:sub>
                <m:sup/>
                <m:e>
                  <m:sSub>
                    <m:sSubPr>
                      <m:ctrlPr>
                        <w:rPr>
                          <w:rFonts w:ascii="Cambria Math" w:hAnsi="Cambria Math"/>
                        </w:rPr>
                      </m:ctrlPr>
                    </m:sSubPr>
                    <m:e>
                      <m:r>
                        <w:rPr>
                          <w:rFonts w:ascii="Cambria Math" w:hAnsi="Cambria Math"/>
                        </w:rPr>
                        <m:t>SRUC</m:t>
                      </m:r>
                    </m:e>
                    <m:sub>
                      <m:r>
                        <w:rPr>
                          <w:rFonts w:ascii="Cambria Math" w:hAnsi="Cambria Math"/>
                        </w:rPr>
                        <m:t>t,i</m:t>
                      </m:r>
                    </m:sub>
                  </m:sSub>
                  <m:r>
                    <w:rPr>
                      <w:rFonts w:ascii="Cambria Math" w:hAnsi="Cambria Math"/>
                    </w:rPr>
                    <m:t>×</m:t>
                  </m:r>
                  <m:sSub>
                    <m:sSubPr>
                      <m:ctrlPr>
                        <w:rPr>
                          <w:rFonts w:ascii="Cambria Math" w:hAnsi="Cambria Math"/>
                        </w:rPr>
                      </m:ctrlPr>
                    </m:sSubPr>
                    <m:e>
                      <m:r>
                        <w:rPr>
                          <w:rFonts w:ascii="Cambria Math" w:hAnsi="Cambria Math"/>
                        </w:rPr>
                        <m:t>SRCD</m:t>
                      </m:r>
                    </m:e>
                    <m:sub>
                      <m:r>
                        <w:rPr>
                          <w:rFonts w:ascii="Cambria Math" w:hAnsi="Cambria Math"/>
                        </w:rPr>
                        <m:t>t,i</m:t>
                      </m:r>
                    </m:sub>
                  </m:sSub>
                </m:e>
              </m:nary>
            </m:num>
            <m:den>
              <m:r>
                <w:rPr>
                  <w:rFonts w:ascii="Cambria Math" w:hAnsi="Cambria Math"/>
                </w:rPr>
                <m:t>1,000,000</m:t>
              </m:r>
            </m:den>
          </m:f>
        </m:oMath>
      </m:oMathPara>
    </w:p>
    <w:p w14:paraId="00611008" w14:textId="77777777" w:rsidR="001A2306" w:rsidRPr="00925811" w:rsidRDefault="001A2306" w:rsidP="001A2306">
      <w:pPr>
        <w:pStyle w:val="FormulaDefinitions"/>
      </w:pPr>
      <w:r w:rsidRPr="00925811">
        <w:t>where:</w:t>
      </w:r>
    </w:p>
    <w:tbl>
      <w:tblPr>
        <w:tblStyle w:val="TableGridLight"/>
        <w:tblW w:w="0" w:type="auto"/>
        <w:tblLook w:val="04A0" w:firstRow="1" w:lastRow="0" w:firstColumn="1" w:lastColumn="0" w:noHBand="0" w:noVBand="1"/>
      </w:tblPr>
      <w:tblGrid>
        <w:gridCol w:w="1367"/>
        <w:gridCol w:w="6979"/>
      </w:tblGrid>
      <w:tr w:rsidR="001A2306" w:rsidRPr="00925811" w14:paraId="2AD49CA2" w14:textId="77777777" w:rsidTr="004733B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67" w:type="dxa"/>
            <w:hideMark/>
          </w:tcPr>
          <w:p w14:paraId="26B0A2E7" w14:textId="355547F4" w:rsidR="001A2306" w:rsidRPr="00925811" w:rsidRDefault="001A2306" w:rsidP="001A2306">
            <w:r w:rsidRPr="00925811">
              <w:t>SRUC</w:t>
            </w:r>
            <w:r w:rsidRPr="00925811">
              <w:rPr>
                <w:rStyle w:val="Subscript"/>
              </w:rPr>
              <w:t>t,i</w:t>
            </w:r>
          </w:p>
        </w:tc>
        <w:tc>
          <w:tcPr>
            <w:tcW w:w="6979" w:type="dxa"/>
            <w:hideMark/>
          </w:tcPr>
          <w:p w14:paraId="616640E6" w14:textId="77777777" w:rsidR="001A2306" w:rsidRPr="00925811" w:rsidRDefault="001A2306" w:rsidP="001A2306">
            <w:pPr>
              <w:cnfStyle w:val="100000000000" w:firstRow="1" w:lastRow="0" w:firstColumn="0" w:lastColumn="0" w:oddVBand="0" w:evenVBand="0" w:oddHBand="0" w:evenHBand="0" w:firstRowFirstColumn="0" w:firstRowLastColumn="0" w:lastRowFirstColumn="0" w:lastRowLastColumn="0"/>
            </w:pPr>
            <w:r w:rsidRPr="00925811">
              <w:t>means the unit cost of activity type i, set out in Appendix 1; and</w:t>
            </w:r>
          </w:p>
        </w:tc>
      </w:tr>
      <w:tr w:rsidR="001A2306" w:rsidRPr="00925811" w14:paraId="3EE0F8FD" w14:textId="77777777" w:rsidTr="004733BC">
        <w:tc>
          <w:tcPr>
            <w:cnfStyle w:val="001000000000" w:firstRow="0" w:lastRow="0" w:firstColumn="1" w:lastColumn="0" w:oddVBand="0" w:evenVBand="0" w:oddHBand="0" w:evenHBand="0" w:firstRowFirstColumn="0" w:firstRowLastColumn="0" w:lastRowFirstColumn="0" w:lastRowLastColumn="0"/>
            <w:tcW w:w="1367" w:type="dxa"/>
            <w:hideMark/>
          </w:tcPr>
          <w:p w14:paraId="3989CDF7" w14:textId="23B61A0F" w:rsidR="001A2306" w:rsidRPr="00925811" w:rsidRDefault="001A2306" w:rsidP="001A2306">
            <w:r w:rsidRPr="00925811">
              <w:t>SRCD</w:t>
            </w:r>
            <w:r w:rsidRPr="00925811">
              <w:rPr>
                <w:rStyle w:val="Subscript"/>
              </w:rPr>
              <w:t>t,i</w:t>
            </w:r>
          </w:p>
        </w:tc>
        <w:tc>
          <w:tcPr>
            <w:tcW w:w="6979" w:type="dxa"/>
            <w:hideMark/>
          </w:tcPr>
          <w:p w14:paraId="76AF51C5"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 xml:space="preserve">means the volumes of activity delivered of type i, as </w:t>
            </w:r>
            <w:r w:rsidRPr="00925811" w:rsidDel="00124C71">
              <w:t>set out</w:t>
            </w:r>
            <w:r w:rsidRPr="00925811">
              <w:t xml:space="preserve"> in Appendix 1. </w:t>
            </w:r>
          </w:p>
        </w:tc>
      </w:tr>
    </w:tbl>
    <w:p w14:paraId="57BCD6A7" w14:textId="1C1270B1" w:rsidR="001A2306" w:rsidRPr="00925811" w:rsidRDefault="001A2306" w:rsidP="001A2306">
      <w:pPr>
        <w:pStyle w:val="NumberedNormal"/>
      </w:pPr>
      <w:bookmarkStart w:id="203" w:name="_Hlk120878217"/>
      <w:r w:rsidRPr="00925811">
        <w:t xml:space="preserve">The value of SRVD across the Price Control Period cannot exceed </w:t>
      </w:r>
      <w:bookmarkEnd w:id="203"/>
      <w:r w:rsidRPr="00925811">
        <w:t xml:space="preserve">the cap </w:t>
      </w:r>
      <w:r w:rsidR="00926B37" w:rsidRPr="00925811">
        <w:t>s</w:t>
      </w:r>
      <w:r w:rsidR="00400872" w:rsidRPr="00925811">
        <w:t xml:space="preserve">et out </w:t>
      </w:r>
      <w:r w:rsidRPr="00925811">
        <w:t>in Appendix 3.</w:t>
      </w:r>
    </w:p>
    <w:p w14:paraId="0283AF38" w14:textId="4F781EEE" w:rsidR="001A2306" w:rsidRPr="00925811" w:rsidRDefault="001A2306" w:rsidP="001A2306">
      <w:pPr>
        <w:pStyle w:val="NumberedNormal"/>
      </w:pPr>
      <w:r w:rsidRPr="00925811">
        <w:lastRenderedPageBreak/>
        <w:t>The value of SRUC</w:t>
      </w:r>
      <w:r w:rsidR="00571FA8" w:rsidRPr="00925811">
        <w:rPr>
          <w:vertAlign w:val="subscript"/>
        </w:rPr>
        <w:t>t</w:t>
      </w:r>
      <w:r w:rsidR="00D255DD" w:rsidRPr="00925811">
        <w:rPr>
          <w:rStyle w:val="Subscript"/>
        </w:rPr>
        <w:t>,</w:t>
      </w:r>
      <w:r w:rsidRPr="00925811">
        <w:rPr>
          <w:rStyle w:val="Subscript"/>
        </w:rPr>
        <w:t>i</w:t>
      </w:r>
      <w:r w:rsidRPr="00925811">
        <w:t xml:space="preserve"> for gross MVA or km deferred through the procurement of flexibility services is derived in accordance with the following formula:</w:t>
      </w:r>
    </w:p>
    <w:p w14:paraId="10E5B610" w14:textId="77777777" w:rsidR="001A2306" w:rsidRPr="00925811" w:rsidRDefault="00883AC9" w:rsidP="001A2306">
      <w:pPr>
        <w:pStyle w:val="Equation"/>
      </w:pPr>
      <m:oMathPara>
        <m:oMath>
          <m:sSub>
            <m:sSubPr>
              <m:ctrlPr/>
            </m:sSubPr>
            <m:e>
              <m:r>
                <m:t>SRUC</m:t>
              </m:r>
            </m:e>
            <m:sub>
              <m:r>
                <m:t xml:space="preserve">t,i </m:t>
              </m:r>
            </m:sub>
          </m:sSub>
          <m:r>
            <m:t>×</m:t>
          </m:r>
          <m:d>
            <m:dPr>
              <m:ctrlPr/>
            </m:dPr>
            <m:e>
              <m:r>
                <m:t>1-</m:t>
              </m:r>
              <m:d>
                <m:dPr>
                  <m:ctrlPr/>
                </m:dPr>
                <m:e>
                  <m:f>
                    <m:fPr>
                      <m:ctrlPr/>
                    </m:fPr>
                    <m:num>
                      <m:r>
                        <m:t>1</m:t>
                      </m:r>
                    </m:num>
                    <m:den>
                      <m:sSup>
                        <m:sSupPr>
                          <m:ctrlPr/>
                        </m:sSupPr>
                        <m:e>
                          <m:d>
                            <m:dPr>
                              <m:ctrlPr/>
                            </m:dPr>
                            <m:e>
                              <m:r>
                                <m:t>1+</m:t>
                              </m:r>
                              <m:sSub>
                                <m:sSubPr>
                                  <m:ctrlPr/>
                                </m:sSubPr>
                                <m:e>
                                  <m:r>
                                    <m:t>WACC</m:t>
                                  </m:r>
                                </m:e>
                                <m:sub>
                                  <m:r>
                                    <m:t>t</m:t>
                                  </m:r>
                                </m:sub>
                              </m:sSub>
                            </m:e>
                          </m:d>
                        </m:e>
                        <m:sup>
                          <m:r>
                            <m:t>n</m:t>
                          </m:r>
                        </m:sup>
                      </m:sSup>
                    </m:den>
                  </m:f>
                </m:e>
              </m:d>
            </m:e>
          </m:d>
          <m:r>
            <m:t xml:space="preserve"> </m:t>
          </m:r>
        </m:oMath>
      </m:oMathPara>
    </w:p>
    <w:p w14:paraId="57863890" w14:textId="77777777" w:rsidR="001A2306" w:rsidRPr="00925811" w:rsidRDefault="001A2306" w:rsidP="001A2306">
      <w:pPr>
        <w:pStyle w:val="FormulaDefinitions"/>
      </w:pPr>
      <w:r w:rsidRPr="00925811">
        <w:t>where:</w:t>
      </w:r>
    </w:p>
    <w:p w14:paraId="5334D85C" w14:textId="77777777" w:rsidR="001A2306" w:rsidRPr="00925811" w:rsidRDefault="001A2306" w:rsidP="00925811">
      <w:pPr>
        <w:pStyle w:val="FormulaDefinitions"/>
        <w:ind w:left="2154" w:hanging="1275"/>
      </w:pPr>
      <w:r w:rsidRPr="00925811">
        <w:t>SRUC</w:t>
      </w:r>
      <w:r w:rsidRPr="00925811">
        <w:rPr>
          <w:rStyle w:val="Subscript"/>
        </w:rPr>
        <w:t xml:space="preserve">t,i </w:t>
      </w:r>
      <w:r w:rsidRPr="00925811">
        <w:t xml:space="preserve"> </w:t>
      </w:r>
      <w:r w:rsidRPr="00925811">
        <w:tab/>
      </w:r>
      <w:r w:rsidRPr="00925811">
        <w:tab/>
        <w:t xml:space="preserve">means the unit cost for secondary reinforcement activity type i, that is being deferred by flexibility; </w:t>
      </w:r>
    </w:p>
    <w:p w14:paraId="2D5D186A" w14:textId="77777777" w:rsidR="001A2306" w:rsidRPr="00925811" w:rsidRDefault="001A2306" w:rsidP="00925811">
      <w:pPr>
        <w:pStyle w:val="FormulaDefinitions"/>
        <w:ind w:left="2154" w:hanging="1275"/>
      </w:pPr>
      <w:r w:rsidRPr="00925811">
        <w:t>WACC</w:t>
      </w:r>
      <w:r w:rsidRPr="00925811">
        <w:rPr>
          <w:rStyle w:val="Subscript"/>
        </w:rPr>
        <w:t>t</w:t>
      </w:r>
      <w:r w:rsidRPr="00925811">
        <w:t xml:space="preserve"> </w:t>
      </w:r>
      <w:r w:rsidRPr="00925811">
        <w:tab/>
      </w:r>
      <w:r w:rsidRPr="00925811">
        <w:tab/>
        <w:t>means vanilla weighted average cost of capital, derived in accordance with Chapter 4 of the ED2 Price Control Financial Handbook; and</w:t>
      </w:r>
    </w:p>
    <w:p w14:paraId="677E6FED" w14:textId="6E954A9F" w:rsidR="001A2306" w:rsidRPr="00925811" w:rsidRDefault="001A2306" w:rsidP="00925811">
      <w:pPr>
        <w:pStyle w:val="FormulaDefinitions"/>
        <w:ind w:left="2154" w:hanging="1275"/>
      </w:pPr>
      <w:r w:rsidRPr="00925811">
        <w:t xml:space="preserve">n </w:t>
      </w:r>
      <w:r w:rsidRPr="00925811">
        <w:tab/>
      </w:r>
      <w:r w:rsidR="00D255DD" w:rsidRPr="00925811">
        <w:tab/>
      </w:r>
      <w:r w:rsidRPr="00925811">
        <w:t xml:space="preserve">means the forecast number of years of reinforcement deferral which </w:t>
      </w:r>
      <w:r w:rsidR="004D4646" w:rsidRPr="00925811">
        <w:t>cannot be more</w:t>
      </w:r>
      <w:r w:rsidRPr="00925811">
        <w:t xml:space="preserve"> than five years.</w:t>
      </w:r>
    </w:p>
    <w:p w14:paraId="7898B3A2" w14:textId="77777777" w:rsidR="001A2306" w:rsidRPr="00925811" w:rsidRDefault="001A2306" w:rsidP="001A2306">
      <w:pPr>
        <w:pStyle w:val="Heading3"/>
      </w:pPr>
      <w:r w:rsidRPr="00925811">
        <w:t>Formula for calculating the Low Voltage services volume driver term (LVSVD</w:t>
      </w:r>
      <w:r w:rsidRPr="00925811">
        <w:rPr>
          <w:rStyle w:val="Subscript"/>
        </w:rPr>
        <w:t>t</w:t>
      </w:r>
      <w:r w:rsidRPr="00925811">
        <w:t>)</w:t>
      </w:r>
    </w:p>
    <w:p w14:paraId="15303435" w14:textId="77777777" w:rsidR="001A2306" w:rsidRPr="00925811" w:rsidRDefault="001A2306" w:rsidP="001A2306">
      <w:pPr>
        <w:pStyle w:val="NumberedNormal"/>
      </w:pPr>
      <w:r w:rsidRPr="00925811">
        <w:t>The value of LVSVD</w:t>
      </w:r>
      <w:r w:rsidRPr="00925811">
        <w:rPr>
          <w:rStyle w:val="Subscript"/>
        </w:rPr>
        <w:t>t</w:t>
      </w:r>
      <w:r w:rsidRPr="00925811">
        <w:t xml:space="preserve"> is derived in accordance with the following formula:</w:t>
      </w:r>
    </w:p>
    <w:p w14:paraId="754F8D86" w14:textId="0A79F578" w:rsidR="001A2306" w:rsidRPr="00925811" w:rsidRDefault="00883AC9" w:rsidP="001A2306">
      <m:oMathPara>
        <m:oMath>
          <m:sSub>
            <m:sSubPr>
              <m:ctrlPr>
                <w:rPr>
                  <w:rFonts w:ascii="Cambria Math" w:hAnsi="Cambria Math"/>
                </w:rPr>
              </m:ctrlPr>
            </m:sSubPr>
            <m:e>
              <m:r>
                <m:rPr>
                  <m:sty m:val="p"/>
                </m:rPr>
                <w:rPr>
                  <w:rFonts w:ascii="Cambria Math" w:hAnsi="Cambria Math"/>
                </w:rPr>
                <m:t>LVS</m:t>
              </m:r>
              <m:r>
                <w:rPr>
                  <w:rFonts w:ascii="Cambria Math" w:hAnsi="Cambria Math"/>
                </w:rPr>
                <m:t>VD</m:t>
              </m:r>
            </m:e>
            <m:sub>
              <m:r>
                <w:rPr>
                  <w:rFonts w:ascii="Cambria Math" w:hAnsi="Cambria Math"/>
                </w:rPr>
                <m:t>t</m:t>
              </m:r>
            </m:sub>
          </m:sSub>
          <m:r>
            <w:rPr>
              <w:rFonts w:ascii="Cambria Math" w:hAnsi="Cambria Math"/>
            </w:rPr>
            <m:t>=</m:t>
          </m:r>
          <m:f>
            <m:fPr>
              <m:ctrlPr>
                <w:rPr>
                  <w:rFonts w:ascii="Cambria Math" w:hAnsi="Cambria Math"/>
                </w:rPr>
              </m:ctrlPr>
            </m:fPr>
            <m:num>
              <m:nary>
                <m:naryPr>
                  <m:chr m:val="∑"/>
                  <m:limLoc m:val="undOvr"/>
                  <m:supHide m:val="1"/>
                  <m:ctrlPr>
                    <w:rPr>
                      <w:rFonts w:ascii="Cambria Math" w:hAnsi="Cambria Math"/>
                    </w:rPr>
                  </m:ctrlPr>
                </m:naryPr>
                <m:sub>
                  <m:r>
                    <w:rPr>
                      <w:rFonts w:ascii="Cambria Math" w:hAnsi="Cambria Math"/>
                    </w:rPr>
                    <m:t>i</m:t>
                  </m:r>
                </m:sub>
                <m:sup/>
                <m:e>
                  <m:sSub>
                    <m:sSubPr>
                      <m:ctrlPr>
                        <w:rPr>
                          <w:rFonts w:ascii="Cambria Math" w:hAnsi="Cambria Math"/>
                          <w:i/>
                        </w:rPr>
                      </m:ctrlPr>
                    </m:sSubPr>
                    <m:e>
                      <m:r>
                        <w:rPr>
                          <w:rFonts w:ascii="Cambria Math" w:hAnsi="Cambria Math"/>
                        </w:rPr>
                        <m:t>LVSUC</m:t>
                      </m:r>
                    </m:e>
                    <m:sub>
                      <m:r>
                        <w:rPr>
                          <w:rFonts w:ascii="Cambria Math" w:hAnsi="Cambria Math"/>
                        </w:rPr>
                        <m:t>t,i</m:t>
                      </m:r>
                    </m:sub>
                  </m:sSub>
                  <m:r>
                    <w:rPr>
                      <w:rFonts w:ascii="Cambria Math" w:hAnsi="Cambria Math"/>
                    </w:rPr>
                    <m:t>×</m:t>
                  </m:r>
                  <m:sSub>
                    <m:sSubPr>
                      <m:ctrlPr>
                        <w:rPr>
                          <w:rFonts w:ascii="Cambria Math" w:hAnsi="Cambria Math"/>
                          <w:i/>
                        </w:rPr>
                      </m:ctrlPr>
                    </m:sSubPr>
                    <m:e>
                      <m:r>
                        <w:rPr>
                          <w:rFonts w:ascii="Cambria Math" w:hAnsi="Cambria Math"/>
                        </w:rPr>
                        <m:t>LVSAR</m:t>
                      </m:r>
                    </m:e>
                    <m:sub>
                      <m:r>
                        <w:rPr>
                          <w:rFonts w:ascii="Cambria Math" w:hAnsi="Cambria Math"/>
                        </w:rPr>
                        <m:t>t,i</m:t>
                      </m:r>
                    </m:sub>
                  </m:sSub>
                </m:e>
              </m:nary>
            </m:num>
            <m:den>
              <m:r>
                <w:rPr>
                  <w:rFonts w:ascii="Cambria Math" w:hAnsi="Cambria Math"/>
                </w:rPr>
                <m:t>1,000,000</m:t>
              </m:r>
            </m:den>
          </m:f>
        </m:oMath>
      </m:oMathPara>
    </w:p>
    <w:p w14:paraId="07F53755" w14:textId="77777777" w:rsidR="001A2306" w:rsidRPr="00925811" w:rsidRDefault="001A2306" w:rsidP="001A2306">
      <w:pPr>
        <w:pStyle w:val="FormulaDefinitions"/>
      </w:pPr>
      <w:r w:rsidRPr="00925811">
        <w:t>where:</w:t>
      </w:r>
    </w:p>
    <w:tbl>
      <w:tblPr>
        <w:tblStyle w:val="TableGridLight"/>
        <w:tblW w:w="0" w:type="auto"/>
        <w:tblLook w:val="04A0" w:firstRow="1" w:lastRow="0" w:firstColumn="1" w:lastColumn="0" w:noHBand="0" w:noVBand="1"/>
      </w:tblPr>
      <w:tblGrid>
        <w:gridCol w:w="1038"/>
        <w:gridCol w:w="6979"/>
      </w:tblGrid>
      <w:tr w:rsidR="001A2306" w:rsidRPr="00925811" w14:paraId="67E8D7C3" w14:textId="77777777" w:rsidTr="009E6A8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29" w:type="dxa"/>
            <w:hideMark/>
          </w:tcPr>
          <w:p w14:paraId="65586FD9" w14:textId="77777777" w:rsidR="001A2306" w:rsidRPr="00925811" w:rsidRDefault="001A2306" w:rsidP="001A2306">
            <w:r w:rsidRPr="00925811">
              <w:t>LVSUC</w:t>
            </w:r>
            <w:r w:rsidRPr="00925811">
              <w:rPr>
                <w:rStyle w:val="Subscript"/>
              </w:rPr>
              <w:t>t</w:t>
            </w:r>
            <w:r w:rsidRPr="00925811">
              <w:t>,</w:t>
            </w:r>
            <w:r w:rsidRPr="00925811">
              <w:rPr>
                <w:rStyle w:val="Subscript"/>
              </w:rPr>
              <w:t>i</w:t>
            </w:r>
          </w:p>
        </w:tc>
        <w:tc>
          <w:tcPr>
            <w:tcW w:w="6979" w:type="dxa"/>
            <w:hideMark/>
          </w:tcPr>
          <w:p w14:paraId="0CC7CBF9" w14:textId="77777777" w:rsidR="001A2306" w:rsidRPr="00925811" w:rsidRDefault="001A2306" w:rsidP="001A2306">
            <w:pPr>
              <w:cnfStyle w:val="100000000000" w:firstRow="1" w:lastRow="0" w:firstColumn="0" w:lastColumn="0" w:oddVBand="0" w:evenVBand="0" w:oddHBand="0" w:evenHBand="0" w:firstRowFirstColumn="0" w:firstRowLastColumn="0" w:lastRowFirstColumn="0" w:lastRowLastColumn="0"/>
            </w:pPr>
            <w:r w:rsidRPr="00925811">
              <w:t>means the unit cost of activity type i, set out in Appendix 2; and</w:t>
            </w:r>
          </w:p>
        </w:tc>
      </w:tr>
      <w:tr w:rsidR="001A2306" w:rsidRPr="00925811" w14:paraId="29DFDAA4" w14:textId="77777777" w:rsidTr="009E6A85">
        <w:tc>
          <w:tcPr>
            <w:cnfStyle w:val="001000000000" w:firstRow="0" w:lastRow="0" w:firstColumn="1" w:lastColumn="0" w:oddVBand="0" w:evenVBand="0" w:oddHBand="0" w:evenHBand="0" w:firstRowFirstColumn="0" w:firstRowLastColumn="0" w:lastRowFirstColumn="0" w:lastRowLastColumn="0"/>
            <w:tcW w:w="1029" w:type="dxa"/>
            <w:hideMark/>
          </w:tcPr>
          <w:p w14:paraId="6AAA388B" w14:textId="77777777" w:rsidR="001A2306" w:rsidRPr="00925811" w:rsidRDefault="001A2306" w:rsidP="001A2306">
            <w:r w:rsidRPr="00925811">
              <w:t>LVSAR</w:t>
            </w:r>
            <w:r w:rsidRPr="00925811">
              <w:rPr>
                <w:rStyle w:val="Subscript"/>
              </w:rPr>
              <w:t>t</w:t>
            </w:r>
            <w:r w:rsidRPr="00925811">
              <w:t>,</w:t>
            </w:r>
            <w:r w:rsidRPr="00925811">
              <w:rPr>
                <w:rStyle w:val="Subscript"/>
              </w:rPr>
              <w:t>i</w:t>
            </w:r>
          </w:p>
        </w:tc>
        <w:tc>
          <w:tcPr>
            <w:tcW w:w="6979" w:type="dxa"/>
          </w:tcPr>
          <w:p w14:paraId="1F480B22"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 xml:space="preserve">means the volumes of activity delivered of type i, as </w:t>
            </w:r>
            <w:r w:rsidRPr="00925811" w:rsidDel="00A97E25">
              <w:t>set out</w:t>
            </w:r>
            <w:r w:rsidRPr="00925811">
              <w:t xml:space="preserve"> in Appendix 2. </w:t>
            </w:r>
          </w:p>
        </w:tc>
      </w:tr>
    </w:tbl>
    <w:p w14:paraId="0BD37D67" w14:textId="5104F823" w:rsidR="001A2306" w:rsidRPr="00925811" w:rsidRDefault="001A2306" w:rsidP="001A2306">
      <w:pPr>
        <w:pStyle w:val="NumberedNormal"/>
      </w:pPr>
      <w:r w:rsidRPr="00925811">
        <w:t xml:space="preserve">The value of LVSVD across the Price Control Period cannot exceed the cap </w:t>
      </w:r>
      <w:r w:rsidR="006E7257" w:rsidRPr="00925811">
        <w:t>set out</w:t>
      </w:r>
      <w:r w:rsidRPr="00925811">
        <w:t xml:space="preserve"> in Appendix 3.</w:t>
      </w:r>
    </w:p>
    <w:p w14:paraId="4B7E9842" w14:textId="77777777" w:rsidR="001A2306" w:rsidRPr="00925811" w:rsidRDefault="001A2306" w:rsidP="001A2306">
      <w:pPr>
        <w:pStyle w:val="Heading3"/>
      </w:pPr>
      <w:r w:rsidRPr="00925811">
        <w:t>Load Related Expenditure Volume Drivers Governance Document</w:t>
      </w:r>
    </w:p>
    <w:p w14:paraId="52A3EC86" w14:textId="77777777" w:rsidR="001A2306" w:rsidRPr="00925811" w:rsidRDefault="001A2306" w:rsidP="001A2306">
      <w:pPr>
        <w:pStyle w:val="NumberedNormal"/>
      </w:pPr>
      <w:r w:rsidRPr="00925811">
        <w:t xml:space="preserve">The Load Related Expenditure Volume Drivers Governance Document forms part of this condition. </w:t>
      </w:r>
    </w:p>
    <w:p w14:paraId="75B5B4A2" w14:textId="77777777" w:rsidR="001A2306" w:rsidRPr="00925811" w:rsidRDefault="001A2306" w:rsidP="001A2306">
      <w:pPr>
        <w:pStyle w:val="NumberedNormal"/>
      </w:pPr>
      <w:r w:rsidRPr="00925811">
        <w:t>The Load Related Expenditure Volume Drivers Governance Document may make provision about the scope, governance, administration and review of the Load Related Expenditure volume drivers.</w:t>
      </w:r>
    </w:p>
    <w:p w14:paraId="56DF9087" w14:textId="77777777" w:rsidR="001A2306" w:rsidRPr="00925811" w:rsidRDefault="001A2306" w:rsidP="001A2306">
      <w:pPr>
        <w:pStyle w:val="NumberedNormal"/>
      </w:pPr>
      <w:r w:rsidRPr="00925811">
        <w:t>The licensee must comply with the Load Related Expenditure Volume Drivers Governance Document when:</w:t>
      </w:r>
    </w:p>
    <w:p w14:paraId="59B8779D" w14:textId="77777777" w:rsidR="001A2306" w:rsidRPr="00925811" w:rsidRDefault="001A2306" w:rsidP="001A2306">
      <w:pPr>
        <w:pStyle w:val="ListNormal"/>
        <w:tabs>
          <w:tab w:val="num" w:pos="879"/>
        </w:tabs>
      </w:pPr>
      <w:r w:rsidRPr="00925811">
        <w:t>incurring expenditure under these volume drivers; and</w:t>
      </w:r>
    </w:p>
    <w:p w14:paraId="14D1A372" w14:textId="77777777" w:rsidR="001A2306" w:rsidRPr="00925811" w:rsidRDefault="001A2306" w:rsidP="001A2306">
      <w:pPr>
        <w:pStyle w:val="ListNormal"/>
        <w:tabs>
          <w:tab w:val="num" w:pos="879"/>
        </w:tabs>
      </w:pPr>
      <w:r w:rsidRPr="00925811">
        <w:t>in relation to the review of the volume drivers.</w:t>
      </w:r>
    </w:p>
    <w:p w14:paraId="497804FC" w14:textId="77777777" w:rsidR="001A2306" w:rsidRPr="00925811" w:rsidRDefault="001A2306" w:rsidP="001A2306">
      <w:pPr>
        <w:pStyle w:val="NumberedNormal"/>
      </w:pPr>
      <w:bookmarkStart w:id="204" w:name="_Ref120889480"/>
      <w:r w:rsidRPr="00925811">
        <w:lastRenderedPageBreak/>
        <w:t>The Authority may only direct modifications to the Load Related Expenditure Volume Drivers Governance Document where:</w:t>
      </w:r>
      <w:bookmarkEnd w:id="204"/>
      <w:r w:rsidRPr="00925811">
        <w:t xml:space="preserve"> </w:t>
      </w:r>
    </w:p>
    <w:p w14:paraId="1C6416B5" w14:textId="4211AFD3" w:rsidR="001A2306" w:rsidRPr="00925811" w:rsidRDefault="001A2306" w:rsidP="001A2306">
      <w:pPr>
        <w:pStyle w:val="ListNormal"/>
        <w:tabs>
          <w:tab w:val="num" w:pos="879"/>
        </w:tabs>
      </w:pPr>
      <w:r w:rsidRPr="00925811">
        <w:t xml:space="preserve">it becomes aware of modifications of the type set out in paragraph </w:t>
      </w:r>
      <w:r w:rsidRPr="00925811">
        <w:fldChar w:fldCharType="begin"/>
      </w:r>
      <w:r w:rsidRPr="00925811">
        <w:instrText xml:space="preserve"> REF _Ref120889466 \r \h </w:instrText>
      </w:r>
      <w:r w:rsidR="00925811">
        <w:instrText xml:space="preserve"> \* MERGEFORMAT </w:instrText>
      </w:r>
      <w:r w:rsidRPr="00925811">
        <w:fldChar w:fldCharType="separate"/>
      </w:r>
      <w:r w:rsidR="004554A1">
        <w:t>3.9.14</w:t>
      </w:r>
      <w:r w:rsidRPr="00925811">
        <w:fldChar w:fldCharType="end"/>
      </w:r>
      <w:r w:rsidRPr="00925811">
        <w:t xml:space="preserve"> that would improve the clarity or usefulness to users of the Load Related Expenditure Volume Drivers Governance Document; and</w:t>
      </w:r>
    </w:p>
    <w:p w14:paraId="46C7EB74" w14:textId="77777777" w:rsidR="001A2306" w:rsidRPr="00925811" w:rsidRDefault="001A2306" w:rsidP="001A2306">
      <w:pPr>
        <w:pStyle w:val="ListNormal"/>
        <w:tabs>
          <w:tab w:val="num" w:pos="879"/>
        </w:tabs>
      </w:pPr>
      <w:r w:rsidRPr="00925811">
        <w:t>the modification will have no impact on the licensee’s Allowed Revenue.</w:t>
      </w:r>
    </w:p>
    <w:p w14:paraId="7EA0A8D6" w14:textId="10558A2C" w:rsidR="001A2306" w:rsidRPr="00925811" w:rsidRDefault="001A2306" w:rsidP="001A2306">
      <w:pPr>
        <w:pStyle w:val="NumberedNormal"/>
      </w:pPr>
      <w:bookmarkStart w:id="205" w:name="_Ref120613232"/>
      <w:r w:rsidRPr="00925811">
        <w:t xml:space="preserve">For the purposes of paragraph </w:t>
      </w:r>
      <w:r w:rsidRPr="00925811">
        <w:fldChar w:fldCharType="begin"/>
      </w:r>
      <w:r w:rsidRPr="00925811">
        <w:instrText xml:space="preserve"> REF _Ref120889480 \r \h </w:instrText>
      </w:r>
      <w:r w:rsidR="00925811">
        <w:instrText xml:space="preserve"> \* MERGEFORMAT </w:instrText>
      </w:r>
      <w:r w:rsidRPr="00925811">
        <w:fldChar w:fldCharType="separate"/>
      </w:r>
      <w:r w:rsidR="004554A1">
        <w:t>3.9.12</w:t>
      </w:r>
      <w:r w:rsidRPr="00925811">
        <w:fldChar w:fldCharType="end"/>
      </w:r>
      <w:r w:rsidRPr="00925811">
        <w:t>, it is to be presumed that a modification which serves to correct a manifest error will have no impact on the licensee’s Allowed Revenue.</w:t>
      </w:r>
    </w:p>
    <w:p w14:paraId="747A28ED" w14:textId="77777777" w:rsidR="001A2306" w:rsidRPr="00925811" w:rsidRDefault="001A2306" w:rsidP="001A2306">
      <w:pPr>
        <w:pStyle w:val="NumberedNormal"/>
      </w:pPr>
      <w:bookmarkStart w:id="206" w:name="_Ref120889466"/>
      <w:r w:rsidRPr="00925811">
        <w:t>The following categories of modifications may be made under this Part:</w:t>
      </w:r>
      <w:bookmarkEnd w:id="205"/>
      <w:bookmarkEnd w:id="206"/>
    </w:p>
    <w:p w14:paraId="0D8110CD" w14:textId="77777777" w:rsidR="001A2306" w:rsidRPr="00925811" w:rsidRDefault="001A2306" w:rsidP="001A2306">
      <w:pPr>
        <w:pStyle w:val="ListNormal"/>
        <w:tabs>
          <w:tab w:val="num" w:pos="879"/>
        </w:tabs>
      </w:pPr>
      <w:r w:rsidRPr="00925811">
        <w:t>formatting changes such as re-numbering of paragraphs, capitalising defined terms, cell labelling, renaming or re-ordering of sections or worksheets;</w:t>
      </w:r>
    </w:p>
    <w:p w14:paraId="2B6E2FF6" w14:textId="77777777" w:rsidR="001A2306" w:rsidRPr="00925811" w:rsidRDefault="001A2306" w:rsidP="001A2306">
      <w:pPr>
        <w:pStyle w:val="ListNormal"/>
        <w:tabs>
          <w:tab w:val="num" w:pos="879"/>
        </w:tabs>
      </w:pPr>
      <w:r w:rsidRPr="00925811">
        <w:t>deleting irrelevant material such as transitional provisions that have expired;</w:t>
      </w:r>
    </w:p>
    <w:p w14:paraId="3D32BFA4" w14:textId="77777777" w:rsidR="001A2306" w:rsidRPr="00925811" w:rsidRDefault="001A2306" w:rsidP="001A2306">
      <w:pPr>
        <w:pStyle w:val="ListNormal"/>
        <w:tabs>
          <w:tab w:val="num" w:pos="879"/>
        </w:tabs>
      </w:pPr>
      <w:r w:rsidRPr="00925811">
        <w:t>updates such as to dates, version numbers of documents, titles of re-enacted legislation and re-named bodies;</w:t>
      </w:r>
    </w:p>
    <w:p w14:paraId="5EEED729" w14:textId="77777777" w:rsidR="001A2306" w:rsidRPr="00925811" w:rsidRDefault="001A2306" w:rsidP="001A2306">
      <w:pPr>
        <w:pStyle w:val="ListNormal"/>
        <w:tabs>
          <w:tab w:val="num" w:pos="879"/>
        </w:tabs>
      </w:pPr>
      <w:r w:rsidRPr="00925811">
        <w:t>consequential changes required to reflect modifications made to the special conditions such as amendments made to the Appendices to this condition; and</w:t>
      </w:r>
    </w:p>
    <w:p w14:paraId="0BC11EE8" w14:textId="77777777" w:rsidR="001A2306" w:rsidRPr="00925811" w:rsidRDefault="001A2306" w:rsidP="001A2306">
      <w:pPr>
        <w:pStyle w:val="ListNormal"/>
        <w:tabs>
          <w:tab w:val="num" w:pos="879"/>
        </w:tabs>
      </w:pPr>
      <w:r w:rsidRPr="00925811">
        <w:t>corrections of manifest errors such as discrepancies between the Load Related Expenditure Volume Drivers Governance Document and the other special conditions.</w:t>
      </w:r>
    </w:p>
    <w:p w14:paraId="0ACB6A0C" w14:textId="061BDCC1" w:rsidR="001A2306" w:rsidRPr="00925811" w:rsidRDefault="001A2306" w:rsidP="001A2306">
      <w:pPr>
        <w:pStyle w:val="NumberedNormal"/>
      </w:pPr>
      <w:r w:rsidRPr="00925811">
        <w:t xml:space="preserve">Before making a direction under paragraph </w:t>
      </w:r>
      <w:r w:rsidRPr="00925811">
        <w:fldChar w:fldCharType="begin"/>
      </w:r>
      <w:r w:rsidRPr="00925811">
        <w:instrText xml:space="preserve"> REF _Ref120889480 \r \h </w:instrText>
      </w:r>
      <w:r w:rsidR="00925811">
        <w:instrText xml:space="preserve"> \* MERGEFORMAT </w:instrText>
      </w:r>
      <w:r w:rsidRPr="00925811">
        <w:fldChar w:fldCharType="separate"/>
      </w:r>
      <w:r w:rsidR="004554A1">
        <w:t>3.9.12</w:t>
      </w:r>
      <w:r w:rsidRPr="00925811">
        <w:fldChar w:fldCharType="end"/>
      </w:r>
      <w:r w:rsidRPr="00925811">
        <w:t>, the Authority must send to the licensee and publish on the Authority’s Website:</w:t>
      </w:r>
    </w:p>
    <w:p w14:paraId="38B017F1" w14:textId="77777777" w:rsidR="001A2306" w:rsidRPr="00925811" w:rsidRDefault="001A2306" w:rsidP="001A2306">
      <w:pPr>
        <w:pStyle w:val="ListNormal"/>
        <w:tabs>
          <w:tab w:val="num" w:pos="879"/>
        </w:tabs>
      </w:pPr>
      <w:r w:rsidRPr="00925811">
        <w:t>the text of the proposed direction;</w:t>
      </w:r>
    </w:p>
    <w:p w14:paraId="56933A43" w14:textId="0785BACA" w:rsidR="001A2306" w:rsidRPr="00925811" w:rsidRDefault="001A2306" w:rsidP="001A2306">
      <w:pPr>
        <w:pStyle w:val="ListNormal"/>
        <w:tabs>
          <w:tab w:val="num" w:pos="879"/>
        </w:tabs>
      </w:pPr>
      <w:r w:rsidRPr="00925811">
        <w:t xml:space="preserve">the reasons for the proposed direction, including why the Authority believes that the modifications meet the requirements of </w:t>
      </w:r>
      <w:r w:rsidRPr="00925811">
        <w:fldChar w:fldCharType="begin"/>
      </w:r>
      <w:r w:rsidRPr="00925811">
        <w:instrText xml:space="preserve"> REF _Ref120889480 \r \h </w:instrText>
      </w:r>
      <w:r w:rsidR="00925811">
        <w:instrText xml:space="preserve"> \* MERGEFORMAT </w:instrText>
      </w:r>
      <w:r w:rsidRPr="00925811">
        <w:fldChar w:fldCharType="separate"/>
      </w:r>
      <w:r w:rsidR="004554A1">
        <w:t>3.9.12</w:t>
      </w:r>
      <w:r w:rsidRPr="00925811">
        <w:fldChar w:fldCharType="end"/>
      </w:r>
      <w:r w:rsidRPr="00925811">
        <w:t xml:space="preserve"> and </w:t>
      </w:r>
      <w:r w:rsidRPr="00925811">
        <w:fldChar w:fldCharType="begin"/>
      </w:r>
      <w:r w:rsidRPr="00925811">
        <w:instrText xml:space="preserve"> REF _Ref120889466 \r \h </w:instrText>
      </w:r>
      <w:r w:rsidR="00925811">
        <w:instrText xml:space="preserve"> \* MERGEFORMAT </w:instrText>
      </w:r>
      <w:r w:rsidRPr="00925811">
        <w:fldChar w:fldCharType="separate"/>
      </w:r>
      <w:r w:rsidR="004554A1">
        <w:t>3.9.14</w:t>
      </w:r>
      <w:r w:rsidRPr="00925811">
        <w:fldChar w:fldCharType="end"/>
      </w:r>
      <w:r w:rsidRPr="00925811">
        <w:t>; and</w:t>
      </w:r>
    </w:p>
    <w:p w14:paraId="692F01A4" w14:textId="77777777" w:rsidR="001A2306" w:rsidRPr="00925811" w:rsidRDefault="001A2306" w:rsidP="001A2306">
      <w:pPr>
        <w:pStyle w:val="ListNormal"/>
        <w:tabs>
          <w:tab w:val="num" w:pos="879"/>
        </w:tabs>
      </w:pPr>
      <w:r w:rsidRPr="00925811">
        <w:t>a period during which representations may be made on the proposed direction, which must not be less than 28 days.</w:t>
      </w:r>
    </w:p>
    <w:p w14:paraId="4B5EE098" w14:textId="77777777" w:rsidR="001A2306" w:rsidRPr="00925811" w:rsidRDefault="001A2306" w:rsidP="001A2306">
      <w:pPr>
        <w:pStyle w:val="NumberedNormal"/>
      </w:pPr>
      <w:r w:rsidRPr="00925811">
        <w:t>A direction under this Part must set out:</w:t>
      </w:r>
    </w:p>
    <w:p w14:paraId="11DB1644" w14:textId="77777777" w:rsidR="001A2306" w:rsidRPr="00925811" w:rsidRDefault="001A2306" w:rsidP="001A2306">
      <w:pPr>
        <w:pStyle w:val="ListNormal"/>
        <w:tabs>
          <w:tab w:val="num" w:pos="879"/>
        </w:tabs>
      </w:pPr>
      <w:r w:rsidRPr="00925811">
        <w:t>the modifications to the Load Related Expenditure Volume Drivers Governance Document; and</w:t>
      </w:r>
    </w:p>
    <w:p w14:paraId="1CF1E986" w14:textId="03CAB4CB" w:rsidR="001A2306" w:rsidRPr="00925811" w:rsidRDefault="001A2306" w:rsidP="001A2306">
      <w:pPr>
        <w:pStyle w:val="ListNormal"/>
        <w:tabs>
          <w:tab w:val="num" w:pos="879"/>
        </w:tabs>
      </w:pPr>
      <w:r w:rsidRPr="00925811">
        <w:t xml:space="preserve">the date from which it is to have effect </w:t>
      </w:r>
      <w:r w:rsidR="00F936CF" w:rsidRPr="00925811">
        <w:t>or</w:t>
      </w:r>
      <w:r w:rsidRPr="00925811">
        <w:t xml:space="preserve"> the mechanism by which that date is to be determined.</w:t>
      </w:r>
    </w:p>
    <w:p w14:paraId="079883B6" w14:textId="77777777" w:rsidR="001A2306" w:rsidRPr="00925811" w:rsidRDefault="001A2306" w:rsidP="001A2306">
      <w:pPr>
        <w:pStyle w:val="NumberedNormal"/>
      </w:pPr>
      <w:r w:rsidRPr="00925811">
        <w:t>The Authority must:</w:t>
      </w:r>
    </w:p>
    <w:p w14:paraId="0101A248" w14:textId="77777777" w:rsidR="001A2306" w:rsidRPr="00925811" w:rsidRDefault="001A2306" w:rsidP="001A2306">
      <w:pPr>
        <w:pStyle w:val="ListNormal"/>
        <w:tabs>
          <w:tab w:val="num" w:pos="879"/>
        </w:tabs>
      </w:pPr>
      <w:r w:rsidRPr="00925811">
        <w:lastRenderedPageBreak/>
        <w:t>ensure that any modifications of the Load Related Expenditure Volume Drivers Governance Document, whether under this Part or otherwise, are promptly incorporated into a consolidated version of the Load Related Expenditure Volume Drivers Governance Document;</w:t>
      </w:r>
    </w:p>
    <w:p w14:paraId="36BB4A5F" w14:textId="77777777" w:rsidR="001A2306" w:rsidRPr="00925811" w:rsidRDefault="001A2306" w:rsidP="001A2306">
      <w:pPr>
        <w:pStyle w:val="ListNormal"/>
        <w:tabs>
          <w:tab w:val="num" w:pos="879"/>
        </w:tabs>
      </w:pPr>
      <w:r w:rsidRPr="00925811">
        <w:t>send the consolidated version to the licensee; and</w:t>
      </w:r>
    </w:p>
    <w:p w14:paraId="4A20EA6A" w14:textId="77777777" w:rsidR="001A2306" w:rsidRPr="00925811" w:rsidRDefault="001A2306" w:rsidP="001A2306">
      <w:pPr>
        <w:pStyle w:val="ListNormal"/>
        <w:tabs>
          <w:tab w:val="num" w:pos="879"/>
        </w:tabs>
      </w:pPr>
      <w:r w:rsidRPr="00925811">
        <w:t>maintain a consolidated version on the Authority’s Website.</w:t>
      </w:r>
    </w:p>
    <w:p w14:paraId="6BCDC9E2" w14:textId="77777777" w:rsidR="001A2306" w:rsidRPr="00925811" w:rsidRDefault="001A2306" w:rsidP="001A2306">
      <w:pPr>
        <w:pStyle w:val="AppendixHeading"/>
      </w:pPr>
    </w:p>
    <w:p w14:paraId="50C6DA16" w14:textId="77777777" w:rsidR="001A2306" w:rsidRPr="00925811" w:rsidRDefault="001A2306" w:rsidP="001A2306">
      <w:pPr>
        <w:pStyle w:val="Caption"/>
      </w:pPr>
      <w:r w:rsidRPr="00925811">
        <w:t>SRVD</w:t>
      </w:r>
      <w:r w:rsidRPr="00925811">
        <w:rPr>
          <w:rStyle w:val="Subscript"/>
        </w:rPr>
        <w:t>t</w:t>
      </w:r>
      <w:r w:rsidRPr="00925811">
        <w:t xml:space="preserve"> unit cost by activity type (£)</w:t>
      </w:r>
    </w:p>
    <w:tbl>
      <w:tblPr>
        <w:tblStyle w:val="AppendixTable"/>
        <w:tblW w:w="0" w:type="auto"/>
        <w:tblLook w:val="04A0" w:firstRow="1" w:lastRow="0" w:firstColumn="1" w:lastColumn="0" w:noHBand="0" w:noVBand="1"/>
      </w:tblPr>
      <w:tblGrid>
        <w:gridCol w:w="988"/>
        <w:gridCol w:w="6100"/>
        <w:gridCol w:w="1950"/>
      </w:tblGrid>
      <w:tr w:rsidR="001A2306" w:rsidRPr="00925811" w14:paraId="49A688BB" w14:textId="77777777" w:rsidTr="00925811">
        <w:trPr>
          <w:cnfStyle w:val="100000000000" w:firstRow="1" w:lastRow="0" w:firstColumn="0" w:lastColumn="0" w:oddVBand="0" w:evenVBand="0" w:oddHBand="0" w:evenHBand="0" w:firstRowFirstColumn="0" w:firstRowLastColumn="0" w:lastRowFirstColumn="0" w:lastRowLastColumn="0"/>
        </w:trPr>
        <w:tc>
          <w:tcPr>
            <w:tcW w:w="988" w:type="dxa"/>
            <w:hideMark/>
          </w:tcPr>
          <w:p w14:paraId="77A968E9" w14:textId="4B06FFD7" w:rsidR="001A2306" w:rsidRPr="00925811" w:rsidRDefault="001A0E41" w:rsidP="001A2306">
            <w:r w:rsidRPr="00925811">
              <w:t xml:space="preserve">Type </w:t>
            </w:r>
            <w:r w:rsidR="001A2306" w:rsidRPr="00925811">
              <w:t>i</w:t>
            </w:r>
          </w:p>
        </w:tc>
        <w:tc>
          <w:tcPr>
            <w:tcW w:w="6100" w:type="dxa"/>
            <w:hideMark/>
          </w:tcPr>
          <w:p w14:paraId="392ABA91" w14:textId="094E78BB" w:rsidR="001A2306" w:rsidRPr="00925811" w:rsidRDefault="001A2306" w:rsidP="001A2306">
            <w:r w:rsidRPr="00925811">
              <w:t xml:space="preserve">Activity delivered </w:t>
            </w:r>
            <w:r w:rsidR="005C749C" w:rsidRPr="00925811">
              <w:rPr>
                <w:position w:val="1"/>
              </w:rPr>
              <w:t>SRCD</w:t>
            </w:r>
            <w:r w:rsidR="005C749C" w:rsidRPr="00925811">
              <w:rPr>
                <w:rFonts w:ascii="Cambria Math" w:eastAsia="Cambria Math" w:hAnsi="Cambria Math"/>
                <w:w w:val="105"/>
                <w:vertAlign w:val="subscript"/>
              </w:rPr>
              <w:t>𝑡,𝑖</w:t>
            </w:r>
          </w:p>
        </w:tc>
        <w:tc>
          <w:tcPr>
            <w:tcW w:w="1950" w:type="dxa"/>
            <w:hideMark/>
          </w:tcPr>
          <w:p w14:paraId="37441356" w14:textId="552223BC" w:rsidR="001A2306" w:rsidRPr="00925811" w:rsidRDefault="007D725C" w:rsidP="001A2306">
            <w:r w:rsidRPr="00925811">
              <w:t>SRUC</w:t>
            </w:r>
            <w:r w:rsidRPr="00925811">
              <w:rPr>
                <w:rFonts w:ascii="Cambria Math" w:eastAsia="Cambria Math" w:hAnsi="Cambria Math"/>
                <w:w w:val="105"/>
                <w:vertAlign w:val="subscript"/>
              </w:rPr>
              <w:t>𝑡,𝑖</w:t>
            </w:r>
          </w:p>
        </w:tc>
      </w:tr>
      <w:tr w:rsidR="001A2306" w:rsidRPr="00925811" w14:paraId="5F31A528" w14:textId="77777777" w:rsidTr="00925811">
        <w:tc>
          <w:tcPr>
            <w:tcW w:w="988" w:type="dxa"/>
            <w:hideMark/>
          </w:tcPr>
          <w:p w14:paraId="14D85A82" w14:textId="77777777" w:rsidR="001A2306" w:rsidRPr="00925811" w:rsidRDefault="001A2306" w:rsidP="001A2306">
            <w:r w:rsidRPr="00925811">
              <w:t>1</w:t>
            </w:r>
          </w:p>
        </w:tc>
        <w:tc>
          <w:tcPr>
            <w:tcW w:w="6100" w:type="dxa"/>
            <w:hideMark/>
          </w:tcPr>
          <w:p w14:paraId="4B14E845" w14:textId="77777777" w:rsidR="001A2306" w:rsidRPr="00925811" w:rsidRDefault="001A2306" w:rsidP="001A2306">
            <w:r w:rsidRPr="00925811">
              <w:t>Gross MVA released by installing a ground mounted Transformer, determined in accordance with the Load Related Expenditure Volume Drivers Governance Document</w:t>
            </w:r>
          </w:p>
        </w:tc>
        <w:tc>
          <w:tcPr>
            <w:tcW w:w="1950" w:type="dxa"/>
            <w:hideMark/>
          </w:tcPr>
          <w:p w14:paraId="7C1F7DFF" w14:textId="54F5C7CC" w:rsidR="001A2306" w:rsidRPr="00925811" w:rsidRDefault="001A2306" w:rsidP="001A2306">
            <w:r w:rsidRPr="00925811">
              <w:t>£63,</w:t>
            </w:r>
            <w:r w:rsidR="009754CC" w:rsidRPr="00925811">
              <w:t>250</w:t>
            </w:r>
            <w:r w:rsidRPr="00925811">
              <w:t>/MVA</w:t>
            </w:r>
          </w:p>
        </w:tc>
      </w:tr>
      <w:tr w:rsidR="001A2306" w:rsidRPr="00925811" w14:paraId="3ABBA9D4" w14:textId="77777777" w:rsidTr="00925811">
        <w:tc>
          <w:tcPr>
            <w:tcW w:w="988" w:type="dxa"/>
            <w:hideMark/>
          </w:tcPr>
          <w:p w14:paraId="0E99E3C0" w14:textId="77777777" w:rsidR="001A2306" w:rsidRPr="00925811" w:rsidRDefault="001A2306" w:rsidP="001A2306">
            <w:r w:rsidRPr="00925811">
              <w:t>2</w:t>
            </w:r>
          </w:p>
        </w:tc>
        <w:tc>
          <w:tcPr>
            <w:tcW w:w="6100" w:type="dxa"/>
            <w:hideMark/>
          </w:tcPr>
          <w:p w14:paraId="40C2E5A9" w14:textId="77777777" w:rsidR="001A2306" w:rsidRPr="00925811" w:rsidRDefault="001A2306" w:rsidP="001A2306">
            <w:r w:rsidRPr="00925811">
              <w:t>Gross MVA released by installing a pole mounted Transformer, determined in accordance with the Load Related Expenditure Volume Drivers Governance Document</w:t>
            </w:r>
          </w:p>
        </w:tc>
        <w:tc>
          <w:tcPr>
            <w:tcW w:w="1950" w:type="dxa"/>
            <w:hideMark/>
          </w:tcPr>
          <w:p w14:paraId="0FF164FB" w14:textId="6E47DDD2" w:rsidR="001A2306" w:rsidRPr="00925811" w:rsidRDefault="001A2306" w:rsidP="001A2306">
            <w:r w:rsidRPr="00925811">
              <w:t>£89,</w:t>
            </w:r>
            <w:r w:rsidR="00983EDD" w:rsidRPr="00925811">
              <w:t>470</w:t>
            </w:r>
            <w:r w:rsidRPr="00925811">
              <w:t>/MVA</w:t>
            </w:r>
          </w:p>
        </w:tc>
      </w:tr>
      <w:tr w:rsidR="001A2306" w:rsidRPr="00925811" w14:paraId="1DBFC822" w14:textId="77777777" w:rsidTr="00925811">
        <w:tc>
          <w:tcPr>
            <w:tcW w:w="988" w:type="dxa"/>
          </w:tcPr>
          <w:p w14:paraId="4C6F1024" w14:textId="77777777" w:rsidR="001A2306" w:rsidRPr="00925811" w:rsidRDefault="001A2306" w:rsidP="001A2306">
            <w:r w:rsidRPr="00925811">
              <w:t>3</w:t>
            </w:r>
          </w:p>
        </w:tc>
        <w:tc>
          <w:tcPr>
            <w:tcW w:w="6100" w:type="dxa"/>
          </w:tcPr>
          <w:p w14:paraId="5BCB2505" w14:textId="77777777" w:rsidR="001A2306" w:rsidRPr="00925811" w:rsidRDefault="001A2306" w:rsidP="001A2306">
            <w:r w:rsidRPr="00925811">
              <w:t>Gross kilometres (km) of Low Voltage underground cables installed, determined in accordance with the Load Related Expenditure Volume Drivers Governance Document</w:t>
            </w:r>
          </w:p>
        </w:tc>
        <w:tc>
          <w:tcPr>
            <w:tcW w:w="1950" w:type="dxa"/>
          </w:tcPr>
          <w:p w14:paraId="1B5818E5" w14:textId="67D7187A" w:rsidR="001A2306" w:rsidRPr="00925811" w:rsidRDefault="001A2306" w:rsidP="001A2306">
            <w:r w:rsidRPr="00925811">
              <w:t>£141,3</w:t>
            </w:r>
            <w:r w:rsidR="005E3E79" w:rsidRPr="00925811">
              <w:t>1</w:t>
            </w:r>
            <w:r w:rsidRPr="00925811">
              <w:t>0/km</w:t>
            </w:r>
          </w:p>
        </w:tc>
      </w:tr>
      <w:tr w:rsidR="001A2306" w:rsidRPr="00925811" w14:paraId="77C6DAC2" w14:textId="77777777" w:rsidTr="00925811">
        <w:tc>
          <w:tcPr>
            <w:tcW w:w="988" w:type="dxa"/>
          </w:tcPr>
          <w:p w14:paraId="616D8A01" w14:textId="77777777" w:rsidR="001A2306" w:rsidRPr="00925811" w:rsidRDefault="001A2306" w:rsidP="001A2306">
            <w:r w:rsidRPr="00925811">
              <w:t>4</w:t>
            </w:r>
          </w:p>
        </w:tc>
        <w:tc>
          <w:tcPr>
            <w:tcW w:w="6100" w:type="dxa"/>
          </w:tcPr>
          <w:p w14:paraId="42543768" w14:textId="77777777" w:rsidR="001A2306" w:rsidRPr="00925811" w:rsidRDefault="001A2306" w:rsidP="001A2306">
            <w:r w:rsidRPr="00925811">
              <w:t>Gross kilometres (km) of high voltage underground cables installed, determined in accordance with the Load Related Expenditure Volume Drivers Governance Document</w:t>
            </w:r>
          </w:p>
        </w:tc>
        <w:tc>
          <w:tcPr>
            <w:tcW w:w="1950" w:type="dxa"/>
          </w:tcPr>
          <w:p w14:paraId="33DE71F7" w14:textId="5CD263E7" w:rsidR="001A2306" w:rsidRPr="00925811" w:rsidRDefault="001A2306" w:rsidP="001A2306">
            <w:r w:rsidRPr="00925811">
              <w:t>£</w:t>
            </w:r>
            <w:r w:rsidR="000A39C3" w:rsidRPr="00925811">
              <w:t>127</w:t>
            </w:r>
            <w:r w:rsidR="00225F37" w:rsidRPr="00925811">
              <w:t>,270</w:t>
            </w:r>
            <w:r w:rsidRPr="00925811">
              <w:t>/km</w:t>
            </w:r>
          </w:p>
        </w:tc>
      </w:tr>
      <w:tr w:rsidR="001A2306" w:rsidRPr="00925811" w14:paraId="350F74ED" w14:textId="77777777" w:rsidTr="00925811">
        <w:tc>
          <w:tcPr>
            <w:tcW w:w="988" w:type="dxa"/>
            <w:hideMark/>
          </w:tcPr>
          <w:p w14:paraId="22C33000" w14:textId="77777777" w:rsidR="001A2306" w:rsidRPr="00925811" w:rsidRDefault="001A2306" w:rsidP="001A2306">
            <w:r w:rsidRPr="00925811">
              <w:t>5</w:t>
            </w:r>
          </w:p>
        </w:tc>
        <w:tc>
          <w:tcPr>
            <w:tcW w:w="6100" w:type="dxa"/>
            <w:hideMark/>
          </w:tcPr>
          <w:p w14:paraId="35153CA7" w14:textId="77777777" w:rsidR="001A2306" w:rsidRPr="00925811" w:rsidRDefault="001A2306" w:rsidP="001A2306">
            <w:r w:rsidRPr="00925811">
              <w:t>Gross kilometres (km) of Low Voltage overhead lines installed, determined in accordance with the Load Related Expenditure Volume Drivers Governance Document</w:t>
            </w:r>
          </w:p>
        </w:tc>
        <w:tc>
          <w:tcPr>
            <w:tcW w:w="1950" w:type="dxa"/>
            <w:hideMark/>
          </w:tcPr>
          <w:p w14:paraId="0AC4A58B" w14:textId="5398807E" w:rsidR="001A2306" w:rsidRPr="00925811" w:rsidRDefault="001A2306" w:rsidP="001A2306">
            <w:r w:rsidRPr="00925811">
              <w:t>£49,</w:t>
            </w:r>
            <w:r w:rsidR="00C44EE4" w:rsidRPr="00925811">
              <w:t>770</w:t>
            </w:r>
            <w:r w:rsidRPr="00925811">
              <w:t>/km</w:t>
            </w:r>
          </w:p>
        </w:tc>
      </w:tr>
      <w:tr w:rsidR="001A2306" w:rsidRPr="00925811" w14:paraId="3954D30F" w14:textId="77777777" w:rsidTr="00925811">
        <w:tc>
          <w:tcPr>
            <w:tcW w:w="988" w:type="dxa"/>
            <w:hideMark/>
          </w:tcPr>
          <w:p w14:paraId="2D05811D" w14:textId="77777777" w:rsidR="001A2306" w:rsidRPr="00925811" w:rsidRDefault="001A2306" w:rsidP="001A2306">
            <w:r w:rsidRPr="00925811">
              <w:t>6</w:t>
            </w:r>
          </w:p>
        </w:tc>
        <w:tc>
          <w:tcPr>
            <w:tcW w:w="6100" w:type="dxa"/>
            <w:hideMark/>
          </w:tcPr>
          <w:p w14:paraId="47370748" w14:textId="77777777" w:rsidR="001A2306" w:rsidRPr="00925811" w:rsidRDefault="001A2306" w:rsidP="001A2306">
            <w:r w:rsidRPr="00925811">
              <w:t>Gross kilometres (km) of high voltage overhead lines installed, determined in accordance with the Load Related Expenditure Volume Drivers Governance Document</w:t>
            </w:r>
          </w:p>
        </w:tc>
        <w:tc>
          <w:tcPr>
            <w:tcW w:w="1950" w:type="dxa"/>
            <w:hideMark/>
          </w:tcPr>
          <w:p w14:paraId="251F3584" w14:textId="77777777" w:rsidR="001A2306" w:rsidRPr="00925811" w:rsidRDefault="001A2306" w:rsidP="001A2306">
            <w:r w:rsidRPr="00925811">
              <w:t>£39,600/km</w:t>
            </w:r>
          </w:p>
        </w:tc>
      </w:tr>
      <w:tr w:rsidR="001A2306" w:rsidRPr="00925811" w14:paraId="6CD077F0" w14:textId="77777777" w:rsidTr="00925811">
        <w:tc>
          <w:tcPr>
            <w:tcW w:w="988" w:type="dxa"/>
          </w:tcPr>
          <w:p w14:paraId="0631B295" w14:textId="77777777" w:rsidR="001A2306" w:rsidRPr="00925811" w:rsidRDefault="001A2306" w:rsidP="001A2306">
            <w:r w:rsidRPr="00925811">
              <w:t>7</w:t>
            </w:r>
          </w:p>
        </w:tc>
        <w:tc>
          <w:tcPr>
            <w:tcW w:w="6100" w:type="dxa"/>
          </w:tcPr>
          <w:p w14:paraId="3B9CA039" w14:textId="77777777" w:rsidR="001A2306" w:rsidRPr="00925811" w:rsidRDefault="001A2306" w:rsidP="001A2306">
            <w:r w:rsidRPr="00925811">
              <w:t>Gross MVA or km deferred through the procurement of flexibility services, determined in accordance with the Load Related Expenditure Volume Drivers Governance Document</w:t>
            </w:r>
          </w:p>
        </w:tc>
        <w:tc>
          <w:tcPr>
            <w:tcW w:w="1950" w:type="dxa"/>
          </w:tcPr>
          <w:p w14:paraId="02BB76FD" w14:textId="77777777" w:rsidR="001A2306" w:rsidRPr="00925811" w:rsidRDefault="001A2306" w:rsidP="001A2306">
            <w:r w:rsidRPr="00925811">
              <w:t>Derived in accordance with paragraph 3.9.6</w:t>
            </w:r>
          </w:p>
        </w:tc>
      </w:tr>
    </w:tbl>
    <w:p w14:paraId="14961C97" w14:textId="77777777" w:rsidR="001A2306" w:rsidRPr="00925811" w:rsidRDefault="001A2306" w:rsidP="001A2306">
      <w:pPr>
        <w:pStyle w:val="AppendixHeading"/>
      </w:pPr>
    </w:p>
    <w:p w14:paraId="5DD394B6" w14:textId="77777777" w:rsidR="001A2306" w:rsidRPr="00925811" w:rsidRDefault="001A2306" w:rsidP="001A2306">
      <w:pPr>
        <w:pStyle w:val="Caption"/>
      </w:pPr>
      <w:r w:rsidRPr="00925811">
        <w:t>LVSVD</w:t>
      </w:r>
      <w:r w:rsidRPr="00925811">
        <w:rPr>
          <w:rStyle w:val="Subscript"/>
        </w:rPr>
        <w:t>t</w:t>
      </w:r>
      <w:r w:rsidRPr="00925811">
        <w:t xml:space="preserve"> unit cost by activity type (£)</w:t>
      </w:r>
    </w:p>
    <w:tbl>
      <w:tblPr>
        <w:tblStyle w:val="AppendixTable"/>
        <w:tblW w:w="9067" w:type="dxa"/>
        <w:tblLayout w:type="fixed"/>
        <w:tblLook w:val="04A0" w:firstRow="1" w:lastRow="0" w:firstColumn="1" w:lastColumn="0" w:noHBand="0" w:noVBand="1"/>
      </w:tblPr>
      <w:tblGrid>
        <w:gridCol w:w="988"/>
        <w:gridCol w:w="6212"/>
        <w:gridCol w:w="1867"/>
      </w:tblGrid>
      <w:tr w:rsidR="001A2306" w:rsidRPr="00925811" w14:paraId="0AA71B76" w14:textId="77777777" w:rsidTr="00925811">
        <w:trPr>
          <w:cnfStyle w:val="100000000000" w:firstRow="1" w:lastRow="0" w:firstColumn="0" w:lastColumn="0" w:oddVBand="0" w:evenVBand="0" w:oddHBand="0" w:evenHBand="0" w:firstRowFirstColumn="0" w:firstRowLastColumn="0" w:lastRowFirstColumn="0" w:lastRowLastColumn="0"/>
        </w:trPr>
        <w:tc>
          <w:tcPr>
            <w:tcW w:w="988" w:type="dxa"/>
            <w:hideMark/>
          </w:tcPr>
          <w:p w14:paraId="18FCEB60" w14:textId="18959CB7" w:rsidR="001A2306" w:rsidRPr="00925811" w:rsidRDefault="001A0E41" w:rsidP="001A2306">
            <w:r w:rsidRPr="00925811">
              <w:t xml:space="preserve">Type </w:t>
            </w:r>
            <w:r w:rsidR="001A2306" w:rsidRPr="00925811">
              <w:t>i</w:t>
            </w:r>
          </w:p>
        </w:tc>
        <w:tc>
          <w:tcPr>
            <w:tcW w:w="6212" w:type="dxa"/>
            <w:hideMark/>
          </w:tcPr>
          <w:p w14:paraId="39DE92E0" w14:textId="38313D02" w:rsidR="001A2306" w:rsidRPr="00925811" w:rsidRDefault="001A2306" w:rsidP="001A2306">
            <w:r w:rsidRPr="00925811">
              <w:t xml:space="preserve">Activity delivered </w:t>
            </w:r>
            <w:r w:rsidR="008D3D79" w:rsidRPr="00925811">
              <w:t>LVSAR</w:t>
            </w:r>
            <w:r w:rsidR="008D3D79" w:rsidRPr="00925811">
              <w:rPr>
                <w:rFonts w:ascii="Cambria Math" w:eastAsia="Cambria Math" w:hAnsi="Cambria Math"/>
                <w:w w:val="105"/>
                <w:vertAlign w:val="subscript"/>
              </w:rPr>
              <w:t>𝑡,𝑖</w:t>
            </w:r>
          </w:p>
        </w:tc>
        <w:tc>
          <w:tcPr>
            <w:tcW w:w="1867" w:type="dxa"/>
            <w:hideMark/>
          </w:tcPr>
          <w:p w14:paraId="2AB55C6A" w14:textId="5EE13EF0" w:rsidR="001A2306" w:rsidRPr="00925811" w:rsidRDefault="002E344A" w:rsidP="001A2306">
            <w:r w:rsidRPr="00925811">
              <w:t>LVSUC</w:t>
            </w:r>
            <w:r w:rsidRPr="00925811">
              <w:rPr>
                <w:rFonts w:ascii="Cambria Math" w:eastAsia="Cambria Math" w:hAnsi="Cambria Math"/>
                <w:w w:val="105"/>
                <w:vertAlign w:val="subscript"/>
              </w:rPr>
              <w:t>𝑡,𝑖</w:t>
            </w:r>
          </w:p>
        </w:tc>
      </w:tr>
      <w:tr w:rsidR="001A2306" w:rsidRPr="00925811" w14:paraId="2F975AE4" w14:textId="77777777" w:rsidTr="00925811">
        <w:tc>
          <w:tcPr>
            <w:tcW w:w="988" w:type="dxa"/>
            <w:hideMark/>
          </w:tcPr>
          <w:p w14:paraId="47D5463F" w14:textId="77777777" w:rsidR="001A2306" w:rsidRPr="00925811" w:rsidRDefault="001A2306" w:rsidP="001A2306">
            <w:r w:rsidRPr="00925811">
              <w:t>1</w:t>
            </w:r>
          </w:p>
        </w:tc>
        <w:tc>
          <w:tcPr>
            <w:tcW w:w="6212" w:type="dxa"/>
            <w:hideMark/>
          </w:tcPr>
          <w:p w14:paraId="5BF4CA8F" w14:textId="77777777" w:rsidR="001A2306" w:rsidRPr="00925811" w:rsidRDefault="001A2306" w:rsidP="001A2306">
            <w:r w:rsidRPr="00925811">
              <w:t>Overhead pole line – Low Voltage Service (overhead line) additions, determined in accordance with the Load Related Expenditure Volume Drivers Governance Document</w:t>
            </w:r>
          </w:p>
        </w:tc>
        <w:tc>
          <w:tcPr>
            <w:tcW w:w="1867" w:type="dxa"/>
            <w:hideMark/>
          </w:tcPr>
          <w:p w14:paraId="590BAA76" w14:textId="77777777" w:rsidR="001A2306" w:rsidRPr="00925811" w:rsidRDefault="001A2306" w:rsidP="001A2306">
            <w:r w:rsidRPr="00925811">
              <w:t>£350 each</w:t>
            </w:r>
          </w:p>
        </w:tc>
      </w:tr>
      <w:tr w:rsidR="001A2306" w:rsidRPr="00925811" w14:paraId="1ABCD72C" w14:textId="77777777" w:rsidTr="00925811">
        <w:tc>
          <w:tcPr>
            <w:tcW w:w="988" w:type="dxa"/>
            <w:hideMark/>
          </w:tcPr>
          <w:p w14:paraId="5C86B77D" w14:textId="77777777" w:rsidR="001A2306" w:rsidRPr="00925811" w:rsidRDefault="001A2306" w:rsidP="001A2306">
            <w:r w:rsidRPr="00925811">
              <w:t>2</w:t>
            </w:r>
          </w:p>
        </w:tc>
        <w:tc>
          <w:tcPr>
            <w:tcW w:w="6212" w:type="dxa"/>
            <w:hideMark/>
          </w:tcPr>
          <w:p w14:paraId="373A2E5F" w14:textId="77777777" w:rsidR="001A2306" w:rsidRPr="00925811" w:rsidRDefault="001A2306" w:rsidP="001A2306">
            <w:r w:rsidRPr="00925811">
              <w:t>Cable – Low Voltage Service (underground cable) additions, determined in accordance with the Load Related Expenditure Volume Drivers Governance Document</w:t>
            </w:r>
          </w:p>
        </w:tc>
        <w:tc>
          <w:tcPr>
            <w:tcW w:w="1867" w:type="dxa"/>
            <w:hideMark/>
          </w:tcPr>
          <w:p w14:paraId="4E11C4EF" w14:textId="77777777" w:rsidR="001A2306" w:rsidRPr="00925811" w:rsidRDefault="001A2306" w:rsidP="001A2306">
            <w:r w:rsidRPr="00925811">
              <w:t>£1,600 each</w:t>
            </w:r>
          </w:p>
        </w:tc>
      </w:tr>
      <w:tr w:rsidR="001A2306" w:rsidRPr="00925811" w14:paraId="75885C96" w14:textId="77777777" w:rsidTr="00925811">
        <w:tc>
          <w:tcPr>
            <w:tcW w:w="988" w:type="dxa"/>
            <w:hideMark/>
          </w:tcPr>
          <w:p w14:paraId="59977E5C" w14:textId="77777777" w:rsidR="001A2306" w:rsidRPr="00925811" w:rsidRDefault="001A2306" w:rsidP="001A2306">
            <w:r w:rsidRPr="00925811">
              <w:t>3</w:t>
            </w:r>
          </w:p>
        </w:tc>
        <w:tc>
          <w:tcPr>
            <w:tcW w:w="6212" w:type="dxa"/>
            <w:hideMark/>
          </w:tcPr>
          <w:p w14:paraId="23D78549" w14:textId="77777777" w:rsidR="001A2306" w:rsidRPr="00925811" w:rsidRDefault="001A2306" w:rsidP="001A2306">
            <w:r w:rsidRPr="00925811">
              <w:t>Switchgear - cut out (Metered) additions, determined in accordance with the Load Related Expenditure Volume Drivers Governance Document</w:t>
            </w:r>
          </w:p>
        </w:tc>
        <w:tc>
          <w:tcPr>
            <w:tcW w:w="1867" w:type="dxa"/>
            <w:hideMark/>
          </w:tcPr>
          <w:p w14:paraId="1E2110A5" w14:textId="77777777" w:rsidR="001A2306" w:rsidRPr="00925811" w:rsidRDefault="001A2306" w:rsidP="001A2306">
            <w:r w:rsidRPr="00925811">
              <w:t>£300 each</w:t>
            </w:r>
          </w:p>
        </w:tc>
      </w:tr>
      <w:tr w:rsidR="001A2306" w:rsidRPr="00925811" w14:paraId="720F4D56" w14:textId="77777777" w:rsidTr="00925811">
        <w:tc>
          <w:tcPr>
            <w:tcW w:w="988" w:type="dxa"/>
          </w:tcPr>
          <w:p w14:paraId="0B54CDBF" w14:textId="77777777" w:rsidR="001A2306" w:rsidRPr="00925811" w:rsidRDefault="001A2306" w:rsidP="001A2306">
            <w:r w:rsidRPr="00925811">
              <w:t>4</w:t>
            </w:r>
          </w:p>
        </w:tc>
        <w:tc>
          <w:tcPr>
            <w:tcW w:w="6212" w:type="dxa"/>
          </w:tcPr>
          <w:p w14:paraId="4F65D78D" w14:textId="77777777" w:rsidR="001A2306" w:rsidRPr="00925811" w:rsidRDefault="001A2306" w:rsidP="001A2306">
            <w:r w:rsidRPr="00925811">
              <w:t>Switchgear – fuse upgrade additions, determined in accordance with the Load Related Expenditure Volume Drivers Governance Document</w:t>
            </w:r>
          </w:p>
        </w:tc>
        <w:tc>
          <w:tcPr>
            <w:tcW w:w="1867" w:type="dxa"/>
          </w:tcPr>
          <w:p w14:paraId="110B1AC9" w14:textId="77777777" w:rsidR="001A2306" w:rsidRPr="00925811" w:rsidRDefault="001A2306" w:rsidP="001A2306">
            <w:r w:rsidRPr="00925811">
              <w:t>£130 each</w:t>
            </w:r>
          </w:p>
        </w:tc>
      </w:tr>
    </w:tbl>
    <w:p w14:paraId="5016BE8C" w14:textId="77777777" w:rsidR="001A2306" w:rsidRPr="00925811" w:rsidRDefault="001A2306" w:rsidP="001A2306">
      <w:pPr>
        <w:pStyle w:val="AppendixHeading"/>
      </w:pPr>
    </w:p>
    <w:p w14:paraId="1398E6B1" w14:textId="7F444983" w:rsidR="001A2306" w:rsidRPr="00925811" w:rsidRDefault="001A2306" w:rsidP="001A2306">
      <w:pPr>
        <w:pStyle w:val="Caption"/>
      </w:pPr>
      <w:r w:rsidRPr="00925811">
        <w:t xml:space="preserve">SRVD and LVSVD – Ex ante </w:t>
      </w:r>
      <w:r w:rsidR="00266437" w:rsidRPr="00925811">
        <w:t>a</w:t>
      </w:r>
      <w:r w:rsidRPr="00925811">
        <w:t xml:space="preserve">llowances and </w:t>
      </w:r>
      <w:r w:rsidR="00266437" w:rsidRPr="00925811">
        <w:t>c</w:t>
      </w:r>
      <w:r w:rsidRPr="00925811">
        <w:t xml:space="preserve">aps </w:t>
      </w:r>
      <w:r w:rsidR="00045682" w:rsidRPr="00925811">
        <w:t>for the Price Control Period</w:t>
      </w:r>
      <w:r w:rsidRPr="00925811">
        <w:t xml:space="preserve"> (£m)</w:t>
      </w:r>
    </w:p>
    <w:tbl>
      <w:tblPr>
        <w:tblStyle w:val="AppendixTable"/>
        <w:tblW w:w="9026" w:type="dxa"/>
        <w:tblLook w:val="04A0" w:firstRow="1" w:lastRow="0" w:firstColumn="1" w:lastColumn="0" w:noHBand="0" w:noVBand="1"/>
      </w:tblPr>
      <w:tblGrid>
        <w:gridCol w:w="1818"/>
        <w:gridCol w:w="1799"/>
        <w:gridCol w:w="2065"/>
        <w:gridCol w:w="1650"/>
        <w:gridCol w:w="1694"/>
      </w:tblGrid>
      <w:tr w:rsidR="001648DE" w:rsidRPr="00925811" w14:paraId="3C865ABF" w14:textId="77777777" w:rsidTr="00941412">
        <w:trPr>
          <w:cnfStyle w:val="100000000000" w:firstRow="1" w:lastRow="0" w:firstColumn="0" w:lastColumn="0" w:oddVBand="0" w:evenVBand="0" w:oddHBand="0" w:evenHBand="0" w:firstRowFirstColumn="0" w:firstRowLastColumn="0" w:lastRowFirstColumn="0" w:lastRowLastColumn="0"/>
          <w:trHeight w:val="20"/>
        </w:trPr>
        <w:tc>
          <w:tcPr>
            <w:tcW w:w="1818" w:type="dxa"/>
            <w:tcBorders>
              <w:bottom w:val="nil"/>
            </w:tcBorders>
            <w:hideMark/>
          </w:tcPr>
          <w:p w14:paraId="6BD6C201" w14:textId="77777777" w:rsidR="001648DE" w:rsidRPr="00925811" w:rsidRDefault="001648DE" w:rsidP="001A2306">
            <w:r w:rsidRPr="00925811">
              <w:t>Licensee</w:t>
            </w:r>
          </w:p>
        </w:tc>
        <w:tc>
          <w:tcPr>
            <w:tcW w:w="1799" w:type="dxa"/>
            <w:tcBorders>
              <w:right w:val="nil"/>
            </w:tcBorders>
            <w:hideMark/>
          </w:tcPr>
          <w:p w14:paraId="1C8F2AD8" w14:textId="77777777" w:rsidR="001648DE" w:rsidRPr="00925811" w:rsidRDefault="001648DE" w:rsidP="001A2306">
            <w:pPr>
              <w:rPr>
                <w:b w:val="0"/>
              </w:rPr>
            </w:pPr>
            <w:r w:rsidRPr="00925811">
              <w:t>SRVD (£m)</w:t>
            </w:r>
          </w:p>
        </w:tc>
        <w:tc>
          <w:tcPr>
            <w:tcW w:w="2065" w:type="dxa"/>
            <w:tcBorders>
              <w:left w:val="nil"/>
            </w:tcBorders>
          </w:tcPr>
          <w:p w14:paraId="28DD98ED" w14:textId="63004620" w:rsidR="001648DE" w:rsidRPr="00925811" w:rsidRDefault="001648DE" w:rsidP="001A2306"/>
        </w:tc>
        <w:tc>
          <w:tcPr>
            <w:tcW w:w="1650" w:type="dxa"/>
            <w:tcBorders>
              <w:right w:val="nil"/>
            </w:tcBorders>
          </w:tcPr>
          <w:p w14:paraId="05CDFDBA" w14:textId="77777777" w:rsidR="001648DE" w:rsidRPr="00925811" w:rsidRDefault="001648DE" w:rsidP="001A2306">
            <w:pPr>
              <w:rPr>
                <w:b w:val="0"/>
              </w:rPr>
            </w:pPr>
            <w:r w:rsidRPr="00925811">
              <w:t>LVSVD (£m)</w:t>
            </w:r>
          </w:p>
        </w:tc>
        <w:tc>
          <w:tcPr>
            <w:tcW w:w="1694" w:type="dxa"/>
            <w:tcBorders>
              <w:left w:val="nil"/>
            </w:tcBorders>
          </w:tcPr>
          <w:p w14:paraId="5840799D" w14:textId="1E503355" w:rsidR="001648DE" w:rsidRPr="00925811" w:rsidRDefault="001648DE" w:rsidP="001A2306"/>
        </w:tc>
      </w:tr>
      <w:tr w:rsidR="001A2306" w:rsidRPr="00925811" w14:paraId="06A29F0E" w14:textId="77777777" w:rsidTr="00941412">
        <w:trPr>
          <w:trHeight w:val="20"/>
        </w:trPr>
        <w:tc>
          <w:tcPr>
            <w:tcW w:w="1818" w:type="dxa"/>
            <w:tcBorders>
              <w:top w:val="nil"/>
            </w:tcBorders>
          </w:tcPr>
          <w:p w14:paraId="09541BA5" w14:textId="77777777" w:rsidR="001A2306" w:rsidRPr="00925811" w:rsidRDefault="001A2306" w:rsidP="001A2306"/>
        </w:tc>
        <w:tc>
          <w:tcPr>
            <w:tcW w:w="1799" w:type="dxa"/>
          </w:tcPr>
          <w:p w14:paraId="7AB53CA4" w14:textId="4C4830B2" w:rsidR="001A2306" w:rsidRPr="00925811" w:rsidRDefault="001A2306" w:rsidP="001A2306">
            <w:r w:rsidRPr="00925811">
              <w:t>Ex ante allowance for RIIO-ED2</w:t>
            </w:r>
          </w:p>
        </w:tc>
        <w:tc>
          <w:tcPr>
            <w:tcW w:w="2065" w:type="dxa"/>
          </w:tcPr>
          <w:p w14:paraId="15E44628" w14:textId="77777777" w:rsidR="001A2306" w:rsidRPr="00925811" w:rsidRDefault="001A2306" w:rsidP="001A2306">
            <w:r w:rsidRPr="00925811">
              <w:t>SRVD Cap</w:t>
            </w:r>
          </w:p>
        </w:tc>
        <w:tc>
          <w:tcPr>
            <w:tcW w:w="1650" w:type="dxa"/>
          </w:tcPr>
          <w:p w14:paraId="716439A1" w14:textId="77777777" w:rsidR="001A2306" w:rsidRPr="00925811" w:rsidRDefault="001A2306" w:rsidP="001A2306">
            <w:r w:rsidRPr="00925811">
              <w:t>Ex ante allowance for RIIO-ED2</w:t>
            </w:r>
          </w:p>
        </w:tc>
        <w:tc>
          <w:tcPr>
            <w:tcW w:w="1694" w:type="dxa"/>
          </w:tcPr>
          <w:p w14:paraId="2D03D22C" w14:textId="77777777" w:rsidR="001A2306" w:rsidRPr="00925811" w:rsidRDefault="001A2306" w:rsidP="001A2306">
            <w:r w:rsidRPr="00925811">
              <w:t>LVSVD Cap</w:t>
            </w:r>
          </w:p>
        </w:tc>
      </w:tr>
      <w:tr w:rsidR="00F83AD7" w:rsidRPr="00925811" w14:paraId="23D1948B" w14:textId="77777777" w:rsidTr="00941412">
        <w:trPr>
          <w:trHeight w:val="20"/>
        </w:trPr>
        <w:tc>
          <w:tcPr>
            <w:tcW w:w="1818" w:type="dxa"/>
            <w:hideMark/>
          </w:tcPr>
          <w:p w14:paraId="27BC90FD" w14:textId="77777777" w:rsidR="00F83AD7" w:rsidRPr="00925811" w:rsidRDefault="00F83AD7" w:rsidP="00F83AD7">
            <w:r w:rsidRPr="00925811">
              <w:t>ENWL</w:t>
            </w:r>
          </w:p>
        </w:tc>
        <w:tc>
          <w:tcPr>
            <w:tcW w:w="1799" w:type="dxa"/>
          </w:tcPr>
          <w:p w14:paraId="0812F688" w14:textId="02387108" w:rsidR="00F83AD7" w:rsidRPr="00925811" w:rsidRDefault="00F83AD7" w:rsidP="00F83AD7">
            <w:r w:rsidRPr="00925811">
              <w:t>19.77</w:t>
            </w:r>
          </w:p>
        </w:tc>
        <w:tc>
          <w:tcPr>
            <w:tcW w:w="2065" w:type="dxa"/>
          </w:tcPr>
          <w:p w14:paraId="5A8870DC" w14:textId="4A54EC57" w:rsidR="00F83AD7" w:rsidRPr="00925811" w:rsidRDefault="00F83AD7" w:rsidP="00F83AD7">
            <w:r w:rsidRPr="00925811">
              <w:t>39.20</w:t>
            </w:r>
          </w:p>
        </w:tc>
        <w:tc>
          <w:tcPr>
            <w:tcW w:w="1650" w:type="dxa"/>
          </w:tcPr>
          <w:p w14:paraId="3F5E7D44" w14:textId="36FB946F" w:rsidR="00F83AD7" w:rsidRPr="00925811" w:rsidRDefault="00F83AD7" w:rsidP="00F83AD7">
            <w:r w:rsidRPr="00925811">
              <w:t>21.18</w:t>
            </w:r>
          </w:p>
        </w:tc>
        <w:tc>
          <w:tcPr>
            <w:tcW w:w="1694" w:type="dxa"/>
          </w:tcPr>
          <w:p w14:paraId="26F86F46" w14:textId="6C7A3419" w:rsidR="00F83AD7" w:rsidRPr="00925811" w:rsidRDefault="00F83AD7" w:rsidP="00F83AD7">
            <w:r w:rsidRPr="00925811">
              <w:t>110.83</w:t>
            </w:r>
          </w:p>
        </w:tc>
      </w:tr>
      <w:tr w:rsidR="00941412" w:rsidRPr="00925811" w14:paraId="09FC0C32" w14:textId="77777777" w:rsidTr="00925811">
        <w:trPr>
          <w:trHeight w:val="20"/>
        </w:trPr>
        <w:tc>
          <w:tcPr>
            <w:tcW w:w="1818" w:type="dxa"/>
            <w:hideMark/>
          </w:tcPr>
          <w:p w14:paraId="3A3C503E" w14:textId="49E8458E" w:rsidR="00941412" w:rsidRPr="00925811" w:rsidRDefault="00941412" w:rsidP="00941412">
            <w:r w:rsidRPr="00925811">
              <w:t>NP</w:t>
            </w:r>
            <w:ins w:id="207" w:author="Dafydd Burton" w:date="2024-11-07T10:08:00Z" w16du:dateUtc="2024-11-07T10:08:00Z">
              <w:r w:rsidR="00142F17">
                <w:t>g</w:t>
              </w:r>
            </w:ins>
            <w:del w:id="208" w:author="Dafydd Burton" w:date="2024-11-07T10:08:00Z" w16du:dateUtc="2024-11-07T10:08:00Z">
              <w:r w:rsidRPr="00925811" w:rsidDel="00142F17">
                <w:delText>G</w:delText>
              </w:r>
            </w:del>
            <w:r w:rsidRPr="00925811">
              <w:t>N</w:t>
            </w:r>
          </w:p>
        </w:tc>
        <w:tc>
          <w:tcPr>
            <w:tcW w:w="1799" w:type="dxa"/>
            <w:vAlign w:val="bottom"/>
          </w:tcPr>
          <w:p w14:paraId="36DF39C2" w14:textId="1A3D5788" w:rsidR="00941412" w:rsidRPr="00925811" w:rsidRDefault="00941412" w:rsidP="00941412">
            <w:r w:rsidRPr="00925811">
              <w:rPr>
                <w:rFonts w:asciiTheme="minorHAnsi" w:hAnsiTheme="minorHAnsi" w:cs="Calibri"/>
                <w:color w:val="000000"/>
              </w:rPr>
              <w:t>35.45</w:t>
            </w:r>
          </w:p>
        </w:tc>
        <w:tc>
          <w:tcPr>
            <w:tcW w:w="2065" w:type="dxa"/>
            <w:vAlign w:val="bottom"/>
          </w:tcPr>
          <w:p w14:paraId="2CB79C26" w14:textId="2D528E79" w:rsidR="00941412" w:rsidRPr="00925811" w:rsidRDefault="00941412" w:rsidP="00941412">
            <w:r w:rsidRPr="00925811">
              <w:rPr>
                <w:rFonts w:asciiTheme="minorHAnsi" w:hAnsiTheme="minorHAnsi"/>
              </w:rPr>
              <w:t>62.53</w:t>
            </w:r>
          </w:p>
        </w:tc>
        <w:tc>
          <w:tcPr>
            <w:tcW w:w="1650" w:type="dxa"/>
            <w:vAlign w:val="bottom"/>
          </w:tcPr>
          <w:p w14:paraId="1AEE1B06" w14:textId="044B6ADA" w:rsidR="00941412" w:rsidRPr="00925811" w:rsidRDefault="00941412" w:rsidP="00941412">
            <w:r w:rsidRPr="00925811">
              <w:rPr>
                <w:rFonts w:asciiTheme="minorHAnsi" w:hAnsiTheme="minorHAnsi" w:cs="Calibri"/>
                <w:color w:val="000000"/>
              </w:rPr>
              <w:t>18.59</w:t>
            </w:r>
          </w:p>
        </w:tc>
        <w:tc>
          <w:tcPr>
            <w:tcW w:w="1694" w:type="dxa"/>
          </w:tcPr>
          <w:p w14:paraId="3B8F7804" w14:textId="5C4EE923" w:rsidR="00941412" w:rsidRPr="00925811" w:rsidRDefault="00941412" w:rsidP="00941412">
            <w:r w:rsidRPr="00925811">
              <w:t>49.71</w:t>
            </w:r>
          </w:p>
        </w:tc>
      </w:tr>
      <w:tr w:rsidR="00941412" w:rsidRPr="00925811" w14:paraId="558FF44B" w14:textId="77777777" w:rsidTr="00925811">
        <w:trPr>
          <w:trHeight w:val="20"/>
        </w:trPr>
        <w:tc>
          <w:tcPr>
            <w:tcW w:w="1818" w:type="dxa"/>
            <w:hideMark/>
          </w:tcPr>
          <w:p w14:paraId="256C8C5E" w14:textId="44AAD975" w:rsidR="00941412" w:rsidRPr="00925811" w:rsidRDefault="00941412" w:rsidP="00941412">
            <w:r w:rsidRPr="00925811">
              <w:t>NP</w:t>
            </w:r>
            <w:ins w:id="209" w:author="Dafydd Burton" w:date="2024-11-07T10:08:00Z" w16du:dateUtc="2024-11-07T10:08:00Z">
              <w:r w:rsidR="00142F17">
                <w:t>g</w:t>
              </w:r>
            </w:ins>
            <w:del w:id="210" w:author="Dafydd Burton" w:date="2024-11-07T10:08:00Z" w16du:dateUtc="2024-11-07T10:08:00Z">
              <w:r w:rsidRPr="00925811" w:rsidDel="00142F17">
                <w:delText>G</w:delText>
              </w:r>
            </w:del>
            <w:r w:rsidRPr="00925811">
              <w:t>Y</w:t>
            </w:r>
          </w:p>
        </w:tc>
        <w:tc>
          <w:tcPr>
            <w:tcW w:w="1799" w:type="dxa"/>
            <w:vAlign w:val="bottom"/>
          </w:tcPr>
          <w:p w14:paraId="5051C073" w14:textId="350AAD91" w:rsidR="00941412" w:rsidRPr="00925811" w:rsidRDefault="00941412" w:rsidP="00941412">
            <w:r w:rsidRPr="00925811">
              <w:rPr>
                <w:rFonts w:asciiTheme="minorHAnsi" w:hAnsiTheme="minorHAnsi" w:cs="Calibri"/>
                <w:color w:val="000000"/>
              </w:rPr>
              <w:t>76.14</w:t>
            </w:r>
          </w:p>
        </w:tc>
        <w:tc>
          <w:tcPr>
            <w:tcW w:w="2065" w:type="dxa"/>
            <w:vAlign w:val="bottom"/>
          </w:tcPr>
          <w:p w14:paraId="6B50CE7F" w14:textId="319DFFD1" w:rsidR="00941412" w:rsidRPr="00925811" w:rsidRDefault="00941412" w:rsidP="00941412">
            <w:r w:rsidRPr="00925811">
              <w:rPr>
                <w:rFonts w:asciiTheme="minorHAnsi" w:hAnsiTheme="minorHAnsi" w:cs="Calibri"/>
                <w:color w:val="000000"/>
              </w:rPr>
              <w:t>114.17</w:t>
            </w:r>
          </w:p>
        </w:tc>
        <w:tc>
          <w:tcPr>
            <w:tcW w:w="1650" w:type="dxa"/>
            <w:vAlign w:val="bottom"/>
          </w:tcPr>
          <w:p w14:paraId="160ECC5C" w14:textId="63978A7F" w:rsidR="00941412" w:rsidRPr="00925811" w:rsidRDefault="00941412" w:rsidP="00941412">
            <w:r w:rsidRPr="00925811">
              <w:rPr>
                <w:rFonts w:asciiTheme="minorHAnsi" w:hAnsiTheme="minorHAnsi" w:cs="Calibri"/>
                <w:color w:val="000000"/>
              </w:rPr>
              <w:t>31.43</w:t>
            </w:r>
          </w:p>
        </w:tc>
        <w:tc>
          <w:tcPr>
            <w:tcW w:w="1694" w:type="dxa"/>
          </w:tcPr>
          <w:p w14:paraId="50C2A064" w14:textId="47A903D3" w:rsidR="00941412" w:rsidRPr="00925811" w:rsidRDefault="00941412" w:rsidP="00941412">
            <w:r w:rsidRPr="00925811">
              <w:t>74.88</w:t>
            </w:r>
          </w:p>
        </w:tc>
      </w:tr>
      <w:tr w:rsidR="00F83AD7" w:rsidRPr="00925811" w14:paraId="22353E96" w14:textId="77777777" w:rsidTr="00941412">
        <w:trPr>
          <w:trHeight w:val="20"/>
        </w:trPr>
        <w:tc>
          <w:tcPr>
            <w:tcW w:w="1818" w:type="dxa"/>
            <w:hideMark/>
          </w:tcPr>
          <w:p w14:paraId="0E9BC488" w14:textId="77777777" w:rsidR="00F83AD7" w:rsidRPr="00925811" w:rsidRDefault="00F83AD7" w:rsidP="00F83AD7">
            <w:r w:rsidRPr="00925811">
              <w:t>WMID</w:t>
            </w:r>
          </w:p>
        </w:tc>
        <w:tc>
          <w:tcPr>
            <w:tcW w:w="1799" w:type="dxa"/>
          </w:tcPr>
          <w:p w14:paraId="08CF3C5F" w14:textId="3A049FC0" w:rsidR="00F83AD7" w:rsidRPr="00925811" w:rsidRDefault="00F83AD7" w:rsidP="00F83AD7">
            <w:r w:rsidRPr="00925811">
              <w:t>64.76</w:t>
            </w:r>
          </w:p>
        </w:tc>
        <w:tc>
          <w:tcPr>
            <w:tcW w:w="2065" w:type="dxa"/>
          </w:tcPr>
          <w:p w14:paraId="114BCD60" w14:textId="5E716A61" w:rsidR="00F83AD7" w:rsidRPr="00925811" w:rsidRDefault="00F83AD7" w:rsidP="00F83AD7">
            <w:r w:rsidRPr="00925811">
              <w:t>119.33</w:t>
            </w:r>
          </w:p>
        </w:tc>
        <w:tc>
          <w:tcPr>
            <w:tcW w:w="1650" w:type="dxa"/>
          </w:tcPr>
          <w:p w14:paraId="24128C95" w14:textId="400AFF14" w:rsidR="00F83AD7" w:rsidRPr="00925811" w:rsidRDefault="00F83AD7" w:rsidP="00F83AD7">
            <w:r w:rsidRPr="00925811">
              <w:t>18.64</w:t>
            </w:r>
          </w:p>
        </w:tc>
        <w:tc>
          <w:tcPr>
            <w:tcW w:w="1694" w:type="dxa"/>
          </w:tcPr>
          <w:p w14:paraId="76A7E626" w14:textId="00E87511" w:rsidR="00F83AD7" w:rsidRPr="00925811" w:rsidRDefault="00F83AD7" w:rsidP="00F83AD7">
            <w:r w:rsidRPr="00925811">
              <w:t>35.04</w:t>
            </w:r>
          </w:p>
        </w:tc>
      </w:tr>
      <w:tr w:rsidR="00F83AD7" w:rsidRPr="00925811" w14:paraId="042045EA" w14:textId="77777777" w:rsidTr="00941412">
        <w:trPr>
          <w:trHeight w:val="20"/>
        </w:trPr>
        <w:tc>
          <w:tcPr>
            <w:tcW w:w="1818" w:type="dxa"/>
            <w:hideMark/>
          </w:tcPr>
          <w:p w14:paraId="6FAEC0DA" w14:textId="77777777" w:rsidR="00F83AD7" w:rsidRPr="00925811" w:rsidRDefault="00F83AD7" w:rsidP="00F83AD7">
            <w:r w:rsidRPr="00925811">
              <w:t>EMID</w:t>
            </w:r>
          </w:p>
        </w:tc>
        <w:tc>
          <w:tcPr>
            <w:tcW w:w="1799" w:type="dxa"/>
          </w:tcPr>
          <w:p w14:paraId="1E296C86" w14:textId="70DFB5A2" w:rsidR="00F83AD7" w:rsidRPr="00925811" w:rsidRDefault="00F83AD7" w:rsidP="00F83AD7">
            <w:r w:rsidRPr="00925811">
              <w:t>56.44</w:t>
            </w:r>
          </w:p>
        </w:tc>
        <w:tc>
          <w:tcPr>
            <w:tcW w:w="2065" w:type="dxa"/>
          </w:tcPr>
          <w:p w14:paraId="363517F0" w14:textId="51480B5A" w:rsidR="00F83AD7" w:rsidRPr="00925811" w:rsidRDefault="00F83AD7" w:rsidP="00F83AD7">
            <w:r w:rsidRPr="00925811">
              <w:t>111.52</w:t>
            </w:r>
          </w:p>
        </w:tc>
        <w:tc>
          <w:tcPr>
            <w:tcW w:w="1650" w:type="dxa"/>
          </w:tcPr>
          <w:p w14:paraId="2DE42210" w14:textId="53E858AE" w:rsidR="00F83AD7" w:rsidRPr="00925811" w:rsidRDefault="00F83AD7" w:rsidP="00F83AD7">
            <w:r w:rsidRPr="00925811">
              <w:t>20.94</w:t>
            </w:r>
          </w:p>
        </w:tc>
        <w:tc>
          <w:tcPr>
            <w:tcW w:w="1694" w:type="dxa"/>
          </w:tcPr>
          <w:p w14:paraId="23FB8B6B" w14:textId="139EF503" w:rsidR="00F83AD7" w:rsidRPr="00925811" w:rsidRDefault="00F83AD7" w:rsidP="00F83AD7">
            <w:r w:rsidRPr="00925811">
              <w:t>48.46</w:t>
            </w:r>
          </w:p>
        </w:tc>
      </w:tr>
      <w:tr w:rsidR="00F83AD7" w:rsidRPr="00925811" w14:paraId="4EDC0537" w14:textId="77777777" w:rsidTr="00941412">
        <w:trPr>
          <w:trHeight w:val="20"/>
        </w:trPr>
        <w:tc>
          <w:tcPr>
            <w:tcW w:w="1818" w:type="dxa"/>
            <w:hideMark/>
          </w:tcPr>
          <w:p w14:paraId="6526E4C4" w14:textId="77777777" w:rsidR="00F83AD7" w:rsidRPr="00925811" w:rsidRDefault="00F83AD7" w:rsidP="00F83AD7">
            <w:r w:rsidRPr="00925811">
              <w:t>SWALES</w:t>
            </w:r>
          </w:p>
        </w:tc>
        <w:tc>
          <w:tcPr>
            <w:tcW w:w="1799" w:type="dxa"/>
          </w:tcPr>
          <w:p w14:paraId="20232D57" w14:textId="542A39D9" w:rsidR="00F83AD7" w:rsidRPr="00925811" w:rsidRDefault="00F83AD7" w:rsidP="00F83AD7">
            <w:r w:rsidRPr="00925811">
              <w:t>39.22</w:t>
            </w:r>
          </w:p>
        </w:tc>
        <w:tc>
          <w:tcPr>
            <w:tcW w:w="2065" w:type="dxa"/>
          </w:tcPr>
          <w:p w14:paraId="008F18EF" w14:textId="72FA17CA" w:rsidR="00F83AD7" w:rsidRPr="00925811" w:rsidRDefault="00F83AD7" w:rsidP="00F83AD7">
            <w:r w:rsidRPr="00925811">
              <w:t>65.04</w:t>
            </w:r>
          </w:p>
        </w:tc>
        <w:tc>
          <w:tcPr>
            <w:tcW w:w="1650" w:type="dxa"/>
          </w:tcPr>
          <w:p w14:paraId="0CBC3064" w14:textId="7F6F980A" w:rsidR="00F83AD7" w:rsidRPr="00925811" w:rsidRDefault="00F83AD7" w:rsidP="00F83AD7">
            <w:r w:rsidRPr="00925811">
              <w:t>6.55</w:t>
            </w:r>
          </w:p>
        </w:tc>
        <w:tc>
          <w:tcPr>
            <w:tcW w:w="1694" w:type="dxa"/>
          </w:tcPr>
          <w:p w14:paraId="2A991C36" w14:textId="7728BAFB" w:rsidR="00F83AD7" w:rsidRPr="00925811" w:rsidRDefault="00F83AD7" w:rsidP="00F83AD7">
            <w:r w:rsidRPr="00925811">
              <w:t>22.41</w:t>
            </w:r>
          </w:p>
        </w:tc>
      </w:tr>
      <w:tr w:rsidR="00F83AD7" w:rsidRPr="00925811" w14:paraId="3BA19264" w14:textId="77777777" w:rsidTr="00941412">
        <w:trPr>
          <w:trHeight w:val="20"/>
        </w:trPr>
        <w:tc>
          <w:tcPr>
            <w:tcW w:w="1818" w:type="dxa"/>
            <w:hideMark/>
          </w:tcPr>
          <w:p w14:paraId="69C0FD03" w14:textId="77777777" w:rsidR="00F83AD7" w:rsidRPr="00925811" w:rsidRDefault="00F83AD7" w:rsidP="00F83AD7">
            <w:r w:rsidRPr="00925811">
              <w:t>SWEST</w:t>
            </w:r>
          </w:p>
        </w:tc>
        <w:tc>
          <w:tcPr>
            <w:tcW w:w="1799" w:type="dxa"/>
          </w:tcPr>
          <w:p w14:paraId="2BB73F26" w14:textId="709A190E" w:rsidR="00F83AD7" w:rsidRPr="00925811" w:rsidRDefault="00F83AD7" w:rsidP="00F83AD7">
            <w:r w:rsidRPr="00925811">
              <w:t>44.29</w:t>
            </w:r>
          </w:p>
        </w:tc>
        <w:tc>
          <w:tcPr>
            <w:tcW w:w="2065" w:type="dxa"/>
          </w:tcPr>
          <w:p w14:paraId="2FFE4D3A" w14:textId="62C02140" w:rsidR="00F83AD7" w:rsidRPr="00925811" w:rsidRDefault="00F83AD7" w:rsidP="00F83AD7">
            <w:r w:rsidRPr="00925811">
              <w:t>85.78</w:t>
            </w:r>
          </w:p>
        </w:tc>
        <w:tc>
          <w:tcPr>
            <w:tcW w:w="1650" w:type="dxa"/>
          </w:tcPr>
          <w:p w14:paraId="49E57B4B" w14:textId="7FC87521" w:rsidR="00F83AD7" w:rsidRPr="00925811" w:rsidRDefault="00F83AD7" w:rsidP="00F83AD7">
            <w:r w:rsidRPr="00925811">
              <w:t>9.25</w:t>
            </w:r>
          </w:p>
        </w:tc>
        <w:tc>
          <w:tcPr>
            <w:tcW w:w="1694" w:type="dxa"/>
          </w:tcPr>
          <w:p w14:paraId="03B7C231" w14:textId="48426DDF" w:rsidR="00F83AD7" w:rsidRPr="00925811" w:rsidRDefault="00F83AD7" w:rsidP="00F83AD7">
            <w:r w:rsidRPr="00925811">
              <w:t>19.18</w:t>
            </w:r>
          </w:p>
        </w:tc>
      </w:tr>
      <w:tr w:rsidR="00F83AD7" w:rsidRPr="00925811" w14:paraId="2FF51736" w14:textId="77777777" w:rsidTr="00941412">
        <w:trPr>
          <w:trHeight w:val="20"/>
        </w:trPr>
        <w:tc>
          <w:tcPr>
            <w:tcW w:w="1818" w:type="dxa"/>
            <w:hideMark/>
          </w:tcPr>
          <w:p w14:paraId="4079CFD5" w14:textId="77777777" w:rsidR="00F83AD7" w:rsidRPr="00925811" w:rsidRDefault="00F83AD7" w:rsidP="00F83AD7">
            <w:r w:rsidRPr="00925811">
              <w:t>LPN</w:t>
            </w:r>
          </w:p>
        </w:tc>
        <w:tc>
          <w:tcPr>
            <w:tcW w:w="1799" w:type="dxa"/>
          </w:tcPr>
          <w:p w14:paraId="1C26FF7D" w14:textId="377DD9A8" w:rsidR="00F83AD7" w:rsidRPr="00925811" w:rsidRDefault="00F83AD7" w:rsidP="00F83AD7">
            <w:r w:rsidRPr="00925811">
              <w:t>34.12</w:t>
            </w:r>
          </w:p>
        </w:tc>
        <w:tc>
          <w:tcPr>
            <w:tcW w:w="2065" w:type="dxa"/>
          </w:tcPr>
          <w:p w14:paraId="1F242179" w14:textId="7213CD1B" w:rsidR="00F83AD7" w:rsidRPr="00925811" w:rsidRDefault="00F83AD7" w:rsidP="00F83AD7">
            <w:r w:rsidRPr="00925811">
              <w:t>72.49</w:t>
            </w:r>
          </w:p>
        </w:tc>
        <w:tc>
          <w:tcPr>
            <w:tcW w:w="1650" w:type="dxa"/>
          </w:tcPr>
          <w:p w14:paraId="4824E83D" w14:textId="7CB08528" w:rsidR="00F83AD7" w:rsidRPr="00925811" w:rsidRDefault="00F83AD7" w:rsidP="00F83AD7">
            <w:r w:rsidRPr="00925811">
              <w:t>5.13</w:t>
            </w:r>
          </w:p>
        </w:tc>
        <w:tc>
          <w:tcPr>
            <w:tcW w:w="1694" w:type="dxa"/>
          </w:tcPr>
          <w:p w14:paraId="4AEE385D" w14:textId="1AF15595" w:rsidR="00F83AD7" w:rsidRPr="00925811" w:rsidRDefault="00F83AD7" w:rsidP="00F83AD7">
            <w:r w:rsidRPr="00925811">
              <w:t>19.09</w:t>
            </w:r>
          </w:p>
        </w:tc>
      </w:tr>
      <w:tr w:rsidR="00F83AD7" w:rsidRPr="00925811" w14:paraId="29F0FB67" w14:textId="77777777" w:rsidTr="00941412">
        <w:trPr>
          <w:trHeight w:val="20"/>
        </w:trPr>
        <w:tc>
          <w:tcPr>
            <w:tcW w:w="1818" w:type="dxa"/>
            <w:hideMark/>
          </w:tcPr>
          <w:p w14:paraId="68883AC5" w14:textId="77777777" w:rsidR="00F83AD7" w:rsidRPr="00925811" w:rsidRDefault="00F83AD7" w:rsidP="00F83AD7">
            <w:r w:rsidRPr="00925811">
              <w:t>SPN</w:t>
            </w:r>
          </w:p>
        </w:tc>
        <w:tc>
          <w:tcPr>
            <w:tcW w:w="1799" w:type="dxa"/>
          </w:tcPr>
          <w:p w14:paraId="4D4394B2" w14:textId="376CE6F5" w:rsidR="00F83AD7" w:rsidRPr="00925811" w:rsidRDefault="00F83AD7" w:rsidP="00F83AD7">
            <w:r w:rsidRPr="00925811">
              <w:t>29.53</w:t>
            </w:r>
          </w:p>
        </w:tc>
        <w:tc>
          <w:tcPr>
            <w:tcW w:w="2065" w:type="dxa"/>
          </w:tcPr>
          <w:p w14:paraId="34AC578B" w14:textId="67E516D3" w:rsidR="00F83AD7" w:rsidRPr="00925811" w:rsidRDefault="00F83AD7" w:rsidP="00F83AD7">
            <w:r w:rsidRPr="00925811">
              <w:t>61.50</w:t>
            </w:r>
          </w:p>
        </w:tc>
        <w:tc>
          <w:tcPr>
            <w:tcW w:w="1650" w:type="dxa"/>
          </w:tcPr>
          <w:p w14:paraId="52A73208" w14:textId="5AA983FA" w:rsidR="00F83AD7" w:rsidRPr="00925811" w:rsidRDefault="00F83AD7" w:rsidP="00F83AD7">
            <w:r w:rsidRPr="00925811">
              <w:t>8.42</w:t>
            </w:r>
          </w:p>
        </w:tc>
        <w:tc>
          <w:tcPr>
            <w:tcW w:w="1694" w:type="dxa"/>
          </w:tcPr>
          <w:p w14:paraId="73374222" w14:textId="3438FA2B" w:rsidR="00F83AD7" w:rsidRPr="00925811" w:rsidRDefault="00F83AD7" w:rsidP="00F83AD7">
            <w:r w:rsidRPr="00925811">
              <w:t>24.37</w:t>
            </w:r>
          </w:p>
        </w:tc>
      </w:tr>
      <w:tr w:rsidR="00F83AD7" w:rsidRPr="00925811" w14:paraId="6FF7CE32" w14:textId="77777777" w:rsidTr="00941412">
        <w:trPr>
          <w:trHeight w:val="20"/>
        </w:trPr>
        <w:tc>
          <w:tcPr>
            <w:tcW w:w="1818" w:type="dxa"/>
            <w:hideMark/>
          </w:tcPr>
          <w:p w14:paraId="1CE96B5F" w14:textId="77777777" w:rsidR="00F83AD7" w:rsidRPr="00925811" w:rsidRDefault="00F83AD7" w:rsidP="00F83AD7">
            <w:r w:rsidRPr="00925811">
              <w:t>EPN</w:t>
            </w:r>
          </w:p>
        </w:tc>
        <w:tc>
          <w:tcPr>
            <w:tcW w:w="1799" w:type="dxa"/>
          </w:tcPr>
          <w:p w14:paraId="41C8E3E5" w14:textId="08E21020" w:rsidR="00F83AD7" w:rsidRPr="00925811" w:rsidRDefault="00F83AD7" w:rsidP="00F83AD7">
            <w:r w:rsidRPr="00925811">
              <w:t>48.21</w:t>
            </w:r>
          </w:p>
        </w:tc>
        <w:tc>
          <w:tcPr>
            <w:tcW w:w="2065" w:type="dxa"/>
          </w:tcPr>
          <w:p w14:paraId="52DB8D80" w14:textId="6391608F" w:rsidR="00F83AD7" w:rsidRPr="00925811" w:rsidRDefault="00F83AD7" w:rsidP="00F83AD7">
            <w:r w:rsidRPr="00925811">
              <w:t>106.72</w:t>
            </w:r>
          </w:p>
        </w:tc>
        <w:tc>
          <w:tcPr>
            <w:tcW w:w="1650" w:type="dxa"/>
          </w:tcPr>
          <w:p w14:paraId="4BD04203" w14:textId="5B322BFC" w:rsidR="00F83AD7" w:rsidRPr="00925811" w:rsidRDefault="00F83AD7" w:rsidP="00F83AD7">
            <w:r w:rsidRPr="00925811">
              <w:t>9.50</w:t>
            </w:r>
          </w:p>
        </w:tc>
        <w:tc>
          <w:tcPr>
            <w:tcW w:w="1694" w:type="dxa"/>
          </w:tcPr>
          <w:p w14:paraId="0F81571E" w14:textId="2ECE3AD0" w:rsidR="00F83AD7" w:rsidRPr="00925811" w:rsidRDefault="00F83AD7" w:rsidP="00F83AD7">
            <w:r w:rsidRPr="00925811">
              <w:t>34.04</w:t>
            </w:r>
          </w:p>
        </w:tc>
      </w:tr>
      <w:tr w:rsidR="00F83AD7" w:rsidRPr="00925811" w14:paraId="75492FB0" w14:textId="77777777" w:rsidTr="00941412">
        <w:trPr>
          <w:trHeight w:val="20"/>
        </w:trPr>
        <w:tc>
          <w:tcPr>
            <w:tcW w:w="1818" w:type="dxa"/>
            <w:hideMark/>
          </w:tcPr>
          <w:p w14:paraId="10AE4C21" w14:textId="77777777" w:rsidR="00F83AD7" w:rsidRPr="00925811" w:rsidRDefault="00F83AD7" w:rsidP="00F83AD7">
            <w:r w:rsidRPr="00925811">
              <w:t>SPD</w:t>
            </w:r>
          </w:p>
        </w:tc>
        <w:tc>
          <w:tcPr>
            <w:tcW w:w="1799" w:type="dxa"/>
          </w:tcPr>
          <w:p w14:paraId="09AB3A20" w14:textId="38B3165A" w:rsidR="00F83AD7" w:rsidRPr="00925811" w:rsidRDefault="00F83AD7" w:rsidP="00F83AD7">
            <w:r w:rsidRPr="00925811">
              <w:t>41.47</w:t>
            </w:r>
          </w:p>
        </w:tc>
        <w:tc>
          <w:tcPr>
            <w:tcW w:w="2065" w:type="dxa"/>
          </w:tcPr>
          <w:p w14:paraId="08E19094" w14:textId="496D5DE6" w:rsidR="00F83AD7" w:rsidRPr="00925811" w:rsidRDefault="00F83AD7" w:rsidP="00F83AD7">
            <w:r w:rsidRPr="00925811">
              <w:t>74.55</w:t>
            </w:r>
          </w:p>
        </w:tc>
        <w:tc>
          <w:tcPr>
            <w:tcW w:w="1650" w:type="dxa"/>
          </w:tcPr>
          <w:p w14:paraId="50744506" w14:textId="03B82D48" w:rsidR="00F83AD7" w:rsidRPr="00925811" w:rsidRDefault="00F83AD7" w:rsidP="00F83AD7">
            <w:r w:rsidRPr="00925811">
              <w:t>42.95</w:t>
            </w:r>
          </w:p>
        </w:tc>
        <w:tc>
          <w:tcPr>
            <w:tcW w:w="1694" w:type="dxa"/>
          </w:tcPr>
          <w:p w14:paraId="1788C70E" w14:textId="4BADC5C6" w:rsidR="00F83AD7" w:rsidRPr="00925811" w:rsidRDefault="00F83AD7" w:rsidP="00F83AD7">
            <w:r w:rsidRPr="00925811">
              <w:t>110.97</w:t>
            </w:r>
          </w:p>
        </w:tc>
      </w:tr>
      <w:tr w:rsidR="00F83AD7" w:rsidRPr="00925811" w14:paraId="2D91DAD3" w14:textId="77777777" w:rsidTr="00941412">
        <w:trPr>
          <w:trHeight w:val="20"/>
        </w:trPr>
        <w:tc>
          <w:tcPr>
            <w:tcW w:w="1818" w:type="dxa"/>
            <w:hideMark/>
          </w:tcPr>
          <w:p w14:paraId="13B75758" w14:textId="77777777" w:rsidR="00F83AD7" w:rsidRPr="00925811" w:rsidRDefault="00F83AD7" w:rsidP="00F83AD7">
            <w:r w:rsidRPr="00925811">
              <w:t>SPMW</w:t>
            </w:r>
          </w:p>
        </w:tc>
        <w:tc>
          <w:tcPr>
            <w:tcW w:w="1799" w:type="dxa"/>
          </w:tcPr>
          <w:p w14:paraId="7B9E8DBA" w14:textId="6489139F" w:rsidR="00F83AD7" w:rsidRPr="00925811" w:rsidRDefault="00F83AD7" w:rsidP="00F83AD7">
            <w:r w:rsidRPr="00925811">
              <w:t>27.84</w:t>
            </w:r>
          </w:p>
        </w:tc>
        <w:tc>
          <w:tcPr>
            <w:tcW w:w="2065" w:type="dxa"/>
          </w:tcPr>
          <w:p w14:paraId="0CB012B5" w14:textId="79C29AAB" w:rsidR="00F83AD7" w:rsidRPr="00925811" w:rsidRDefault="00F83AD7" w:rsidP="00F83AD7">
            <w:r w:rsidRPr="00925811">
              <w:t>50.62</w:t>
            </w:r>
          </w:p>
        </w:tc>
        <w:tc>
          <w:tcPr>
            <w:tcW w:w="1650" w:type="dxa"/>
          </w:tcPr>
          <w:p w14:paraId="59CA603A" w14:textId="39B47F24" w:rsidR="00F83AD7" w:rsidRPr="00925811" w:rsidRDefault="00F83AD7" w:rsidP="00F83AD7">
            <w:r w:rsidRPr="00925811">
              <w:t>24.67</w:t>
            </w:r>
          </w:p>
        </w:tc>
        <w:tc>
          <w:tcPr>
            <w:tcW w:w="1694" w:type="dxa"/>
          </w:tcPr>
          <w:p w14:paraId="43DA6CEF" w14:textId="5C7E6D01" w:rsidR="00F83AD7" w:rsidRPr="00925811" w:rsidRDefault="00F83AD7" w:rsidP="00F83AD7">
            <w:r w:rsidRPr="00925811">
              <w:t>60.25</w:t>
            </w:r>
          </w:p>
        </w:tc>
      </w:tr>
      <w:tr w:rsidR="00F83AD7" w:rsidRPr="00925811" w14:paraId="02001672" w14:textId="77777777" w:rsidTr="00941412">
        <w:trPr>
          <w:trHeight w:val="20"/>
        </w:trPr>
        <w:tc>
          <w:tcPr>
            <w:tcW w:w="1818" w:type="dxa"/>
            <w:hideMark/>
          </w:tcPr>
          <w:p w14:paraId="4F84ADDD" w14:textId="77777777" w:rsidR="00F83AD7" w:rsidRPr="00925811" w:rsidRDefault="00F83AD7" w:rsidP="00F83AD7">
            <w:r w:rsidRPr="00925811">
              <w:t>SSEH</w:t>
            </w:r>
          </w:p>
        </w:tc>
        <w:tc>
          <w:tcPr>
            <w:tcW w:w="1799" w:type="dxa"/>
          </w:tcPr>
          <w:p w14:paraId="300ECFA0" w14:textId="7928B2E6" w:rsidR="00F83AD7" w:rsidRPr="00925811" w:rsidRDefault="00F83AD7" w:rsidP="00F83AD7">
            <w:r w:rsidRPr="00925811">
              <w:t>13.77</w:t>
            </w:r>
          </w:p>
        </w:tc>
        <w:tc>
          <w:tcPr>
            <w:tcW w:w="2065" w:type="dxa"/>
          </w:tcPr>
          <w:p w14:paraId="43400CE2" w14:textId="29642535" w:rsidR="00F83AD7" w:rsidRPr="00925811" w:rsidRDefault="00F83AD7" w:rsidP="00F83AD7">
            <w:r w:rsidRPr="00925811">
              <w:t>27.43</w:t>
            </w:r>
          </w:p>
        </w:tc>
        <w:tc>
          <w:tcPr>
            <w:tcW w:w="1650" w:type="dxa"/>
          </w:tcPr>
          <w:p w14:paraId="0B3B1930" w14:textId="01F41B47" w:rsidR="00F83AD7" w:rsidRPr="00925811" w:rsidRDefault="00F83AD7" w:rsidP="00F83AD7">
            <w:r w:rsidRPr="00925811">
              <w:t>6.55</w:t>
            </w:r>
          </w:p>
        </w:tc>
        <w:tc>
          <w:tcPr>
            <w:tcW w:w="1694" w:type="dxa"/>
          </w:tcPr>
          <w:p w14:paraId="75420D2B" w14:textId="0CC72F0A" w:rsidR="00F83AD7" w:rsidRPr="00925811" w:rsidRDefault="00F83AD7" w:rsidP="00F83AD7">
            <w:r w:rsidRPr="00925811">
              <w:t>24.31</w:t>
            </w:r>
          </w:p>
        </w:tc>
      </w:tr>
      <w:tr w:rsidR="00F83AD7" w:rsidRPr="00925811" w14:paraId="5B1FEDFE" w14:textId="77777777" w:rsidTr="00941412">
        <w:trPr>
          <w:trHeight w:val="20"/>
        </w:trPr>
        <w:tc>
          <w:tcPr>
            <w:tcW w:w="1818" w:type="dxa"/>
            <w:hideMark/>
          </w:tcPr>
          <w:p w14:paraId="5869D593" w14:textId="77777777" w:rsidR="00F83AD7" w:rsidRPr="00925811" w:rsidRDefault="00F83AD7" w:rsidP="00F83AD7">
            <w:r w:rsidRPr="00925811">
              <w:t>SSES</w:t>
            </w:r>
          </w:p>
        </w:tc>
        <w:tc>
          <w:tcPr>
            <w:tcW w:w="1799" w:type="dxa"/>
          </w:tcPr>
          <w:p w14:paraId="6F335127" w14:textId="5064479C" w:rsidR="00F83AD7" w:rsidRPr="00925811" w:rsidRDefault="00F83AD7" w:rsidP="00F83AD7">
            <w:r w:rsidRPr="00925811">
              <w:t>48.02</w:t>
            </w:r>
          </w:p>
        </w:tc>
        <w:tc>
          <w:tcPr>
            <w:tcW w:w="2065" w:type="dxa"/>
          </w:tcPr>
          <w:p w14:paraId="1EBD3377" w14:textId="321C0641" w:rsidR="00F83AD7" w:rsidRPr="00925811" w:rsidRDefault="00F83AD7" w:rsidP="00F83AD7">
            <w:r w:rsidRPr="00925811">
              <w:t>104.71</w:t>
            </w:r>
          </w:p>
        </w:tc>
        <w:tc>
          <w:tcPr>
            <w:tcW w:w="1650" w:type="dxa"/>
          </w:tcPr>
          <w:p w14:paraId="5B6C1E17" w14:textId="7828A6F4" w:rsidR="00F83AD7" w:rsidRPr="00925811" w:rsidRDefault="00F83AD7" w:rsidP="00F83AD7">
            <w:r w:rsidRPr="00925811">
              <w:t>9.99</w:t>
            </w:r>
          </w:p>
        </w:tc>
        <w:tc>
          <w:tcPr>
            <w:tcW w:w="1694" w:type="dxa"/>
          </w:tcPr>
          <w:p w14:paraId="5DCB4B98" w14:textId="4A99D973" w:rsidR="00F83AD7" w:rsidRPr="00925811" w:rsidRDefault="00F83AD7" w:rsidP="00F83AD7">
            <w:r w:rsidRPr="00925811">
              <w:t>46.86</w:t>
            </w:r>
          </w:p>
        </w:tc>
      </w:tr>
    </w:tbl>
    <w:p w14:paraId="72FA1910" w14:textId="77777777" w:rsidR="001A2306" w:rsidRPr="00925811" w:rsidRDefault="001A2306" w:rsidP="001A2306"/>
    <w:p w14:paraId="7FA07B50" w14:textId="0B37DF88" w:rsidR="001A2306" w:rsidRPr="00925811" w:rsidRDefault="001A2306" w:rsidP="001A2306">
      <w:pPr>
        <w:pStyle w:val="Heading2"/>
      </w:pPr>
      <w:bookmarkStart w:id="211" w:name="_Toc121736120"/>
      <w:bookmarkStart w:id="212" w:name="_Toc126074405"/>
      <w:bookmarkStart w:id="213" w:name="_Toc109215414"/>
      <w:r w:rsidRPr="00925811">
        <w:lastRenderedPageBreak/>
        <w:t>Allowed Expenditure for 1-in-20 Severe Weather Event (OTSW</w:t>
      </w:r>
      <w:r w:rsidRPr="00925811">
        <w:rPr>
          <w:rStyle w:val="Subscript"/>
        </w:rPr>
        <w:t>t</w:t>
      </w:r>
      <w:r w:rsidRPr="00925811">
        <w:t>)</w:t>
      </w:r>
      <w:bookmarkEnd w:id="211"/>
      <w:bookmarkEnd w:id="212"/>
    </w:p>
    <w:p w14:paraId="4AA799AF" w14:textId="77777777" w:rsidR="001A2306" w:rsidRPr="00925811" w:rsidRDefault="001A2306" w:rsidP="001A2306">
      <w:pPr>
        <w:pStyle w:val="Heading3nonumbering"/>
      </w:pPr>
      <w:r w:rsidRPr="00925811">
        <w:t>Introduction</w:t>
      </w:r>
    </w:p>
    <w:p w14:paraId="1ABF9E86" w14:textId="77777777" w:rsidR="001A2306" w:rsidRPr="00925811" w:rsidRDefault="001A2306" w:rsidP="001A2306">
      <w:pPr>
        <w:pStyle w:val="NumberedNormal"/>
      </w:pPr>
      <w:r w:rsidRPr="00925811">
        <w:t>The purpose of this condition is to calculate the 1-in-20 Severe Weather Event term (OTSW</w:t>
      </w:r>
      <w:r w:rsidRPr="00925811">
        <w:rPr>
          <w:rStyle w:val="Subscript"/>
        </w:rPr>
        <w:t>t</w:t>
      </w:r>
      <w:r w:rsidRPr="00925811">
        <w:t>), which contributes to the calculation of the Totex Allowance (in relation to which see the ED2 Price Control Financial Model).</w:t>
      </w:r>
    </w:p>
    <w:p w14:paraId="44314D40" w14:textId="77777777" w:rsidR="001A2306" w:rsidRPr="00925811" w:rsidRDefault="001A2306" w:rsidP="001A2306">
      <w:pPr>
        <w:pStyle w:val="NumberedNormal"/>
      </w:pPr>
      <w:r w:rsidRPr="00925811">
        <w:t xml:space="preserve">The effect of this condition is to provide additional allowances where the licensee has incurred Restoration Costs and Customer Support Costs as a result of a 1-in-20 Severe Weather Event. </w:t>
      </w:r>
    </w:p>
    <w:p w14:paraId="326D7089" w14:textId="77777777" w:rsidR="001A2306" w:rsidRPr="00925811" w:rsidRDefault="001A2306" w:rsidP="001A2306">
      <w:pPr>
        <w:pStyle w:val="Heading3"/>
      </w:pPr>
      <w:r w:rsidRPr="00925811">
        <w:t>Formula for calculating the 1-in-20 Severe Weather Event term (OTSW</w:t>
      </w:r>
      <w:r w:rsidRPr="00925811">
        <w:rPr>
          <w:rStyle w:val="Subscript"/>
        </w:rPr>
        <w:t>t</w:t>
      </w:r>
      <w:r w:rsidRPr="00925811">
        <w:t>)</w:t>
      </w:r>
    </w:p>
    <w:p w14:paraId="2B82FAE8" w14:textId="77777777" w:rsidR="001A2306" w:rsidRPr="00925811" w:rsidRDefault="001A2306" w:rsidP="001A2306">
      <w:pPr>
        <w:pStyle w:val="NumberedNormal"/>
      </w:pPr>
      <w:r w:rsidRPr="00925811">
        <w:t>The value of OTSW</w:t>
      </w:r>
      <w:r w:rsidRPr="00925811">
        <w:rPr>
          <w:rStyle w:val="Subscript"/>
        </w:rPr>
        <w:t>t</w:t>
      </w:r>
      <w:r w:rsidRPr="00925811">
        <w:t xml:space="preserve"> is derived in accordance with the following formula:</w:t>
      </w:r>
    </w:p>
    <w:p w14:paraId="5AE06687" w14:textId="77777777" w:rsidR="001A2306" w:rsidRPr="00925811" w:rsidRDefault="00883AC9" w:rsidP="001A2306">
      <m:oMathPara>
        <m:oMath>
          <m:sSub>
            <m:sSubPr>
              <m:ctrlPr>
                <w:rPr>
                  <w:rFonts w:ascii="Cambria Math" w:hAnsi="Cambria Math"/>
                </w:rPr>
              </m:ctrlPr>
            </m:sSubPr>
            <m:e>
              <m:r>
                <w:rPr>
                  <w:rFonts w:ascii="Cambria Math" w:hAnsi="Cambria Math"/>
                </w:rPr>
                <m:t>OTSW</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VAEF</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VAEW</m:t>
              </m:r>
            </m:e>
            <m:sub>
              <m:r>
                <w:rPr>
                  <w:rFonts w:ascii="Cambria Math" w:hAnsi="Cambria Math"/>
                </w:rPr>
                <m:t>t</m:t>
              </m:r>
            </m:sub>
          </m:sSub>
        </m:oMath>
      </m:oMathPara>
    </w:p>
    <w:p w14:paraId="6DCA377C" w14:textId="77777777" w:rsidR="001A2306" w:rsidRPr="00925811" w:rsidRDefault="001A2306" w:rsidP="001A2306">
      <w:pPr>
        <w:pStyle w:val="FormulaDefinitions"/>
      </w:pPr>
      <w:r w:rsidRPr="00925811">
        <w:t>where:</w:t>
      </w:r>
    </w:p>
    <w:tbl>
      <w:tblPr>
        <w:tblStyle w:val="TableGridLight"/>
        <w:tblW w:w="8220" w:type="dxa"/>
        <w:tblLayout w:type="fixed"/>
        <w:tblLook w:val="04A0" w:firstRow="1" w:lastRow="0" w:firstColumn="1" w:lastColumn="0" w:noHBand="0" w:noVBand="1"/>
      </w:tblPr>
      <w:tblGrid>
        <w:gridCol w:w="1163"/>
        <w:gridCol w:w="7057"/>
      </w:tblGrid>
      <w:tr w:rsidR="001A2306" w:rsidRPr="00925811" w14:paraId="49A381A6" w14:textId="77777777" w:rsidTr="00A75C46">
        <w:trPr>
          <w:cnfStyle w:val="100000000000" w:firstRow="1" w:lastRow="0" w:firstColumn="0" w:lastColumn="0" w:oddVBand="0" w:evenVBand="0" w:oddHBand="0"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1163" w:type="dxa"/>
            <w:hideMark/>
          </w:tcPr>
          <w:p w14:paraId="01BF8637" w14:textId="77777777" w:rsidR="001A2306" w:rsidRPr="00925811" w:rsidRDefault="001A2306" w:rsidP="001A2306">
            <w:r w:rsidRPr="00925811">
              <w:t>VAEF</w:t>
            </w:r>
            <w:r w:rsidRPr="00925811">
              <w:rPr>
                <w:rStyle w:val="Subscript"/>
              </w:rPr>
              <w:t>t</w:t>
            </w:r>
          </w:p>
        </w:tc>
        <w:tc>
          <w:tcPr>
            <w:tcW w:w="7057" w:type="dxa"/>
            <w:hideMark/>
          </w:tcPr>
          <w:p w14:paraId="2B8C8A54" w14:textId="77777777" w:rsidR="001A2306" w:rsidRPr="00925811" w:rsidRDefault="001A2306" w:rsidP="001A2306">
            <w:pPr>
              <w:cnfStyle w:val="100000000000" w:firstRow="1" w:lastRow="0" w:firstColumn="0" w:lastColumn="0" w:oddVBand="0" w:evenVBand="0" w:oddHBand="0" w:evenHBand="0" w:firstRowFirstColumn="0" w:firstRowLastColumn="0" w:lastRowFirstColumn="0" w:lastRowLastColumn="0"/>
            </w:pPr>
            <w:r w:rsidRPr="00925811">
              <w:t>means the Restoration Costs incurred by the licensee as a result of a 1-in-20 Severe Weather Event; and</w:t>
            </w:r>
          </w:p>
        </w:tc>
      </w:tr>
      <w:tr w:rsidR="001A2306" w:rsidRPr="00925811" w14:paraId="54AE4E98"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163" w:type="dxa"/>
            <w:hideMark/>
          </w:tcPr>
          <w:p w14:paraId="20B19293" w14:textId="77777777" w:rsidR="001A2306" w:rsidRPr="00925811" w:rsidRDefault="001A2306" w:rsidP="001A2306">
            <w:r w:rsidRPr="00925811">
              <w:t>VAEW</w:t>
            </w:r>
            <w:r w:rsidRPr="00925811">
              <w:rPr>
                <w:rStyle w:val="Subscript"/>
              </w:rPr>
              <w:t>t</w:t>
            </w:r>
          </w:p>
        </w:tc>
        <w:tc>
          <w:tcPr>
            <w:tcW w:w="7057" w:type="dxa"/>
            <w:hideMark/>
          </w:tcPr>
          <w:p w14:paraId="5750E000"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 xml:space="preserve">means the Customer Support Costs incurred by the licensee as a result of a 1-in-20 Severe Weather Event. </w:t>
            </w:r>
          </w:p>
        </w:tc>
      </w:tr>
    </w:tbl>
    <w:p w14:paraId="3E09FAF4" w14:textId="77777777" w:rsidR="001A2306" w:rsidRPr="00925811" w:rsidRDefault="001A2306" w:rsidP="001A2306">
      <w:pPr>
        <w:pStyle w:val="AppendixHeading"/>
      </w:pPr>
    </w:p>
    <w:p w14:paraId="1FED4566" w14:textId="77777777" w:rsidR="001A2306" w:rsidRPr="00925811" w:rsidRDefault="001A2306" w:rsidP="001A2306">
      <w:pPr>
        <w:pStyle w:val="Caption"/>
      </w:pPr>
      <w:r w:rsidRPr="00925811">
        <w:t>1-in-20 Severe Weather Event thresholds</w:t>
      </w:r>
    </w:p>
    <w:tbl>
      <w:tblPr>
        <w:tblStyle w:val="AppendixTable"/>
        <w:tblW w:w="9038" w:type="dxa"/>
        <w:tblLook w:val="04A0" w:firstRow="1" w:lastRow="0" w:firstColumn="1" w:lastColumn="0" w:noHBand="0" w:noVBand="1"/>
      </w:tblPr>
      <w:tblGrid>
        <w:gridCol w:w="1950"/>
        <w:gridCol w:w="3544"/>
        <w:gridCol w:w="3544"/>
      </w:tblGrid>
      <w:tr w:rsidR="00DA3788" w:rsidRPr="00925811" w14:paraId="0DFC4908" w14:textId="6460C296" w:rsidTr="00925811">
        <w:trPr>
          <w:cnfStyle w:val="100000000000" w:firstRow="1" w:lastRow="0" w:firstColumn="0" w:lastColumn="0" w:oddVBand="0" w:evenVBand="0" w:oddHBand="0" w:evenHBand="0" w:firstRowFirstColumn="0" w:firstRowLastColumn="0" w:lastRowFirstColumn="0" w:lastRowLastColumn="0"/>
          <w:trHeight w:val="274"/>
        </w:trPr>
        <w:tc>
          <w:tcPr>
            <w:tcW w:w="0" w:type="dxa"/>
            <w:hideMark/>
          </w:tcPr>
          <w:p w14:paraId="6C8C1CF7" w14:textId="77777777" w:rsidR="00DA3788" w:rsidRPr="00925811" w:rsidRDefault="00DA3788" w:rsidP="00DA3788">
            <w:r w:rsidRPr="00925811">
              <w:t>Licensee</w:t>
            </w:r>
          </w:p>
        </w:tc>
        <w:tc>
          <w:tcPr>
            <w:tcW w:w="0" w:type="dxa"/>
            <w:hideMark/>
          </w:tcPr>
          <w:p w14:paraId="56401170" w14:textId="77777777" w:rsidR="00DA3788" w:rsidRPr="00925811" w:rsidRDefault="00DA3788" w:rsidP="00DA3788">
            <w:r w:rsidRPr="00925811">
              <w:t xml:space="preserve">Commencement threshold number </w:t>
            </w:r>
          </w:p>
          <w:p w14:paraId="72E9CA21" w14:textId="563D3791" w:rsidR="00DA3788" w:rsidRPr="00925811" w:rsidRDefault="00DA3788" w:rsidP="00DA3788">
            <w:r w:rsidRPr="00925811">
              <w:t>(number of Distribution Higher Voltage weather related incidents in a 24 hour period) - from 1 April 2023 to 31 August 2023</w:t>
            </w:r>
          </w:p>
        </w:tc>
        <w:tc>
          <w:tcPr>
            <w:tcW w:w="0" w:type="dxa"/>
          </w:tcPr>
          <w:p w14:paraId="3E58A2B3" w14:textId="77777777" w:rsidR="00DA3788" w:rsidRPr="00925811" w:rsidRDefault="00DA3788" w:rsidP="00DA3788">
            <w:r w:rsidRPr="00925811">
              <w:t xml:space="preserve">Commencement threshold number </w:t>
            </w:r>
          </w:p>
          <w:p w14:paraId="46F697AA" w14:textId="6966740F" w:rsidR="00DA3788" w:rsidRPr="00925811" w:rsidRDefault="00DA3788" w:rsidP="00DA3788">
            <w:r w:rsidRPr="00925811">
              <w:t>(number of Distribution Higher Voltage weather related incidents in a 24 hour period) - from 1 September 2023</w:t>
            </w:r>
          </w:p>
        </w:tc>
      </w:tr>
      <w:tr w:rsidR="00DA3788" w:rsidRPr="00925811" w14:paraId="5F664E20" w14:textId="6BA8072B" w:rsidTr="00925811">
        <w:trPr>
          <w:trHeight w:val="274"/>
        </w:trPr>
        <w:tc>
          <w:tcPr>
            <w:tcW w:w="0" w:type="dxa"/>
            <w:hideMark/>
          </w:tcPr>
          <w:p w14:paraId="228A60E5" w14:textId="77777777" w:rsidR="00DA3788" w:rsidRPr="00925811" w:rsidRDefault="00DA3788" w:rsidP="00DA3788">
            <w:r w:rsidRPr="00925811">
              <w:t>ENWL</w:t>
            </w:r>
          </w:p>
        </w:tc>
        <w:tc>
          <w:tcPr>
            <w:tcW w:w="0" w:type="dxa"/>
          </w:tcPr>
          <w:p w14:paraId="31B3F261" w14:textId="77777777" w:rsidR="00DA3788" w:rsidRPr="00925811" w:rsidRDefault="00DA3788" w:rsidP="00DA3788">
            <w:r w:rsidRPr="00925811">
              <w:t>290</w:t>
            </w:r>
          </w:p>
        </w:tc>
        <w:tc>
          <w:tcPr>
            <w:tcW w:w="0" w:type="dxa"/>
          </w:tcPr>
          <w:p w14:paraId="65203C41" w14:textId="1A7F44C9" w:rsidR="00DA3788" w:rsidRPr="00925811" w:rsidRDefault="00DA3788" w:rsidP="00DA3788">
            <w:r w:rsidRPr="00925811">
              <w:t>289</w:t>
            </w:r>
          </w:p>
        </w:tc>
      </w:tr>
      <w:tr w:rsidR="00DA3788" w:rsidRPr="00925811" w14:paraId="450CBFE8" w14:textId="23895057" w:rsidTr="00925811">
        <w:trPr>
          <w:trHeight w:val="274"/>
        </w:trPr>
        <w:tc>
          <w:tcPr>
            <w:tcW w:w="0" w:type="dxa"/>
            <w:hideMark/>
          </w:tcPr>
          <w:p w14:paraId="72D00820" w14:textId="77777777" w:rsidR="00DA3788" w:rsidRPr="00925811" w:rsidRDefault="00DA3788" w:rsidP="00DA3788">
            <w:r w:rsidRPr="00925811">
              <w:t>NPgN</w:t>
            </w:r>
          </w:p>
        </w:tc>
        <w:tc>
          <w:tcPr>
            <w:tcW w:w="0" w:type="dxa"/>
          </w:tcPr>
          <w:p w14:paraId="31D4A00C" w14:textId="77777777" w:rsidR="00DA3788" w:rsidRPr="00925811" w:rsidRDefault="00DA3788" w:rsidP="00DA3788">
            <w:r w:rsidRPr="00925811">
              <w:t>194</w:t>
            </w:r>
          </w:p>
        </w:tc>
        <w:tc>
          <w:tcPr>
            <w:tcW w:w="0" w:type="dxa"/>
          </w:tcPr>
          <w:p w14:paraId="6234CCF0" w14:textId="1F7E84A0" w:rsidR="00DA3788" w:rsidRPr="00925811" w:rsidRDefault="00DA3788" w:rsidP="00DA3788">
            <w:r w:rsidRPr="00925811">
              <w:t>194</w:t>
            </w:r>
          </w:p>
        </w:tc>
      </w:tr>
      <w:tr w:rsidR="00DA3788" w:rsidRPr="00925811" w14:paraId="5543A190" w14:textId="4EF35F72" w:rsidTr="00925811">
        <w:trPr>
          <w:trHeight w:val="274"/>
        </w:trPr>
        <w:tc>
          <w:tcPr>
            <w:tcW w:w="0" w:type="dxa"/>
            <w:hideMark/>
          </w:tcPr>
          <w:p w14:paraId="152AEF11" w14:textId="77777777" w:rsidR="00DA3788" w:rsidRPr="00925811" w:rsidRDefault="00DA3788" w:rsidP="00DA3788">
            <w:r w:rsidRPr="00925811">
              <w:t>NPgY</w:t>
            </w:r>
          </w:p>
        </w:tc>
        <w:tc>
          <w:tcPr>
            <w:tcW w:w="0" w:type="dxa"/>
          </w:tcPr>
          <w:p w14:paraId="2B22131A" w14:textId="77777777" w:rsidR="00DA3788" w:rsidRPr="00925811" w:rsidRDefault="00DA3788" w:rsidP="00DA3788">
            <w:r w:rsidRPr="00925811">
              <w:t>209</w:t>
            </w:r>
          </w:p>
        </w:tc>
        <w:tc>
          <w:tcPr>
            <w:tcW w:w="0" w:type="dxa"/>
          </w:tcPr>
          <w:p w14:paraId="28C695A0" w14:textId="53B2AB0A" w:rsidR="00DA3788" w:rsidRPr="00925811" w:rsidRDefault="00DA3788" w:rsidP="00DA3788">
            <w:r w:rsidRPr="00925811">
              <w:t>221</w:t>
            </w:r>
          </w:p>
        </w:tc>
      </w:tr>
      <w:tr w:rsidR="00DA3788" w:rsidRPr="00925811" w14:paraId="04CBC641" w14:textId="3610BEE9" w:rsidTr="00925811">
        <w:trPr>
          <w:trHeight w:val="274"/>
        </w:trPr>
        <w:tc>
          <w:tcPr>
            <w:tcW w:w="0" w:type="dxa"/>
            <w:hideMark/>
          </w:tcPr>
          <w:p w14:paraId="1E99F857" w14:textId="77777777" w:rsidR="00DA3788" w:rsidRPr="00925811" w:rsidRDefault="00DA3788" w:rsidP="00DA3788">
            <w:r w:rsidRPr="00925811">
              <w:t>WMID</w:t>
            </w:r>
          </w:p>
        </w:tc>
        <w:tc>
          <w:tcPr>
            <w:tcW w:w="0" w:type="dxa"/>
          </w:tcPr>
          <w:p w14:paraId="13D8F215" w14:textId="77777777" w:rsidR="00DA3788" w:rsidRPr="00925811" w:rsidRDefault="00DA3788" w:rsidP="00DA3788">
            <w:r w:rsidRPr="00925811">
              <w:t>332</w:t>
            </w:r>
          </w:p>
        </w:tc>
        <w:tc>
          <w:tcPr>
            <w:tcW w:w="0" w:type="dxa"/>
          </w:tcPr>
          <w:p w14:paraId="56DEEF5F" w14:textId="08589253" w:rsidR="00DA3788" w:rsidRPr="00925811" w:rsidRDefault="00DA3788" w:rsidP="00DA3788">
            <w:r w:rsidRPr="00925811">
              <w:t>357</w:t>
            </w:r>
          </w:p>
        </w:tc>
      </w:tr>
      <w:tr w:rsidR="00DA3788" w:rsidRPr="00925811" w14:paraId="3C5B4BA5" w14:textId="16310976" w:rsidTr="00925811">
        <w:trPr>
          <w:trHeight w:val="274"/>
        </w:trPr>
        <w:tc>
          <w:tcPr>
            <w:tcW w:w="0" w:type="dxa"/>
            <w:hideMark/>
          </w:tcPr>
          <w:p w14:paraId="18816F0D" w14:textId="77777777" w:rsidR="00DA3788" w:rsidRPr="00925811" w:rsidRDefault="00DA3788" w:rsidP="00DA3788">
            <w:r w:rsidRPr="00925811">
              <w:t>EMID</w:t>
            </w:r>
          </w:p>
        </w:tc>
        <w:tc>
          <w:tcPr>
            <w:tcW w:w="0" w:type="dxa"/>
          </w:tcPr>
          <w:p w14:paraId="388E0B7B" w14:textId="77777777" w:rsidR="00DA3788" w:rsidRPr="00925811" w:rsidRDefault="00DA3788" w:rsidP="00DA3788">
            <w:r w:rsidRPr="00925811">
              <w:t>336</w:t>
            </w:r>
          </w:p>
        </w:tc>
        <w:tc>
          <w:tcPr>
            <w:tcW w:w="0" w:type="dxa"/>
          </w:tcPr>
          <w:p w14:paraId="1035CFE4" w14:textId="48F23F03" w:rsidR="00DA3788" w:rsidRPr="00925811" w:rsidRDefault="00DA3788" w:rsidP="00DA3788">
            <w:r w:rsidRPr="00925811">
              <w:t>284</w:t>
            </w:r>
          </w:p>
        </w:tc>
      </w:tr>
      <w:tr w:rsidR="00DA3788" w:rsidRPr="00925811" w14:paraId="44AD8C5F" w14:textId="120BBC15" w:rsidTr="00925811">
        <w:trPr>
          <w:trHeight w:val="274"/>
        </w:trPr>
        <w:tc>
          <w:tcPr>
            <w:tcW w:w="0" w:type="dxa"/>
            <w:hideMark/>
          </w:tcPr>
          <w:p w14:paraId="1571CA3E" w14:textId="77777777" w:rsidR="00DA3788" w:rsidRPr="00925811" w:rsidRDefault="00DA3788" w:rsidP="00DA3788">
            <w:r w:rsidRPr="00925811">
              <w:t>SWALES</w:t>
            </w:r>
          </w:p>
        </w:tc>
        <w:tc>
          <w:tcPr>
            <w:tcW w:w="0" w:type="dxa"/>
          </w:tcPr>
          <w:p w14:paraId="49686312" w14:textId="77777777" w:rsidR="00DA3788" w:rsidRPr="00925811" w:rsidRDefault="00DA3788" w:rsidP="00DA3788">
            <w:r w:rsidRPr="00925811">
              <w:t>217</w:t>
            </w:r>
          </w:p>
        </w:tc>
        <w:tc>
          <w:tcPr>
            <w:tcW w:w="0" w:type="dxa"/>
          </w:tcPr>
          <w:p w14:paraId="411B2B3B" w14:textId="10682D29" w:rsidR="00DA3788" w:rsidRPr="00925811" w:rsidRDefault="00DA3788" w:rsidP="00DA3788">
            <w:r w:rsidRPr="00925811">
              <w:t>226</w:t>
            </w:r>
          </w:p>
        </w:tc>
      </w:tr>
      <w:tr w:rsidR="00DA3788" w:rsidRPr="00925811" w14:paraId="1CED2CD4" w14:textId="082286AE" w:rsidTr="00925811">
        <w:trPr>
          <w:trHeight w:val="274"/>
        </w:trPr>
        <w:tc>
          <w:tcPr>
            <w:tcW w:w="0" w:type="dxa"/>
            <w:hideMark/>
          </w:tcPr>
          <w:p w14:paraId="50EEE264" w14:textId="77777777" w:rsidR="00DA3788" w:rsidRPr="00925811" w:rsidRDefault="00DA3788" w:rsidP="00DA3788">
            <w:r w:rsidRPr="00925811">
              <w:t>SWEST</w:t>
            </w:r>
          </w:p>
        </w:tc>
        <w:tc>
          <w:tcPr>
            <w:tcW w:w="0" w:type="dxa"/>
          </w:tcPr>
          <w:p w14:paraId="776FF3E9" w14:textId="77777777" w:rsidR="00DA3788" w:rsidRPr="00925811" w:rsidRDefault="00DA3788" w:rsidP="00DA3788">
            <w:r w:rsidRPr="00925811">
              <w:t>316</w:t>
            </w:r>
          </w:p>
        </w:tc>
        <w:tc>
          <w:tcPr>
            <w:tcW w:w="0" w:type="dxa"/>
          </w:tcPr>
          <w:p w14:paraId="5F9CF95D" w14:textId="079933EC" w:rsidR="00DA3788" w:rsidRPr="00925811" w:rsidRDefault="00DA3788" w:rsidP="00DA3788">
            <w:r w:rsidRPr="00925811">
              <w:t>373</w:t>
            </w:r>
          </w:p>
        </w:tc>
      </w:tr>
      <w:tr w:rsidR="00DA3788" w:rsidRPr="00925811" w14:paraId="1AA2BF41" w14:textId="6474A9EE" w:rsidTr="00925811">
        <w:trPr>
          <w:trHeight w:val="274"/>
        </w:trPr>
        <w:tc>
          <w:tcPr>
            <w:tcW w:w="0" w:type="dxa"/>
            <w:hideMark/>
          </w:tcPr>
          <w:p w14:paraId="51DD8C2B" w14:textId="77777777" w:rsidR="00DA3788" w:rsidRPr="00925811" w:rsidRDefault="00DA3788" w:rsidP="00DA3788">
            <w:r w:rsidRPr="00925811">
              <w:t>LPN</w:t>
            </w:r>
          </w:p>
        </w:tc>
        <w:tc>
          <w:tcPr>
            <w:tcW w:w="0" w:type="dxa"/>
          </w:tcPr>
          <w:p w14:paraId="3B572E94" w14:textId="77777777" w:rsidR="00DA3788" w:rsidRPr="00925811" w:rsidRDefault="00DA3788" w:rsidP="00DA3788">
            <w:r w:rsidRPr="00925811">
              <w:t>74</w:t>
            </w:r>
          </w:p>
        </w:tc>
        <w:tc>
          <w:tcPr>
            <w:tcW w:w="0" w:type="dxa"/>
          </w:tcPr>
          <w:p w14:paraId="350012B8" w14:textId="1B6996CA" w:rsidR="00DA3788" w:rsidRPr="00925811" w:rsidRDefault="00DA3788" w:rsidP="00DA3788">
            <w:r w:rsidRPr="00925811">
              <w:t>89</w:t>
            </w:r>
          </w:p>
        </w:tc>
      </w:tr>
      <w:tr w:rsidR="00DA3788" w:rsidRPr="00925811" w14:paraId="52CBEC2A" w14:textId="604A073A" w:rsidTr="00925811">
        <w:trPr>
          <w:trHeight w:val="274"/>
        </w:trPr>
        <w:tc>
          <w:tcPr>
            <w:tcW w:w="0" w:type="dxa"/>
            <w:hideMark/>
          </w:tcPr>
          <w:p w14:paraId="708FF222" w14:textId="77777777" w:rsidR="00DA3788" w:rsidRPr="00925811" w:rsidRDefault="00DA3788" w:rsidP="00DA3788">
            <w:r w:rsidRPr="00925811">
              <w:t>SPN</w:t>
            </w:r>
          </w:p>
        </w:tc>
        <w:tc>
          <w:tcPr>
            <w:tcW w:w="0" w:type="dxa"/>
          </w:tcPr>
          <w:p w14:paraId="5D48F42B" w14:textId="77777777" w:rsidR="00DA3788" w:rsidRPr="00925811" w:rsidRDefault="00DA3788" w:rsidP="00DA3788">
            <w:r w:rsidRPr="00925811">
              <w:t>285</w:t>
            </w:r>
          </w:p>
        </w:tc>
        <w:tc>
          <w:tcPr>
            <w:tcW w:w="0" w:type="dxa"/>
          </w:tcPr>
          <w:p w14:paraId="27654C3A" w14:textId="3CCA83BF" w:rsidR="00DA3788" w:rsidRPr="00925811" w:rsidRDefault="00DA3788" w:rsidP="00DA3788">
            <w:r w:rsidRPr="00925811">
              <w:t>347</w:t>
            </w:r>
          </w:p>
        </w:tc>
      </w:tr>
      <w:tr w:rsidR="00DA3788" w:rsidRPr="00925811" w14:paraId="1C61500F" w14:textId="3ED8ADFB" w:rsidTr="00925811">
        <w:trPr>
          <w:trHeight w:val="274"/>
        </w:trPr>
        <w:tc>
          <w:tcPr>
            <w:tcW w:w="0" w:type="dxa"/>
            <w:hideMark/>
          </w:tcPr>
          <w:p w14:paraId="742FD93A" w14:textId="77777777" w:rsidR="00DA3788" w:rsidRPr="00925811" w:rsidRDefault="00DA3788" w:rsidP="00DA3788">
            <w:r w:rsidRPr="00925811">
              <w:lastRenderedPageBreak/>
              <w:t>EPN</w:t>
            </w:r>
          </w:p>
        </w:tc>
        <w:tc>
          <w:tcPr>
            <w:tcW w:w="0" w:type="dxa"/>
          </w:tcPr>
          <w:p w14:paraId="6AAD7B55" w14:textId="77777777" w:rsidR="00DA3788" w:rsidRPr="00925811" w:rsidRDefault="00DA3788" w:rsidP="00DA3788">
            <w:r w:rsidRPr="00925811">
              <w:t>479</w:t>
            </w:r>
          </w:p>
        </w:tc>
        <w:tc>
          <w:tcPr>
            <w:tcW w:w="0" w:type="dxa"/>
          </w:tcPr>
          <w:p w14:paraId="4F8DCB3D" w14:textId="402D115A" w:rsidR="00DA3788" w:rsidRPr="00925811" w:rsidRDefault="00DA3788" w:rsidP="00DA3788">
            <w:r w:rsidRPr="00925811">
              <w:t>494</w:t>
            </w:r>
          </w:p>
        </w:tc>
      </w:tr>
      <w:tr w:rsidR="00DA3788" w:rsidRPr="00925811" w14:paraId="4056942D" w14:textId="67E78573" w:rsidTr="00925811">
        <w:trPr>
          <w:trHeight w:val="274"/>
        </w:trPr>
        <w:tc>
          <w:tcPr>
            <w:tcW w:w="0" w:type="dxa"/>
            <w:hideMark/>
          </w:tcPr>
          <w:p w14:paraId="5C4923AB" w14:textId="77777777" w:rsidR="00DA3788" w:rsidRPr="00925811" w:rsidRDefault="00DA3788" w:rsidP="00DA3788">
            <w:r w:rsidRPr="00925811">
              <w:t>SPD</w:t>
            </w:r>
          </w:p>
        </w:tc>
        <w:tc>
          <w:tcPr>
            <w:tcW w:w="0" w:type="dxa"/>
          </w:tcPr>
          <w:p w14:paraId="7CEA3740" w14:textId="77777777" w:rsidR="00DA3788" w:rsidRPr="00925811" w:rsidRDefault="00DA3788" w:rsidP="00DA3788">
            <w:r w:rsidRPr="00925811">
              <w:t>400</w:t>
            </w:r>
          </w:p>
        </w:tc>
        <w:tc>
          <w:tcPr>
            <w:tcW w:w="0" w:type="dxa"/>
          </w:tcPr>
          <w:p w14:paraId="136201A7" w14:textId="1BFF70CE" w:rsidR="00DA3788" w:rsidRPr="00925811" w:rsidRDefault="00DA3788" w:rsidP="00DA3788">
            <w:r w:rsidRPr="00925811">
              <w:t>378</w:t>
            </w:r>
          </w:p>
        </w:tc>
      </w:tr>
      <w:tr w:rsidR="00DA3788" w:rsidRPr="00925811" w14:paraId="084CC050" w14:textId="30FC0435" w:rsidTr="00925811">
        <w:trPr>
          <w:trHeight w:val="274"/>
        </w:trPr>
        <w:tc>
          <w:tcPr>
            <w:tcW w:w="0" w:type="dxa"/>
            <w:hideMark/>
          </w:tcPr>
          <w:p w14:paraId="547F5AFD" w14:textId="77777777" w:rsidR="00DA3788" w:rsidRPr="00925811" w:rsidRDefault="00DA3788" w:rsidP="00DA3788">
            <w:r w:rsidRPr="00925811">
              <w:t>SPMW</w:t>
            </w:r>
          </w:p>
        </w:tc>
        <w:tc>
          <w:tcPr>
            <w:tcW w:w="0" w:type="dxa"/>
          </w:tcPr>
          <w:p w14:paraId="34D2712E" w14:textId="77777777" w:rsidR="00DA3788" w:rsidRPr="00925811" w:rsidRDefault="00DA3788" w:rsidP="00DA3788">
            <w:r w:rsidRPr="00925811">
              <w:t>359</w:t>
            </w:r>
          </w:p>
        </w:tc>
        <w:tc>
          <w:tcPr>
            <w:tcW w:w="0" w:type="dxa"/>
          </w:tcPr>
          <w:p w14:paraId="4546348F" w14:textId="319750C6" w:rsidR="00DA3788" w:rsidRPr="00925811" w:rsidRDefault="00DA3788" w:rsidP="00DA3788">
            <w:r w:rsidRPr="00925811">
              <w:t>347</w:t>
            </w:r>
          </w:p>
        </w:tc>
      </w:tr>
      <w:tr w:rsidR="00DA3788" w:rsidRPr="00925811" w14:paraId="71335EF0" w14:textId="6A00B572" w:rsidTr="00925811">
        <w:trPr>
          <w:trHeight w:val="274"/>
        </w:trPr>
        <w:tc>
          <w:tcPr>
            <w:tcW w:w="0" w:type="dxa"/>
            <w:hideMark/>
          </w:tcPr>
          <w:p w14:paraId="037A854C" w14:textId="77777777" w:rsidR="00DA3788" w:rsidRPr="00925811" w:rsidRDefault="00DA3788" w:rsidP="00DA3788">
            <w:r w:rsidRPr="00925811">
              <w:t>SSEH</w:t>
            </w:r>
          </w:p>
        </w:tc>
        <w:tc>
          <w:tcPr>
            <w:tcW w:w="0" w:type="dxa"/>
          </w:tcPr>
          <w:p w14:paraId="0E586BFC" w14:textId="77777777" w:rsidR="00DA3788" w:rsidRPr="00925811" w:rsidRDefault="00DA3788" w:rsidP="00DA3788">
            <w:r w:rsidRPr="00925811">
              <w:t>315</w:t>
            </w:r>
          </w:p>
        </w:tc>
        <w:tc>
          <w:tcPr>
            <w:tcW w:w="0" w:type="dxa"/>
          </w:tcPr>
          <w:p w14:paraId="058B1DA1" w14:textId="15028FC7" w:rsidR="00DA3788" w:rsidRPr="00925811" w:rsidRDefault="00DA3788" w:rsidP="00DA3788">
            <w:r w:rsidRPr="00925811">
              <w:t>352</w:t>
            </w:r>
          </w:p>
        </w:tc>
      </w:tr>
      <w:tr w:rsidR="00DA3788" w:rsidRPr="00925811" w14:paraId="5ED0C1B7" w14:textId="5EB25AFD" w:rsidTr="00925811">
        <w:trPr>
          <w:trHeight w:val="274"/>
        </w:trPr>
        <w:tc>
          <w:tcPr>
            <w:tcW w:w="0" w:type="dxa"/>
            <w:hideMark/>
          </w:tcPr>
          <w:p w14:paraId="5ACE0676" w14:textId="77777777" w:rsidR="00DA3788" w:rsidRPr="00925811" w:rsidRDefault="00DA3788" w:rsidP="00DA3788">
            <w:r w:rsidRPr="00925811">
              <w:t>SSES</w:t>
            </w:r>
          </w:p>
        </w:tc>
        <w:tc>
          <w:tcPr>
            <w:tcW w:w="0" w:type="dxa"/>
          </w:tcPr>
          <w:p w14:paraId="2CDABEA6" w14:textId="77777777" w:rsidR="00DA3788" w:rsidRPr="00925811" w:rsidRDefault="00DA3788" w:rsidP="00DA3788">
            <w:r w:rsidRPr="00925811">
              <w:t>351</w:t>
            </w:r>
          </w:p>
        </w:tc>
        <w:tc>
          <w:tcPr>
            <w:tcW w:w="0" w:type="dxa"/>
          </w:tcPr>
          <w:p w14:paraId="613C625C" w14:textId="1E528296" w:rsidR="00DA3788" w:rsidRPr="00925811" w:rsidRDefault="00DA3788" w:rsidP="00DA3788">
            <w:r w:rsidRPr="00925811">
              <w:t>410</w:t>
            </w:r>
          </w:p>
        </w:tc>
      </w:tr>
    </w:tbl>
    <w:p w14:paraId="09A47A67" w14:textId="77777777" w:rsidR="001A2306" w:rsidRPr="00925811" w:rsidRDefault="001A2306" w:rsidP="001A2306">
      <w:pPr>
        <w:pStyle w:val="Heading2"/>
      </w:pPr>
      <w:bookmarkStart w:id="214" w:name="_Toc121736121"/>
      <w:bookmarkStart w:id="215" w:name="_Toc126074406"/>
      <w:r w:rsidRPr="00925811">
        <w:t>Net to gross adjustment for Load Related Expenditure (NGLRE</w:t>
      </w:r>
      <w:r w:rsidRPr="00925811">
        <w:rPr>
          <w:rStyle w:val="Subscript"/>
        </w:rPr>
        <w:t>t</w:t>
      </w:r>
      <w:r w:rsidRPr="00925811">
        <w:t>)</w:t>
      </w:r>
      <w:bookmarkEnd w:id="214"/>
      <w:bookmarkEnd w:id="215"/>
    </w:p>
    <w:p w14:paraId="05F86AA2" w14:textId="77777777" w:rsidR="001A2306" w:rsidRPr="00925811" w:rsidRDefault="001A2306" w:rsidP="001A2306">
      <w:pPr>
        <w:pStyle w:val="Heading3nonumbering"/>
      </w:pPr>
      <w:r w:rsidRPr="00925811">
        <w:t>Introduction</w:t>
      </w:r>
    </w:p>
    <w:p w14:paraId="261F7895" w14:textId="79871435" w:rsidR="001A2306" w:rsidRPr="00925811" w:rsidRDefault="001A2306" w:rsidP="001A2306">
      <w:pPr>
        <w:pStyle w:val="NumberedNormal"/>
      </w:pPr>
      <w:r w:rsidRPr="00925811">
        <w:t>The purpose of this condition is to establish a process for setting the value of the term NGLRE</w:t>
      </w:r>
      <w:r w:rsidRPr="00925811">
        <w:rPr>
          <w:rStyle w:val="Subscript"/>
        </w:rPr>
        <w:t>t</w:t>
      </w:r>
      <w:r w:rsidRPr="00925811">
        <w:t xml:space="preserve"> (the net to </w:t>
      </w:r>
      <w:r w:rsidR="00C03460" w:rsidRPr="00925811">
        <w:t>g</w:t>
      </w:r>
      <w:r w:rsidRPr="00925811">
        <w:t>ross Load Related Expenditure term). This contributes to the calculation of the Totex Allowance and is incorporated into the ED2 Price Control Financial Model so as to receive neutral treatment by the Totex Incentive Mechanism.</w:t>
      </w:r>
    </w:p>
    <w:p w14:paraId="2061BAA8" w14:textId="77777777" w:rsidR="001A2306" w:rsidRPr="00925811" w:rsidRDefault="001A2306" w:rsidP="001A2306">
      <w:pPr>
        <w:pStyle w:val="NumberedNormal"/>
      </w:pPr>
      <w:r w:rsidRPr="00925811">
        <w:t>The effect of this condition is to adjust allowances where the actual percentage of Gross Load Related Expenditure provided by Specific Customer Funded Reinforcement during the Price Control Period falls outside the Specific Customer Funded Reinforcement Percentage Band and either:</w:t>
      </w:r>
    </w:p>
    <w:p w14:paraId="6042804B" w14:textId="77777777" w:rsidR="001A2306" w:rsidRPr="00925811" w:rsidRDefault="001A2306" w:rsidP="001A2306">
      <w:pPr>
        <w:pStyle w:val="ListNormal"/>
        <w:tabs>
          <w:tab w:val="num" w:pos="879"/>
        </w:tabs>
      </w:pPr>
      <w:r w:rsidRPr="00925811">
        <w:t>the licensee has not evidenced why the actual percentage of Gross Load Related Expenditure provided by Specific Customer Funded Reinforcement during the Price Control Period falls outside the Specific Customer Funded Reinforcement Percentage Band; or</w:t>
      </w:r>
    </w:p>
    <w:p w14:paraId="72409F1A" w14:textId="77777777" w:rsidR="001A2306" w:rsidRPr="00925811" w:rsidRDefault="001A2306" w:rsidP="001A2306">
      <w:pPr>
        <w:pStyle w:val="ListNormal"/>
        <w:tabs>
          <w:tab w:val="num" w:pos="879"/>
        </w:tabs>
      </w:pPr>
      <w:r w:rsidRPr="00925811">
        <w:t>the licensee has evidenced that an adjustment is required, unless this has already been funded by other Load Related Expenditure mechanisms in the Price Control Period.</w:t>
      </w:r>
    </w:p>
    <w:p w14:paraId="34248AD4" w14:textId="77777777" w:rsidR="001A2306" w:rsidRPr="00925811" w:rsidRDefault="001A2306" w:rsidP="001A2306">
      <w:pPr>
        <w:pStyle w:val="NumberedNormal"/>
      </w:pPr>
      <w:r w:rsidRPr="00925811">
        <w:t xml:space="preserve">This condition also sets out: </w:t>
      </w:r>
    </w:p>
    <w:p w14:paraId="78EEAD85" w14:textId="77777777" w:rsidR="001A2306" w:rsidRPr="00925811" w:rsidRDefault="001A2306" w:rsidP="001A2306">
      <w:pPr>
        <w:pStyle w:val="ListNormal"/>
        <w:tabs>
          <w:tab w:val="num" w:pos="879"/>
        </w:tabs>
      </w:pPr>
      <w:r w:rsidRPr="00925811">
        <w:t xml:space="preserve">the baseline percentage of the Gross Load Related Expenditure that is expected to be funded through Specific Customer Funded Reinforcement charged to the Customer paying for the reinforcement during the Price Control Period; </w:t>
      </w:r>
    </w:p>
    <w:p w14:paraId="7783C498" w14:textId="77777777" w:rsidR="001A2306" w:rsidRPr="00925811" w:rsidRDefault="001A2306" w:rsidP="001A2306">
      <w:pPr>
        <w:pStyle w:val="ListNormal"/>
        <w:tabs>
          <w:tab w:val="num" w:pos="879"/>
        </w:tabs>
      </w:pPr>
      <w:r w:rsidRPr="00925811">
        <w:t xml:space="preserve">reporting obligations on the licensee; and </w:t>
      </w:r>
    </w:p>
    <w:p w14:paraId="1519F009" w14:textId="77777777" w:rsidR="001A2306" w:rsidRPr="00925811" w:rsidRDefault="001A2306" w:rsidP="001A2306">
      <w:pPr>
        <w:pStyle w:val="ListNormal"/>
        <w:tabs>
          <w:tab w:val="num" w:pos="879"/>
        </w:tabs>
      </w:pPr>
      <w:r w:rsidRPr="00925811">
        <w:t>how the Authority will make adjustments to allowances under this condition.</w:t>
      </w:r>
    </w:p>
    <w:p w14:paraId="1F1A43A4" w14:textId="4E1F311C" w:rsidR="001A2306" w:rsidRPr="00925811" w:rsidRDefault="001A2306" w:rsidP="001A2306">
      <w:pPr>
        <w:pStyle w:val="Heading3"/>
      </w:pPr>
      <w:r w:rsidRPr="00925811">
        <w:t xml:space="preserve">Value of the net to </w:t>
      </w:r>
      <w:r w:rsidR="00C03460" w:rsidRPr="00925811">
        <w:t>g</w:t>
      </w:r>
      <w:r w:rsidRPr="00925811">
        <w:t>ross Load Related Expenditure term (NGLRE</w:t>
      </w:r>
      <w:r w:rsidRPr="00925811">
        <w:rPr>
          <w:rStyle w:val="Subscript"/>
        </w:rPr>
        <w:t>t</w:t>
      </w:r>
      <w:r w:rsidRPr="00925811">
        <w:t>)</w:t>
      </w:r>
    </w:p>
    <w:p w14:paraId="4DA1B129" w14:textId="77777777" w:rsidR="001A2306" w:rsidRPr="00925811" w:rsidRDefault="001A2306" w:rsidP="001A2306">
      <w:pPr>
        <w:pStyle w:val="NumberedNormal"/>
      </w:pPr>
      <w:r w:rsidRPr="00925811">
        <w:t>The value of NGLRE</w:t>
      </w:r>
      <w:r w:rsidRPr="00925811">
        <w:rPr>
          <w:rStyle w:val="Subscript"/>
        </w:rPr>
        <w:t>t</w:t>
      </w:r>
      <w:r w:rsidRPr="00925811">
        <w:t xml:space="preserve"> is zero unless otherwise modified by the Authority in accordance with Part D.</w:t>
      </w:r>
    </w:p>
    <w:p w14:paraId="4F164FC7" w14:textId="77777777" w:rsidR="001A2306" w:rsidRPr="00925811" w:rsidRDefault="001A2306" w:rsidP="001A2306">
      <w:pPr>
        <w:pStyle w:val="Heading3"/>
      </w:pPr>
      <w:r w:rsidRPr="00925811">
        <w:lastRenderedPageBreak/>
        <w:t>Baseline percentage of Gross Load Related Expenditure</w:t>
      </w:r>
    </w:p>
    <w:p w14:paraId="25FF75FD" w14:textId="77777777" w:rsidR="001A2306" w:rsidRPr="00925811" w:rsidRDefault="001A2306" w:rsidP="001A2306">
      <w:pPr>
        <w:pStyle w:val="NumberedNormal"/>
      </w:pPr>
      <w:r w:rsidRPr="00925811">
        <w:t>The baseline percentage of Gross Load Related Expenditure that it is anticipated the licensee will deliver via Specific Customer Funded Reinforcement is set out in Appendix 1.</w:t>
      </w:r>
    </w:p>
    <w:p w14:paraId="545E2594" w14:textId="77777777" w:rsidR="001A2306" w:rsidRPr="00925811" w:rsidRDefault="001A2306" w:rsidP="001A2306">
      <w:pPr>
        <w:pStyle w:val="Heading3"/>
      </w:pPr>
      <w:r w:rsidRPr="00925811">
        <w:t>Reporting requirement</w:t>
      </w:r>
    </w:p>
    <w:p w14:paraId="3AD48139" w14:textId="77777777" w:rsidR="001A2306" w:rsidRPr="00925811" w:rsidRDefault="001A2306" w:rsidP="001A2306">
      <w:pPr>
        <w:pStyle w:val="NumberedNormal"/>
      </w:pPr>
      <w:r w:rsidRPr="00925811">
        <w:t>The licensee must report to the Authority by 31 July 2028 whether:</w:t>
      </w:r>
    </w:p>
    <w:p w14:paraId="056E351D" w14:textId="77777777" w:rsidR="001A2306" w:rsidRPr="00925811" w:rsidRDefault="001A2306">
      <w:pPr>
        <w:numPr>
          <w:ilvl w:val="3"/>
          <w:numId w:val="1"/>
        </w:numPr>
      </w:pPr>
      <w:r w:rsidRPr="00925811">
        <w:t xml:space="preserve">its Actual Percentage of Gross Load Related Expenditure has fallen outside a Specific Customer Funded Reinforcement Percentage Band; and </w:t>
      </w:r>
    </w:p>
    <w:p w14:paraId="6FF83EFF" w14:textId="77777777" w:rsidR="001A2306" w:rsidRPr="00925811" w:rsidRDefault="001A2306">
      <w:pPr>
        <w:numPr>
          <w:ilvl w:val="3"/>
          <w:numId w:val="1"/>
        </w:numPr>
      </w:pPr>
      <w:r w:rsidRPr="00925811">
        <w:t>if its Actual Percentage of Gross Load Related Expenditure has fallen outside the Specific Customer Funded Reinforcement Percentage Band, whether there is a justified reason for an adjustment to be made under Part D.</w:t>
      </w:r>
    </w:p>
    <w:p w14:paraId="2195B5F3" w14:textId="319B970E" w:rsidR="001A2306" w:rsidRPr="00925811" w:rsidRDefault="001A2306" w:rsidP="001A2306">
      <w:pPr>
        <w:pStyle w:val="NumberedNormal"/>
      </w:pPr>
      <w:r w:rsidRPr="00925811">
        <w:t>Where the licensee’s Actual Percentage of Gross Load Related Expenditure has fallen outside its Specific Customer Funded Reinforcement Percentage Band, the licensee must use reasonable endeavours to include a detailed explanation of the following in the report required by paragraph 3.11.6:</w:t>
      </w:r>
    </w:p>
    <w:p w14:paraId="0771E1C1" w14:textId="77777777" w:rsidR="001A2306" w:rsidRPr="00925811" w:rsidRDefault="001A2306" w:rsidP="001A2306">
      <w:pPr>
        <w:pStyle w:val="ListNormal"/>
        <w:tabs>
          <w:tab w:val="num" w:pos="879"/>
        </w:tabs>
      </w:pPr>
      <w:r w:rsidRPr="00925811">
        <w:t>reasons for any changes in the number of connection projects involving Specific Customer Funded Reinforcement relative to expectations at the start of the Price Control Period;</w:t>
      </w:r>
    </w:p>
    <w:p w14:paraId="42A5B39F" w14:textId="77777777" w:rsidR="00402EDB" w:rsidRPr="00925811" w:rsidRDefault="001A2306" w:rsidP="001A2306">
      <w:pPr>
        <w:pStyle w:val="ListNormal"/>
        <w:tabs>
          <w:tab w:val="num" w:pos="879"/>
        </w:tabs>
      </w:pPr>
      <w:r w:rsidRPr="00925811">
        <w:t>reasons why reinforcement that was forecast to be funded through Load Related Expenditure at the outset of the Price Control Period has in fact been delivered through Specific Customer Funded Reinforcement</w:t>
      </w:r>
      <w:r w:rsidR="00402EDB" w:rsidRPr="00925811">
        <w:t>;</w:t>
      </w:r>
    </w:p>
    <w:p w14:paraId="36EE5E9D" w14:textId="7C03E31C" w:rsidR="001A2306" w:rsidRPr="00925811" w:rsidRDefault="00402EDB" w:rsidP="001A2306">
      <w:pPr>
        <w:pStyle w:val="ListNormal"/>
        <w:tabs>
          <w:tab w:val="num" w:pos="879"/>
        </w:tabs>
      </w:pPr>
      <w:r w:rsidRPr="00925811">
        <w:t>reasons why reinforcement that was forecast to be funded through Specific Customer Funded Reinforcement at the outset of the Price Control Period has in fact been delivered through Load Related Expenditure;</w:t>
      </w:r>
    </w:p>
    <w:p w14:paraId="71B07B08" w14:textId="77777777" w:rsidR="001A2306" w:rsidRPr="00925811" w:rsidRDefault="001A2306" w:rsidP="001A2306">
      <w:pPr>
        <w:pStyle w:val="ListNormal"/>
        <w:tabs>
          <w:tab w:val="num" w:pos="879"/>
        </w:tabs>
      </w:pPr>
      <w:r w:rsidRPr="00925811">
        <w:t>any changes in the licensee's use of contractors to deliver activities defined as Gross Load Related Expenditure during the Price Control Period;</w:t>
      </w:r>
    </w:p>
    <w:p w14:paraId="1A6CE57C" w14:textId="77777777" w:rsidR="001A2306" w:rsidRPr="00925811" w:rsidRDefault="001A2306" w:rsidP="001A2306">
      <w:pPr>
        <w:pStyle w:val="ListNormal"/>
        <w:tabs>
          <w:tab w:val="num" w:pos="879"/>
        </w:tabs>
      </w:pPr>
      <w:r w:rsidRPr="00925811">
        <w:t xml:space="preserve">any changes in loading on the Distribution System that may be relevant to the Actual Percentage of Gross Load Related Expenditure falling outside the Specific Customer Funded Reinforcement Percentage Band; and </w:t>
      </w:r>
    </w:p>
    <w:p w14:paraId="5EAC7806" w14:textId="77777777" w:rsidR="001A2306" w:rsidRPr="00925811" w:rsidRDefault="001A2306" w:rsidP="001A2306">
      <w:pPr>
        <w:pStyle w:val="ListNormal"/>
        <w:tabs>
          <w:tab w:val="num" w:pos="879"/>
        </w:tabs>
      </w:pPr>
      <w:r w:rsidRPr="00925811">
        <w:t>any other factor relevant to the Actual Percentage of Gross Load Related Expenditure falling outside the Specific Customer Funded Reinforcement Percentage Band.</w:t>
      </w:r>
    </w:p>
    <w:p w14:paraId="19855DF1" w14:textId="77777777" w:rsidR="001A2306" w:rsidRPr="00925811" w:rsidRDefault="001A2306" w:rsidP="001A2306">
      <w:pPr>
        <w:pStyle w:val="NumberedNormal"/>
      </w:pPr>
      <w:r w:rsidRPr="00925811">
        <w:t>The licensee must provide such further analysis or information, in such manner and in accordance with such timescales, as the Authority may direct to enable it to undertake its assessment for the purposes of making its determination.</w:t>
      </w:r>
    </w:p>
    <w:p w14:paraId="2C719F46" w14:textId="1DABE2C1" w:rsidR="001A2306" w:rsidRPr="00925811" w:rsidRDefault="001A2306" w:rsidP="001A2306">
      <w:pPr>
        <w:pStyle w:val="Heading3"/>
      </w:pPr>
      <w:r w:rsidRPr="00925811">
        <w:t xml:space="preserve">Net to </w:t>
      </w:r>
      <w:r w:rsidR="00566BD3" w:rsidRPr="00925811">
        <w:t>g</w:t>
      </w:r>
      <w:r w:rsidRPr="00925811">
        <w:t xml:space="preserve">ross Load Related Expenditure adjustment </w:t>
      </w:r>
    </w:p>
    <w:p w14:paraId="1DF8072A" w14:textId="77777777" w:rsidR="001A2306" w:rsidRPr="00925811" w:rsidRDefault="001A2306" w:rsidP="001A2306">
      <w:pPr>
        <w:pStyle w:val="NumberedNormal"/>
      </w:pPr>
      <w:r w:rsidRPr="00925811">
        <w:t xml:space="preserve">After the Price Control Period the Authority may, unless funding has already been provided for the relevant Load Related Expenditure under Part K of </w:t>
      </w:r>
      <w:r w:rsidRPr="00925811">
        <w:lastRenderedPageBreak/>
        <w:t>Special Condition 3.2 (Uncertain Costs Re-openers) or through Special Condition 3.9 (Load Related Expenditure volume drivers), modify the value of NGLRE</w:t>
      </w:r>
      <w:r w:rsidRPr="00925811">
        <w:rPr>
          <w:rStyle w:val="Subscript"/>
        </w:rPr>
        <w:t>t</w:t>
      </w:r>
      <w:r w:rsidRPr="00925811">
        <w:t xml:space="preserve"> where:</w:t>
      </w:r>
    </w:p>
    <w:p w14:paraId="4F379BB7" w14:textId="77777777" w:rsidR="001A2306" w:rsidRPr="00925811" w:rsidRDefault="001A2306" w:rsidP="001A2306">
      <w:pPr>
        <w:pStyle w:val="ListNormal"/>
        <w:tabs>
          <w:tab w:val="num" w:pos="879"/>
        </w:tabs>
      </w:pPr>
      <w:r w:rsidRPr="00925811">
        <w:t xml:space="preserve">the Actual Percentage of Gross Load Related Expenditure has fallen outside a Specific Customer Funded Reinforcement Percentage Band; and </w:t>
      </w:r>
    </w:p>
    <w:p w14:paraId="235DA3EF" w14:textId="77777777" w:rsidR="001A2306" w:rsidRPr="00925811" w:rsidRDefault="001A2306" w:rsidP="001A2306">
      <w:pPr>
        <w:pStyle w:val="ListNormal"/>
        <w:tabs>
          <w:tab w:val="num" w:pos="879"/>
        </w:tabs>
      </w:pPr>
      <w:r w:rsidRPr="00925811">
        <w:t>either</w:t>
      </w:r>
    </w:p>
    <w:p w14:paraId="5A66C33E" w14:textId="77777777" w:rsidR="001A2306" w:rsidRPr="00925811" w:rsidRDefault="001A2306" w:rsidP="001A2306">
      <w:pPr>
        <w:pStyle w:val="SublistNormal"/>
      </w:pPr>
      <w:r w:rsidRPr="00925811">
        <w:t>the licensee has not evidenced why the actual percentage of Gross Load Related Expenditure provided by Specific Customer Funded Reinforcement during the Price Control Period falls outside the Specific Customer Funded Reinforcement Percentage Band; or</w:t>
      </w:r>
    </w:p>
    <w:p w14:paraId="335CFCF0" w14:textId="4A72E6D8" w:rsidR="001A2306" w:rsidRPr="00925811" w:rsidRDefault="001A2306" w:rsidP="001A2306">
      <w:pPr>
        <w:pStyle w:val="SublistNormal"/>
      </w:pPr>
      <w:r w:rsidRPr="00925811">
        <w:t xml:space="preserve">the licensee has evidenced that an adjustment is </w:t>
      </w:r>
      <w:r w:rsidR="008C1ADF" w:rsidRPr="00925811">
        <w:t>justified.</w:t>
      </w:r>
    </w:p>
    <w:p w14:paraId="11604DBF" w14:textId="77777777" w:rsidR="001A2306" w:rsidRPr="00925811" w:rsidRDefault="001A2306" w:rsidP="001A2306">
      <w:pPr>
        <w:pStyle w:val="NumberedNormal"/>
      </w:pPr>
      <w:r w:rsidRPr="00925811">
        <w:t>Any modifications made under this Part must be made under section 11A (modifications of conditions of licences) of the Act.</w:t>
      </w:r>
    </w:p>
    <w:p w14:paraId="36934199" w14:textId="77777777" w:rsidR="001A2306" w:rsidRPr="00925811" w:rsidRDefault="001A2306" w:rsidP="001A2306">
      <w:pPr>
        <w:pStyle w:val="AppendixHeading"/>
      </w:pPr>
    </w:p>
    <w:p w14:paraId="4A4860AD" w14:textId="77777777" w:rsidR="001A2306" w:rsidRPr="00925811" w:rsidRDefault="001A2306" w:rsidP="001A2306">
      <w:pPr>
        <w:pStyle w:val="Caption"/>
      </w:pPr>
      <w:r w:rsidRPr="00925811">
        <w:t>Baseline percentage of Gross Load Related Expenditure expected to be delivered via Specific Customer Funded Reinforcement</w:t>
      </w:r>
    </w:p>
    <w:tbl>
      <w:tblPr>
        <w:tblStyle w:val="AppendixTable"/>
        <w:tblW w:w="0" w:type="auto"/>
        <w:tblLook w:val="04A0" w:firstRow="1" w:lastRow="0" w:firstColumn="1" w:lastColumn="0" w:noHBand="0" w:noVBand="1"/>
      </w:tblPr>
      <w:tblGrid>
        <w:gridCol w:w="1271"/>
        <w:gridCol w:w="3407"/>
        <w:gridCol w:w="2002"/>
        <w:gridCol w:w="1968"/>
      </w:tblGrid>
      <w:tr w:rsidR="001A2306" w:rsidRPr="00925811" w14:paraId="558F2BAA" w14:textId="77777777" w:rsidTr="00A75C46">
        <w:trPr>
          <w:cnfStyle w:val="100000000000" w:firstRow="1" w:lastRow="0" w:firstColumn="0" w:lastColumn="0" w:oddVBand="0" w:evenVBand="0" w:oddHBand="0" w:evenHBand="0" w:firstRowFirstColumn="0" w:firstRowLastColumn="0" w:lastRowFirstColumn="0" w:lastRowLastColumn="0"/>
          <w:trHeight w:val="211"/>
        </w:trPr>
        <w:tc>
          <w:tcPr>
            <w:tcW w:w="1271" w:type="dxa"/>
          </w:tcPr>
          <w:p w14:paraId="55B19B5F" w14:textId="77777777" w:rsidR="001A2306" w:rsidRPr="00925811" w:rsidRDefault="001A2306" w:rsidP="001A2306">
            <w:r w:rsidRPr="00925811">
              <w:t>Licensee</w:t>
            </w:r>
          </w:p>
        </w:tc>
        <w:tc>
          <w:tcPr>
            <w:tcW w:w="3407" w:type="dxa"/>
          </w:tcPr>
          <w:p w14:paraId="19A27324" w14:textId="77777777" w:rsidR="001A2306" w:rsidRPr="00925811" w:rsidRDefault="001A2306" w:rsidP="001A2306">
            <w:r w:rsidRPr="00925811">
              <w:t>Baseline percentage of Gross Load Related Expenditure expected to be delivered via Specific Customer Funded Reinforcement</w:t>
            </w:r>
          </w:p>
        </w:tc>
        <w:tc>
          <w:tcPr>
            <w:tcW w:w="2002" w:type="dxa"/>
          </w:tcPr>
          <w:p w14:paraId="0827E793" w14:textId="77777777" w:rsidR="001A2306" w:rsidRPr="00925811" w:rsidRDefault="001A2306" w:rsidP="001A2306">
            <w:r w:rsidRPr="00925811">
              <w:t>Specific Customer Funded Reinforcement Percentage Band</w:t>
            </w:r>
          </w:p>
        </w:tc>
        <w:tc>
          <w:tcPr>
            <w:tcW w:w="1968" w:type="dxa"/>
          </w:tcPr>
          <w:p w14:paraId="7DEBAE6B" w14:textId="77777777" w:rsidR="001A2306" w:rsidRPr="00925811" w:rsidRDefault="001A2306" w:rsidP="001A2306">
            <w:r w:rsidRPr="00925811">
              <w:t>Specific Customer Funded Reinforcement Percentage Band</w:t>
            </w:r>
          </w:p>
        </w:tc>
      </w:tr>
      <w:tr w:rsidR="001A2306" w:rsidRPr="00925811" w14:paraId="144C70C3" w14:textId="77777777" w:rsidTr="00A75C46">
        <w:trPr>
          <w:trHeight w:val="211"/>
        </w:trPr>
        <w:tc>
          <w:tcPr>
            <w:tcW w:w="1271" w:type="dxa"/>
          </w:tcPr>
          <w:p w14:paraId="708B0F11" w14:textId="77777777" w:rsidR="001A2306" w:rsidRPr="00925811" w:rsidRDefault="001A2306" w:rsidP="001A2306"/>
        </w:tc>
        <w:tc>
          <w:tcPr>
            <w:tcW w:w="3407" w:type="dxa"/>
          </w:tcPr>
          <w:p w14:paraId="21CDF81D" w14:textId="77777777" w:rsidR="001A2306" w:rsidRPr="00925811" w:rsidRDefault="001A2306" w:rsidP="001A2306"/>
        </w:tc>
        <w:tc>
          <w:tcPr>
            <w:tcW w:w="2002" w:type="dxa"/>
          </w:tcPr>
          <w:p w14:paraId="75B42A9A" w14:textId="77777777" w:rsidR="001A2306" w:rsidRPr="00925811" w:rsidRDefault="001A2306" w:rsidP="001A2306">
            <w:r w:rsidRPr="00925811">
              <w:t>Upper threshold</w:t>
            </w:r>
          </w:p>
        </w:tc>
        <w:tc>
          <w:tcPr>
            <w:tcW w:w="1968" w:type="dxa"/>
          </w:tcPr>
          <w:p w14:paraId="1BD34D62" w14:textId="77777777" w:rsidR="001A2306" w:rsidRPr="00925811" w:rsidRDefault="001A2306" w:rsidP="001A2306">
            <w:r w:rsidRPr="00925811">
              <w:t>Lower threshold</w:t>
            </w:r>
          </w:p>
        </w:tc>
      </w:tr>
      <w:tr w:rsidR="001A2306" w:rsidRPr="00925811" w14:paraId="738405B2" w14:textId="77777777" w:rsidTr="00A75C46">
        <w:trPr>
          <w:trHeight w:val="211"/>
        </w:trPr>
        <w:tc>
          <w:tcPr>
            <w:tcW w:w="1271" w:type="dxa"/>
            <w:hideMark/>
          </w:tcPr>
          <w:p w14:paraId="538E993E" w14:textId="77777777" w:rsidR="001A2306" w:rsidRPr="00925811" w:rsidRDefault="001A2306" w:rsidP="001A2306">
            <w:r w:rsidRPr="00925811">
              <w:t>ENWL</w:t>
            </w:r>
          </w:p>
        </w:tc>
        <w:tc>
          <w:tcPr>
            <w:tcW w:w="3407" w:type="dxa"/>
          </w:tcPr>
          <w:p w14:paraId="2099C667" w14:textId="77777777" w:rsidR="001A2306" w:rsidRPr="00925811" w:rsidRDefault="001A2306" w:rsidP="001A2306">
            <w:r w:rsidRPr="00925811">
              <w:t>13%</w:t>
            </w:r>
          </w:p>
        </w:tc>
        <w:tc>
          <w:tcPr>
            <w:tcW w:w="2002" w:type="dxa"/>
          </w:tcPr>
          <w:p w14:paraId="465D1FF4" w14:textId="77777777" w:rsidR="001A2306" w:rsidRPr="00925811" w:rsidRDefault="001A2306" w:rsidP="001A2306">
            <w:r w:rsidRPr="00925811">
              <w:t>18%</w:t>
            </w:r>
          </w:p>
        </w:tc>
        <w:tc>
          <w:tcPr>
            <w:tcW w:w="1968" w:type="dxa"/>
          </w:tcPr>
          <w:p w14:paraId="7D9FB8DE" w14:textId="77777777" w:rsidR="001A2306" w:rsidRPr="00925811" w:rsidRDefault="001A2306" w:rsidP="001A2306">
            <w:r w:rsidRPr="00925811">
              <w:t>8%</w:t>
            </w:r>
          </w:p>
        </w:tc>
      </w:tr>
      <w:tr w:rsidR="001A2306" w:rsidRPr="00925811" w14:paraId="7725FFAC" w14:textId="77777777" w:rsidTr="00A75C46">
        <w:trPr>
          <w:trHeight w:val="211"/>
        </w:trPr>
        <w:tc>
          <w:tcPr>
            <w:tcW w:w="1271" w:type="dxa"/>
            <w:hideMark/>
          </w:tcPr>
          <w:p w14:paraId="2ADB70FB" w14:textId="77777777" w:rsidR="001A2306" w:rsidRPr="00925811" w:rsidRDefault="001A2306" w:rsidP="001A2306">
            <w:r w:rsidRPr="00925811">
              <w:t>NPgN</w:t>
            </w:r>
          </w:p>
        </w:tc>
        <w:tc>
          <w:tcPr>
            <w:tcW w:w="3407" w:type="dxa"/>
          </w:tcPr>
          <w:p w14:paraId="3F8A15A4" w14:textId="77777777" w:rsidR="001A2306" w:rsidRPr="00925811" w:rsidRDefault="001A2306" w:rsidP="001A2306">
            <w:r w:rsidRPr="00925811">
              <w:t>4%</w:t>
            </w:r>
          </w:p>
        </w:tc>
        <w:tc>
          <w:tcPr>
            <w:tcW w:w="2002" w:type="dxa"/>
          </w:tcPr>
          <w:p w14:paraId="2F6D00DB" w14:textId="77777777" w:rsidR="001A2306" w:rsidRPr="00925811" w:rsidRDefault="001A2306" w:rsidP="001A2306">
            <w:r w:rsidRPr="00925811">
              <w:t>9%</w:t>
            </w:r>
          </w:p>
        </w:tc>
        <w:tc>
          <w:tcPr>
            <w:tcW w:w="1968" w:type="dxa"/>
          </w:tcPr>
          <w:p w14:paraId="03C6A7F4" w14:textId="77777777" w:rsidR="001A2306" w:rsidRPr="00925811" w:rsidRDefault="001A2306" w:rsidP="001A2306">
            <w:r w:rsidRPr="00925811">
              <w:t>0%</w:t>
            </w:r>
          </w:p>
        </w:tc>
      </w:tr>
      <w:tr w:rsidR="001A2306" w:rsidRPr="00925811" w14:paraId="2F0C6E4E" w14:textId="77777777" w:rsidTr="00A75C46">
        <w:trPr>
          <w:trHeight w:val="211"/>
        </w:trPr>
        <w:tc>
          <w:tcPr>
            <w:tcW w:w="1271" w:type="dxa"/>
            <w:hideMark/>
          </w:tcPr>
          <w:p w14:paraId="07CE66FE" w14:textId="77777777" w:rsidR="001A2306" w:rsidRPr="00925811" w:rsidRDefault="001A2306" w:rsidP="001A2306">
            <w:r w:rsidRPr="00925811">
              <w:t>NPgY</w:t>
            </w:r>
          </w:p>
        </w:tc>
        <w:tc>
          <w:tcPr>
            <w:tcW w:w="3407" w:type="dxa"/>
          </w:tcPr>
          <w:p w14:paraId="1451DB58" w14:textId="77777777" w:rsidR="001A2306" w:rsidRPr="00925811" w:rsidRDefault="001A2306" w:rsidP="001A2306">
            <w:r w:rsidRPr="00925811">
              <w:t>4%</w:t>
            </w:r>
          </w:p>
        </w:tc>
        <w:tc>
          <w:tcPr>
            <w:tcW w:w="2002" w:type="dxa"/>
          </w:tcPr>
          <w:p w14:paraId="235873DF" w14:textId="77777777" w:rsidR="001A2306" w:rsidRPr="00925811" w:rsidRDefault="001A2306" w:rsidP="001A2306">
            <w:r w:rsidRPr="00925811">
              <w:t>9%</w:t>
            </w:r>
          </w:p>
        </w:tc>
        <w:tc>
          <w:tcPr>
            <w:tcW w:w="1968" w:type="dxa"/>
          </w:tcPr>
          <w:p w14:paraId="1361EEA2" w14:textId="77777777" w:rsidR="001A2306" w:rsidRPr="00925811" w:rsidRDefault="001A2306" w:rsidP="001A2306">
            <w:r w:rsidRPr="00925811">
              <w:t>0%</w:t>
            </w:r>
          </w:p>
        </w:tc>
      </w:tr>
      <w:tr w:rsidR="00084EF5" w:rsidRPr="00925811" w14:paraId="76A74EB8" w14:textId="77777777" w:rsidTr="00A75C46">
        <w:trPr>
          <w:trHeight w:val="211"/>
        </w:trPr>
        <w:tc>
          <w:tcPr>
            <w:tcW w:w="1271" w:type="dxa"/>
          </w:tcPr>
          <w:p w14:paraId="0F9EC68F" w14:textId="521F8D2C" w:rsidR="00084EF5" w:rsidRPr="00925811" w:rsidRDefault="00084EF5" w:rsidP="00084EF5">
            <w:r w:rsidRPr="00925811">
              <w:t>WMID</w:t>
            </w:r>
          </w:p>
        </w:tc>
        <w:tc>
          <w:tcPr>
            <w:tcW w:w="3407" w:type="dxa"/>
          </w:tcPr>
          <w:p w14:paraId="59341498" w14:textId="39D566A9" w:rsidR="00084EF5" w:rsidRPr="00925811" w:rsidRDefault="00084EF5" w:rsidP="00084EF5">
            <w:r w:rsidRPr="00925811">
              <w:t>13%</w:t>
            </w:r>
          </w:p>
        </w:tc>
        <w:tc>
          <w:tcPr>
            <w:tcW w:w="2002" w:type="dxa"/>
          </w:tcPr>
          <w:p w14:paraId="3E06F159" w14:textId="4AD025CE" w:rsidR="00084EF5" w:rsidRPr="00925811" w:rsidRDefault="00084EF5" w:rsidP="00084EF5">
            <w:r w:rsidRPr="00925811">
              <w:t>18%</w:t>
            </w:r>
          </w:p>
        </w:tc>
        <w:tc>
          <w:tcPr>
            <w:tcW w:w="1968" w:type="dxa"/>
          </w:tcPr>
          <w:p w14:paraId="2B65ACEA" w14:textId="2E472375" w:rsidR="00084EF5" w:rsidRPr="00925811" w:rsidRDefault="00084EF5" w:rsidP="00084EF5">
            <w:r w:rsidRPr="00925811">
              <w:t>8%</w:t>
            </w:r>
          </w:p>
        </w:tc>
      </w:tr>
      <w:tr w:rsidR="00084EF5" w:rsidRPr="00925811" w14:paraId="660E5408" w14:textId="77777777" w:rsidTr="00A75C46">
        <w:trPr>
          <w:trHeight w:val="211"/>
        </w:trPr>
        <w:tc>
          <w:tcPr>
            <w:tcW w:w="1271" w:type="dxa"/>
          </w:tcPr>
          <w:p w14:paraId="6221D071" w14:textId="223F7EA4" w:rsidR="00084EF5" w:rsidRPr="00925811" w:rsidRDefault="00084EF5" w:rsidP="00084EF5">
            <w:r w:rsidRPr="00925811">
              <w:t>EMID</w:t>
            </w:r>
          </w:p>
        </w:tc>
        <w:tc>
          <w:tcPr>
            <w:tcW w:w="3407" w:type="dxa"/>
          </w:tcPr>
          <w:p w14:paraId="4646633B" w14:textId="2C11973B" w:rsidR="00084EF5" w:rsidRPr="00925811" w:rsidRDefault="00084EF5" w:rsidP="00084EF5">
            <w:r w:rsidRPr="00925811">
              <w:t>10%</w:t>
            </w:r>
          </w:p>
        </w:tc>
        <w:tc>
          <w:tcPr>
            <w:tcW w:w="2002" w:type="dxa"/>
          </w:tcPr>
          <w:p w14:paraId="1559A2A8" w14:textId="39E37964" w:rsidR="00084EF5" w:rsidRPr="00925811" w:rsidRDefault="00084EF5" w:rsidP="00084EF5">
            <w:r w:rsidRPr="00925811">
              <w:t>15%</w:t>
            </w:r>
          </w:p>
        </w:tc>
        <w:tc>
          <w:tcPr>
            <w:tcW w:w="1968" w:type="dxa"/>
          </w:tcPr>
          <w:p w14:paraId="2AC1C0CD" w14:textId="66B4CBB1" w:rsidR="00084EF5" w:rsidRPr="00925811" w:rsidRDefault="00084EF5" w:rsidP="00084EF5">
            <w:r w:rsidRPr="00925811">
              <w:t>5%</w:t>
            </w:r>
          </w:p>
        </w:tc>
      </w:tr>
      <w:tr w:rsidR="00084EF5" w:rsidRPr="00925811" w14:paraId="6D3D3DAF" w14:textId="77777777" w:rsidTr="00A75C46">
        <w:trPr>
          <w:trHeight w:val="211"/>
        </w:trPr>
        <w:tc>
          <w:tcPr>
            <w:tcW w:w="1271" w:type="dxa"/>
            <w:hideMark/>
          </w:tcPr>
          <w:p w14:paraId="0107FAD6" w14:textId="77777777" w:rsidR="00084EF5" w:rsidRPr="00925811" w:rsidRDefault="00084EF5" w:rsidP="00084EF5">
            <w:r w:rsidRPr="00925811">
              <w:t>SWALES</w:t>
            </w:r>
          </w:p>
        </w:tc>
        <w:tc>
          <w:tcPr>
            <w:tcW w:w="3407" w:type="dxa"/>
          </w:tcPr>
          <w:p w14:paraId="2A2E91F9" w14:textId="77777777" w:rsidR="00084EF5" w:rsidRPr="00925811" w:rsidRDefault="00084EF5" w:rsidP="00084EF5">
            <w:r w:rsidRPr="00925811">
              <w:t>11%</w:t>
            </w:r>
          </w:p>
        </w:tc>
        <w:tc>
          <w:tcPr>
            <w:tcW w:w="2002" w:type="dxa"/>
          </w:tcPr>
          <w:p w14:paraId="57A2DA12" w14:textId="77777777" w:rsidR="00084EF5" w:rsidRPr="00925811" w:rsidRDefault="00084EF5" w:rsidP="00084EF5">
            <w:r w:rsidRPr="00925811">
              <w:t>16%</w:t>
            </w:r>
          </w:p>
        </w:tc>
        <w:tc>
          <w:tcPr>
            <w:tcW w:w="1968" w:type="dxa"/>
          </w:tcPr>
          <w:p w14:paraId="1D94B700" w14:textId="77777777" w:rsidR="00084EF5" w:rsidRPr="00925811" w:rsidRDefault="00084EF5" w:rsidP="00084EF5">
            <w:r w:rsidRPr="00925811">
              <w:t>6%</w:t>
            </w:r>
          </w:p>
        </w:tc>
      </w:tr>
      <w:tr w:rsidR="00084EF5" w:rsidRPr="00925811" w14:paraId="6A70F228" w14:textId="77777777" w:rsidTr="00A75C46">
        <w:trPr>
          <w:trHeight w:val="211"/>
        </w:trPr>
        <w:tc>
          <w:tcPr>
            <w:tcW w:w="1271" w:type="dxa"/>
            <w:hideMark/>
          </w:tcPr>
          <w:p w14:paraId="617455BD" w14:textId="77777777" w:rsidR="00084EF5" w:rsidRPr="00925811" w:rsidRDefault="00084EF5" w:rsidP="00084EF5">
            <w:r w:rsidRPr="00925811">
              <w:t>SWEST</w:t>
            </w:r>
          </w:p>
        </w:tc>
        <w:tc>
          <w:tcPr>
            <w:tcW w:w="3407" w:type="dxa"/>
          </w:tcPr>
          <w:p w14:paraId="470A148B" w14:textId="77777777" w:rsidR="00084EF5" w:rsidRPr="00925811" w:rsidRDefault="00084EF5" w:rsidP="00084EF5">
            <w:r w:rsidRPr="00925811">
              <w:t>10%</w:t>
            </w:r>
          </w:p>
        </w:tc>
        <w:tc>
          <w:tcPr>
            <w:tcW w:w="2002" w:type="dxa"/>
          </w:tcPr>
          <w:p w14:paraId="68C2ED03" w14:textId="77777777" w:rsidR="00084EF5" w:rsidRPr="00925811" w:rsidRDefault="00084EF5" w:rsidP="00084EF5">
            <w:r w:rsidRPr="00925811">
              <w:t>15%</w:t>
            </w:r>
          </w:p>
        </w:tc>
        <w:tc>
          <w:tcPr>
            <w:tcW w:w="1968" w:type="dxa"/>
          </w:tcPr>
          <w:p w14:paraId="190B8819" w14:textId="77777777" w:rsidR="00084EF5" w:rsidRPr="00925811" w:rsidRDefault="00084EF5" w:rsidP="00084EF5">
            <w:r w:rsidRPr="00925811">
              <w:t>5%</w:t>
            </w:r>
          </w:p>
        </w:tc>
      </w:tr>
      <w:tr w:rsidR="00084EF5" w:rsidRPr="00925811" w14:paraId="3A5DA312" w14:textId="77777777" w:rsidTr="00A75C46">
        <w:trPr>
          <w:trHeight w:val="211"/>
        </w:trPr>
        <w:tc>
          <w:tcPr>
            <w:tcW w:w="1271" w:type="dxa"/>
            <w:hideMark/>
          </w:tcPr>
          <w:p w14:paraId="0A06E8E3" w14:textId="77777777" w:rsidR="00084EF5" w:rsidRPr="00925811" w:rsidRDefault="00084EF5" w:rsidP="00084EF5">
            <w:r w:rsidRPr="00925811">
              <w:t>LPN</w:t>
            </w:r>
          </w:p>
        </w:tc>
        <w:tc>
          <w:tcPr>
            <w:tcW w:w="3407" w:type="dxa"/>
          </w:tcPr>
          <w:p w14:paraId="462105B6" w14:textId="77777777" w:rsidR="00084EF5" w:rsidRPr="00925811" w:rsidRDefault="00084EF5" w:rsidP="00084EF5">
            <w:r w:rsidRPr="00925811">
              <w:t>24%</w:t>
            </w:r>
          </w:p>
        </w:tc>
        <w:tc>
          <w:tcPr>
            <w:tcW w:w="2002" w:type="dxa"/>
          </w:tcPr>
          <w:p w14:paraId="7BE4E843" w14:textId="77777777" w:rsidR="00084EF5" w:rsidRPr="00925811" w:rsidRDefault="00084EF5" w:rsidP="00084EF5">
            <w:r w:rsidRPr="00925811">
              <w:t>29%</w:t>
            </w:r>
          </w:p>
        </w:tc>
        <w:tc>
          <w:tcPr>
            <w:tcW w:w="1968" w:type="dxa"/>
          </w:tcPr>
          <w:p w14:paraId="17AF47AE" w14:textId="77777777" w:rsidR="00084EF5" w:rsidRPr="00925811" w:rsidRDefault="00084EF5" w:rsidP="00084EF5">
            <w:r w:rsidRPr="00925811">
              <w:t>19%</w:t>
            </w:r>
          </w:p>
        </w:tc>
      </w:tr>
      <w:tr w:rsidR="00084EF5" w:rsidRPr="00925811" w14:paraId="6F45B73C" w14:textId="77777777" w:rsidTr="00A75C46">
        <w:trPr>
          <w:trHeight w:val="211"/>
        </w:trPr>
        <w:tc>
          <w:tcPr>
            <w:tcW w:w="1271" w:type="dxa"/>
            <w:hideMark/>
          </w:tcPr>
          <w:p w14:paraId="3545C09B" w14:textId="77777777" w:rsidR="00084EF5" w:rsidRPr="00925811" w:rsidRDefault="00084EF5" w:rsidP="00084EF5">
            <w:r w:rsidRPr="00925811">
              <w:t>SPN</w:t>
            </w:r>
          </w:p>
        </w:tc>
        <w:tc>
          <w:tcPr>
            <w:tcW w:w="3407" w:type="dxa"/>
          </w:tcPr>
          <w:p w14:paraId="4FFAD6B2" w14:textId="77777777" w:rsidR="00084EF5" w:rsidRPr="00925811" w:rsidRDefault="00084EF5" w:rsidP="00084EF5">
            <w:r w:rsidRPr="00925811">
              <w:t>20%</w:t>
            </w:r>
          </w:p>
        </w:tc>
        <w:tc>
          <w:tcPr>
            <w:tcW w:w="2002" w:type="dxa"/>
          </w:tcPr>
          <w:p w14:paraId="650B4314" w14:textId="77777777" w:rsidR="00084EF5" w:rsidRPr="00925811" w:rsidRDefault="00084EF5" w:rsidP="00084EF5">
            <w:r w:rsidRPr="00925811">
              <w:t>25%</w:t>
            </w:r>
          </w:p>
        </w:tc>
        <w:tc>
          <w:tcPr>
            <w:tcW w:w="1968" w:type="dxa"/>
          </w:tcPr>
          <w:p w14:paraId="7C193CFD" w14:textId="77777777" w:rsidR="00084EF5" w:rsidRPr="00925811" w:rsidRDefault="00084EF5" w:rsidP="00084EF5">
            <w:r w:rsidRPr="00925811">
              <w:t>15%</w:t>
            </w:r>
          </w:p>
        </w:tc>
      </w:tr>
      <w:tr w:rsidR="00084EF5" w:rsidRPr="00925811" w14:paraId="05E4C478" w14:textId="77777777" w:rsidTr="00A75C46">
        <w:trPr>
          <w:trHeight w:val="211"/>
        </w:trPr>
        <w:tc>
          <w:tcPr>
            <w:tcW w:w="1271" w:type="dxa"/>
            <w:hideMark/>
          </w:tcPr>
          <w:p w14:paraId="6093666A" w14:textId="77777777" w:rsidR="00084EF5" w:rsidRPr="00925811" w:rsidRDefault="00084EF5" w:rsidP="00084EF5">
            <w:r w:rsidRPr="00925811">
              <w:t>EPN</w:t>
            </w:r>
          </w:p>
        </w:tc>
        <w:tc>
          <w:tcPr>
            <w:tcW w:w="3407" w:type="dxa"/>
          </w:tcPr>
          <w:p w14:paraId="11CCE6D3" w14:textId="77777777" w:rsidR="00084EF5" w:rsidRPr="00925811" w:rsidRDefault="00084EF5" w:rsidP="00084EF5">
            <w:r w:rsidRPr="00925811">
              <w:t>35%</w:t>
            </w:r>
          </w:p>
        </w:tc>
        <w:tc>
          <w:tcPr>
            <w:tcW w:w="2002" w:type="dxa"/>
          </w:tcPr>
          <w:p w14:paraId="7CBFD8DB" w14:textId="77777777" w:rsidR="00084EF5" w:rsidRPr="00925811" w:rsidRDefault="00084EF5" w:rsidP="00084EF5">
            <w:r w:rsidRPr="00925811">
              <w:t>40%</w:t>
            </w:r>
          </w:p>
        </w:tc>
        <w:tc>
          <w:tcPr>
            <w:tcW w:w="1968" w:type="dxa"/>
          </w:tcPr>
          <w:p w14:paraId="66EF5034" w14:textId="77777777" w:rsidR="00084EF5" w:rsidRPr="00925811" w:rsidRDefault="00084EF5" w:rsidP="00084EF5">
            <w:r w:rsidRPr="00925811">
              <w:t>30%</w:t>
            </w:r>
          </w:p>
        </w:tc>
      </w:tr>
      <w:tr w:rsidR="00084EF5" w:rsidRPr="00925811" w14:paraId="7CCD7C7A" w14:textId="77777777" w:rsidTr="00A75C46">
        <w:trPr>
          <w:trHeight w:val="211"/>
        </w:trPr>
        <w:tc>
          <w:tcPr>
            <w:tcW w:w="1271" w:type="dxa"/>
            <w:hideMark/>
          </w:tcPr>
          <w:p w14:paraId="3451E073" w14:textId="77777777" w:rsidR="00084EF5" w:rsidRPr="00925811" w:rsidRDefault="00084EF5" w:rsidP="00084EF5">
            <w:r w:rsidRPr="00925811">
              <w:t>SPD</w:t>
            </w:r>
          </w:p>
        </w:tc>
        <w:tc>
          <w:tcPr>
            <w:tcW w:w="3407" w:type="dxa"/>
          </w:tcPr>
          <w:p w14:paraId="441C5FBD" w14:textId="77777777" w:rsidR="00084EF5" w:rsidRPr="00925811" w:rsidRDefault="00084EF5" w:rsidP="00084EF5">
            <w:r w:rsidRPr="00925811">
              <w:t>4%</w:t>
            </w:r>
          </w:p>
        </w:tc>
        <w:tc>
          <w:tcPr>
            <w:tcW w:w="2002" w:type="dxa"/>
          </w:tcPr>
          <w:p w14:paraId="0F91A5D6" w14:textId="77777777" w:rsidR="00084EF5" w:rsidRPr="00925811" w:rsidRDefault="00084EF5" w:rsidP="00084EF5">
            <w:r w:rsidRPr="00925811">
              <w:t>9%</w:t>
            </w:r>
          </w:p>
        </w:tc>
        <w:tc>
          <w:tcPr>
            <w:tcW w:w="1968" w:type="dxa"/>
          </w:tcPr>
          <w:p w14:paraId="6193C3DA" w14:textId="77777777" w:rsidR="00084EF5" w:rsidRPr="00925811" w:rsidRDefault="00084EF5" w:rsidP="00084EF5">
            <w:r w:rsidRPr="00925811">
              <w:t>0%</w:t>
            </w:r>
          </w:p>
        </w:tc>
      </w:tr>
      <w:tr w:rsidR="00084EF5" w:rsidRPr="00925811" w14:paraId="74B8A9EB" w14:textId="77777777" w:rsidTr="00A75C46">
        <w:trPr>
          <w:trHeight w:val="211"/>
        </w:trPr>
        <w:tc>
          <w:tcPr>
            <w:tcW w:w="1271" w:type="dxa"/>
            <w:hideMark/>
          </w:tcPr>
          <w:p w14:paraId="722D3EF1" w14:textId="77777777" w:rsidR="00084EF5" w:rsidRPr="00925811" w:rsidRDefault="00084EF5" w:rsidP="00084EF5">
            <w:r w:rsidRPr="00925811">
              <w:t>SPMW</w:t>
            </w:r>
          </w:p>
        </w:tc>
        <w:tc>
          <w:tcPr>
            <w:tcW w:w="3407" w:type="dxa"/>
          </w:tcPr>
          <w:p w14:paraId="4CD48FAC" w14:textId="77777777" w:rsidR="00084EF5" w:rsidRPr="00925811" w:rsidRDefault="00084EF5" w:rsidP="00084EF5">
            <w:r w:rsidRPr="00925811">
              <w:t>9%</w:t>
            </w:r>
          </w:p>
        </w:tc>
        <w:tc>
          <w:tcPr>
            <w:tcW w:w="2002" w:type="dxa"/>
          </w:tcPr>
          <w:p w14:paraId="11989786" w14:textId="77777777" w:rsidR="00084EF5" w:rsidRPr="00925811" w:rsidRDefault="00084EF5" w:rsidP="00084EF5">
            <w:r w:rsidRPr="00925811">
              <w:t>14%</w:t>
            </w:r>
          </w:p>
        </w:tc>
        <w:tc>
          <w:tcPr>
            <w:tcW w:w="1968" w:type="dxa"/>
          </w:tcPr>
          <w:p w14:paraId="25F9A195" w14:textId="77777777" w:rsidR="00084EF5" w:rsidRPr="00925811" w:rsidRDefault="00084EF5" w:rsidP="00084EF5">
            <w:r w:rsidRPr="00925811">
              <w:t>4%</w:t>
            </w:r>
          </w:p>
        </w:tc>
      </w:tr>
      <w:tr w:rsidR="00084EF5" w:rsidRPr="00925811" w14:paraId="2F1F1DCD" w14:textId="77777777" w:rsidTr="00A75C46">
        <w:trPr>
          <w:trHeight w:val="211"/>
        </w:trPr>
        <w:tc>
          <w:tcPr>
            <w:tcW w:w="1271" w:type="dxa"/>
            <w:hideMark/>
          </w:tcPr>
          <w:p w14:paraId="6B5B7F93" w14:textId="77777777" w:rsidR="00084EF5" w:rsidRPr="00925811" w:rsidRDefault="00084EF5" w:rsidP="00084EF5">
            <w:r w:rsidRPr="00925811">
              <w:t>SSEH</w:t>
            </w:r>
          </w:p>
        </w:tc>
        <w:tc>
          <w:tcPr>
            <w:tcW w:w="3407" w:type="dxa"/>
          </w:tcPr>
          <w:p w14:paraId="303A1720" w14:textId="77777777" w:rsidR="00084EF5" w:rsidRPr="00925811" w:rsidRDefault="00084EF5" w:rsidP="00084EF5">
            <w:r w:rsidRPr="00925811">
              <w:t>24%</w:t>
            </w:r>
          </w:p>
        </w:tc>
        <w:tc>
          <w:tcPr>
            <w:tcW w:w="2002" w:type="dxa"/>
          </w:tcPr>
          <w:p w14:paraId="3F95EFAE" w14:textId="77777777" w:rsidR="00084EF5" w:rsidRPr="00925811" w:rsidRDefault="00084EF5" w:rsidP="00084EF5">
            <w:r w:rsidRPr="00925811">
              <w:t>29%</w:t>
            </w:r>
          </w:p>
        </w:tc>
        <w:tc>
          <w:tcPr>
            <w:tcW w:w="1968" w:type="dxa"/>
          </w:tcPr>
          <w:p w14:paraId="7618C3DE" w14:textId="77777777" w:rsidR="00084EF5" w:rsidRPr="00925811" w:rsidRDefault="00084EF5" w:rsidP="00084EF5">
            <w:r w:rsidRPr="00925811">
              <w:t>19%</w:t>
            </w:r>
          </w:p>
        </w:tc>
      </w:tr>
      <w:tr w:rsidR="00084EF5" w:rsidRPr="00925811" w14:paraId="7ECC78C2" w14:textId="77777777" w:rsidTr="00A75C46">
        <w:trPr>
          <w:trHeight w:val="211"/>
        </w:trPr>
        <w:tc>
          <w:tcPr>
            <w:tcW w:w="1271" w:type="dxa"/>
            <w:hideMark/>
          </w:tcPr>
          <w:p w14:paraId="57C70894" w14:textId="77777777" w:rsidR="00084EF5" w:rsidRPr="00925811" w:rsidRDefault="00084EF5" w:rsidP="00084EF5">
            <w:r w:rsidRPr="00925811">
              <w:t>SSES</w:t>
            </w:r>
          </w:p>
        </w:tc>
        <w:tc>
          <w:tcPr>
            <w:tcW w:w="3407" w:type="dxa"/>
          </w:tcPr>
          <w:p w14:paraId="09A0FE12" w14:textId="77777777" w:rsidR="00084EF5" w:rsidRPr="00925811" w:rsidRDefault="00084EF5" w:rsidP="00084EF5">
            <w:r w:rsidRPr="00925811">
              <w:t>14%</w:t>
            </w:r>
          </w:p>
        </w:tc>
        <w:tc>
          <w:tcPr>
            <w:tcW w:w="2002" w:type="dxa"/>
          </w:tcPr>
          <w:p w14:paraId="003FA606" w14:textId="77777777" w:rsidR="00084EF5" w:rsidRPr="00925811" w:rsidRDefault="00084EF5" w:rsidP="00084EF5">
            <w:r w:rsidRPr="00925811">
              <w:t>19%</w:t>
            </w:r>
          </w:p>
        </w:tc>
        <w:tc>
          <w:tcPr>
            <w:tcW w:w="1968" w:type="dxa"/>
          </w:tcPr>
          <w:p w14:paraId="24D0F179" w14:textId="77777777" w:rsidR="00084EF5" w:rsidRPr="00925811" w:rsidRDefault="00084EF5" w:rsidP="00084EF5">
            <w:r w:rsidRPr="00925811">
              <w:t>9%</w:t>
            </w:r>
          </w:p>
        </w:tc>
      </w:tr>
    </w:tbl>
    <w:p w14:paraId="0541B5D9" w14:textId="77777777" w:rsidR="001A2306" w:rsidRPr="00925811" w:rsidRDefault="001A2306" w:rsidP="001A2306">
      <w:pPr>
        <w:pStyle w:val="Heading2"/>
      </w:pPr>
      <w:bookmarkStart w:id="216" w:name="_Toc121736122"/>
      <w:bookmarkStart w:id="217" w:name="_Toc126074407"/>
      <w:r w:rsidRPr="00925811">
        <w:lastRenderedPageBreak/>
        <w:t>Indirects scaler (IS</w:t>
      </w:r>
      <w:r w:rsidRPr="00925811">
        <w:rPr>
          <w:rStyle w:val="Subscript"/>
        </w:rPr>
        <w:t>t</w:t>
      </w:r>
      <w:r w:rsidRPr="00925811">
        <w:t>)</w:t>
      </w:r>
      <w:bookmarkEnd w:id="216"/>
      <w:bookmarkEnd w:id="217"/>
    </w:p>
    <w:p w14:paraId="44E9F39D" w14:textId="77777777" w:rsidR="001A2306" w:rsidRPr="00925811" w:rsidRDefault="001A2306" w:rsidP="001A2306">
      <w:pPr>
        <w:pStyle w:val="Heading3nonumbering"/>
      </w:pPr>
      <w:r w:rsidRPr="00925811">
        <w:t>Introduction</w:t>
      </w:r>
    </w:p>
    <w:p w14:paraId="5E33A733" w14:textId="77777777" w:rsidR="001A2306" w:rsidRPr="00925811" w:rsidRDefault="001A2306" w:rsidP="001A2306">
      <w:pPr>
        <w:pStyle w:val="NumberedNormal"/>
      </w:pPr>
      <w:r w:rsidRPr="00925811">
        <w:t>The purpose of this condition is to calculate the term IS</w:t>
      </w:r>
      <w:r w:rsidRPr="00925811">
        <w:rPr>
          <w:rStyle w:val="Subscript"/>
        </w:rPr>
        <w:t>t</w:t>
      </w:r>
      <w:r w:rsidRPr="00925811">
        <w:t xml:space="preserve"> (the indirects scaler term), which contributes to the calculation of the Totex Allowance (in relation to which see the ED2 Price Control Financial Model).</w:t>
      </w:r>
    </w:p>
    <w:p w14:paraId="7EA22F35" w14:textId="77777777" w:rsidR="001A2306" w:rsidRPr="00925811" w:rsidRDefault="001A2306" w:rsidP="001A2306">
      <w:pPr>
        <w:pStyle w:val="NumberedNormal"/>
      </w:pPr>
      <w:r w:rsidRPr="00925811">
        <w:t>The effect of this condition is to provide an additional allowance for closely associated indirect costs incurred in operating expenditure where provision has been made for capital expenditure under specific PCFM Variable Values.</w:t>
      </w:r>
    </w:p>
    <w:p w14:paraId="2EFA02BC" w14:textId="77777777" w:rsidR="001A2306" w:rsidRPr="00925811" w:rsidRDefault="001A2306" w:rsidP="001A2306">
      <w:pPr>
        <w:pStyle w:val="Heading3"/>
      </w:pPr>
      <w:r w:rsidRPr="00925811">
        <w:t>Formulae for calculating the Indirects scaler term (IS</w:t>
      </w:r>
      <w:r w:rsidRPr="00925811">
        <w:rPr>
          <w:rStyle w:val="Subscript"/>
        </w:rPr>
        <w:t>t</w:t>
      </w:r>
      <w:r w:rsidRPr="00925811">
        <w:t>)</w:t>
      </w:r>
    </w:p>
    <w:p w14:paraId="4847B126" w14:textId="2AB24DF1" w:rsidR="001A2306" w:rsidRPr="00925811" w:rsidRDefault="001A2306" w:rsidP="001A2306">
      <w:pPr>
        <w:pStyle w:val="NumberedNormal"/>
      </w:pPr>
      <w:r w:rsidRPr="00925811">
        <w:t>The value of IS</w:t>
      </w:r>
      <w:r w:rsidRPr="00925811">
        <w:rPr>
          <w:rStyle w:val="Subscript"/>
        </w:rPr>
        <w:t>t</w:t>
      </w:r>
      <w:r w:rsidRPr="00925811">
        <w:t xml:space="preserve"> is derived in accordance with</w:t>
      </w:r>
      <w:r w:rsidR="00C57DC6" w:rsidRPr="00925811">
        <w:t xml:space="preserve"> the</w:t>
      </w:r>
      <w:r w:rsidRPr="00925811">
        <w:t xml:space="preserve"> following formula:</w:t>
      </w:r>
    </w:p>
    <w:p w14:paraId="0163EA42" w14:textId="77777777" w:rsidR="001A2306" w:rsidRPr="00925811" w:rsidRDefault="00883AC9" w:rsidP="001A2306">
      <m:oMathPara>
        <m:oMath>
          <m:sSub>
            <m:sSubPr>
              <m:ctrlPr>
                <w:rPr>
                  <w:rFonts w:ascii="Cambria Math" w:hAnsi="Cambria Math"/>
                </w:rPr>
              </m:ctrlPr>
            </m:sSubPr>
            <m:e>
              <m:r>
                <w:rPr>
                  <w:rFonts w:ascii="Cambria Math" w:hAnsi="Cambria Math"/>
                </w:rPr>
                <m:t>IS</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UMTERM</m:t>
              </m:r>
            </m:e>
            <m:sub>
              <m:r>
                <w:rPr>
                  <w:rFonts w:ascii="Cambria Math" w:hAnsi="Cambria Math"/>
                </w:rPr>
                <m:t>t</m:t>
              </m:r>
            </m:sub>
          </m:sSub>
          <m:r>
            <w:rPr>
              <w:rFonts w:ascii="Cambria Math" w:hAnsi="Cambria Math"/>
            </w:rPr>
            <m:t>×0.108</m:t>
          </m:r>
        </m:oMath>
      </m:oMathPara>
    </w:p>
    <w:p w14:paraId="711E8538" w14:textId="77777777" w:rsidR="001A2306" w:rsidRPr="00925811" w:rsidRDefault="001A2306" w:rsidP="001A2306">
      <w:pPr>
        <w:pStyle w:val="FormulaDefinitions"/>
      </w:pPr>
      <w:r w:rsidRPr="00925811">
        <w:t>where:</w:t>
      </w:r>
    </w:p>
    <w:tbl>
      <w:tblPr>
        <w:tblStyle w:val="TableGridLight"/>
        <w:tblW w:w="0" w:type="auto"/>
        <w:tblLook w:val="04A0" w:firstRow="1" w:lastRow="0" w:firstColumn="1" w:lastColumn="0" w:noHBand="0" w:noVBand="1"/>
      </w:tblPr>
      <w:tblGrid>
        <w:gridCol w:w="1367"/>
        <w:gridCol w:w="6979"/>
      </w:tblGrid>
      <w:tr w:rsidR="001A2306" w:rsidRPr="00925811" w14:paraId="6582F033" w14:textId="77777777" w:rsidTr="009E6A8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67" w:type="dxa"/>
            <w:hideMark/>
          </w:tcPr>
          <w:p w14:paraId="3AE9ABBB" w14:textId="77777777" w:rsidR="001A2306" w:rsidRPr="00925811" w:rsidRDefault="001A2306" w:rsidP="001A2306">
            <w:r w:rsidRPr="00925811">
              <w:t>UMTERM</w:t>
            </w:r>
            <w:r w:rsidRPr="00925811">
              <w:rPr>
                <w:rStyle w:val="Subscript"/>
              </w:rPr>
              <w:t>t</w:t>
            </w:r>
          </w:p>
        </w:tc>
        <w:tc>
          <w:tcPr>
            <w:tcW w:w="6979" w:type="dxa"/>
            <w:hideMark/>
          </w:tcPr>
          <w:p w14:paraId="316E0A03" w14:textId="77777777" w:rsidR="001A2306" w:rsidRPr="00925811" w:rsidRDefault="001A2306" w:rsidP="001A2306">
            <w:pPr>
              <w:cnfStyle w:val="100000000000" w:firstRow="1" w:lastRow="0" w:firstColumn="0" w:lastColumn="0" w:oddVBand="0" w:evenVBand="0" w:oddHBand="0" w:evenHBand="0" w:firstRowFirstColumn="0" w:firstRowLastColumn="0" w:lastRowFirstColumn="0" w:lastRowLastColumn="0"/>
            </w:pPr>
            <w:r w:rsidRPr="00925811">
              <w:t>is derived in accordance with paragraph 3.12.4.</w:t>
            </w:r>
          </w:p>
        </w:tc>
      </w:tr>
    </w:tbl>
    <w:p w14:paraId="6B45CFEF" w14:textId="77777777" w:rsidR="001A2306" w:rsidRPr="00925811" w:rsidRDefault="001A2306" w:rsidP="001A2306">
      <w:pPr>
        <w:pStyle w:val="NumberedNormal"/>
      </w:pPr>
      <w:r w:rsidRPr="00925811">
        <w:t>The value of UMTERM</w:t>
      </w:r>
      <w:r w:rsidRPr="00925811">
        <w:rPr>
          <w:rStyle w:val="Subscript"/>
        </w:rPr>
        <w:t>t</w:t>
      </w:r>
      <w:r w:rsidRPr="00925811">
        <w:t xml:space="preserve"> is derived in accordance with the following formula:</w:t>
      </w:r>
    </w:p>
    <w:p w14:paraId="7046E3E1" w14:textId="113EC3AE" w:rsidR="001A2306" w:rsidRPr="00925811" w:rsidRDefault="00CD7B4C" w:rsidP="001A2306">
      <w:r w:rsidRPr="00925811">
        <w:rPr>
          <w:rFonts w:eastAsiaTheme="minorEastAsia"/>
        </w:rPr>
        <w:t xml:space="preserve">                 </w:t>
      </w:r>
      <m:oMath>
        <m:r>
          <w:rPr>
            <w:rFonts w:ascii="Cambria Math" w:eastAsiaTheme="minorEastAsia" w:hAnsi="Cambria Math"/>
          </w:rPr>
          <m:t xml:space="preserve">                           </m:t>
        </m:r>
        <m:sSub>
          <m:sSubPr>
            <m:ctrlPr>
              <w:rPr>
                <w:rFonts w:ascii="Cambria Math" w:hAnsi="Cambria Math"/>
              </w:rPr>
            </m:ctrlPr>
          </m:sSubPr>
          <m:e>
            <m:r>
              <w:rPr>
                <w:rFonts w:ascii="Cambria Math" w:hAnsi="Cambria Math"/>
              </w:rPr>
              <m:t>UMTERM</m:t>
            </m:r>
          </m:e>
          <m:sub>
            <m:r>
              <w:rPr>
                <w:rFonts w:ascii="Cambria Math" w:hAnsi="Cambria Math"/>
              </w:rPr>
              <m:t>t</m:t>
            </m:r>
          </m:sub>
        </m:sSub>
        <m:r>
          <w:rPr>
            <w:rFonts w:ascii="Cambria Math" w:hAnsi="Cambria Math"/>
          </w:rPr>
          <m:t xml:space="preserve">= </m:t>
        </m:r>
        <m:sSub>
          <m:sSubPr>
            <m:ctrlPr>
              <w:rPr>
                <w:rFonts w:ascii="Cambria Math" w:hAnsi="Cambria Math"/>
              </w:rPr>
            </m:ctrlPr>
          </m:sSubPr>
          <m:e>
            <m:r>
              <w:rPr>
                <w:rFonts w:ascii="Cambria Math" w:hAnsi="Cambria Math"/>
              </w:rPr>
              <m:t>LRE</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SINVA</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SRVD</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LVSVD</m:t>
            </m:r>
          </m:e>
          <m:sub>
            <m:r>
              <w:rPr>
                <w:rFonts w:ascii="Cambria Math" w:hAnsi="Cambria Math"/>
              </w:rPr>
              <m:t>t</m:t>
            </m:r>
          </m:sub>
        </m:sSub>
      </m:oMath>
    </w:p>
    <w:p w14:paraId="6AA129D8" w14:textId="77777777" w:rsidR="001A2306" w:rsidRPr="00925811" w:rsidRDefault="001A2306" w:rsidP="001A2306">
      <w:pPr>
        <w:pStyle w:val="FormulaDefinitions"/>
      </w:pPr>
      <w:r w:rsidRPr="00925811">
        <w:t>where:</w:t>
      </w:r>
    </w:p>
    <w:tbl>
      <w:tblPr>
        <w:tblStyle w:val="TableGridLight"/>
        <w:tblW w:w="0" w:type="auto"/>
        <w:tblLook w:val="04A0" w:firstRow="1" w:lastRow="0" w:firstColumn="1" w:lastColumn="0" w:noHBand="0" w:noVBand="1"/>
      </w:tblPr>
      <w:tblGrid>
        <w:gridCol w:w="1494"/>
        <w:gridCol w:w="6852"/>
      </w:tblGrid>
      <w:tr w:rsidR="001A2306" w:rsidRPr="00925811" w14:paraId="00131014" w14:textId="77777777" w:rsidTr="004733B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94" w:type="dxa"/>
            <w:hideMark/>
          </w:tcPr>
          <w:p w14:paraId="43CF2E18" w14:textId="77777777" w:rsidR="001A2306" w:rsidRPr="00925811" w:rsidRDefault="001A2306" w:rsidP="001A2306">
            <w:r w:rsidRPr="00925811">
              <w:t>LRE</w:t>
            </w:r>
            <w:r w:rsidRPr="00925811">
              <w:rPr>
                <w:rStyle w:val="Subscript"/>
              </w:rPr>
              <w:t>t</w:t>
            </w:r>
          </w:p>
          <w:p w14:paraId="7E281466" w14:textId="77777777" w:rsidR="001A2306" w:rsidRPr="00925811" w:rsidRDefault="001A2306" w:rsidP="001A2306"/>
          <w:p w14:paraId="62A38A68" w14:textId="77777777" w:rsidR="001A2306" w:rsidRPr="00925811" w:rsidRDefault="001A2306" w:rsidP="001A2306">
            <w:r w:rsidRPr="00925811">
              <w:t>SINVA</w:t>
            </w:r>
            <w:r w:rsidRPr="00925811">
              <w:rPr>
                <w:rStyle w:val="Subscript"/>
              </w:rPr>
              <w:t>t</w:t>
            </w:r>
          </w:p>
        </w:tc>
        <w:tc>
          <w:tcPr>
            <w:tcW w:w="6852" w:type="dxa"/>
            <w:hideMark/>
          </w:tcPr>
          <w:p w14:paraId="3701B3A3" w14:textId="20293D30" w:rsidR="001A2306" w:rsidRPr="00925811" w:rsidRDefault="001A2306" w:rsidP="001A2306">
            <w:pPr>
              <w:cnfStyle w:val="100000000000" w:firstRow="1" w:lastRow="0" w:firstColumn="0" w:lastColumn="0" w:oddVBand="0" w:evenVBand="0" w:oddHBand="0" w:evenHBand="0" w:firstRowFirstColumn="0" w:firstRowLastColumn="0" w:lastRowFirstColumn="0" w:lastRowLastColumn="0"/>
            </w:pPr>
            <w:r w:rsidRPr="00925811">
              <w:t xml:space="preserve">is </w:t>
            </w:r>
            <w:r w:rsidR="006C6A9C" w:rsidRPr="00925811">
              <w:t>set out in</w:t>
            </w:r>
            <w:r w:rsidRPr="00925811">
              <w:t xml:space="preserve"> Appendix 1 </w:t>
            </w:r>
            <w:r w:rsidR="003C4887" w:rsidRPr="00925811">
              <w:t>to</w:t>
            </w:r>
            <w:r w:rsidRPr="00925811">
              <w:t xml:space="preserve"> Special Condition 3.2 (Uncertain Costs Re-openers);</w:t>
            </w:r>
          </w:p>
          <w:p w14:paraId="575557B8" w14:textId="22D4D657" w:rsidR="001A2306" w:rsidRPr="00925811" w:rsidRDefault="001A2306" w:rsidP="001A2306">
            <w:pPr>
              <w:cnfStyle w:val="100000000000" w:firstRow="1" w:lastRow="0" w:firstColumn="0" w:lastColumn="0" w:oddVBand="0" w:evenVBand="0" w:oddHBand="0" w:evenHBand="0" w:firstRowFirstColumn="0" w:firstRowLastColumn="0" w:lastRowFirstColumn="0" w:lastRowLastColumn="0"/>
            </w:pPr>
            <w:r w:rsidRPr="00925811">
              <w:t xml:space="preserve">is </w:t>
            </w:r>
            <w:r w:rsidR="006C6A9C" w:rsidRPr="00925811">
              <w:t>set out in</w:t>
            </w:r>
            <w:r w:rsidRPr="00925811">
              <w:t xml:space="preserve"> Appendix 1 </w:t>
            </w:r>
            <w:r w:rsidR="003C4887" w:rsidRPr="00925811">
              <w:t>to</w:t>
            </w:r>
            <w:r w:rsidRPr="00925811">
              <w:t xml:space="preserve"> Special Condition 3.3 (Evaluative Price Control Deliverables);</w:t>
            </w:r>
          </w:p>
        </w:tc>
      </w:tr>
      <w:tr w:rsidR="001A2306" w:rsidRPr="00925811" w14:paraId="2F2D3E71" w14:textId="77777777" w:rsidTr="00353BED">
        <w:trPr>
          <w:trHeight w:val="66"/>
        </w:trPr>
        <w:tc>
          <w:tcPr>
            <w:cnfStyle w:val="001000000000" w:firstRow="0" w:lastRow="0" w:firstColumn="1" w:lastColumn="0" w:oddVBand="0" w:evenVBand="0" w:oddHBand="0" w:evenHBand="0" w:firstRowFirstColumn="0" w:firstRowLastColumn="0" w:lastRowFirstColumn="0" w:lastRowLastColumn="0"/>
            <w:tcW w:w="1494" w:type="dxa"/>
          </w:tcPr>
          <w:p w14:paraId="765C87C2" w14:textId="77777777" w:rsidR="001A2306" w:rsidRPr="00925811" w:rsidRDefault="001A2306" w:rsidP="001A2306">
            <w:r w:rsidRPr="00925811">
              <w:t>SRVD</w:t>
            </w:r>
            <w:r w:rsidRPr="00925811">
              <w:rPr>
                <w:rStyle w:val="Subscript"/>
              </w:rPr>
              <w:t>t</w:t>
            </w:r>
          </w:p>
        </w:tc>
        <w:tc>
          <w:tcPr>
            <w:tcW w:w="6852" w:type="dxa"/>
          </w:tcPr>
          <w:p w14:paraId="56D11C08"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is derived in accordance with Part A of Special Condition 3.9 (Load Related Expenditure volume drivers);</w:t>
            </w:r>
          </w:p>
        </w:tc>
      </w:tr>
      <w:tr w:rsidR="001A2306" w:rsidRPr="00925811" w14:paraId="42091ED7" w14:textId="77777777" w:rsidTr="004733BC">
        <w:tc>
          <w:tcPr>
            <w:cnfStyle w:val="001000000000" w:firstRow="0" w:lastRow="0" w:firstColumn="1" w:lastColumn="0" w:oddVBand="0" w:evenVBand="0" w:oddHBand="0" w:evenHBand="0" w:firstRowFirstColumn="0" w:firstRowLastColumn="0" w:lastRowFirstColumn="0" w:lastRowLastColumn="0"/>
            <w:tcW w:w="1494" w:type="dxa"/>
          </w:tcPr>
          <w:p w14:paraId="2D374B8C" w14:textId="77777777" w:rsidR="001A2306" w:rsidRPr="00925811" w:rsidRDefault="001A2306" w:rsidP="001A2306">
            <w:r w:rsidRPr="00925811">
              <w:t>LVSVD</w:t>
            </w:r>
            <w:r w:rsidRPr="00925811">
              <w:rPr>
                <w:rStyle w:val="Subscript"/>
              </w:rPr>
              <w:t>t</w:t>
            </w:r>
          </w:p>
        </w:tc>
        <w:tc>
          <w:tcPr>
            <w:tcW w:w="6852" w:type="dxa"/>
          </w:tcPr>
          <w:p w14:paraId="3D5A089C" w14:textId="04C8D9B3"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is derived in accordance with Part B of Special Condition 3.9</w:t>
            </w:r>
            <w:r w:rsidR="00551756" w:rsidRPr="00925811">
              <w:t>.</w:t>
            </w:r>
          </w:p>
        </w:tc>
      </w:tr>
    </w:tbl>
    <w:p w14:paraId="4BC2F791" w14:textId="77777777" w:rsidR="001A2306" w:rsidRPr="00925811" w:rsidRDefault="001A2306" w:rsidP="001A2306"/>
    <w:p w14:paraId="11A04DDF" w14:textId="09094826" w:rsidR="001A2306" w:rsidRPr="00925811" w:rsidRDefault="007801D5" w:rsidP="001A2306">
      <w:pPr>
        <w:pStyle w:val="Heading2"/>
      </w:pPr>
      <w:bookmarkStart w:id="218" w:name="_Toc126074408"/>
      <w:bookmarkEnd w:id="213"/>
      <w:r w:rsidRPr="00925811">
        <w:t>[Not used]</w:t>
      </w:r>
      <w:bookmarkEnd w:id="218"/>
    </w:p>
    <w:p w14:paraId="700DE2BE" w14:textId="77777777" w:rsidR="007801D5" w:rsidRPr="00925811" w:rsidRDefault="007801D5" w:rsidP="007801D5">
      <w:pPr>
        <w:pStyle w:val="Heading2"/>
      </w:pPr>
      <w:bookmarkStart w:id="219" w:name="_Toc121742776"/>
      <w:bookmarkStart w:id="220" w:name="_Toc126074409"/>
      <w:r w:rsidRPr="00925811">
        <w:t>[Not used]</w:t>
      </w:r>
      <w:bookmarkStart w:id="221" w:name="_Toc121736125"/>
      <w:bookmarkEnd w:id="219"/>
      <w:bookmarkEnd w:id="220"/>
    </w:p>
    <w:p w14:paraId="7A74FFB7" w14:textId="77777777" w:rsidR="007801D5" w:rsidRPr="00925811" w:rsidRDefault="007801D5" w:rsidP="007801D5">
      <w:pPr>
        <w:pStyle w:val="Heading2"/>
      </w:pPr>
      <w:bookmarkStart w:id="222" w:name="_Toc126074410"/>
      <w:r w:rsidRPr="00925811">
        <w:t>[Not used]</w:t>
      </w:r>
      <w:bookmarkEnd w:id="222"/>
      <w:r w:rsidRPr="00925811">
        <w:t xml:space="preserve"> </w:t>
      </w:r>
      <w:bookmarkEnd w:id="221"/>
    </w:p>
    <w:p w14:paraId="418364E1" w14:textId="417B98CA" w:rsidR="001A2306" w:rsidRPr="00925811" w:rsidRDefault="00F3504E" w:rsidP="00F3504E">
      <w:pPr>
        <w:pStyle w:val="Heading2"/>
      </w:pPr>
      <w:bookmarkStart w:id="223" w:name="_Toc126074411"/>
      <w:r w:rsidRPr="00925811">
        <w:t>[Not used]</w:t>
      </w:r>
      <w:bookmarkEnd w:id="223"/>
    </w:p>
    <w:p w14:paraId="68C1E6C6" w14:textId="77777777" w:rsidR="001A2306" w:rsidRPr="00925811" w:rsidRDefault="001A2306" w:rsidP="001A2306">
      <w:pPr>
        <w:pStyle w:val="Heading1"/>
      </w:pPr>
      <w:bookmarkStart w:id="224" w:name="_Toc115252650"/>
      <w:bookmarkStart w:id="225" w:name="_Toc121736127"/>
      <w:bookmarkStart w:id="226" w:name="_Toc126074412"/>
      <w:r w:rsidRPr="00925811">
        <w:lastRenderedPageBreak/>
        <w:t>Output delivery incentives</w:t>
      </w:r>
      <w:bookmarkEnd w:id="224"/>
      <w:bookmarkEnd w:id="225"/>
      <w:bookmarkEnd w:id="226"/>
    </w:p>
    <w:p w14:paraId="71BF2E5E" w14:textId="77777777" w:rsidR="001A2306" w:rsidRPr="00925811" w:rsidRDefault="001A2306" w:rsidP="001A2306">
      <w:pPr>
        <w:pStyle w:val="Heading2"/>
      </w:pPr>
      <w:bookmarkStart w:id="227" w:name="_Toc115252651"/>
      <w:bookmarkStart w:id="228" w:name="_Toc121736128"/>
      <w:bookmarkStart w:id="229" w:name="_Toc126074413"/>
      <w:r w:rsidRPr="00925811">
        <w:t>Total output delivery incentive performance</w:t>
      </w:r>
      <w:bookmarkEnd w:id="227"/>
      <w:bookmarkEnd w:id="228"/>
      <w:r w:rsidRPr="00925811">
        <w:t xml:space="preserve"> (ODI</w:t>
      </w:r>
      <w:r w:rsidRPr="00925811">
        <w:rPr>
          <w:rStyle w:val="Subscript"/>
        </w:rPr>
        <w:t>t</w:t>
      </w:r>
      <w:r w:rsidRPr="00925811">
        <w:t>)</w:t>
      </w:r>
      <w:bookmarkEnd w:id="229"/>
      <w:r w:rsidRPr="00925811">
        <w:t xml:space="preserve"> </w:t>
      </w:r>
    </w:p>
    <w:p w14:paraId="4E62B054" w14:textId="77777777" w:rsidR="001A2306" w:rsidRPr="00925811" w:rsidRDefault="001A2306" w:rsidP="00925811">
      <w:pPr>
        <w:pStyle w:val="Heading3nonumbering"/>
      </w:pPr>
      <w:r w:rsidRPr="00925811">
        <w:t>Introduction</w:t>
      </w:r>
    </w:p>
    <w:p w14:paraId="3B135AD0" w14:textId="77777777" w:rsidR="001A2306" w:rsidRPr="00925811" w:rsidRDefault="001A2306" w:rsidP="001A2306">
      <w:pPr>
        <w:pStyle w:val="NumberedNormal"/>
      </w:pPr>
      <w:r w:rsidRPr="00925811">
        <w:t>The purpose of this condition is to calculate the term ODI</w:t>
      </w:r>
      <w:r w:rsidRPr="00925811">
        <w:rPr>
          <w:rStyle w:val="Subscript"/>
        </w:rPr>
        <w:t>t</w:t>
      </w:r>
      <w:r w:rsidRPr="00925811">
        <w:t xml:space="preserve"> (the output delivery incentives term), which contributes to the calculation of Calculated Revenue in Special Condition 2.1 (Revenue restriction).</w:t>
      </w:r>
    </w:p>
    <w:p w14:paraId="708F9E4C" w14:textId="77777777" w:rsidR="001A2306" w:rsidRPr="00925811" w:rsidRDefault="001A2306" w:rsidP="001A2306">
      <w:pPr>
        <w:pStyle w:val="NumberedNormal"/>
      </w:pPr>
      <w:r w:rsidRPr="00925811">
        <w:t>The effect of this condition is to ensure that the licensee’s Allowed Revenue reflects the licensee’s performance in relation to the output delivery incentives.</w:t>
      </w:r>
    </w:p>
    <w:p w14:paraId="50B8C76A" w14:textId="77777777" w:rsidR="001A2306" w:rsidRPr="00925811" w:rsidRDefault="001A2306" w:rsidP="001A2306">
      <w:pPr>
        <w:pStyle w:val="Heading3"/>
      </w:pPr>
      <w:r w:rsidRPr="00925811">
        <w:t>Formula for calculating total output delivery incentive performance (ODI</w:t>
      </w:r>
      <w:r w:rsidRPr="00925811">
        <w:rPr>
          <w:rStyle w:val="Subscript"/>
        </w:rPr>
        <w:t>t</w:t>
      </w:r>
      <w:r w:rsidRPr="00925811">
        <w:t>)</w:t>
      </w:r>
    </w:p>
    <w:p w14:paraId="5BC70672" w14:textId="77777777" w:rsidR="001A2306" w:rsidRPr="00925811" w:rsidRDefault="001A2306" w:rsidP="001A2306">
      <w:pPr>
        <w:pStyle w:val="NumberedNormal"/>
      </w:pPr>
      <w:r w:rsidRPr="00925811">
        <w:t>The value of ODI</w:t>
      </w:r>
      <w:r w:rsidRPr="00925811">
        <w:rPr>
          <w:rStyle w:val="Subscript"/>
        </w:rPr>
        <w:t>t</w:t>
      </w:r>
      <w:r w:rsidRPr="00925811">
        <w:t xml:space="preserve"> is derived in accordance with the following formula:</w:t>
      </w:r>
    </w:p>
    <w:p w14:paraId="7D4F348D" w14:textId="2CC65A76" w:rsidR="001A2306" w:rsidRPr="00925811" w:rsidRDefault="001A2306" w:rsidP="001A2306">
      <w:pPr>
        <w:pStyle w:val="Equation"/>
      </w:pPr>
      <w:r w:rsidRPr="00925811">
        <w:t>ODI</w:t>
      </w:r>
      <w:r w:rsidRPr="00925811">
        <w:rPr>
          <w:rStyle w:val="Subscript"/>
        </w:rPr>
        <w:t>t</w:t>
      </w:r>
      <w:r w:rsidRPr="00925811">
        <w:t xml:space="preserve"> = TTC</w:t>
      </w:r>
      <w:r w:rsidRPr="00925811">
        <w:rPr>
          <w:rStyle w:val="Subscript"/>
        </w:rPr>
        <w:t>t</w:t>
      </w:r>
      <w:r w:rsidRPr="00925811">
        <w:t xml:space="preserve"> + BMCS</w:t>
      </w:r>
      <w:r w:rsidRPr="00925811">
        <w:rPr>
          <w:rStyle w:val="Subscript"/>
        </w:rPr>
        <w:t>t</w:t>
      </w:r>
      <w:r w:rsidRPr="00925811">
        <w:t xml:space="preserve"> + IQ</w:t>
      </w:r>
      <w:r w:rsidRPr="00925811">
        <w:rPr>
          <w:rStyle w:val="Subscript"/>
        </w:rPr>
        <w:t>t</w:t>
      </w:r>
      <w:r w:rsidRPr="00925811">
        <w:t xml:space="preserve"> + MC</w:t>
      </w:r>
      <w:r w:rsidRPr="00925811">
        <w:rPr>
          <w:rStyle w:val="Subscript"/>
        </w:rPr>
        <w:t>t</w:t>
      </w:r>
      <w:r w:rsidRPr="00925811">
        <w:t xml:space="preserve"> + CVI</w:t>
      </w:r>
      <w:r w:rsidRPr="00925811">
        <w:rPr>
          <w:rStyle w:val="Subscript"/>
        </w:rPr>
        <w:t>t</w:t>
      </w:r>
      <w:r w:rsidRPr="00925811">
        <w:t xml:space="preserve"> + DSOI</w:t>
      </w:r>
      <w:r w:rsidRPr="00925811">
        <w:rPr>
          <w:rStyle w:val="Subscript"/>
        </w:rPr>
        <w:t>t</w:t>
      </w:r>
    </w:p>
    <w:p w14:paraId="62A01010" w14:textId="77777777" w:rsidR="001A2306" w:rsidRPr="00925811" w:rsidRDefault="001A2306" w:rsidP="001A2306">
      <w:pPr>
        <w:pStyle w:val="FormulaDefinitions"/>
      </w:pPr>
      <w:r w:rsidRPr="00925811">
        <w:t>where:</w:t>
      </w:r>
    </w:p>
    <w:p w14:paraId="319525FB" w14:textId="77777777" w:rsidR="001A2306" w:rsidRPr="00925811" w:rsidRDefault="001A2306" w:rsidP="001A2306">
      <w:pPr>
        <w:pStyle w:val="FormulaDefinitions"/>
      </w:pPr>
      <w:r w:rsidRPr="00925811">
        <w:t>TTC</w:t>
      </w:r>
      <w:r w:rsidRPr="00925811">
        <w:rPr>
          <w:rStyle w:val="Subscript"/>
        </w:rPr>
        <w:t>t</w:t>
      </w:r>
      <w:r w:rsidRPr="00925811">
        <w:t xml:space="preserve"> </w:t>
      </w:r>
      <w:r w:rsidRPr="00925811">
        <w:tab/>
        <w:t xml:space="preserve">is derived in accordance with Special Condition 4.2 (Time to connect output delivery incentive); </w:t>
      </w:r>
    </w:p>
    <w:p w14:paraId="41DEE4CD" w14:textId="77777777" w:rsidR="001A2306" w:rsidRPr="00925811" w:rsidRDefault="001A2306" w:rsidP="001A2306">
      <w:pPr>
        <w:pStyle w:val="FormulaDefinitions"/>
      </w:pPr>
      <w:r w:rsidRPr="00925811">
        <w:t>BMCS</w:t>
      </w:r>
      <w:r w:rsidRPr="00925811">
        <w:rPr>
          <w:rStyle w:val="Subscript"/>
        </w:rPr>
        <w:t>t</w:t>
      </w:r>
      <w:r w:rsidRPr="00925811">
        <w:t xml:space="preserve"> </w:t>
      </w:r>
      <w:r w:rsidRPr="00925811">
        <w:tab/>
        <w:t xml:space="preserve">is derived in accordance with Special Condition 4.3 (Broad measure of customer service output delivery incentive); </w:t>
      </w:r>
    </w:p>
    <w:p w14:paraId="1EFC656A" w14:textId="77777777" w:rsidR="001A2306" w:rsidRPr="00925811" w:rsidRDefault="001A2306" w:rsidP="001A2306">
      <w:pPr>
        <w:pStyle w:val="FormulaDefinitions"/>
      </w:pPr>
      <w:r w:rsidRPr="00925811">
        <w:t>IQ</w:t>
      </w:r>
      <w:r w:rsidRPr="00925811">
        <w:rPr>
          <w:rStyle w:val="Subscript"/>
        </w:rPr>
        <w:t>t</w:t>
      </w:r>
      <w:r w:rsidRPr="00925811">
        <w:t xml:space="preserve"> </w:t>
      </w:r>
      <w:r w:rsidRPr="00925811">
        <w:tab/>
        <w:t>is derived in accordance with Special Condition 4.4 (Interruptions incentive scheme output delivery incentive);</w:t>
      </w:r>
    </w:p>
    <w:p w14:paraId="53CB5E49" w14:textId="77777777" w:rsidR="001A2306" w:rsidRPr="00925811" w:rsidRDefault="001A2306" w:rsidP="001A2306">
      <w:pPr>
        <w:pStyle w:val="FormulaDefinitions"/>
      </w:pPr>
      <w:r w:rsidRPr="00925811">
        <w:t>MC</w:t>
      </w:r>
      <w:r w:rsidRPr="00925811">
        <w:rPr>
          <w:rStyle w:val="Subscript"/>
        </w:rPr>
        <w:t>t</w:t>
      </w:r>
      <w:r w:rsidRPr="00925811">
        <w:tab/>
        <w:t>is derived in accordance with Special Condition 4.5 (Major connections output delivery incentive);</w:t>
      </w:r>
    </w:p>
    <w:p w14:paraId="3BECFB00" w14:textId="77777777" w:rsidR="001A2306" w:rsidRPr="00925811" w:rsidRDefault="001A2306" w:rsidP="001A2306">
      <w:pPr>
        <w:pStyle w:val="FormulaDefinitions"/>
      </w:pPr>
      <w:r w:rsidRPr="00925811">
        <w:t>CVI</w:t>
      </w:r>
      <w:r w:rsidRPr="00925811">
        <w:rPr>
          <w:rStyle w:val="Subscript"/>
        </w:rPr>
        <w:t>t</w:t>
      </w:r>
      <w:r w:rsidRPr="00925811">
        <w:tab/>
        <w:t>is derived in accordance with Special Condition 4.6 (Consumer vulnerability output delivery incentive);</w:t>
      </w:r>
    </w:p>
    <w:p w14:paraId="68310434" w14:textId="5C772EC0" w:rsidR="001A2306" w:rsidRPr="00925811" w:rsidRDefault="001A2306" w:rsidP="005E0223">
      <w:pPr>
        <w:pStyle w:val="FormulaDefinitions"/>
      </w:pPr>
      <w:r w:rsidRPr="00925811">
        <w:t>DSOI</w:t>
      </w:r>
      <w:r w:rsidRPr="00925811">
        <w:rPr>
          <w:rStyle w:val="Subscript"/>
        </w:rPr>
        <w:t>t</w:t>
      </w:r>
      <w:r w:rsidRPr="00925811">
        <w:tab/>
        <w:t xml:space="preserve"> is derived in accordance with Special Condition 4.8 (Distribution System Operation output delivery incentive)</w:t>
      </w:r>
      <w:r w:rsidR="005E0223" w:rsidRPr="00925811">
        <w:t>.</w:t>
      </w:r>
    </w:p>
    <w:p w14:paraId="3B7B26E4" w14:textId="77777777" w:rsidR="001A2306" w:rsidRPr="00925811" w:rsidRDefault="001A2306" w:rsidP="001A2306">
      <w:pPr>
        <w:pStyle w:val="Heading2"/>
      </w:pPr>
      <w:bookmarkStart w:id="230" w:name="_Toc115252652"/>
      <w:bookmarkStart w:id="231" w:name="_Toc121736129"/>
      <w:bookmarkStart w:id="232" w:name="_Toc126074414"/>
      <w:r w:rsidRPr="00925811">
        <w:t>Time to connect output delivery incentive (TTC</w:t>
      </w:r>
      <w:r w:rsidRPr="00925811">
        <w:rPr>
          <w:rStyle w:val="Subscript"/>
        </w:rPr>
        <w:t>t</w:t>
      </w:r>
      <w:r w:rsidRPr="00925811">
        <w:t>)</w:t>
      </w:r>
      <w:bookmarkEnd w:id="230"/>
      <w:bookmarkEnd w:id="231"/>
      <w:bookmarkEnd w:id="232"/>
      <w:r w:rsidRPr="00925811">
        <w:t xml:space="preserve"> </w:t>
      </w:r>
    </w:p>
    <w:p w14:paraId="7E8FD729" w14:textId="77777777" w:rsidR="001A2306" w:rsidRPr="00925811" w:rsidRDefault="001A2306" w:rsidP="001A2306">
      <w:pPr>
        <w:pStyle w:val="Heading3nonumbering"/>
      </w:pPr>
      <w:r w:rsidRPr="00925811">
        <w:t>Introduction</w:t>
      </w:r>
    </w:p>
    <w:p w14:paraId="6F3E3408" w14:textId="77777777" w:rsidR="001A2306" w:rsidRPr="00925811" w:rsidRDefault="001A2306" w:rsidP="001A2306">
      <w:pPr>
        <w:pStyle w:val="NumberedNormal"/>
      </w:pPr>
      <w:r w:rsidRPr="00925811">
        <w:t>The purpose of this condition is to calculate the term TTC</w:t>
      </w:r>
      <w:r w:rsidRPr="00925811">
        <w:rPr>
          <w:rStyle w:val="Subscript"/>
        </w:rPr>
        <w:t>t</w:t>
      </w:r>
      <w:r w:rsidRPr="00925811">
        <w:t xml:space="preserve"> (the time to connect output delivery incentive term).  This contributes to the calculation of the term ODI</w:t>
      </w:r>
      <w:r w:rsidRPr="00925811">
        <w:rPr>
          <w:rStyle w:val="Subscript"/>
        </w:rPr>
        <w:t>t</w:t>
      </w:r>
      <w:r w:rsidRPr="00925811">
        <w:t xml:space="preserve"> (the output delivery incentives term), which in turn feeds into Calculated Revenue in Special Condition 2.1 (Revenue restriction).</w:t>
      </w:r>
    </w:p>
    <w:p w14:paraId="405F05BA" w14:textId="77777777" w:rsidR="001A2306" w:rsidRPr="00925811" w:rsidRDefault="001A2306" w:rsidP="001A2306">
      <w:pPr>
        <w:pStyle w:val="NumberedNormal"/>
      </w:pPr>
      <w:r w:rsidRPr="00925811">
        <w:lastRenderedPageBreak/>
        <w:t>The effect of this condition is to reward or penalise the licensee in relation to its performance under the time to connect output delivery incentive.</w:t>
      </w:r>
    </w:p>
    <w:p w14:paraId="186B7CED" w14:textId="77777777" w:rsidR="001A2306" w:rsidRPr="00925811" w:rsidRDefault="001A2306" w:rsidP="001A2306">
      <w:pPr>
        <w:pStyle w:val="Heading3"/>
      </w:pPr>
      <w:r w:rsidRPr="00925811">
        <w:t>Formula for calculating the time to connect output delivery incentive (TTC</w:t>
      </w:r>
      <w:r w:rsidRPr="00925811">
        <w:rPr>
          <w:rStyle w:val="Subscript"/>
        </w:rPr>
        <w:t>t</w:t>
      </w:r>
      <w:r w:rsidRPr="00925811">
        <w:t>)</w:t>
      </w:r>
    </w:p>
    <w:p w14:paraId="6EA44718" w14:textId="77777777" w:rsidR="001A2306" w:rsidRPr="00925811" w:rsidRDefault="001A2306" w:rsidP="001A2306">
      <w:pPr>
        <w:pStyle w:val="NumberedNormal"/>
      </w:pPr>
      <w:r w:rsidRPr="00925811">
        <w:t>The value of TTC</w:t>
      </w:r>
      <w:r w:rsidRPr="00925811">
        <w:rPr>
          <w:rStyle w:val="Subscript"/>
        </w:rPr>
        <w:t>t</w:t>
      </w:r>
      <w:r w:rsidRPr="00925811">
        <w:t xml:space="preserve"> is derived in accordance with the following formula:</w:t>
      </w:r>
    </w:p>
    <w:p w14:paraId="2F4849FF" w14:textId="77777777" w:rsidR="001A2306" w:rsidRPr="00925811" w:rsidRDefault="001A2306" w:rsidP="00DE366A">
      <w:pPr>
        <w:pStyle w:val="FormulaDefinitions"/>
        <w:jc w:val="center"/>
        <w:rPr>
          <w:i/>
          <w:iCs/>
        </w:rPr>
      </w:pPr>
      <w:r w:rsidRPr="00925811">
        <w:rPr>
          <w:i/>
          <w:iCs/>
        </w:rPr>
        <w:t>TTC</w:t>
      </w:r>
      <w:r w:rsidRPr="00925811">
        <w:rPr>
          <w:rStyle w:val="Subscript"/>
          <w:i/>
          <w:iCs/>
        </w:rPr>
        <w:t>t</w:t>
      </w:r>
      <w:r w:rsidRPr="00925811">
        <w:rPr>
          <w:i/>
          <w:iCs/>
        </w:rPr>
        <w:t xml:space="preserve"> = TQA</w:t>
      </w:r>
      <w:r w:rsidRPr="00925811">
        <w:rPr>
          <w:rStyle w:val="Subscript"/>
          <w:i/>
          <w:iCs/>
        </w:rPr>
        <w:t>t</w:t>
      </w:r>
      <w:r w:rsidRPr="00925811">
        <w:rPr>
          <w:i/>
          <w:iCs/>
        </w:rPr>
        <w:t xml:space="preserve"> + TQB</w:t>
      </w:r>
      <w:r w:rsidRPr="00925811">
        <w:rPr>
          <w:rStyle w:val="Subscript"/>
          <w:i/>
          <w:iCs/>
        </w:rPr>
        <w:t>t</w:t>
      </w:r>
      <w:r w:rsidRPr="00925811">
        <w:rPr>
          <w:i/>
          <w:iCs/>
        </w:rPr>
        <w:t xml:space="preserve"> + TCA</w:t>
      </w:r>
      <w:r w:rsidRPr="00925811">
        <w:rPr>
          <w:rStyle w:val="Subscript"/>
          <w:i/>
          <w:iCs/>
        </w:rPr>
        <w:t>t</w:t>
      </w:r>
      <w:r w:rsidRPr="00925811">
        <w:rPr>
          <w:i/>
          <w:iCs/>
        </w:rPr>
        <w:t xml:space="preserve"> + TCB</w:t>
      </w:r>
      <w:r w:rsidRPr="00925811">
        <w:rPr>
          <w:rStyle w:val="Subscript"/>
          <w:i/>
          <w:iCs/>
        </w:rPr>
        <w:t>t</w:t>
      </w:r>
    </w:p>
    <w:p w14:paraId="034B933B" w14:textId="77777777" w:rsidR="001A2306" w:rsidRPr="00925811" w:rsidRDefault="001A2306" w:rsidP="001A2306">
      <w:pPr>
        <w:pStyle w:val="FormulaDefinitions"/>
      </w:pPr>
      <w:r w:rsidRPr="00925811">
        <w:t>where:</w:t>
      </w:r>
    </w:p>
    <w:p w14:paraId="055BFEE0" w14:textId="77777777" w:rsidR="001A2306" w:rsidRPr="00925811" w:rsidRDefault="001A2306" w:rsidP="001A2306">
      <w:pPr>
        <w:pStyle w:val="FormulaDefinitions"/>
      </w:pPr>
      <w:r w:rsidRPr="00925811">
        <w:t>TQA</w:t>
      </w:r>
      <w:r w:rsidRPr="00925811">
        <w:rPr>
          <w:rStyle w:val="Subscript"/>
        </w:rPr>
        <w:t>t</w:t>
      </w:r>
      <w:r w:rsidRPr="00925811">
        <w:tab/>
        <w:t>is the LVSSA time to quote term and is derived in accordance with Part B;</w:t>
      </w:r>
    </w:p>
    <w:p w14:paraId="354D92F2" w14:textId="77777777" w:rsidR="001A2306" w:rsidRPr="00925811" w:rsidRDefault="001A2306" w:rsidP="001A2306">
      <w:pPr>
        <w:pStyle w:val="FormulaDefinitions"/>
      </w:pPr>
      <w:r w:rsidRPr="00925811">
        <w:t>TQB</w:t>
      </w:r>
      <w:r w:rsidRPr="00925811">
        <w:rPr>
          <w:rStyle w:val="Subscript"/>
        </w:rPr>
        <w:t>t</w:t>
      </w:r>
      <w:r w:rsidRPr="00925811">
        <w:tab/>
        <w:t>is the LVSSB time to quote term and is derived in accordance with Part C;</w:t>
      </w:r>
    </w:p>
    <w:p w14:paraId="7C0B27E4" w14:textId="1B81D27E" w:rsidR="001A2306" w:rsidRPr="00925811" w:rsidRDefault="001A2306" w:rsidP="001A2306">
      <w:pPr>
        <w:pStyle w:val="FormulaDefinitions"/>
      </w:pPr>
      <w:r w:rsidRPr="00925811">
        <w:t>TCA</w:t>
      </w:r>
      <w:r w:rsidRPr="00925811">
        <w:rPr>
          <w:rStyle w:val="Subscript"/>
        </w:rPr>
        <w:t>t</w:t>
      </w:r>
      <w:r w:rsidRPr="00925811">
        <w:t xml:space="preserve"> </w:t>
      </w:r>
      <w:r w:rsidRPr="00925811">
        <w:tab/>
        <w:t>is the LVSSA time to connect term and is derived in accordance with Part D; and</w:t>
      </w:r>
    </w:p>
    <w:p w14:paraId="53064C8D" w14:textId="77777777" w:rsidR="001A2306" w:rsidRPr="00925811" w:rsidRDefault="001A2306" w:rsidP="001A2306">
      <w:pPr>
        <w:pStyle w:val="FormulaDefinitions"/>
      </w:pPr>
      <w:r w:rsidRPr="00925811">
        <w:t>TCB</w:t>
      </w:r>
      <w:r w:rsidRPr="00925811">
        <w:rPr>
          <w:rStyle w:val="Subscript"/>
        </w:rPr>
        <w:t>t</w:t>
      </w:r>
      <w:r w:rsidRPr="00925811">
        <w:t xml:space="preserve"> </w:t>
      </w:r>
      <w:r w:rsidRPr="00925811">
        <w:tab/>
        <w:t>is the LVSSB time to connect term and is derived in accordance with Part E.</w:t>
      </w:r>
    </w:p>
    <w:p w14:paraId="33B3A30D" w14:textId="77777777" w:rsidR="001A2306" w:rsidRPr="00925811" w:rsidRDefault="001A2306" w:rsidP="001A2306">
      <w:pPr>
        <w:pStyle w:val="Heading3"/>
      </w:pPr>
      <w:r w:rsidRPr="00925811">
        <w:t>Formulae for calculating the LVSSA time to quote term (TQA</w:t>
      </w:r>
      <w:r w:rsidRPr="00925811">
        <w:rPr>
          <w:rStyle w:val="Subscript"/>
        </w:rPr>
        <w:t>t</w:t>
      </w:r>
      <w:r w:rsidRPr="00925811">
        <w:t>)</w:t>
      </w:r>
    </w:p>
    <w:p w14:paraId="0D82FDCC" w14:textId="77777777" w:rsidR="001A2306" w:rsidRPr="00925811" w:rsidRDefault="001A2306" w:rsidP="001A2306">
      <w:pPr>
        <w:pStyle w:val="NumberedNormal"/>
      </w:pPr>
      <w:r w:rsidRPr="00925811">
        <w:t>The value of TQA</w:t>
      </w:r>
      <w:r w:rsidRPr="00925811">
        <w:rPr>
          <w:rStyle w:val="Subscript"/>
        </w:rPr>
        <w:t>t</w:t>
      </w:r>
      <w:r w:rsidRPr="00925811">
        <w:t xml:space="preserve"> is derived in accordance with the following formulae:</w:t>
      </w:r>
    </w:p>
    <w:p w14:paraId="754F26F1" w14:textId="77777777" w:rsidR="001A2306" w:rsidRPr="00925811" w:rsidRDefault="001A2306" w:rsidP="001A2306">
      <w:pPr>
        <w:pStyle w:val="FormulaDefinitions"/>
      </w:pPr>
      <w:r w:rsidRPr="00925811">
        <w:t>If TQAP</w:t>
      </w:r>
      <w:r w:rsidRPr="00925811">
        <w:rPr>
          <w:rStyle w:val="Subscript"/>
        </w:rPr>
        <w:t>t</w:t>
      </w:r>
      <w:r w:rsidRPr="00925811">
        <w:t xml:space="preserve"> &lt; TQALD</w:t>
      </w:r>
      <w:r w:rsidRPr="00925811">
        <w:rPr>
          <w:rStyle w:val="Subscript"/>
        </w:rPr>
        <w:t>t</w:t>
      </w:r>
      <w:r w:rsidRPr="00925811">
        <w:t xml:space="preserve">, </w:t>
      </w:r>
    </w:p>
    <w:p w14:paraId="7895CF5A" w14:textId="77777777" w:rsidR="001A2306" w:rsidRPr="00925811" w:rsidRDefault="00883AC9" w:rsidP="001A2306">
      <w:pPr>
        <w:pStyle w:val="FormulaDefinitions"/>
      </w:pPr>
      <m:oMathPara>
        <m:oMath>
          <m:sSub>
            <m:sSubPr>
              <m:ctrlPr>
                <w:rPr>
                  <w:rFonts w:ascii="Cambria Math" w:hAnsi="Cambria Math"/>
                </w:rPr>
              </m:ctrlPr>
            </m:sSubPr>
            <m:e>
              <m:r>
                <w:rPr>
                  <w:rFonts w:ascii="Cambria Math" w:hAnsi="Cambria Math"/>
                </w:rPr>
                <m:t>TQA</m:t>
              </m:r>
            </m:e>
            <m:sub>
              <m:r>
                <w:rPr>
                  <w:rFonts w:ascii="Cambria Math" w:hAnsi="Cambria Math"/>
                </w:rPr>
                <m:t>t</m:t>
              </m:r>
            </m:sub>
          </m:sSub>
          <m:r>
            <m:rPr>
              <m:sty m:val="p"/>
            </m:rPr>
            <w:rPr>
              <w:rFonts w:ascii="Cambria Math" w:hAnsi="Cambria Math"/>
            </w:rPr>
            <m:t>=</m:t>
          </m:r>
          <m:func>
            <m:funcPr>
              <m:ctrlPr>
                <w:rPr>
                  <w:rFonts w:ascii="Cambria Math" w:hAnsi="Cambria Math"/>
                </w:rPr>
              </m:ctrlPr>
            </m:funcPr>
            <m:fName>
              <m:limLow>
                <m:limLowPr>
                  <m:ctrlPr>
                    <w:rPr>
                      <w:rFonts w:ascii="Cambria Math" w:hAnsi="Cambria Math"/>
                    </w:rPr>
                  </m:ctrlPr>
                </m:limLowPr>
                <m:e>
                  <m:r>
                    <m:rPr>
                      <m:sty m:val="p"/>
                    </m:rPr>
                    <w:rPr>
                      <w:rFonts w:ascii="Cambria Math" w:hAnsi="Cambria Math"/>
                    </w:rPr>
                    <m:t>min</m:t>
                  </m:r>
                </m:e>
                <m:lim>
                  <m:r>
                    <m:rPr>
                      <m:sty m:val="p"/>
                    </m:rPr>
                    <w:rPr>
                      <w:rFonts w:ascii="Cambria Math" w:hAnsi="Cambria Math"/>
                    </w:rPr>
                    <m:t xml:space="preserve"> </m:t>
                  </m:r>
                </m:lim>
              </m:limLow>
            </m:fName>
            <m:e>
              <m:d>
                <m:dPr>
                  <m:ctrlPr>
                    <w:rPr>
                      <w:rFonts w:ascii="Cambria Math" w:hAnsi="Cambria Math"/>
                    </w:rPr>
                  </m:ctrlPr>
                </m:dPr>
                <m:e>
                  <m:sSub>
                    <m:sSubPr>
                      <m:ctrlPr>
                        <w:rPr>
                          <w:rFonts w:ascii="Cambria Math" w:hAnsi="Cambria Math"/>
                        </w:rPr>
                      </m:ctrlPr>
                    </m:sSubPr>
                    <m:e>
                      <m:r>
                        <w:rPr>
                          <w:rFonts w:ascii="Cambria Math" w:hAnsi="Cambria Math"/>
                        </w:rPr>
                        <m:t>TQARE</m:t>
                      </m:r>
                    </m:e>
                    <m:sub>
                      <m:r>
                        <w:rPr>
                          <w:rFonts w:ascii="Cambria Math" w:hAnsi="Cambria Math"/>
                        </w:rPr>
                        <m:t>t</m:t>
                      </m:r>
                    </m:sub>
                  </m:sSub>
                  <m:r>
                    <m:rPr>
                      <m:sty m:val="p"/>
                    </m:rPr>
                    <w:rPr>
                      <w:rFonts w:ascii="Cambria Math" w:hAnsi="Cambria Math"/>
                    </w:rPr>
                    <m:t>,</m:t>
                  </m:r>
                  <m:d>
                    <m:dPr>
                      <m:ctrlPr>
                        <w:rPr>
                          <w:rFonts w:ascii="Cambria Math" w:hAnsi="Cambria Math"/>
                        </w:rPr>
                      </m:ctrlPr>
                    </m:dPr>
                    <m:e>
                      <m:sSub>
                        <m:sSubPr>
                          <m:ctrlPr>
                            <w:rPr>
                              <w:rFonts w:ascii="Cambria Math" w:hAnsi="Cambria Math"/>
                            </w:rPr>
                          </m:ctrlPr>
                        </m:sSubPr>
                        <m:e>
                          <m:r>
                            <w:rPr>
                              <w:rFonts w:ascii="Cambria Math" w:hAnsi="Cambria Math"/>
                            </w:rPr>
                            <m:t>TQALD</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TQAP</m:t>
                          </m:r>
                        </m:e>
                        <m:sub>
                          <m:r>
                            <w:rPr>
                              <w:rFonts w:ascii="Cambria Math" w:hAnsi="Cambria Math"/>
                            </w:rPr>
                            <m:t>t</m:t>
                          </m:r>
                        </m:sub>
                      </m:sSub>
                    </m:e>
                  </m:d>
                  <m:r>
                    <m:rPr>
                      <m:sty m:val="p"/>
                    </m:rPr>
                    <w:rPr>
                      <w:rFonts w:ascii="Cambria Math" w:hAnsi="Cambria Math"/>
                    </w:rPr>
                    <m:t>×</m:t>
                  </m:r>
                  <m:sSub>
                    <m:sSubPr>
                      <m:ctrlPr>
                        <w:rPr>
                          <w:rFonts w:ascii="Cambria Math" w:hAnsi="Cambria Math"/>
                        </w:rPr>
                      </m:ctrlPr>
                    </m:sSubPr>
                    <m:e>
                      <m:r>
                        <w:rPr>
                          <w:rFonts w:ascii="Cambria Math" w:hAnsi="Cambria Math"/>
                        </w:rPr>
                        <m:t>TQAI</m:t>
                      </m:r>
                    </m:e>
                    <m:sub>
                      <m:r>
                        <w:rPr>
                          <w:rFonts w:ascii="Cambria Math" w:hAnsi="Cambria Math"/>
                        </w:rPr>
                        <m:t>t</m:t>
                      </m:r>
                    </m:sub>
                  </m:sSub>
                </m:e>
              </m:d>
            </m:e>
          </m:func>
        </m:oMath>
      </m:oMathPara>
    </w:p>
    <w:p w14:paraId="2640ADCD" w14:textId="77777777" w:rsidR="001A2306" w:rsidRPr="00925811" w:rsidRDefault="001A2306" w:rsidP="001A2306">
      <w:pPr>
        <w:pStyle w:val="FormulaDefinitions"/>
      </w:pPr>
      <w:r w:rsidRPr="00925811">
        <w:t>If TQAP</w:t>
      </w:r>
      <w:r w:rsidRPr="00925811">
        <w:rPr>
          <w:rStyle w:val="Subscript"/>
        </w:rPr>
        <w:t>t</w:t>
      </w:r>
      <w:r w:rsidRPr="00925811">
        <w:t xml:space="preserve"> &gt; TQAUD</w:t>
      </w:r>
      <w:r w:rsidRPr="00925811">
        <w:rPr>
          <w:rStyle w:val="Subscript"/>
        </w:rPr>
        <w:t>t</w:t>
      </w:r>
      <w:r w:rsidRPr="00925811">
        <w:t xml:space="preserve">, </w:t>
      </w:r>
    </w:p>
    <w:p w14:paraId="1A585FED" w14:textId="77777777" w:rsidR="001A2306" w:rsidRPr="00925811" w:rsidRDefault="00883AC9" w:rsidP="001A2306">
      <w:pPr>
        <w:pStyle w:val="FormulaDefinitions"/>
      </w:pPr>
      <m:oMathPara>
        <m:oMath>
          <m:sSub>
            <m:sSubPr>
              <m:ctrlPr>
                <w:rPr>
                  <w:rFonts w:ascii="Cambria Math" w:hAnsi="Cambria Math"/>
                </w:rPr>
              </m:ctrlPr>
            </m:sSubPr>
            <m:e>
              <m:r>
                <w:rPr>
                  <w:rFonts w:ascii="Cambria Math" w:hAnsi="Cambria Math"/>
                </w:rPr>
                <m:t>TQA</m:t>
              </m:r>
            </m:e>
            <m:sub>
              <m:r>
                <w:rPr>
                  <w:rFonts w:ascii="Cambria Math" w:hAnsi="Cambria Math"/>
                </w:rPr>
                <m:t>t</m:t>
              </m:r>
            </m:sub>
          </m:sSub>
          <m:r>
            <m:rPr>
              <m:sty m:val="p"/>
            </m:rPr>
            <w:rPr>
              <w:rFonts w:ascii="Cambria Math" w:hAnsi="Cambria Math"/>
            </w:rPr>
            <m:t>=</m:t>
          </m:r>
          <m:func>
            <m:funcPr>
              <m:ctrlPr>
                <w:rPr>
                  <w:rFonts w:ascii="Cambria Math" w:hAnsi="Cambria Math"/>
                </w:rPr>
              </m:ctrlPr>
            </m:funcPr>
            <m:fName>
              <m:limLow>
                <m:limLowPr>
                  <m:ctrlPr>
                    <w:rPr>
                      <w:rFonts w:ascii="Cambria Math" w:hAnsi="Cambria Math"/>
                    </w:rPr>
                  </m:ctrlPr>
                </m:limLowPr>
                <m:e>
                  <m:r>
                    <m:rPr>
                      <m:sty m:val="p"/>
                    </m:rPr>
                    <w:rPr>
                      <w:rFonts w:ascii="Cambria Math" w:hAnsi="Cambria Math"/>
                    </w:rPr>
                    <m:t>max</m:t>
                  </m:r>
                </m:e>
                <m:lim>
                  <m:r>
                    <m:rPr>
                      <m:sty m:val="p"/>
                    </m:rPr>
                    <w:rPr>
                      <w:rFonts w:ascii="Cambria Math" w:hAnsi="Cambria Math"/>
                    </w:rPr>
                    <m:t xml:space="preserve"> </m:t>
                  </m:r>
                </m:lim>
              </m:limLow>
            </m:fName>
            <m:e>
              <m:d>
                <m:dPr>
                  <m:ctrlPr>
                    <w:rPr>
                      <w:rFonts w:ascii="Cambria Math" w:hAnsi="Cambria Math"/>
                    </w:rPr>
                  </m:ctrlPr>
                </m:dPr>
                <m:e>
                  <m:r>
                    <m:rPr>
                      <m:sty m:val="p"/>
                    </m:rPr>
                    <w:rPr>
                      <w:rFonts w:ascii="Cambria Math" w:hAnsi="Cambria Math"/>
                    </w:rPr>
                    <m:t>-</m:t>
                  </m:r>
                  <m:sSub>
                    <m:sSubPr>
                      <m:ctrlPr>
                        <w:rPr>
                          <w:rFonts w:ascii="Cambria Math" w:hAnsi="Cambria Math"/>
                        </w:rPr>
                      </m:ctrlPr>
                    </m:sSubPr>
                    <m:e>
                      <m:r>
                        <w:rPr>
                          <w:rFonts w:ascii="Cambria Math" w:hAnsi="Cambria Math"/>
                        </w:rPr>
                        <m:t>TQARE</m:t>
                      </m:r>
                    </m:e>
                    <m:sub>
                      <m:r>
                        <w:rPr>
                          <w:rFonts w:ascii="Cambria Math" w:hAnsi="Cambria Math"/>
                        </w:rPr>
                        <m:t>t</m:t>
                      </m:r>
                    </m:sub>
                  </m:sSub>
                  <m:r>
                    <m:rPr>
                      <m:sty m:val="p"/>
                    </m:rPr>
                    <w:rPr>
                      <w:rFonts w:ascii="Cambria Math" w:hAnsi="Cambria Math"/>
                    </w:rPr>
                    <m:t>,</m:t>
                  </m:r>
                  <m:d>
                    <m:dPr>
                      <m:ctrlPr>
                        <w:rPr>
                          <w:rFonts w:ascii="Cambria Math" w:hAnsi="Cambria Math"/>
                        </w:rPr>
                      </m:ctrlPr>
                    </m:dPr>
                    <m:e>
                      <m:sSub>
                        <m:sSubPr>
                          <m:ctrlPr>
                            <w:rPr>
                              <w:rFonts w:ascii="Cambria Math" w:hAnsi="Cambria Math"/>
                            </w:rPr>
                          </m:ctrlPr>
                        </m:sSubPr>
                        <m:e>
                          <m:r>
                            <w:rPr>
                              <w:rFonts w:ascii="Cambria Math" w:hAnsi="Cambria Math"/>
                            </w:rPr>
                            <m:t>TQAUD</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TQAP</m:t>
                          </m:r>
                        </m:e>
                        <m:sub>
                          <m:r>
                            <w:rPr>
                              <w:rFonts w:ascii="Cambria Math" w:hAnsi="Cambria Math"/>
                            </w:rPr>
                            <m:t>t</m:t>
                          </m:r>
                        </m:sub>
                      </m:sSub>
                    </m:e>
                  </m:d>
                  <m:r>
                    <m:rPr>
                      <m:sty m:val="p"/>
                    </m:rPr>
                    <w:rPr>
                      <w:rFonts w:ascii="Cambria Math" w:hAnsi="Cambria Math"/>
                    </w:rPr>
                    <m:t>×</m:t>
                  </m:r>
                  <m:sSub>
                    <m:sSubPr>
                      <m:ctrlPr>
                        <w:rPr>
                          <w:rFonts w:ascii="Cambria Math" w:hAnsi="Cambria Math"/>
                        </w:rPr>
                      </m:ctrlPr>
                    </m:sSubPr>
                    <m:e>
                      <m:r>
                        <w:rPr>
                          <w:rFonts w:ascii="Cambria Math" w:hAnsi="Cambria Math"/>
                        </w:rPr>
                        <m:t>TQAI</m:t>
                      </m:r>
                    </m:e>
                    <m:sub>
                      <m:r>
                        <w:rPr>
                          <w:rFonts w:ascii="Cambria Math" w:hAnsi="Cambria Math"/>
                        </w:rPr>
                        <m:t>t</m:t>
                      </m:r>
                    </m:sub>
                  </m:sSub>
                </m:e>
              </m:d>
            </m:e>
          </m:func>
        </m:oMath>
      </m:oMathPara>
    </w:p>
    <w:p w14:paraId="4B64C164" w14:textId="77777777" w:rsidR="001A2306" w:rsidRPr="00925811" w:rsidRDefault="001A2306" w:rsidP="001A2306">
      <w:pPr>
        <w:pStyle w:val="FormulaDefinitions"/>
      </w:pPr>
      <w:r w:rsidRPr="00925811">
        <w:t xml:space="preserve">Otherwise, </w:t>
      </w:r>
      <w:r w:rsidRPr="00925811">
        <w:tab/>
        <w:t xml:space="preserve">        </w:t>
      </w:r>
      <m:oMath>
        <m:sSub>
          <m:sSubPr>
            <m:ctrlPr>
              <w:rPr>
                <w:rFonts w:ascii="Cambria Math" w:hAnsi="Cambria Math"/>
              </w:rPr>
            </m:ctrlPr>
          </m:sSubPr>
          <m:e>
            <m:r>
              <w:rPr>
                <w:rFonts w:ascii="Cambria Math" w:hAnsi="Cambria Math"/>
              </w:rPr>
              <m:t>TQA</m:t>
            </m:r>
          </m:e>
          <m:sub>
            <m:r>
              <w:rPr>
                <w:rFonts w:ascii="Cambria Math" w:hAnsi="Cambria Math"/>
              </w:rPr>
              <m:t>t</m:t>
            </m:r>
          </m:sub>
        </m:sSub>
        <m:r>
          <m:rPr>
            <m:sty m:val="p"/>
          </m:rPr>
          <w:rPr>
            <w:rFonts w:ascii="Cambria Math" w:hAnsi="Cambria Math"/>
          </w:rPr>
          <m:t>=0</m:t>
        </m:r>
      </m:oMath>
      <w:r w:rsidRPr="00925811">
        <w:t xml:space="preserve">   </w:t>
      </w:r>
    </w:p>
    <w:p w14:paraId="735BFF4D" w14:textId="77777777" w:rsidR="001A2306" w:rsidRPr="00925811" w:rsidRDefault="001A2306" w:rsidP="001A2306">
      <w:pPr>
        <w:pStyle w:val="FormulaDefinitions"/>
      </w:pPr>
      <w:r w:rsidRPr="00925811">
        <w:t>where:</w:t>
      </w:r>
    </w:p>
    <w:tbl>
      <w:tblPr>
        <w:tblStyle w:val="TableGridLight"/>
        <w:tblW w:w="8613" w:type="dxa"/>
        <w:tblLook w:val="04A0" w:firstRow="1" w:lastRow="0" w:firstColumn="1" w:lastColumn="0" w:noHBand="0" w:noVBand="1"/>
      </w:tblPr>
      <w:tblGrid>
        <w:gridCol w:w="1323"/>
        <w:gridCol w:w="7290"/>
      </w:tblGrid>
      <w:tr w:rsidR="001A2306" w:rsidRPr="00925811" w14:paraId="73AE5449" w14:textId="77777777" w:rsidTr="00A75C46">
        <w:trPr>
          <w:cnfStyle w:val="100000000000" w:firstRow="1" w:lastRow="0" w:firstColumn="0" w:lastColumn="0" w:oddVBand="0" w:evenVBand="0" w:oddHBand="0"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1323" w:type="dxa"/>
          </w:tcPr>
          <w:p w14:paraId="2B5E3558" w14:textId="77777777" w:rsidR="001A2306" w:rsidRPr="00925811" w:rsidRDefault="001A2306" w:rsidP="001A2306">
            <w:r w:rsidRPr="00925811">
              <w:t>TQARE</w:t>
            </w:r>
            <w:r w:rsidRPr="00925811">
              <w:rPr>
                <w:rStyle w:val="Subscript"/>
              </w:rPr>
              <w:t>t</w:t>
            </w:r>
          </w:p>
        </w:tc>
        <w:tc>
          <w:tcPr>
            <w:tcW w:w="7290" w:type="dxa"/>
          </w:tcPr>
          <w:p w14:paraId="58313AEC" w14:textId="77777777" w:rsidR="001A2306" w:rsidRPr="00925811" w:rsidRDefault="001A2306" w:rsidP="001A2306">
            <w:pPr>
              <w:cnfStyle w:val="100000000000" w:firstRow="1" w:lastRow="0" w:firstColumn="0" w:lastColumn="0" w:oddVBand="0" w:evenVBand="0" w:oddHBand="0" w:evenHBand="0" w:firstRowFirstColumn="0" w:firstRowLastColumn="0" w:lastRowFirstColumn="0" w:lastRowLastColumn="0"/>
            </w:pPr>
            <w:r w:rsidRPr="00925811">
              <w:t xml:space="preserve">means the maximum adjustment to Calculated Revenue as specified </w:t>
            </w:r>
            <w:r w:rsidRPr="00925811" w:rsidDel="00DF299E">
              <w:t xml:space="preserve">for </w:t>
            </w:r>
            <w:r w:rsidRPr="00925811">
              <w:t xml:space="preserve">the licensee </w:t>
            </w:r>
            <w:r w:rsidRPr="00925811" w:rsidDel="00DF299E">
              <w:t xml:space="preserve">in </w:t>
            </w:r>
            <w:r w:rsidRPr="00925811">
              <w:t>Appendix 1;</w:t>
            </w:r>
          </w:p>
        </w:tc>
      </w:tr>
      <w:tr w:rsidR="001A2306" w:rsidRPr="00925811" w14:paraId="21DC3058"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323" w:type="dxa"/>
          </w:tcPr>
          <w:p w14:paraId="01E46B96" w14:textId="77777777" w:rsidR="001A2306" w:rsidRPr="00925811" w:rsidRDefault="001A2306" w:rsidP="001A2306">
            <w:r w:rsidRPr="00925811">
              <w:t>TQAP</w:t>
            </w:r>
            <w:r w:rsidRPr="00925811">
              <w:rPr>
                <w:rStyle w:val="Subscript"/>
              </w:rPr>
              <w:t>t</w:t>
            </w:r>
          </w:p>
        </w:tc>
        <w:tc>
          <w:tcPr>
            <w:tcW w:w="7290" w:type="dxa"/>
          </w:tcPr>
          <w:p w14:paraId="32FFFEBC"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means the licensee’s average time taken to produce a LVSSA quotation measured in Working Days;</w:t>
            </w:r>
          </w:p>
        </w:tc>
      </w:tr>
      <w:tr w:rsidR="001A2306" w:rsidRPr="00925811" w14:paraId="1F1C9CA0"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323" w:type="dxa"/>
          </w:tcPr>
          <w:p w14:paraId="1737535F" w14:textId="77777777" w:rsidR="001A2306" w:rsidRPr="00925811" w:rsidRDefault="001A2306" w:rsidP="001A2306">
            <w:r w:rsidRPr="00925811">
              <w:t>TQAI</w:t>
            </w:r>
            <w:r w:rsidRPr="00925811">
              <w:rPr>
                <w:rStyle w:val="Subscript"/>
              </w:rPr>
              <w:t>t</w:t>
            </w:r>
          </w:p>
        </w:tc>
        <w:tc>
          <w:tcPr>
            <w:tcW w:w="7290" w:type="dxa"/>
          </w:tcPr>
          <w:p w14:paraId="40862E37"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means the incentive rate for the LVSSA time to quote term</w:t>
            </w:r>
          </w:p>
          <w:p w14:paraId="76A7D17D"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 xml:space="preserve"> and has the value specified for the licensee in Appendix 2;</w:t>
            </w:r>
          </w:p>
        </w:tc>
      </w:tr>
      <w:tr w:rsidR="001A2306" w:rsidRPr="00925811" w14:paraId="0972781E"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323" w:type="dxa"/>
          </w:tcPr>
          <w:p w14:paraId="27B1757A" w14:textId="77777777" w:rsidR="001A2306" w:rsidRPr="00925811" w:rsidRDefault="001A2306" w:rsidP="001A2306">
            <w:r w:rsidRPr="00925811">
              <w:t>TQALD</w:t>
            </w:r>
            <w:r w:rsidRPr="00925811">
              <w:rPr>
                <w:rStyle w:val="Subscript"/>
              </w:rPr>
              <w:t>t</w:t>
            </w:r>
          </w:p>
        </w:tc>
        <w:tc>
          <w:tcPr>
            <w:tcW w:w="7290" w:type="dxa"/>
          </w:tcPr>
          <w:p w14:paraId="5DF48A82"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 xml:space="preserve">means the value of TQAP </w:t>
            </w:r>
            <w:r w:rsidRPr="00925811" w:rsidDel="001D75E6">
              <w:t xml:space="preserve">below </w:t>
            </w:r>
            <w:r w:rsidRPr="00925811">
              <w:t>which</w:t>
            </w:r>
            <w:r w:rsidRPr="00925811" w:rsidDel="007E470B">
              <w:t xml:space="preserve"> </w:t>
            </w:r>
            <w:r w:rsidRPr="00925811">
              <w:t>a reward must be applied, fixed at 3.26 Working Days; and</w:t>
            </w:r>
          </w:p>
        </w:tc>
      </w:tr>
      <w:tr w:rsidR="001A2306" w:rsidRPr="00925811" w14:paraId="0F9E39C6"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323" w:type="dxa"/>
          </w:tcPr>
          <w:p w14:paraId="0776D70A" w14:textId="77777777" w:rsidR="001A2306" w:rsidRPr="00925811" w:rsidRDefault="001A2306" w:rsidP="001A2306">
            <w:r w:rsidRPr="00925811">
              <w:t>TQAUD</w:t>
            </w:r>
            <w:r w:rsidRPr="00925811">
              <w:rPr>
                <w:rStyle w:val="Subscript"/>
              </w:rPr>
              <w:t>t</w:t>
            </w:r>
          </w:p>
        </w:tc>
        <w:tc>
          <w:tcPr>
            <w:tcW w:w="7290" w:type="dxa"/>
          </w:tcPr>
          <w:p w14:paraId="752460B0"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 xml:space="preserve">means the value of TQAP </w:t>
            </w:r>
            <w:r w:rsidRPr="00925811" w:rsidDel="001D75E6">
              <w:t xml:space="preserve">above </w:t>
            </w:r>
            <w:r w:rsidRPr="00925811">
              <w:t>which</w:t>
            </w:r>
            <w:r w:rsidRPr="00925811" w:rsidDel="00CD61D9">
              <w:t xml:space="preserve"> </w:t>
            </w:r>
            <w:r w:rsidRPr="00925811">
              <w:t>a penalty must be applied, fixed at 4.88 Working Days.</w:t>
            </w:r>
          </w:p>
        </w:tc>
      </w:tr>
    </w:tbl>
    <w:p w14:paraId="441B21E5" w14:textId="77777777" w:rsidR="001A2306" w:rsidRPr="00925811" w:rsidRDefault="001A2306" w:rsidP="001A2306">
      <w:pPr>
        <w:pStyle w:val="Heading3"/>
      </w:pPr>
      <w:r w:rsidRPr="00925811">
        <w:lastRenderedPageBreak/>
        <w:t>Formulae for calculating the LVSSB time to quote term (TQB</w:t>
      </w:r>
      <w:r w:rsidRPr="00925811">
        <w:rPr>
          <w:rStyle w:val="Subscript"/>
        </w:rPr>
        <w:t>t</w:t>
      </w:r>
      <w:r w:rsidRPr="00925811">
        <w:t>)</w:t>
      </w:r>
    </w:p>
    <w:p w14:paraId="5FF0142C" w14:textId="77777777" w:rsidR="001A2306" w:rsidRPr="00925811" w:rsidRDefault="001A2306" w:rsidP="001A2306">
      <w:pPr>
        <w:pStyle w:val="NumberedNormal"/>
      </w:pPr>
      <w:r w:rsidRPr="00925811">
        <w:t>The value of TQB</w:t>
      </w:r>
      <w:r w:rsidRPr="00925811">
        <w:rPr>
          <w:rStyle w:val="Subscript"/>
        </w:rPr>
        <w:t>t</w:t>
      </w:r>
      <w:r w:rsidRPr="00925811">
        <w:t xml:space="preserve"> is derived in accordance with the following formulae:</w:t>
      </w:r>
    </w:p>
    <w:p w14:paraId="1842CEDA" w14:textId="77777777" w:rsidR="001A2306" w:rsidRPr="00925811" w:rsidRDefault="001A2306" w:rsidP="001A2306">
      <w:pPr>
        <w:pStyle w:val="FormulaDefinitions"/>
      </w:pPr>
      <w:r w:rsidRPr="00925811">
        <w:t>If TQBP</w:t>
      </w:r>
      <w:r w:rsidRPr="00925811">
        <w:rPr>
          <w:rStyle w:val="Subscript"/>
        </w:rPr>
        <w:t>t</w:t>
      </w:r>
      <w:r w:rsidRPr="00925811">
        <w:t xml:space="preserve"> &lt; TQBLD</w:t>
      </w:r>
      <w:r w:rsidRPr="00925811">
        <w:rPr>
          <w:rStyle w:val="Subscript"/>
        </w:rPr>
        <w:t>t</w:t>
      </w:r>
      <w:r w:rsidRPr="00925811">
        <w:t xml:space="preserve">, </w:t>
      </w:r>
    </w:p>
    <w:p w14:paraId="56064621" w14:textId="77777777" w:rsidR="001A2306" w:rsidRPr="00925811" w:rsidRDefault="00883AC9" w:rsidP="001A2306">
      <w:pPr>
        <w:pStyle w:val="FormulaDefinitions"/>
      </w:pPr>
      <m:oMathPara>
        <m:oMath>
          <m:sSub>
            <m:sSubPr>
              <m:ctrlPr>
                <w:rPr>
                  <w:rFonts w:ascii="Cambria Math" w:hAnsi="Cambria Math"/>
                </w:rPr>
              </m:ctrlPr>
            </m:sSubPr>
            <m:e>
              <m:r>
                <w:rPr>
                  <w:rFonts w:ascii="Cambria Math" w:hAnsi="Cambria Math"/>
                </w:rPr>
                <m:t>TQB</m:t>
              </m:r>
            </m:e>
            <m:sub>
              <m:r>
                <w:rPr>
                  <w:rFonts w:ascii="Cambria Math" w:hAnsi="Cambria Math"/>
                </w:rPr>
                <m:t>t</m:t>
              </m:r>
            </m:sub>
          </m:sSub>
          <m:r>
            <m:rPr>
              <m:sty m:val="p"/>
            </m:rPr>
            <w:rPr>
              <w:rFonts w:ascii="Cambria Math" w:hAnsi="Cambria Math"/>
            </w:rPr>
            <m:t>=</m:t>
          </m:r>
          <m:func>
            <m:funcPr>
              <m:ctrlPr>
                <w:rPr>
                  <w:rFonts w:ascii="Cambria Math" w:hAnsi="Cambria Math"/>
                </w:rPr>
              </m:ctrlPr>
            </m:funcPr>
            <m:fName>
              <m:limLow>
                <m:limLowPr>
                  <m:ctrlPr>
                    <w:rPr>
                      <w:rFonts w:ascii="Cambria Math" w:hAnsi="Cambria Math"/>
                    </w:rPr>
                  </m:ctrlPr>
                </m:limLowPr>
                <m:e>
                  <m:r>
                    <m:rPr>
                      <m:sty m:val="p"/>
                    </m:rPr>
                    <w:rPr>
                      <w:rFonts w:ascii="Cambria Math" w:hAnsi="Cambria Math"/>
                    </w:rPr>
                    <m:t>min</m:t>
                  </m:r>
                </m:e>
                <m:lim>
                  <m:r>
                    <m:rPr>
                      <m:sty m:val="p"/>
                    </m:rPr>
                    <w:rPr>
                      <w:rFonts w:ascii="Cambria Math" w:hAnsi="Cambria Math"/>
                    </w:rPr>
                    <m:t xml:space="preserve"> </m:t>
                  </m:r>
                </m:lim>
              </m:limLow>
            </m:fName>
            <m:e>
              <m:d>
                <m:dPr>
                  <m:ctrlPr>
                    <w:rPr>
                      <w:rFonts w:ascii="Cambria Math" w:hAnsi="Cambria Math"/>
                    </w:rPr>
                  </m:ctrlPr>
                </m:dPr>
                <m:e>
                  <m:sSub>
                    <m:sSubPr>
                      <m:ctrlPr>
                        <w:rPr>
                          <w:rFonts w:ascii="Cambria Math" w:hAnsi="Cambria Math"/>
                        </w:rPr>
                      </m:ctrlPr>
                    </m:sSubPr>
                    <m:e>
                      <m:r>
                        <w:rPr>
                          <w:rFonts w:ascii="Cambria Math" w:hAnsi="Cambria Math"/>
                        </w:rPr>
                        <m:t>TQBRE</m:t>
                      </m:r>
                    </m:e>
                    <m:sub>
                      <m:r>
                        <w:rPr>
                          <w:rFonts w:ascii="Cambria Math" w:hAnsi="Cambria Math"/>
                        </w:rPr>
                        <m:t>t</m:t>
                      </m:r>
                    </m:sub>
                  </m:sSub>
                  <m:r>
                    <m:rPr>
                      <m:sty m:val="p"/>
                    </m:rPr>
                    <w:rPr>
                      <w:rFonts w:ascii="Cambria Math" w:hAnsi="Cambria Math"/>
                    </w:rPr>
                    <m:t>,</m:t>
                  </m:r>
                  <m:d>
                    <m:dPr>
                      <m:ctrlPr>
                        <w:rPr>
                          <w:rFonts w:ascii="Cambria Math" w:hAnsi="Cambria Math"/>
                        </w:rPr>
                      </m:ctrlPr>
                    </m:dPr>
                    <m:e>
                      <m:sSub>
                        <m:sSubPr>
                          <m:ctrlPr>
                            <w:rPr>
                              <w:rFonts w:ascii="Cambria Math" w:hAnsi="Cambria Math"/>
                            </w:rPr>
                          </m:ctrlPr>
                        </m:sSubPr>
                        <m:e>
                          <m:r>
                            <w:rPr>
                              <w:rFonts w:ascii="Cambria Math" w:hAnsi="Cambria Math"/>
                            </w:rPr>
                            <m:t>TQBLD</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TQBP</m:t>
                          </m:r>
                        </m:e>
                        <m:sub>
                          <m:r>
                            <w:rPr>
                              <w:rFonts w:ascii="Cambria Math" w:hAnsi="Cambria Math"/>
                            </w:rPr>
                            <m:t>t</m:t>
                          </m:r>
                        </m:sub>
                      </m:sSub>
                    </m:e>
                  </m:d>
                  <m:r>
                    <m:rPr>
                      <m:sty m:val="p"/>
                    </m:rPr>
                    <w:rPr>
                      <w:rFonts w:ascii="Cambria Math" w:hAnsi="Cambria Math"/>
                    </w:rPr>
                    <m:t>×</m:t>
                  </m:r>
                  <m:sSub>
                    <m:sSubPr>
                      <m:ctrlPr>
                        <w:rPr>
                          <w:rFonts w:ascii="Cambria Math" w:hAnsi="Cambria Math"/>
                        </w:rPr>
                      </m:ctrlPr>
                    </m:sSubPr>
                    <m:e>
                      <m:r>
                        <w:rPr>
                          <w:rFonts w:ascii="Cambria Math" w:hAnsi="Cambria Math"/>
                        </w:rPr>
                        <m:t>TQBI</m:t>
                      </m:r>
                    </m:e>
                    <m:sub>
                      <m:r>
                        <w:rPr>
                          <w:rFonts w:ascii="Cambria Math" w:hAnsi="Cambria Math"/>
                        </w:rPr>
                        <m:t>t</m:t>
                      </m:r>
                    </m:sub>
                  </m:sSub>
                </m:e>
              </m:d>
            </m:e>
          </m:func>
        </m:oMath>
      </m:oMathPara>
    </w:p>
    <w:p w14:paraId="49BD3E06" w14:textId="77777777" w:rsidR="001A2306" w:rsidRPr="00925811" w:rsidRDefault="001A2306" w:rsidP="001A2306">
      <w:pPr>
        <w:pStyle w:val="FormulaDefinitions"/>
      </w:pPr>
      <w:r w:rsidRPr="00925811">
        <w:t>If TQBP</w:t>
      </w:r>
      <w:r w:rsidRPr="00925811">
        <w:rPr>
          <w:rStyle w:val="Subscript"/>
        </w:rPr>
        <w:t>t</w:t>
      </w:r>
      <w:r w:rsidRPr="00925811">
        <w:t xml:space="preserve"> &gt; TQBUD</w:t>
      </w:r>
      <w:r w:rsidRPr="00925811">
        <w:rPr>
          <w:rStyle w:val="Subscript"/>
        </w:rPr>
        <w:t>t</w:t>
      </w:r>
      <w:r w:rsidRPr="00925811">
        <w:t xml:space="preserve">, </w:t>
      </w:r>
    </w:p>
    <w:p w14:paraId="7C014471" w14:textId="77777777" w:rsidR="001A2306" w:rsidRPr="00925811" w:rsidRDefault="00883AC9" w:rsidP="001A2306">
      <w:pPr>
        <w:pStyle w:val="FormulaDefinitions"/>
      </w:pPr>
      <m:oMathPara>
        <m:oMath>
          <m:sSub>
            <m:sSubPr>
              <m:ctrlPr>
                <w:rPr>
                  <w:rFonts w:ascii="Cambria Math" w:hAnsi="Cambria Math"/>
                </w:rPr>
              </m:ctrlPr>
            </m:sSubPr>
            <m:e>
              <m:r>
                <w:rPr>
                  <w:rFonts w:ascii="Cambria Math" w:hAnsi="Cambria Math"/>
                </w:rPr>
                <m:t>TQB</m:t>
              </m:r>
            </m:e>
            <m:sub>
              <m:r>
                <w:rPr>
                  <w:rFonts w:ascii="Cambria Math" w:hAnsi="Cambria Math"/>
                </w:rPr>
                <m:t>t</m:t>
              </m:r>
            </m:sub>
          </m:sSub>
          <m:r>
            <m:rPr>
              <m:sty m:val="p"/>
            </m:rPr>
            <w:rPr>
              <w:rFonts w:ascii="Cambria Math" w:hAnsi="Cambria Math"/>
            </w:rPr>
            <m:t>=</m:t>
          </m:r>
          <m:func>
            <m:funcPr>
              <m:ctrlPr>
                <w:rPr>
                  <w:rFonts w:ascii="Cambria Math" w:hAnsi="Cambria Math"/>
                </w:rPr>
              </m:ctrlPr>
            </m:funcPr>
            <m:fName>
              <m:limLow>
                <m:limLowPr>
                  <m:ctrlPr>
                    <w:rPr>
                      <w:rFonts w:ascii="Cambria Math" w:hAnsi="Cambria Math"/>
                    </w:rPr>
                  </m:ctrlPr>
                </m:limLowPr>
                <m:e>
                  <m:r>
                    <m:rPr>
                      <m:sty m:val="p"/>
                    </m:rPr>
                    <w:rPr>
                      <w:rFonts w:ascii="Cambria Math" w:hAnsi="Cambria Math"/>
                    </w:rPr>
                    <m:t>max</m:t>
                  </m:r>
                </m:e>
                <m:lim>
                  <m:r>
                    <m:rPr>
                      <m:sty m:val="p"/>
                    </m:rPr>
                    <w:rPr>
                      <w:rFonts w:ascii="Cambria Math" w:hAnsi="Cambria Math"/>
                    </w:rPr>
                    <m:t xml:space="preserve"> </m:t>
                  </m:r>
                </m:lim>
              </m:limLow>
            </m:fName>
            <m:e>
              <m:d>
                <m:dPr>
                  <m:ctrlPr>
                    <w:rPr>
                      <w:rFonts w:ascii="Cambria Math" w:hAnsi="Cambria Math"/>
                    </w:rPr>
                  </m:ctrlPr>
                </m:dPr>
                <m:e>
                  <m:r>
                    <m:rPr>
                      <m:sty m:val="p"/>
                    </m:rPr>
                    <w:rPr>
                      <w:rFonts w:ascii="Cambria Math" w:hAnsi="Cambria Math"/>
                    </w:rPr>
                    <m:t>-</m:t>
                  </m:r>
                  <m:sSub>
                    <m:sSubPr>
                      <m:ctrlPr>
                        <w:rPr>
                          <w:rFonts w:ascii="Cambria Math" w:hAnsi="Cambria Math"/>
                        </w:rPr>
                      </m:ctrlPr>
                    </m:sSubPr>
                    <m:e>
                      <m:r>
                        <w:rPr>
                          <w:rFonts w:ascii="Cambria Math" w:hAnsi="Cambria Math"/>
                        </w:rPr>
                        <m:t>TQBRE</m:t>
                      </m:r>
                    </m:e>
                    <m:sub>
                      <m:r>
                        <w:rPr>
                          <w:rFonts w:ascii="Cambria Math" w:hAnsi="Cambria Math"/>
                        </w:rPr>
                        <m:t>t</m:t>
                      </m:r>
                    </m:sub>
                  </m:sSub>
                  <m:r>
                    <m:rPr>
                      <m:sty m:val="p"/>
                    </m:rPr>
                    <w:rPr>
                      <w:rFonts w:ascii="Cambria Math" w:hAnsi="Cambria Math"/>
                    </w:rPr>
                    <m:t>,</m:t>
                  </m:r>
                  <m:d>
                    <m:dPr>
                      <m:ctrlPr>
                        <w:rPr>
                          <w:rFonts w:ascii="Cambria Math" w:hAnsi="Cambria Math"/>
                        </w:rPr>
                      </m:ctrlPr>
                    </m:dPr>
                    <m:e>
                      <m:sSub>
                        <m:sSubPr>
                          <m:ctrlPr>
                            <w:rPr>
                              <w:rFonts w:ascii="Cambria Math" w:hAnsi="Cambria Math"/>
                            </w:rPr>
                          </m:ctrlPr>
                        </m:sSubPr>
                        <m:e>
                          <m:r>
                            <w:rPr>
                              <w:rFonts w:ascii="Cambria Math" w:hAnsi="Cambria Math"/>
                            </w:rPr>
                            <m:t>TQBUD</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TQBP</m:t>
                          </m:r>
                        </m:e>
                        <m:sub>
                          <m:r>
                            <w:rPr>
                              <w:rFonts w:ascii="Cambria Math" w:hAnsi="Cambria Math"/>
                            </w:rPr>
                            <m:t>t</m:t>
                          </m:r>
                        </m:sub>
                      </m:sSub>
                    </m:e>
                  </m:d>
                  <m:r>
                    <m:rPr>
                      <m:sty m:val="p"/>
                    </m:rPr>
                    <w:rPr>
                      <w:rFonts w:ascii="Cambria Math" w:hAnsi="Cambria Math"/>
                    </w:rPr>
                    <m:t>×</m:t>
                  </m:r>
                  <m:sSub>
                    <m:sSubPr>
                      <m:ctrlPr>
                        <w:rPr>
                          <w:rFonts w:ascii="Cambria Math" w:hAnsi="Cambria Math"/>
                        </w:rPr>
                      </m:ctrlPr>
                    </m:sSubPr>
                    <m:e>
                      <m:r>
                        <w:rPr>
                          <w:rFonts w:ascii="Cambria Math" w:hAnsi="Cambria Math"/>
                        </w:rPr>
                        <m:t>TQBI</m:t>
                      </m:r>
                    </m:e>
                    <m:sub>
                      <m:r>
                        <w:rPr>
                          <w:rFonts w:ascii="Cambria Math" w:hAnsi="Cambria Math"/>
                        </w:rPr>
                        <m:t>t</m:t>
                      </m:r>
                    </m:sub>
                  </m:sSub>
                </m:e>
              </m:d>
            </m:e>
          </m:func>
        </m:oMath>
      </m:oMathPara>
    </w:p>
    <w:p w14:paraId="57ABA234" w14:textId="77777777" w:rsidR="001A2306" w:rsidRPr="00925811" w:rsidRDefault="001A2306" w:rsidP="001A2306">
      <w:pPr>
        <w:pStyle w:val="FormulaDefinitions"/>
      </w:pPr>
      <w:r w:rsidRPr="00925811">
        <w:t>Otherwise,</w:t>
      </w:r>
      <w:r w:rsidRPr="00925811">
        <w:tab/>
        <w:t xml:space="preserve">        </w:t>
      </w:r>
      <m:oMath>
        <m:sSub>
          <m:sSubPr>
            <m:ctrlPr>
              <w:rPr>
                <w:rFonts w:ascii="Cambria Math" w:hAnsi="Cambria Math"/>
              </w:rPr>
            </m:ctrlPr>
          </m:sSubPr>
          <m:e>
            <m:r>
              <w:rPr>
                <w:rFonts w:ascii="Cambria Math" w:hAnsi="Cambria Math"/>
              </w:rPr>
              <m:t>TQB</m:t>
            </m:r>
          </m:e>
          <m:sub>
            <m:r>
              <w:rPr>
                <w:rFonts w:ascii="Cambria Math" w:hAnsi="Cambria Math"/>
              </w:rPr>
              <m:t>t</m:t>
            </m:r>
          </m:sub>
        </m:sSub>
        <m:r>
          <m:rPr>
            <m:sty m:val="p"/>
          </m:rPr>
          <w:rPr>
            <w:rFonts w:ascii="Cambria Math" w:hAnsi="Cambria Math"/>
          </w:rPr>
          <m:t>=0</m:t>
        </m:r>
      </m:oMath>
    </w:p>
    <w:p w14:paraId="6E7A882B" w14:textId="77777777" w:rsidR="001A2306" w:rsidRPr="00925811" w:rsidRDefault="001A2306" w:rsidP="001A2306">
      <w:pPr>
        <w:pStyle w:val="FormulaDefinitions"/>
      </w:pPr>
      <w:r w:rsidRPr="00925811">
        <w:t>where:</w:t>
      </w:r>
    </w:p>
    <w:tbl>
      <w:tblPr>
        <w:tblStyle w:val="TableGridLight"/>
        <w:tblW w:w="8613" w:type="dxa"/>
        <w:tblLook w:val="04A0" w:firstRow="1" w:lastRow="0" w:firstColumn="1" w:lastColumn="0" w:noHBand="0" w:noVBand="1"/>
      </w:tblPr>
      <w:tblGrid>
        <w:gridCol w:w="1323"/>
        <w:gridCol w:w="7290"/>
      </w:tblGrid>
      <w:tr w:rsidR="001A2306" w:rsidRPr="00925811" w14:paraId="094446E1" w14:textId="77777777" w:rsidTr="00A75C46">
        <w:trPr>
          <w:cnfStyle w:val="100000000000" w:firstRow="1" w:lastRow="0" w:firstColumn="0" w:lastColumn="0" w:oddVBand="0" w:evenVBand="0" w:oddHBand="0"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1323" w:type="dxa"/>
          </w:tcPr>
          <w:p w14:paraId="6DC6CD4F" w14:textId="77777777" w:rsidR="001A2306" w:rsidRPr="00925811" w:rsidRDefault="001A2306" w:rsidP="001A2306">
            <w:r w:rsidRPr="00925811">
              <w:t>TQBRE</w:t>
            </w:r>
            <w:r w:rsidRPr="00925811">
              <w:rPr>
                <w:rStyle w:val="Subscript"/>
              </w:rPr>
              <w:t>t</w:t>
            </w:r>
          </w:p>
        </w:tc>
        <w:tc>
          <w:tcPr>
            <w:tcW w:w="7290" w:type="dxa"/>
          </w:tcPr>
          <w:p w14:paraId="7EBF3AEB" w14:textId="77777777" w:rsidR="001A2306" w:rsidRPr="00925811" w:rsidRDefault="001A2306" w:rsidP="001A2306">
            <w:pPr>
              <w:cnfStyle w:val="100000000000" w:firstRow="1" w:lastRow="0" w:firstColumn="0" w:lastColumn="0" w:oddVBand="0" w:evenVBand="0" w:oddHBand="0" w:evenHBand="0" w:firstRowFirstColumn="0" w:firstRowLastColumn="0" w:lastRowFirstColumn="0" w:lastRowLastColumn="0"/>
            </w:pPr>
            <w:r w:rsidRPr="00925811">
              <w:t>means the maximum adjustment to Calculated Revenue as specified for the licensee in Appendix 3;</w:t>
            </w:r>
          </w:p>
        </w:tc>
      </w:tr>
      <w:tr w:rsidR="001A2306" w:rsidRPr="00925811" w14:paraId="5DB1A610"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323" w:type="dxa"/>
          </w:tcPr>
          <w:p w14:paraId="1B5FE2CF" w14:textId="77777777" w:rsidR="001A2306" w:rsidRPr="00925811" w:rsidRDefault="001A2306" w:rsidP="001A2306">
            <w:r w:rsidRPr="00925811">
              <w:t>TQBP</w:t>
            </w:r>
            <w:r w:rsidRPr="00925811">
              <w:rPr>
                <w:rStyle w:val="Subscript"/>
              </w:rPr>
              <w:t>t</w:t>
            </w:r>
          </w:p>
        </w:tc>
        <w:tc>
          <w:tcPr>
            <w:tcW w:w="7290" w:type="dxa"/>
          </w:tcPr>
          <w:p w14:paraId="488CD419"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means the licensee’s average time taken to produce a LVSSB quotation measured in Working Days;</w:t>
            </w:r>
          </w:p>
        </w:tc>
      </w:tr>
      <w:tr w:rsidR="001A2306" w:rsidRPr="00925811" w14:paraId="661FE4F3"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323" w:type="dxa"/>
          </w:tcPr>
          <w:p w14:paraId="033C8BA2" w14:textId="77777777" w:rsidR="001A2306" w:rsidRPr="00925811" w:rsidRDefault="001A2306" w:rsidP="001A2306">
            <w:r w:rsidRPr="00925811">
              <w:t>TQBI</w:t>
            </w:r>
            <w:r w:rsidRPr="00925811">
              <w:rPr>
                <w:rStyle w:val="Subscript"/>
              </w:rPr>
              <w:t>t</w:t>
            </w:r>
          </w:p>
        </w:tc>
        <w:tc>
          <w:tcPr>
            <w:tcW w:w="7290" w:type="dxa"/>
          </w:tcPr>
          <w:p w14:paraId="44C574D5"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means the incentive rate for the LVSSB time to quote term and has the value specified for the licensee in Appendix 4;</w:t>
            </w:r>
          </w:p>
        </w:tc>
      </w:tr>
      <w:tr w:rsidR="001A2306" w:rsidRPr="00925811" w14:paraId="1E9BAAA6"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323" w:type="dxa"/>
          </w:tcPr>
          <w:p w14:paraId="709F1963" w14:textId="77777777" w:rsidR="001A2306" w:rsidRPr="00925811" w:rsidRDefault="001A2306" w:rsidP="001A2306">
            <w:r w:rsidRPr="00925811">
              <w:t>TQBLD</w:t>
            </w:r>
            <w:r w:rsidRPr="00925811">
              <w:rPr>
                <w:rStyle w:val="Subscript"/>
              </w:rPr>
              <w:t>t</w:t>
            </w:r>
          </w:p>
        </w:tc>
        <w:tc>
          <w:tcPr>
            <w:tcW w:w="7290" w:type="dxa"/>
          </w:tcPr>
          <w:p w14:paraId="229DE660"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 xml:space="preserve">means the value of TQBP </w:t>
            </w:r>
            <w:r w:rsidRPr="00925811" w:rsidDel="00E82751">
              <w:t xml:space="preserve">below </w:t>
            </w:r>
            <w:r w:rsidRPr="00925811">
              <w:t>which a reward must be applied, fixed at 5.47 Working Days; and</w:t>
            </w:r>
          </w:p>
        </w:tc>
      </w:tr>
      <w:tr w:rsidR="001A2306" w:rsidRPr="00925811" w14:paraId="4AD61264"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323" w:type="dxa"/>
          </w:tcPr>
          <w:p w14:paraId="54EE5781" w14:textId="77777777" w:rsidR="001A2306" w:rsidRPr="00925811" w:rsidRDefault="001A2306" w:rsidP="001A2306">
            <w:r w:rsidRPr="00925811">
              <w:t>TQBUD</w:t>
            </w:r>
            <w:r w:rsidRPr="00925811">
              <w:rPr>
                <w:rStyle w:val="Subscript"/>
              </w:rPr>
              <w:t>t</w:t>
            </w:r>
          </w:p>
        </w:tc>
        <w:tc>
          <w:tcPr>
            <w:tcW w:w="7290" w:type="dxa"/>
          </w:tcPr>
          <w:p w14:paraId="569FC85A"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 xml:space="preserve">means the value of TQBP </w:t>
            </w:r>
            <w:r w:rsidRPr="00925811" w:rsidDel="000629DA">
              <w:t xml:space="preserve">above </w:t>
            </w:r>
            <w:r w:rsidRPr="00925811">
              <w:t>which a penalty must be applied, fixed at 8.21 Working Days.</w:t>
            </w:r>
          </w:p>
        </w:tc>
      </w:tr>
    </w:tbl>
    <w:p w14:paraId="118C5D2C" w14:textId="77777777" w:rsidR="001A2306" w:rsidRPr="00925811" w:rsidRDefault="001A2306" w:rsidP="001A2306">
      <w:pPr>
        <w:pStyle w:val="Heading3"/>
      </w:pPr>
      <w:r w:rsidRPr="00925811">
        <w:t>Formulae for calculating the LVSSA time to connect term (TCA</w:t>
      </w:r>
      <w:r w:rsidRPr="00925811">
        <w:rPr>
          <w:rStyle w:val="Subscript"/>
        </w:rPr>
        <w:t>t</w:t>
      </w:r>
      <w:r w:rsidRPr="00925811">
        <w:t>)</w:t>
      </w:r>
    </w:p>
    <w:p w14:paraId="50DF2877" w14:textId="77777777" w:rsidR="001A2306" w:rsidRPr="00925811" w:rsidRDefault="001A2306" w:rsidP="001A2306">
      <w:pPr>
        <w:pStyle w:val="NumberedNormal"/>
      </w:pPr>
      <w:r w:rsidRPr="00925811">
        <w:t>The value of TCA</w:t>
      </w:r>
      <w:r w:rsidRPr="00925811">
        <w:rPr>
          <w:rStyle w:val="Subscript"/>
        </w:rPr>
        <w:t>t</w:t>
      </w:r>
      <w:r w:rsidRPr="00925811">
        <w:t xml:space="preserve"> is derived in accordance with the following formulae:</w:t>
      </w:r>
    </w:p>
    <w:p w14:paraId="1C204203" w14:textId="77777777" w:rsidR="001A2306" w:rsidRPr="00925811" w:rsidRDefault="001A2306" w:rsidP="001A2306">
      <w:pPr>
        <w:pStyle w:val="FormulaDefinitions"/>
      </w:pPr>
      <w:r w:rsidRPr="00925811">
        <w:t>If TCAP</w:t>
      </w:r>
      <w:r w:rsidRPr="00925811">
        <w:rPr>
          <w:rStyle w:val="Subscript"/>
        </w:rPr>
        <w:t>t</w:t>
      </w:r>
      <w:r w:rsidRPr="00925811">
        <w:t xml:space="preserve"> &lt; TCALD</w:t>
      </w:r>
      <w:r w:rsidRPr="00925811">
        <w:rPr>
          <w:rStyle w:val="Subscript"/>
        </w:rPr>
        <w:t>t</w:t>
      </w:r>
      <w:r w:rsidRPr="00925811">
        <w:t xml:space="preserve">, </w:t>
      </w:r>
    </w:p>
    <w:p w14:paraId="1C912C55" w14:textId="77777777" w:rsidR="001A2306" w:rsidRPr="00925811" w:rsidRDefault="00883AC9" w:rsidP="001A2306">
      <w:pPr>
        <w:pStyle w:val="FormulaDefinitions"/>
      </w:pPr>
      <m:oMathPara>
        <m:oMath>
          <m:sSub>
            <m:sSubPr>
              <m:ctrlPr>
                <w:rPr>
                  <w:rFonts w:ascii="Cambria Math" w:hAnsi="Cambria Math"/>
                </w:rPr>
              </m:ctrlPr>
            </m:sSubPr>
            <m:e>
              <m:r>
                <w:rPr>
                  <w:rFonts w:ascii="Cambria Math" w:hAnsi="Cambria Math"/>
                </w:rPr>
                <m:t>TCA</m:t>
              </m:r>
            </m:e>
            <m:sub>
              <m:r>
                <w:rPr>
                  <w:rFonts w:ascii="Cambria Math" w:hAnsi="Cambria Math"/>
                </w:rPr>
                <m:t>t</m:t>
              </m:r>
            </m:sub>
          </m:sSub>
          <m:r>
            <m:rPr>
              <m:sty m:val="p"/>
            </m:rPr>
            <w:rPr>
              <w:rFonts w:ascii="Cambria Math" w:hAnsi="Cambria Math"/>
            </w:rPr>
            <m:t>=</m:t>
          </m:r>
          <m:func>
            <m:funcPr>
              <m:ctrlPr>
                <w:rPr>
                  <w:rFonts w:ascii="Cambria Math" w:hAnsi="Cambria Math"/>
                </w:rPr>
              </m:ctrlPr>
            </m:funcPr>
            <m:fName>
              <m:limLow>
                <m:limLowPr>
                  <m:ctrlPr>
                    <w:rPr>
                      <w:rFonts w:ascii="Cambria Math" w:hAnsi="Cambria Math"/>
                    </w:rPr>
                  </m:ctrlPr>
                </m:limLowPr>
                <m:e>
                  <m:r>
                    <m:rPr>
                      <m:sty m:val="p"/>
                    </m:rPr>
                    <w:rPr>
                      <w:rFonts w:ascii="Cambria Math" w:hAnsi="Cambria Math"/>
                    </w:rPr>
                    <m:t>min</m:t>
                  </m:r>
                </m:e>
                <m:lim>
                  <m:r>
                    <m:rPr>
                      <m:sty m:val="p"/>
                    </m:rPr>
                    <w:rPr>
                      <w:rFonts w:ascii="Cambria Math" w:hAnsi="Cambria Math"/>
                    </w:rPr>
                    <m:t xml:space="preserve"> </m:t>
                  </m:r>
                </m:lim>
              </m:limLow>
            </m:fName>
            <m:e>
              <m:d>
                <m:dPr>
                  <m:ctrlPr>
                    <w:rPr>
                      <w:rFonts w:ascii="Cambria Math" w:hAnsi="Cambria Math"/>
                    </w:rPr>
                  </m:ctrlPr>
                </m:dPr>
                <m:e>
                  <m:sSub>
                    <m:sSubPr>
                      <m:ctrlPr>
                        <w:rPr>
                          <w:rFonts w:ascii="Cambria Math" w:hAnsi="Cambria Math"/>
                        </w:rPr>
                      </m:ctrlPr>
                    </m:sSubPr>
                    <m:e>
                      <m:r>
                        <w:rPr>
                          <w:rFonts w:ascii="Cambria Math" w:hAnsi="Cambria Math"/>
                        </w:rPr>
                        <m:t>TCARE</m:t>
                      </m:r>
                    </m:e>
                    <m:sub>
                      <m:r>
                        <w:rPr>
                          <w:rFonts w:ascii="Cambria Math" w:hAnsi="Cambria Math"/>
                        </w:rPr>
                        <m:t>t</m:t>
                      </m:r>
                    </m:sub>
                  </m:sSub>
                  <m:r>
                    <m:rPr>
                      <m:sty m:val="p"/>
                    </m:rPr>
                    <w:rPr>
                      <w:rFonts w:ascii="Cambria Math" w:hAnsi="Cambria Math"/>
                    </w:rPr>
                    <m:t>,</m:t>
                  </m:r>
                  <m:d>
                    <m:dPr>
                      <m:ctrlPr>
                        <w:rPr>
                          <w:rFonts w:ascii="Cambria Math" w:hAnsi="Cambria Math"/>
                        </w:rPr>
                      </m:ctrlPr>
                    </m:dPr>
                    <m:e>
                      <m:sSub>
                        <m:sSubPr>
                          <m:ctrlPr>
                            <w:rPr>
                              <w:rFonts w:ascii="Cambria Math" w:hAnsi="Cambria Math"/>
                            </w:rPr>
                          </m:ctrlPr>
                        </m:sSubPr>
                        <m:e>
                          <m:r>
                            <w:rPr>
                              <w:rFonts w:ascii="Cambria Math" w:hAnsi="Cambria Math"/>
                            </w:rPr>
                            <m:t>TCALD</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TCAP</m:t>
                          </m:r>
                        </m:e>
                        <m:sub>
                          <m:r>
                            <w:rPr>
                              <w:rFonts w:ascii="Cambria Math" w:hAnsi="Cambria Math"/>
                            </w:rPr>
                            <m:t>t</m:t>
                          </m:r>
                        </m:sub>
                      </m:sSub>
                    </m:e>
                  </m:d>
                  <m:r>
                    <m:rPr>
                      <m:sty m:val="p"/>
                    </m:rPr>
                    <w:rPr>
                      <w:rFonts w:ascii="Cambria Math" w:hAnsi="Cambria Math"/>
                    </w:rPr>
                    <m:t>×</m:t>
                  </m:r>
                  <m:sSub>
                    <m:sSubPr>
                      <m:ctrlPr>
                        <w:rPr>
                          <w:rFonts w:ascii="Cambria Math" w:hAnsi="Cambria Math"/>
                        </w:rPr>
                      </m:ctrlPr>
                    </m:sSubPr>
                    <m:e>
                      <m:r>
                        <w:rPr>
                          <w:rFonts w:ascii="Cambria Math" w:hAnsi="Cambria Math"/>
                        </w:rPr>
                        <m:t>TCAI</m:t>
                      </m:r>
                    </m:e>
                    <m:sub>
                      <m:r>
                        <w:rPr>
                          <w:rFonts w:ascii="Cambria Math" w:hAnsi="Cambria Math"/>
                        </w:rPr>
                        <m:t>t</m:t>
                      </m:r>
                    </m:sub>
                  </m:sSub>
                </m:e>
              </m:d>
            </m:e>
          </m:func>
        </m:oMath>
      </m:oMathPara>
    </w:p>
    <w:p w14:paraId="085E780C" w14:textId="77777777" w:rsidR="001A2306" w:rsidRPr="00925811" w:rsidRDefault="001A2306" w:rsidP="001A2306">
      <w:pPr>
        <w:pStyle w:val="FormulaDefinitions"/>
      </w:pPr>
      <w:r w:rsidRPr="00925811">
        <w:t>If TCAP</w:t>
      </w:r>
      <w:r w:rsidRPr="00925811">
        <w:rPr>
          <w:rStyle w:val="Subscript"/>
        </w:rPr>
        <w:t>t</w:t>
      </w:r>
      <w:r w:rsidRPr="00925811">
        <w:t xml:space="preserve"> &gt; TCAUD</w:t>
      </w:r>
      <w:r w:rsidRPr="00925811">
        <w:rPr>
          <w:rStyle w:val="Subscript"/>
        </w:rPr>
        <w:t>t</w:t>
      </w:r>
      <w:r w:rsidRPr="00925811">
        <w:t xml:space="preserve">, </w:t>
      </w:r>
    </w:p>
    <w:bookmarkStart w:id="233" w:name="_Hlk120872368"/>
    <w:p w14:paraId="2B301C8F" w14:textId="77777777" w:rsidR="001A2306" w:rsidRPr="00925811" w:rsidRDefault="00883AC9" w:rsidP="001A2306">
      <w:pPr>
        <w:pStyle w:val="FormulaDefinitions"/>
      </w:pPr>
      <m:oMathPara>
        <m:oMath>
          <m:sSub>
            <m:sSubPr>
              <m:ctrlPr>
                <w:rPr>
                  <w:rFonts w:ascii="Cambria Math" w:hAnsi="Cambria Math"/>
                </w:rPr>
              </m:ctrlPr>
            </m:sSubPr>
            <m:e>
              <m:r>
                <w:rPr>
                  <w:rFonts w:ascii="Cambria Math" w:hAnsi="Cambria Math"/>
                </w:rPr>
                <m:t>TCA</m:t>
              </m:r>
            </m:e>
            <m:sub>
              <m:r>
                <w:rPr>
                  <w:rFonts w:ascii="Cambria Math" w:hAnsi="Cambria Math"/>
                </w:rPr>
                <m:t>t</m:t>
              </m:r>
            </m:sub>
          </m:sSub>
          <m:r>
            <m:rPr>
              <m:sty m:val="p"/>
            </m:rPr>
            <w:rPr>
              <w:rFonts w:ascii="Cambria Math" w:hAnsi="Cambria Math"/>
            </w:rPr>
            <m:t>=</m:t>
          </m:r>
          <m:func>
            <m:funcPr>
              <m:ctrlPr>
                <w:rPr>
                  <w:rFonts w:ascii="Cambria Math" w:hAnsi="Cambria Math"/>
                </w:rPr>
              </m:ctrlPr>
            </m:funcPr>
            <m:fName>
              <m:limLow>
                <m:limLowPr>
                  <m:ctrlPr>
                    <w:rPr>
                      <w:rFonts w:ascii="Cambria Math" w:hAnsi="Cambria Math"/>
                    </w:rPr>
                  </m:ctrlPr>
                </m:limLowPr>
                <m:e>
                  <m:r>
                    <m:rPr>
                      <m:sty m:val="p"/>
                    </m:rPr>
                    <w:rPr>
                      <w:rFonts w:ascii="Cambria Math" w:hAnsi="Cambria Math"/>
                    </w:rPr>
                    <m:t>max</m:t>
                  </m:r>
                </m:e>
                <m:lim>
                  <m:r>
                    <m:rPr>
                      <m:sty m:val="p"/>
                    </m:rPr>
                    <w:rPr>
                      <w:rFonts w:ascii="Cambria Math" w:hAnsi="Cambria Math"/>
                    </w:rPr>
                    <m:t xml:space="preserve"> </m:t>
                  </m:r>
                </m:lim>
              </m:limLow>
            </m:fName>
            <m:e>
              <m:d>
                <m:dPr>
                  <m:ctrlPr>
                    <w:rPr>
                      <w:rFonts w:ascii="Cambria Math" w:hAnsi="Cambria Math"/>
                    </w:rPr>
                  </m:ctrlPr>
                </m:dPr>
                <m:e>
                  <m:r>
                    <m:rPr>
                      <m:sty m:val="p"/>
                    </m:rPr>
                    <w:rPr>
                      <w:rFonts w:ascii="Cambria Math" w:hAnsi="Cambria Math"/>
                    </w:rPr>
                    <m:t>-</m:t>
                  </m:r>
                  <m:sSub>
                    <m:sSubPr>
                      <m:ctrlPr>
                        <w:rPr>
                          <w:rFonts w:ascii="Cambria Math" w:hAnsi="Cambria Math"/>
                        </w:rPr>
                      </m:ctrlPr>
                    </m:sSubPr>
                    <m:e>
                      <m:r>
                        <w:rPr>
                          <w:rFonts w:ascii="Cambria Math" w:hAnsi="Cambria Math"/>
                        </w:rPr>
                        <m:t>TCARE</m:t>
                      </m:r>
                    </m:e>
                    <m:sub>
                      <m:r>
                        <w:rPr>
                          <w:rFonts w:ascii="Cambria Math" w:hAnsi="Cambria Math"/>
                        </w:rPr>
                        <m:t>t</m:t>
                      </m:r>
                    </m:sub>
                  </m:sSub>
                  <m:r>
                    <m:rPr>
                      <m:sty m:val="p"/>
                    </m:rPr>
                    <w:rPr>
                      <w:rFonts w:ascii="Cambria Math" w:hAnsi="Cambria Math"/>
                    </w:rPr>
                    <m:t>,</m:t>
                  </m:r>
                  <m:d>
                    <m:dPr>
                      <m:ctrlPr>
                        <w:rPr>
                          <w:rFonts w:ascii="Cambria Math" w:hAnsi="Cambria Math"/>
                        </w:rPr>
                      </m:ctrlPr>
                    </m:dPr>
                    <m:e>
                      <m:sSub>
                        <m:sSubPr>
                          <m:ctrlPr>
                            <w:rPr>
                              <w:rFonts w:ascii="Cambria Math" w:hAnsi="Cambria Math"/>
                            </w:rPr>
                          </m:ctrlPr>
                        </m:sSubPr>
                        <m:e>
                          <m:r>
                            <w:rPr>
                              <w:rFonts w:ascii="Cambria Math" w:hAnsi="Cambria Math"/>
                            </w:rPr>
                            <m:t>TCAUD</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TCAP</m:t>
                          </m:r>
                        </m:e>
                        <m:sub>
                          <m:r>
                            <w:rPr>
                              <w:rFonts w:ascii="Cambria Math" w:hAnsi="Cambria Math"/>
                            </w:rPr>
                            <m:t>t</m:t>
                          </m:r>
                        </m:sub>
                      </m:sSub>
                    </m:e>
                  </m:d>
                  <m:r>
                    <m:rPr>
                      <m:sty m:val="p"/>
                    </m:rPr>
                    <w:rPr>
                      <w:rFonts w:ascii="Cambria Math" w:hAnsi="Cambria Math"/>
                    </w:rPr>
                    <m:t>×</m:t>
                  </m:r>
                  <m:sSub>
                    <m:sSubPr>
                      <m:ctrlPr>
                        <w:rPr>
                          <w:rFonts w:ascii="Cambria Math" w:hAnsi="Cambria Math"/>
                        </w:rPr>
                      </m:ctrlPr>
                    </m:sSubPr>
                    <m:e>
                      <m:r>
                        <w:rPr>
                          <w:rFonts w:ascii="Cambria Math" w:hAnsi="Cambria Math"/>
                        </w:rPr>
                        <m:t>TCAI</m:t>
                      </m:r>
                    </m:e>
                    <m:sub>
                      <m:r>
                        <w:rPr>
                          <w:rFonts w:ascii="Cambria Math" w:hAnsi="Cambria Math"/>
                        </w:rPr>
                        <m:t>t</m:t>
                      </m:r>
                    </m:sub>
                  </m:sSub>
                </m:e>
              </m:d>
            </m:e>
          </m:func>
        </m:oMath>
      </m:oMathPara>
    </w:p>
    <w:bookmarkEnd w:id="233"/>
    <w:p w14:paraId="6FC45644" w14:textId="77777777" w:rsidR="001A2306" w:rsidRPr="00925811" w:rsidRDefault="001A2306" w:rsidP="001A2306">
      <w:pPr>
        <w:pStyle w:val="FormulaDefinitions"/>
      </w:pPr>
      <w:r w:rsidRPr="00925811">
        <w:t>Otherwise,</w:t>
      </w:r>
      <w:r w:rsidRPr="00925811">
        <w:tab/>
        <w:t xml:space="preserve">         </w:t>
      </w:r>
      <m:oMath>
        <m:sSub>
          <m:sSubPr>
            <m:ctrlPr>
              <w:rPr>
                <w:rFonts w:ascii="Cambria Math" w:hAnsi="Cambria Math"/>
              </w:rPr>
            </m:ctrlPr>
          </m:sSubPr>
          <m:e>
            <m:r>
              <w:rPr>
                <w:rFonts w:ascii="Cambria Math" w:hAnsi="Cambria Math"/>
              </w:rPr>
              <m:t>TCA</m:t>
            </m:r>
          </m:e>
          <m:sub>
            <m:r>
              <w:rPr>
                <w:rFonts w:ascii="Cambria Math" w:hAnsi="Cambria Math"/>
              </w:rPr>
              <m:t>t</m:t>
            </m:r>
          </m:sub>
        </m:sSub>
        <m:r>
          <m:rPr>
            <m:sty m:val="p"/>
          </m:rPr>
          <w:rPr>
            <w:rFonts w:ascii="Cambria Math" w:hAnsi="Cambria Math"/>
          </w:rPr>
          <m:t>=0</m:t>
        </m:r>
      </m:oMath>
    </w:p>
    <w:p w14:paraId="5A2E5102" w14:textId="77777777" w:rsidR="001A2306" w:rsidRPr="00925811" w:rsidRDefault="001A2306" w:rsidP="001A2306">
      <w:pPr>
        <w:pStyle w:val="FormulaDefinitions"/>
      </w:pPr>
      <w:r w:rsidRPr="00925811">
        <w:t>where:</w:t>
      </w:r>
    </w:p>
    <w:tbl>
      <w:tblPr>
        <w:tblStyle w:val="TableGridLight"/>
        <w:tblW w:w="8613" w:type="dxa"/>
        <w:tblLook w:val="04A0" w:firstRow="1" w:lastRow="0" w:firstColumn="1" w:lastColumn="0" w:noHBand="0" w:noVBand="1"/>
      </w:tblPr>
      <w:tblGrid>
        <w:gridCol w:w="1323"/>
        <w:gridCol w:w="7290"/>
      </w:tblGrid>
      <w:tr w:rsidR="001A2306" w:rsidRPr="00925811" w14:paraId="0501A53B" w14:textId="77777777" w:rsidTr="00A75C46">
        <w:trPr>
          <w:cnfStyle w:val="100000000000" w:firstRow="1" w:lastRow="0" w:firstColumn="0" w:lastColumn="0" w:oddVBand="0" w:evenVBand="0" w:oddHBand="0"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1323" w:type="dxa"/>
          </w:tcPr>
          <w:p w14:paraId="3DE69F8E" w14:textId="77777777" w:rsidR="001A2306" w:rsidRPr="00925811" w:rsidRDefault="001A2306" w:rsidP="001A2306">
            <w:r w:rsidRPr="00925811">
              <w:t>TCARE</w:t>
            </w:r>
            <w:r w:rsidRPr="00925811">
              <w:rPr>
                <w:rStyle w:val="Subscript"/>
              </w:rPr>
              <w:t>t</w:t>
            </w:r>
          </w:p>
        </w:tc>
        <w:tc>
          <w:tcPr>
            <w:tcW w:w="7290" w:type="dxa"/>
          </w:tcPr>
          <w:p w14:paraId="5383DEA8" w14:textId="77777777" w:rsidR="001A2306" w:rsidRPr="00925811" w:rsidRDefault="001A2306" w:rsidP="001A2306">
            <w:pPr>
              <w:cnfStyle w:val="100000000000" w:firstRow="1" w:lastRow="0" w:firstColumn="0" w:lastColumn="0" w:oddVBand="0" w:evenVBand="0" w:oddHBand="0" w:evenHBand="0" w:firstRowFirstColumn="0" w:firstRowLastColumn="0" w:lastRowFirstColumn="0" w:lastRowLastColumn="0"/>
            </w:pPr>
            <w:r w:rsidRPr="00925811">
              <w:t>means the maximum adjustment to Calculated Revenue as specified for the licensee in Appendix 5;</w:t>
            </w:r>
          </w:p>
        </w:tc>
      </w:tr>
      <w:tr w:rsidR="001A2306" w:rsidRPr="00925811" w14:paraId="5DA8DF46"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323" w:type="dxa"/>
          </w:tcPr>
          <w:p w14:paraId="2B2C85E0" w14:textId="77777777" w:rsidR="001A2306" w:rsidRPr="00925811" w:rsidRDefault="001A2306" w:rsidP="001A2306">
            <w:r w:rsidRPr="00925811">
              <w:t>TCAP</w:t>
            </w:r>
            <w:r w:rsidRPr="00925811">
              <w:rPr>
                <w:rStyle w:val="Subscript"/>
              </w:rPr>
              <w:t>t</w:t>
            </w:r>
          </w:p>
        </w:tc>
        <w:tc>
          <w:tcPr>
            <w:tcW w:w="7290" w:type="dxa"/>
          </w:tcPr>
          <w:p w14:paraId="6618BA1D"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means the licensee’s average time taken from acceptance of a LVSSA connection offer to completion of the connection measured in Working Days;</w:t>
            </w:r>
          </w:p>
        </w:tc>
      </w:tr>
      <w:tr w:rsidR="001A2306" w:rsidRPr="00925811" w14:paraId="7F088A44"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323" w:type="dxa"/>
          </w:tcPr>
          <w:p w14:paraId="328A5A1F" w14:textId="77777777" w:rsidR="001A2306" w:rsidRPr="00925811" w:rsidRDefault="001A2306" w:rsidP="001A2306">
            <w:r w:rsidRPr="00925811">
              <w:t>TCAI</w:t>
            </w:r>
            <w:r w:rsidRPr="00925811">
              <w:rPr>
                <w:rStyle w:val="Subscript"/>
              </w:rPr>
              <w:t>t</w:t>
            </w:r>
          </w:p>
        </w:tc>
        <w:tc>
          <w:tcPr>
            <w:tcW w:w="7290" w:type="dxa"/>
          </w:tcPr>
          <w:p w14:paraId="00B01B00"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means the incentive rate for the LVSSA time to connect term and has the value specified for the licensee in Appendix 6;</w:t>
            </w:r>
          </w:p>
        </w:tc>
      </w:tr>
      <w:tr w:rsidR="001A2306" w:rsidRPr="00925811" w14:paraId="12905928"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323" w:type="dxa"/>
          </w:tcPr>
          <w:p w14:paraId="05AD468C" w14:textId="77777777" w:rsidR="001A2306" w:rsidRPr="00925811" w:rsidRDefault="001A2306" w:rsidP="001A2306">
            <w:r w:rsidRPr="00925811">
              <w:t>TCALD</w:t>
            </w:r>
            <w:r w:rsidRPr="00925811">
              <w:rPr>
                <w:rStyle w:val="Subscript"/>
              </w:rPr>
              <w:t>t</w:t>
            </w:r>
          </w:p>
        </w:tc>
        <w:tc>
          <w:tcPr>
            <w:tcW w:w="7290" w:type="dxa"/>
          </w:tcPr>
          <w:p w14:paraId="637820D4"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 xml:space="preserve">means the value of TCAP </w:t>
            </w:r>
            <w:r w:rsidRPr="00925811" w:rsidDel="006A7E30">
              <w:t xml:space="preserve">below </w:t>
            </w:r>
            <w:r w:rsidRPr="00925811">
              <w:t>which a reward must be applied, fixed at 28.54 Working Days; and</w:t>
            </w:r>
          </w:p>
        </w:tc>
      </w:tr>
      <w:tr w:rsidR="001A2306" w:rsidRPr="00925811" w14:paraId="7C3C850C"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323" w:type="dxa"/>
          </w:tcPr>
          <w:p w14:paraId="46B91BD6" w14:textId="77777777" w:rsidR="001A2306" w:rsidRPr="00925811" w:rsidRDefault="001A2306" w:rsidP="001A2306">
            <w:r w:rsidRPr="00925811">
              <w:t>TCAUD</w:t>
            </w:r>
            <w:r w:rsidRPr="00925811">
              <w:rPr>
                <w:rStyle w:val="Subscript"/>
              </w:rPr>
              <w:t>t</w:t>
            </w:r>
          </w:p>
        </w:tc>
        <w:tc>
          <w:tcPr>
            <w:tcW w:w="7290" w:type="dxa"/>
          </w:tcPr>
          <w:p w14:paraId="466DC572"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 xml:space="preserve">means the value of TCAP </w:t>
            </w:r>
            <w:r w:rsidRPr="00925811" w:rsidDel="006A7E30">
              <w:t xml:space="preserve">above </w:t>
            </w:r>
            <w:r w:rsidRPr="00925811">
              <w:t>which a penalty must be applied, fixed at 42.80 Working Days.</w:t>
            </w:r>
          </w:p>
        </w:tc>
      </w:tr>
    </w:tbl>
    <w:p w14:paraId="38C90702" w14:textId="77777777" w:rsidR="001A2306" w:rsidRPr="00925811" w:rsidRDefault="001A2306" w:rsidP="001A2306">
      <w:pPr>
        <w:pStyle w:val="Heading3"/>
      </w:pPr>
      <w:r w:rsidRPr="00925811">
        <w:t>Formulae for calculating the LVSSB time to connect term (TCB</w:t>
      </w:r>
      <w:r w:rsidRPr="00925811">
        <w:rPr>
          <w:rStyle w:val="Subscript"/>
        </w:rPr>
        <w:t>t</w:t>
      </w:r>
      <w:r w:rsidRPr="00925811">
        <w:t>)</w:t>
      </w:r>
    </w:p>
    <w:p w14:paraId="131EB610" w14:textId="77777777" w:rsidR="001A2306" w:rsidRPr="00925811" w:rsidRDefault="001A2306" w:rsidP="001A2306">
      <w:pPr>
        <w:pStyle w:val="NumberedNormal"/>
      </w:pPr>
      <w:r w:rsidRPr="00925811">
        <w:t>The value of TCB</w:t>
      </w:r>
      <w:r w:rsidRPr="00925811">
        <w:rPr>
          <w:rStyle w:val="Subscript"/>
        </w:rPr>
        <w:t>t</w:t>
      </w:r>
      <w:r w:rsidRPr="00925811">
        <w:t xml:space="preserve"> is derived in accordance with the following formulae:</w:t>
      </w:r>
    </w:p>
    <w:p w14:paraId="1C3B5197" w14:textId="77777777" w:rsidR="001A2306" w:rsidRPr="00925811" w:rsidRDefault="001A2306" w:rsidP="001A2306">
      <w:pPr>
        <w:pStyle w:val="FormulaDefinitions"/>
      </w:pPr>
      <w:r w:rsidRPr="00925811">
        <w:t>If TCBP</w:t>
      </w:r>
      <w:r w:rsidRPr="00925811">
        <w:rPr>
          <w:rStyle w:val="Subscript"/>
        </w:rPr>
        <w:t>t</w:t>
      </w:r>
      <w:r w:rsidRPr="00925811">
        <w:t xml:space="preserve"> &lt; TCBLD</w:t>
      </w:r>
      <w:r w:rsidRPr="00925811">
        <w:rPr>
          <w:rStyle w:val="Subscript"/>
        </w:rPr>
        <w:t>t</w:t>
      </w:r>
      <w:r w:rsidRPr="00925811">
        <w:t xml:space="preserve">, </w:t>
      </w:r>
    </w:p>
    <w:p w14:paraId="2AB5D62A" w14:textId="77777777" w:rsidR="001A2306" w:rsidRPr="00925811" w:rsidRDefault="00883AC9" w:rsidP="001A2306">
      <w:pPr>
        <w:pStyle w:val="FormulaDefinitions"/>
      </w:pPr>
      <m:oMathPara>
        <m:oMath>
          <m:sSub>
            <m:sSubPr>
              <m:ctrlPr>
                <w:rPr>
                  <w:rFonts w:ascii="Cambria Math" w:hAnsi="Cambria Math"/>
                </w:rPr>
              </m:ctrlPr>
            </m:sSubPr>
            <m:e>
              <m:r>
                <w:rPr>
                  <w:rFonts w:ascii="Cambria Math" w:hAnsi="Cambria Math"/>
                </w:rPr>
                <m:t>TCB</m:t>
              </m:r>
            </m:e>
            <m:sub>
              <m:r>
                <w:rPr>
                  <w:rFonts w:ascii="Cambria Math" w:hAnsi="Cambria Math"/>
                </w:rPr>
                <m:t>t</m:t>
              </m:r>
            </m:sub>
          </m:sSub>
          <m:r>
            <m:rPr>
              <m:sty m:val="p"/>
            </m:rPr>
            <w:rPr>
              <w:rFonts w:ascii="Cambria Math" w:hAnsi="Cambria Math"/>
            </w:rPr>
            <m:t>=</m:t>
          </m:r>
          <m:func>
            <m:funcPr>
              <m:ctrlPr>
                <w:rPr>
                  <w:rFonts w:ascii="Cambria Math" w:hAnsi="Cambria Math"/>
                </w:rPr>
              </m:ctrlPr>
            </m:funcPr>
            <m:fName>
              <m:limLow>
                <m:limLowPr>
                  <m:ctrlPr>
                    <w:rPr>
                      <w:rFonts w:ascii="Cambria Math" w:hAnsi="Cambria Math"/>
                    </w:rPr>
                  </m:ctrlPr>
                </m:limLowPr>
                <m:e>
                  <m:r>
                    <m:rPr>
                      <m:sty m:val="p"/>
                    </m:rPr>
                    <w:rPr>
                      <w:rFonts w:ascii="Cambria Math" w:hAnsi="Cambria Math"/>
                    </w:rPr>
                    <m:t>min</m:t>
                  </m:r>
                </m:e>
                <m:lim>
                  <m:r>
                    <m:rPr>
                      <m:sty m:val="p"/>
                    </m:rPr>
                    <w:rPr>
                      <w:rFonts w:ascii="Cambria Math" w:hAnsi="Cambria Math"/>
                    </w:rPr>
                    <m:t xml:space="preserve"> </m:t>
                  </m:r>
                </m:lim>
              </m:limLow>
            </m:fName>
            <m:e>
              <m:d>
                <m:dPr>
                  <m:ctrlPr>
                    <w:rPr>
                      <w:rFonts w:ascii="Cambria Math" w:hAnsi="Cambria Math"/>
                    </w:rPr>
                  </m:ctrlPr>
                </m:dPr>
                <m:e>
                  <m:sSub>
                    <m:sSubPr>
                      <m:ctrlPr>
                        <w:rPr>
                          <w:rFonts w:ascii="Cambria Math" w:hAnsi="Cambria Math"/>
                        </w:rPr>
                      </m:ctrlPr>
                    </m:sSubPr>
                    <m:e>
                      <m:r>
                        <w:rPr>
                          <w:rFonts w:ascii="Cambria Math" w:hAnsi="Cambria Math"/>
                        </w:rPr>
                        <m:t>TCBRE</m:t>
                      </m:r>
                    </m:e>
                    <m:sub>
                      <m:r>
                        <w:rPr>
                          <w:rFonts w:ascii="Cambria Math" w:hAnsi="Cambria Math"/>
                        </w:rPr>
                        <m:t>t</m:t>
                      </m:r>
                    </m:sub>
                  </m:sSub>
                  <m:r>
                    <m:rPr>
                      <m:sty m:val="p"/>
                    </m:rPr>
                    <w:rPr>
                      <w:rFonts w:ascii="Cambria Math" w:hAnsi="Cambria Math"/>
                    </w:rPr>
                    <m:t>,</m:t>
                  </m:r>
                  <m:d>
                    <m:dPr>
                      <m:ctrlPr>
                        <w:rPr>
                          <w:rFonts w:ascii="Cambria Math" w:hAnsi="Cambria Math"/>
                        </w:rPr>
                      </m:ctrlPr>
                    </m:dPr>
                    <m:e>
                      <m:sSub>
                        <m:sSubPr>
                          <m:ctrlPr>
                            <w:rPr>
                              <w:rFonts w:ascii="Cambria Math" w:hAnsi="Cambria Math"/>
                            </w:rPr>
                          </m:ctrlPr>
                        </m:sSubPr>
                        <m:e>
                          <m:r>
                            <w:rPr>
                              <w:rFonts w:ascii="Cambria Math" w:hAnsi="Cambria Math"/>
                            </w:rPr>
                            <m:t>TCBLD</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TCBP</m:t>
                          </m:r>
                        </m:e>
                        <m:sub>
                          <m:r>
                            <w:rPr>
                              <w:rFonts w:ascii="Cambria Math" w:hAnsi="Cambria Math"/>
                            </w:rPr>
                            <m:t>t</m:t>
                          </m:r>
                        </m:sub>
                      </m:sSub>
                    </m:e>
                  </m:d>
                  <m:r>
                    <m:rPr>
                      <m:sty m:val="p"/>
                    </m:rPr>
                    <w:rPr>
                      <w:rFonts w:ascii="Cambria Math" w:hAnsi="Cambria Math"/>
                    </w:rPr>
                    <m:t>×</m:t>
                  </m:r>
                  <m:sSub>
                    <m:sSubPr>
                      <m:ctrlPr>
                        <w:rPr>
                          <w:rFonts w:ascii="Cambria Math" w:hAnsi="Cambria Math"/>
                        </w:rPr>
                      </m:ctrlPr>
                    </m:sSubPr>
                    <m:e>
                      <m:r>
                        <w:rPr>
                          <w:rFonts w:ascii="Cambria Math" w:hAnsi="Cambria Math"/>
                        </w:rPr>
                        <m:t>TCBI</m:t>
                      </m:r>
                    </m:e>
                    <m:sub>
                      <m:r>
                        <w:rPr>
                          <w:rFonts w:ascii="Cambria Math" w:hAnsi="Cambria Math"/>
                        </w:rPr>
                        <m:t>t</m:t>
                      </m:r>
                    </m:sub>
                  </m:sSub>
                </m:e>
              </m:d>
            </m:e>
          </m:func>
        </m:oMath>
      </m:oMathPara>
    </w:p>
    <w:p w14:paraId="1CE5C79A" w14:textId="77777777" w:rsidR="001A2306" w:rsidRPr="00925811" w:rsidRDefault="001A2306" w:rsidP="001A2306">
      <w:pPr>
        <w:pStyle w:val="FormulaDefinitions"/>
      </w:pPr>
      <w:r w:rsidRPr="00925811">
        <w:t>If TCBP</w:t>
      </w:r>
      <w:r w:rsidRPr="00925811">
        <w:rPr>
          <w:rStyle w:val="Subscript"/>
        </w:rPr>
        <w:t>t</w:t>
      </w:r>
      <w:r w:rsidRPr="00925811">
        <w:t xml:space="preserve"> &gt; TCBUD</w:t>
      </w:r>
      <w:r w:rsidRPr="00925811">
        <w:rPr>
          <w:rStyle w:val="Subscript"/>
        </w:rPr>
        <w:t>t</w:t>
      </w:r>
      <w:r w:rsidRPr="00925811">
        <w:t xml:space="preserve">, </w:t>
      </w:r>
    </w:p>
    <w:p w14:paraId="36271738" w14:textId="77777777" w:rsidR="001A2306" w:rsidRPr="00925811" w:rsidRDefault="00883AC9" w:rsidP="001A2306">
      <w:pPr>
        <w:pStyle w:val="FormulaDefinitions"/>
      </w:pPr>
      <m:oMathPara>
        <m:oMath>
          <m:sSub>
            <m:sSubPr>
              <m:ctrlPr>
                <w:rPr>
                  <w:rFonts w:ascii="Cambria Math" w:hAnsi="Cambria Math"/>
                </w:rPr>
              </m:ctrlPr>
            </m:sSubPr>
            <m:e>
              <m:r>
                <w:rPr>
                  <w:rFonts w:ascii="Cambria Math" w:hAnsi="Cambria Math"/>
                </w:rPr>
                <m:t>TCB</m:t>
              </m:r>
            </m:e>
            <m:sub>
              <m:r>
                <w:rPr>
                  <w:rFonts w:ascii="Cambria Math" w:hAnsi="Cambria Math"/>
                </w:rPr>
                <m:t>t</m:t>
              </m:r>
            </m:sub>
          </m:sSub>
          <m:r>
            <m:rPr>
              <m:sty m:val="p"/>
            </m:rPr>
            <w:rPr>
              <w:rFonts w:ascii="Cambria Math" w:hAnsi="Cambria Math"/>
            </w:rPr>
            <m:t>=</m:t>
          </m:r>
          <m:func>
            <m:funcPr>
              <m:ctrlPr>
                <w:rPr>
                  <w:rFonts w:ascii="Cambria Math" w:hAnsi="Cambria Math"/>
                </w:rPr>
              </m:ctrlPr>
            </m:funcPr>
            <m:fName>
              <m:limLow>
                <m:limLowPr>
                  <m:ctrlPr>
                    <w:rPr>
                      <w:rFonts w:ascii="Cambria Math" w:hAnsi="Cambria Math"/>
                    </w:rPr>
                  </m:ctrlPr>
                </m:limLowPr>
                <m:e>
                  <m:r>
                    <m:rPr>
                      <m:sty m:val="p"/>
                    </m:rPr>
                    <w:rPr>
                      <w:rFonts w:ascii="Cambria Math" w:hAnsi="Cambria Math"/>
                    </w:rPr>
                    <m:t>max</m:t>
                  </m:r>
                </m:e>
                <m:lim>
                  <m:r>
                    <m:rPr>
                      <m:sty m:val="p"/>
                    </m:rPr>
                    <w:rPr>
                      <w:rFonts w:ascii="Cambria Math" w:hAnsi="Cambria Math"/>
                    </w:rPr>
                    <m:t xml:space="preserve"> </m:t>
                  </m:r>
                </m:lim>
              </m:limLow>
            </m:fName>
            <m:e>
              <m:d>
                <m:dPr>
                  <m:ctrlPr>
                    <w:rPr>
                      <w:rFonts w:ascii="Cambria Math" w:hAnsi="Cambria Math"/>
                    </w:rPr>
                  </m:ctrlPr>
                </m:dPr>
                <m:e>
                  <m:r>
                    <m:rPr>
                      <m:sty m:val="p"/>
                    </m:rPr>
                    <w:rPr>
                      <w:rFonts w:ascii="Cambria Math" w:hAnsi="Cambria Math"/>
                    </w:rPr>
                    <m:t>-</m:t>
                  </m:r>
                  <m:sSub>
                    <m:sSubPr>
                      <m:ctrlPr>
                        <w:rPr>
                          <w:rFonts w:ascii="Cambria Math" w:hAnsi="Cambria Math"/>
                        </w:rPr>
                      </m:ctrlPr>
                    </m:sSubPr>
                    <m:e>
                      <m:r>
                        <w:rPr>
                          <w:rFonts w:ascii="Cambria Math" w:hAnsi="Cambria Math"/>
                        </w:rPr>
                        <m:t>TCBRE</m:t>
                      </m:r>
                    </m:e>
                    <m:sub>
                      <m:r>
                        <w:rPr>
                          <w:rFonts w:ascii="Cambria Math" w:hAnsi="Cambria Math"/>
                        </w:rPr>
                        <m:t>t</m:t>
                      </m:r>
                    </m:sub>
                  </m:sSub>
                  <m:r>
                    <m:rPr>
                      <m:sty m:val="p"/>
                    </m:rPr>
                    <w:rPr>
                      <w:rFonts w:ascii="Cambria Math" w:hAnsi="Cambria Math"/>
                    </w:rPr>
                    <m:t>,</m:t>
                  </m:r>
                  <m:d>
                    <m:dPr>
                      <m:ctrlPr>
                        <w:rPr>
                          <w:rFonts w:ascii="Cambria Math" w:hAnsi="Cambria Math"/>
                        </w:rPr>
                      </m:ctrlPr>
                    </m:dPr>
                    <m:e>
                      <m:sSub>
                        <m:sSubPr>
                          <m:ctrlPr>
                            <w:rPr>
                              <w:rFonts w:ascii="Cambria Math" w:hAnsi="Cambria Math"/>
                            </w:rPr>
                          </m:ctrlPr>
                        </m:sSubPr>
                        <m:e>
                          <m:r>
                            <w:rPr>
                              <w:rFonts w:ascii="Cambria Math" w:hAnsi="Cambria Math"/>
                            </w:rPr>
                            <m:t>TCBUD</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TCBP</m:t>
                          </m:r>
                        </m:e>
                        <m:sub>
                          <m:r>
                            <w:rPr>
                              <w:rFonts w:ascii="Cambria Math" w:hAnsi="Cambria Math"/>
                            </w:rPr>
                            <m:t>t</m:t>
                          </m:r>
                        </m:sub>
                      </m:sSub>
                    </m:e>
                  </m:d>
                  <m:r>
                    <m:rPr>
                      <m:sty m:val="p"/>
                    </m:rPr>
                    <w:rPr>
                      <w:rFonts w:ascii="Cambria Math" w:hAnsi="Cambria Math"/>
                    </w:rPr>
                    <m:t>×</m:t>
                  </m:r>
                  <m:sSub>
                    <m:sSubPr>
                      <m:ctrlPr>
                        <w:rPr>
                          <w:rFonts w:ascii="Cambria Math" w:hAnsi="Cambria Math"/>
                        </w:rPr>
                      </m:ctrlPr>
                    </m:sSubPr>
                    <m:e>
                      <m:r>
                        <w:rPr>
                          <w:rFonts w:ascii="Cambria Math" w:hAnsi="Cambria Math"/>
                        </w:rPr>
                        <m:t>TCBI</m:t>
                      </m:r>
                    </m:e>
                    <m:sub>
                      <m:r>
                        <w:rPr>
                          <w:rFonts w:ascii="Cambria Math" w:hAnsi="Cambria Math"/>
                        </w:rPr>
                        <m:t>t</m:t>
                      </m:r>
                    </m:sub>
                  </m:sSub>
                </m:e>
              </m:d>
            </m:e>
          </m:func>
        </m:oMath>
      </m:oMathPara>
    </w:p>
    <w:p w14:paraId="14B282A2" w14:textId="77777777" w:rsidR="001A2306" w:rsidRPr="00925811" w:rsidRDefault="001A2306" w:rsidP="001A2306">
      <w:pPr>
        <w:pStyle w:val="FormulaDefinitions"/>
      </w:pPr>
      <w:r w:rsidRPr="00925811">
        <w:t>Otherwise,</w:t>
      </w:r>
      <w:r w:rsidRPr="00925811">
        <w:tab/>
        <w:t xml:space="preserve">         </w:t>
      </w:r>
      <m:oMath>
        <m:sSub>
          <m:sSubPr>
            <m:ctrlPr>
              <w:rPr>
                <w:rFonts w:ascii="Cambria Math" w:hAnsi="Cambria Math"/>
              </w:rPr>
            </m:ctrlPr>
          </m:sSubPr>
          <m:e>
            <m:r>
              <w:rPr>
                <w:rFonts w:ascii="Cambria Math" w:hAnsi="Cambria Math"/>
              </w:rPr>
              <m:t>TCB</m:t>
            </m:r>
          </m:e>
          <m:sub>
            <m:r>
              <w:rPr>
                <w:rFonts w:ascii="Cambria Math" w:hAnsi="Cambria Math"/>
              </w:rPr>
              <m:t>t</m:t>
            </m:r>
          </m:sub>
        </m:sSub>
        <m:r>
          <m:rPr>
            <m:sty m:val="p"/>
          </m:rPr>
          <w:rPr>
            <w:rFonts w:ascii="Cambria Math" w:hAnsi="Cambria Math"/>
          </w:rPr>
          <m:t>=0</m:t>
        </m:r>
      </m:oMath>
    </w:p>
    <w:p w14:paraId="1F4A38AD" w14:textId="77777777" w:rsidR="001A2306" w:rsidRPr="00925811" w:rsidRDefault="001A2306" w:rsidP="001A2306">
      <w:pPr>
        <w:pStyle w:val="FormulaDefinitions"/>
      </w:pPr>
      <w:r w:rsidRPr="00925811">
        <w:t>where:</w:t>
      </w:r>
    </w:p>
    <w:tbl>
      <w:tblPr>
        <w:tblStyle w:val="TableGridLight"/>
        <w:tblW w:w="8613" w:type="dxa"/>
        <w:tblLook w:val="04A0" w:firstRow="1" w:lastRow="0" w:firstColumn="1" w:lastColumn="0" w:noHBand="0" w:noVBand="1"/>
      </w:tblPr>
      <w:tblGrid>
        <w:gridCol w:w="1323"/>
        <w:gridCol w:w="7290"/>
      </w:tblGrid>
      <w:tr w:rsidR="001A2306" w:rsidRPr="00925811" w14:paraId="3C080D14" w14:textId="77777777" w:rsidTr="00A75C46">
        <w:trPr>
          <w:cnfStyle w:val="100000000000" w:firstRow="1" w:lastRow="0" w:firstColumn="0" w:lastColumn="0" w:oddVBand="0" w:evenVBand="0" w:oddHBand="0"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1323" w:type="dxa"/>
          </w:tcPr>
          <w:p w14:paraId="7D6D04AF" w14:textId="77777777" w:rsidR="001A2306" w:rsidRPr="00925811" w:rsidRDefault="001A2306" w:rsidP="001A2306">
            <w:r w:rsidRPr="00925811">
              <w:t>TCBRE</w:t>
            </w:r>
            <w:r w:rsidRPr="00925811">
              <w:rPr>
                <w:rStyle w:val="Subscript"/>
              </w:rPr>
              <w:t>t</w:t>
            </w:r>
          </w:p>
        </w:tc>
        <w:tc>
          <w:tcPr>
            <w:tcW w:w="7290" w:type="dxa"/>
          </w:tcPr>
          <w:p w14:paraId="5A59A47C" w14:textId="77777777" w:rsidR="001A2306" w:rsidRPr="00925811" w:rsidRDefault="001A2306" w:rsidP="001A2306">
            <w:pPr>
              <w:cnfStyle w:val="100000000000" w:firstRow="1" w:lastRow="0" w:firstColumn="0" w:lastColumn="0" w:oddVBand="0" w:evenVBand="0" w:oddHBand="0" w:evenHBand="0" w:firstRowFirstColumn="0" w:firstRowLastColumn="0" w:lastRowFirstColumn="0" w:lastRowLastColumn="0"/>
            </w:pPr>
            <w:r w:rsidRPr="00925811">
              <w:t>means the maximum adjustment to Calculated Revenue as specified for the licensee in Appendix 7;</w:t>
            </w:r>
          </w:p>
        </w:tc>
      </w:tr>
      <w:tr w:rsidR="001A2306" w:rsidRPr="00925811" w14:paraId="0A3A3D9D"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323" w:type="dxa"/>
          </w:tcPr>
          <w:p w14:paraId="1BEA7E8D" w14:textId="77777777" w:rsidR="001A2306" w:rsidRPr="00925811" w:rsidRDefault="001A2306" w:rsidP="001A2306">
            <w:r w:rsidRPr="00925811">
              <w:t>TCBP</w:t>
            </w:r>
            <w:r w:rsidRPr="00925811">
              <w:rPr>
                <w:rStyle w:val="Subscript"/>
              </w:rPr>
              <w:t>t</w:t>
            </w:r>
          </w:p>
        </w:tc>
        <w:tc>
          <w:tcPr>
            <w:tcW w:w="7290" w:type="dxa"/>
          </w:tcPr>
          <w:p w14:paraId="0E05A93D"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means the licensee’s average time taken from acceptance of a LVSSB connection offer to completion of the connection measured in Working Days;</w:t>
            </w:r>
          </w:p>
        </w:tc>
      </w:tr>
      <w:tr w:rsidR="001A2306" w:rsidRPr="00925811" w14:paraId="51E8D592"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323" w:type="dxa"/>
          </w:tcPr>
          <w:p w14:paraId="775A6934" w14:textId="77777777" w:rsidR="001A2306" w:rsidRPr="00925811" w:rsidRDefault="001A2306" w:rsidP="001A2306">
            <w:r w:rsidRPr="00925811">
              <w:t>TCBI</w:t>
            </w:r>
            <w:r w:rsidRPr="00925811">
              <w:rPr>
                <w:rStyle w:val="Subscript"/>
              </w:rPr>
              <w:t>t</w:t>
            </w:r>
          </w:p>
        </w:tc>
        <w:tc>
          <w:tcPr>
            <w:tcW w:w="7290" w:type="dxa"/>
          </w:tcPr>
          <w:p w14:paraId="6282E06E"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means the incentive rate for the LVSSB time to connect term and has the value specified for the licensee in Appendix 8;</w:t>
            </w:r>
          </w:p>
        </w:tc>
      </w:tr>
      <w:tr w:rsidR="001A2306" w:rsidRPr="00925811" w14:paraId="281CC6A7"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323" w:type="dxa"/>
          </w:tcPr>
          <w:p w14:paraId="6C56144F" w14:textId="77777777" w:rsidR="001A2306" w:rsidRPr="00925811" w:rsidRDefault="001A2306" w:rsidP="001A2306">
            <w:r w:rsidRPr="00925811">
              <w:t>TCBLD</w:t>
            </w:r>
            <w:r w:rsidRPr="00925811">
              <w:rPr>
                <w:rStyle w:val="Subscript"/>
              </w:rPr>
              <w:t>t</w:t>
            </w:r>
          </w:p>
        </w:tc>
        <w:tc>
          <w:tcPr>
            <w:tcW w:w="7290" w:type="dxa"/>
          </w:tcPr>
          <w:p w14:paraId="3D560579"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 xml:space="preserve">means the value of TCBP </w:t>
            </w:r>
            <w:r w:rsidRPr="00925811" w:rsidDel="00694B7A">
              <w:t xml:space="preserve">below </w:t>
            </w:r>
            <w:r w:rsidRPr="00925811">
              <w:t>which a reward must be applied, fixed at 35.44 Working Days; and</w:t>
            </w:r>
          </w:p>
        </w:tc>
      </w:tr>
      <w:tr w:rsidR="001A2306" w:rsidRPr="00925811" w14:paraId="6C6EEB08"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323" w:type="dxa"/>
          </w:tcPr>
          <w:p w14:paraId="72FDCA62" w14:textId="77777777" w:rsidR="001A2306" w:rsidRPr="00925811" w:rsidRDefault="001A2306" w:rsidP="001A2306">
            <w:r w:rsidRPr="00925811">
              <w:t>TCBUD</w:t>
            </w:r>
            <w:r w:rsidRPr="00925811">
              <w:rPr>
                <w:rStyle w:val="Subscript"/>
              </w:rPr>
              <w:t>t</w:t>
            </w:r>
          </w:p>
        </w:tc>
        <w:tc>
          <w:tcPr>
            <w:tcW w:w="7290" w:type="dxa"/>
          </w:tcPr>
          <w:p w14:paraId="0D4A0A04"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 xml:space="preserve">means the value of TCBP </w:t>
            </w:r>
            <w:r w:rsidRPr="00925811" w:rsidDel="00694B7A">
              <w:t xml:space="preserve">above </w:t>
            </w:r>
            <w:r w:rsidRPr="00925811">
              <w:t>which a penalty must be applied, fixed at 53.16 Working Days.</w:t>
            </w:r>
          </w:p>
        </w:tc>
      </w:tr>
    </w:tbl>
    <w:p w14:paraId="763B78DB" w14:textId="77777777" w:rsidR="001A2306" w:rsidRPr="00925811" w:rsidRDefault="001A2306" w:rsidP="001A2306">
      <w:pPr>
        <w:pStyle w:val="AppendixHeading"/>
      </w:pPr>
    </w:p>
    <w:p w14:paraId="62985993" w14:textId="77777777" w:rsidR="001A2306" w:rsidRPr="00925811" w:rsidRDefault="001A2306" w:rsidP="001A2306">
      <w:pPr>
        <w:pStyle w:val="Caption"/>
      </w:pPr>
      <w:r w:rsidRPr="00925811">
        <w:t>Maximum revenue exposure adjustment for the LVSSA time to quote term (TQARE</w:t>
      </w:r>
      <w:r w:rsidRPr="00925811">
        <w:rPr>
          <w:rStyle w:val="Subscript"/>
        </w:rPr>
        <w:t>t</w:t>
      </w:r>
      <w:r w:rsidRPr="00925811">
        <w:t>) (£m)</w:t>
      </w:r>
    </w:p>
    <w:tbl>
      <w:tblPr>
        <w:tblStyle w:val="AppendixTable"/>
        <w:tblW w:w="2566" w:type="dxa"/>
        <w:tblLayout w:type="fixed"/>
        <w:tblLook w:val="04A0" w:firstRow="1" w:lastRow="0" w:firstColumn="1" w:lastColumn="0" w:noHBand="0" w:noVBand="1"/>
      </w:tblPr>
      <w:tblGrid>
        <w:gridCol w:w="1096"/>
        <w:gridCol w:w="1470"/>
      </w:tblGrid>
      <w:tr w:rsidR="001A2306" w:rsidRPr="00925811" w14:paraId="4B636280" w14:textId="77777777" w:rsidTr="00A75C46">
        <w:trPr>
          <w:cnfStyle w:val="100000000000" w:firstRow="1" w:lastRow="0" w:firstColumn="0" w:lastColumn="0" w:oddVBand="0" w:evenVBand="0" w:oddHBand="0" w:evenHBand="0" w:firstRowFirstColumn="0" w:firstRowLastColumn="0" w:lastRowFirstColumn="0" w:lastRowLastColumn="0"/>
          <w:trHeight w:val="253"/>
        </w:trPr>
        <w:tc>
          <w:tcPr>
            <w:tcW w:w="1096" w:type="dxa"/>
          </w:tcPr>
          <w:p w14:paraId="09B14B86" w14:textId="77777777" w:rsidR="001A2306" w:rsidRPr="00925811" w:rsidRDefault="001A2306" w:rsidP="001A2306">
            <w:r w:rsidRPr="00925811">
              <w:t>Licensee</w:t>
            </w:r>
          </w:p>
        </w:tc>
        <w:tc>
          <w:tcPr>
            <w:tcW w:w="1470" w:type="dxa"/>
          </w:tcPr>
          <w:p w14:paraId="71AB1577" w14:textId="77777777" w:rsidR="001A2306" w:rsidRPr="00925811" w:rsidRDefault="001A2306" w:rsidP="001A2306">
            <w:r w:rsidRPr="00925811">
              <w:t>TQARE</w:t>
            </w:r>
            <w:r w:rsidRPr="00925811">
              <w:rPr>
                <w:rStyle w:val="Subscript"/>
              </w:rPr>
              <w:t>t</w:t>
            </w:r>
            <w:r w:rsidRPr="00925811">
              <w:t xml:space="preserve"> (£m)</w:t>
            </w:r>
          </w:p>
        </w:tc>
      </w:tr>
      <w:tr w:rsidR="001A2306" w:rsidRPr="00925811" w14:paraId="561D57B9" w14:textId="77777777" w:rsidTr="00A75C46">
        <w:trPr>
          <w:trHeight w:val="253"/>
        </w:trPr>
        <w:tc>
          <w:tcPr>
            <w:tcW w:w="0" w:type="dxa"/>
          </w:tcPr>
          <w:p w14:paraId="3EC6B479" w14:textId="77777777" w:rsidR="001A2306" w:rsidRPr="00925811" w:rsidRDefault="001A2306" w:rsidP="001A2306">
            <w:r w:rsidRPr="00925811">
              <w:t>ENWL</w:t>
            </w:r>
          </w:p>
        </w:tc>
        <w:tc>
          <w:tcPr>
            <w:tcW w:w="0" w:type="dxa"/>
            <w:vAlign w:val="bottom"/>
          </w:tcPr>
          <w:p w14:paraId="680655FA" w14:textId="77777777" w:rsidR="001A2306" w:rsidRPr="00925811" w:rsidRDefault="001A2306" w:rsidP="001A2306">
            <w:r w:rsidRPr="00925811">
              <w:t>0.327</w:t>
            </w:r>
          </w:p>
        </w:tc>
      </w:tr>
      <w:tr w:rsidR="001A2306" w:rsidRPr="00925811" w14:paraId="394562E8" w14:textId="77777777" w:rsidTr="00A75C46">
        <w:trPr>
          <w:trHeight w:val="253"/>
        </w:trPr>
        <w:tc>
          <w:tcPr>
            <w:tcW w:w="0" w:type="dxa"/>
          </w:tcPr>
          <w:p w14:paraId="3EBB305F" w14:textId="77777777" w:rsidR="001A2306" w:rsidRPr="00925811" w:rsidRDefault="001A2306" w:rsidP="001A2306">
            <w:r w:rsidRPr="00925811">
              <w:t>NPgN</w:t>
            </w:r>
          </w:p>
        </w:tc>
        <w:tc>
          <w:tcPr>
            <w:tcW w:w="0" w:type="dxa"/>
            <w:vAlign w:val="bottom"/>
          </w:tcPr>
          <w:p w14:paraId="2E3B7006" w14:textId="77777777" w:rsidR="001A2306" w:rsidRPr="00925811" w:rsidRDefault="001A2306" w:rsidP="001A2306">
            <w:r w:rsidRPr="00925811">
              <w:t>0.243</w:t>
            </w:r>
          </w:p>
        </w:tc>
      </w:tr>
      <w:tr w:rsidR="001A2306" w:rsidRPr="00925811" w14:paraId="03008038" w14:textId="77777777" w:rsidTr="00A75C46">
        <w:trPr>
          <w:trHeight w:val="253"/>
        </w:trPr>
        <w:tc>
          <w:tcPr>
            <w:tcW w:w="0" w:type="dxa"/>
          </w:tcPr>
          <w:p w14:paraId="35F0381F" w14:textId="77777777" w:rsidR="001A2306" w:rsidRPr="00925811" w:rsidRDefault="001A2306" w:rsidP="001A2306">
            <w:r w:rsidRPr="00925811">
              <w:t>NPgY</w:t>
            </w:r>
          </w:p>
        </w:tc>
        <w:tc>
          <w:tcPr>
            <w:tcW w:w="0" w:type="dxa"/>
            <w:vAlign w:val="bottom"/>
          </w:tcPr>
          <w:p w14:paraId="5BA5CEEF" w14:textId="77777777" w:rsidR="001A2306" w:rsidRPr="00925811" w:rsidRDefault="001A2306" w:rsidP="001A2306">
            <w:r w:rsidRPr="00925811">
              <w:t>0.335</w:t>
            </w:r>
          </w:p>
        </w:tc>
      </w:tr>
      <w:tr w:rsidR="001A2306" w:rsidRPr="00925811" w14:paraId="3A08C4B5" w14:textId="77777777" w:rsidTr="00A75C46">
        <w:trPr>
          <w:trHeight w:val="253"/>
        </w:trPr>
        <w:tc>
          <w:tcPr>
            <w:tcW w:w="0" w:type="dxa"/>
          </w:tcPr>
          <w:p w14:paraId="45438C35" w14:textId="77777777" w:rsidR="001A2306" w:rsidRPr="00925811" w:rsidRDefault="001A2306" w:rsidP="001A2306">
            <w:r w:rsidRPr="00925811">
              <w:t>WMID</w:t>
            </w:r>
          </w:p>
        </w:tc>
        <w:tc>
          <w:tcPr>
            <w:tcW w:w="0" w:type="dxa"/>
            <w:vAlign w:val="bottom"/>
          </w:tcPr>
          <w:p w14:paraId="4B669902" w14:textId="77777777" w:rsidR="001A2306" w:rsidRPr="00925811" w:rsidRDefault="001A2306" w:rsidP="001A2306">
            <w:r w:rsidRPr="00925811">
              <w:t>0.422</w:t>
            </w:r>
          </w:p>
        </w:tc>
      </w:tr>
      <w:tr w:rsidR="001A2306" w:rsidRPr="00925811" w14:paraId="41C3663F" w14:textId="77777777" w:rsidTr="00A75C46">
        <w:trPr>
          <w:trHeight w:val="253"/>
        </w:trPr>
        <w:tc>
          <w:tcPr>
            <w:tcW w:w="0" w:type="dxa"/>
          </w:tcPr>
          <w:p w14:paraId="7D6F2B91" w14:textId="77777777" w:rsidR="001A2306" w:rsidRPr="00925811" w:rsidRDefault="001A2306" w:rsidP="001A2306">
            <w:r w:rsidRPr="00925811">
              <w:t>EMID</w:t>
            </w:r>
          </w:p>
        </w:tc>
        <w:tc>
          <w:tcPr>
            <w:tcW w:w="0" w:type="dxa"/>
            <w:vAlign w:val="bottom"/>
          </w:tcPr>
          <w:p w14:paraId="2CE75562" w14:textId="77777777" w:rsidR="001A2306" w:rsidRPr="00925811" w:rsidRDefault="001A2306" w:rsidP="001A2306">
            <w:r w:rsidRPr="00925811">
              <w:t>0.432</w:t>
            </w:r>
          </w:p>
        </w:tc>
      </w:tr>
      <w:tr w:rsidR="001A2306" w:rsidRPr="00925811" w14:paraId="18980C75" w14:textId="77777777" w:rsidTr="00A75C46">
        <w:trPr>
          <w:trHeight w:val="253"/>
        </w:trPr>
        <w:tc>
          <w:tcPr>
            <w:tcW w:w="0" w:type="dxa"/>
          </w:tcPr>
          <w:p w14:paraId="003649F8" w14:textId="77777777" w:rsidR="001A2306" w:rsidRPr="00925811" w:rsidRDefault="001A2306" w:rsidP="001A2306">
            <w:r w:rsidRPr="00925811">
              <w:t>SWALES</w:t>
            </w:r>
          </w:p>
        </w:tc>
        <w:tc>
          <w:tcPr>
            <w:tcW w:w="0" w:type="dxa"/>
            <w:vAlign w:val="bottom"/>
          </w:tcPr>
          <w:p w14:paraId="3DC062B8" w14:textId="77777777" w:rsidR="001A2306" w:rsidRPr="00925811" w:rsidRDefault="001A2306" w:rsidP="001A2306">
            <w:r w:rsidRPr="00925811">
              <w:t>0.216</w:t>
            </w:r>
          </w:p>
        </w:tc>
      </w:tr>
      <w:tr w:rsidR="001A2306" w:rsidRPr="00925811" w14:paraId="7F5E9FA3" w14:textId="77777777" w:rsidTr="00A75C46">
        <w:trPr>
          <w:trHeight w:val="253"/>
        </w:trPr>
        <w:tc>
          <w:tcPr>
            <w:tcW w:w="0" w:type="dxa"/>
          </w:tcPr>
          <w:p w14:paraId="1C229DAD" w14:textId="77777777" w:rsidR="001A2306" w:rsidRPr="00925811" w:rsidRDefault="001A2306" w:rsidP="001A2306">
            <w:r w:rsidRPr="00925811">
              <w:t>SWEST</w:t>
            </w:r>
          </w:p>
        </w:tc>
        <w:tc>
          <w:tcPr>
            <w:tcW w:w="0" w:type="dxa"/>
            <w:vAlign w:val="bottom"/>
          </w:tcPr>
          <w:p w14:paraId="7707C006" w14:textId="77777777" w:rsidR="001A2306" w:rsidRPr="00925811" w:rsidRDefault="001A2306" w:rsidP="001A2306">
            <w:r w:rsidRPr="00925811">
              <w:t>0.328</w:t>
            </w:r>
          </w:p>
        </w:tc>
      </w:tr>
      <w:tr w:rsidR="001A2306" w:rsidRPr="00925811" w14:paraId="453E231A" w14:textId="77777777" w:rsidTr="00A75C46">
        <w:trPr>
          <w:trHeight w:val="253"/>
        </w:trPr>
        <w:tc>
          <w:tcPr>
            <w:tcW w:w="0" w:type="dxa"/>
          </w:tcPr>
          <w:p w14:paraId="6C1F1AFC" w14:textId="77777777" w:rsidR="001A2306" w:rsidRPr="00925811" w:rsidRDefault="001A2306" w:rsidP="001A2306">
            <w:r w:rsidRPr="00925811">
              <w:t>LPN</w:t>
            </w:r>
          </w:p>
        </w:tc>
        <w:tc>
          <w:tcPr>
            <w:tcW w:w="0" w:type="dxa"/>
            <w:vAlign w:val="bottom"/>
          </w:tcPr>
          <w:p w14:paraId="005B2F9C" w14:textId="77777777" w:rsidR="001A2306" w:rsidRPr="00925811" w:rsidRDefault="001A2306" w:rsidP="001A2306">
            <w:r w:rsidRPr="00925811">
              <w:t>0.284</w:t>
            </w:r>
          </w:p>
        </w:tc>
      </w:tr>
      <w:tr w:rsidR="001A2306" w:rsidRPr="00925811" w14:paraId="1B5AABA4" w14:textId="77777777" w:rsidTr="00A75C46">
        <w:trPr>
          <w:trHeight w:val="253"/>
        </w:trPr>
        <w:tc>
          <w:tcPr>
            <w:tcW w:w="0" w:type="dxa"/>
          </w:tcPr>
          <w:p w14:paraId="7BD57575" w14:textId="77777777" w:rsidR="001A2306" w:rsidRPr="00925811" w:rsidRDefault="001A2306" w:rsidP="001A2306">
            <w:r w:rsidRPr="00925811">
              <w:t>SPN</w:t>
            </w:r>
          </w:p>
        </w:tc>
        <w:tc>
          <w:tcPr>
            <w:tcW w:w="0" w:type="dxa"/>
            <w:vAlign w:val="bottom"/>
          </w:tcPr>
          <w:p w14:paraId="47081000" w14:textId="77777777" w:rsidR="001A2306" w:rsidRPr="00925811" w:rsidRDefault="001A2306" w:rsidP="001A2306">
            <w:r w:rsidRPr="00925811">
              <w:t>0.294</w:t>
            </w:r>
          </w:p>
        </w:tc>
      </w:tr>
      <w:tr w:rsidR="001A2306" w:rsidRPr="00925811" w14:paraId="12FF09AC" w14:textId="77777777" w:rsidTr="00A75C46">
        <w:trPr>
          <w:trHeight w:val="253"/>
        </w:trPr>
        <w:tc>
          <w:tcPr>
            <w:tcW w:w="0" w:type="dxa"/>
          </w:tcPr>
          <w:p w14:paraId="00776BAD" w14:textId="77777777" w:rsidR="001A2306" w:rsidRPr="00925811" w:rsidRDefault="001A2306" w:rsidP="001A2306">
            <w:r w:rsidRPr="00925811">
              <w:t>EPN</w:t>
            </w:r>
          </w:p>
        </w:tc>
        <w:tc>
          <w:tcPr>
            <w:tcW w:w="0" w:type="dxa"/>
            <w:vAlign w:val="bottom"/>
          </w:tcPr>
          <w:p w14:paraId="006A8F10" w14:textId="77777777" w:rsidR="001A2306" w:rsidRPr="00925811" w:rsidRDefault="001A2306" w:rsidP="001A2306">
            <w:r w:rsidRPr="00925811">
              <w:t>0.458</w:t>
            </w:r>
          </w:p>
        </w:tc>
      </w:tr>
      <w:tr w:rsidR="001A2306" w:rsidRPr="00925811" w14:paraId="381757E8" w14:textId="77777777" w:rsidTr="00A75C46">
        <w:trPr>
          <w:trHeight w:val="253"/>
        </w:trPr>
        <w:tc>
          <w:tcPr>
            <w:tcW w:w="0" w:type="dxa"/>
          </w:tcPr>
          <w:p w14:paraId="5D22B494" w14:textId="77777777" w:rsidR="001A2306" w:rsidRPr="00925811" w:rsidRDefault="001A2306" w:rsidP="001A2306">
            <w:r w:rsidRPr="00925811">
              <w:t>SPD</w:t>
            </w:r>
          </w:p>
        </w:tc>
        <w:tc>
          <w:tcPr>
            <w:tcW w:w="0" w:type="dxa"/>
            <w:vAlign w:val="bottom"/>
          </w:tcPr>
          <w:p w14:paraId="17767FF3" w14:textId="77777777" w:rsidR="001A2306" w:rsidRPr="00925811" w:rsidRDefault="001A2306" w:rsidP="001A2306">
            <w:r w:rsidRPr="00925811">
              <w:t>0.311</w:t>
            </w:r>
          </w:p>
        </w:tc>
      </w:tr>
      <w:tr w:rsidR="001A2306" w:rsidRPr="00925811" w14:paraId="7F68162C" w14:textId="77777777" w:rsidTr="00A75C46">
        <w:trPr>
          <w:trHeight w:val="253"/>
        </w:trPr>
        <w:tc>
          <w:tcPr>
            <w:tcW w:w="0" w:type="dxa"/>
          </w:tcPr>
          <w:p w14:paraId="729435D2" w14:textId="77777777" w:rsidR="001A2306" w:rsidRPr="00925811" w:rsidRDefault="001A2306" w:rsidP="001A2306">
            <w:r w:rsidRPr="00925811">
              <w:t>SPMW</w:t>
            </w:r>
          </w:p>
        </w:tc>
        <w:tc>
          <w:tcPr>
            <w:tcW w:w="0" w:type="dxa"/>
            <w:vAlign w:val="bottom"/>
          </w:tcPr>
          <w:p w14:paraId="3AE1B1A0" w14:textId="77777777" w:rsidR="001A2306" w:rsidRPr="00925811" w:rsidRDefault="001A2306" w:rsidP="001A2306">
            <w:r w:rsidRPr="00925811">
              <w:t>0.347</w:t>
            </w:r>
          </w:p>
        </w:tc>
      </w:tr>
      <w:tr w:rsidR="001A2306" w:rsidRPr="00925811" w14:paraId="11A47AF8" w14:textId="77777777" w:rsidTr="00A75C46">
        <w:trPr>
          <w:trHeight w:val="253"/>
        </w:trPr>
        <w:tc>
          <w:tcPr>
            <w:tcW w:w="0" w:type="dxa"/>
          </w:tcPr>
          <w:p w14:paraId="57278806" w14:textId="77777777" w:rsidR="001A2306" w:rsidRPr="00925811" w:rsidRDefault="001A2306" w:rsidP="001A2306">
            <w:r w:rsidRPr="00925811">
              <w:t>SSEH</w:t>
            </w:r>
          </w:p>
        </w:tc>
        <w:tc>
          <w:tcPr>
            <w:tcW w:w="0" w:type="dxa"/>
            <w:vAlign w:val="bottom"/>
          </w:tcPr>
          <w:p w14:paraId="229A39B4" w14:textId="77777777" w:rsidR="001A2306" w:rsidRPr="00925811" w:rsidRDefault="001A2306" w:rsidP="001A2306">
            <w:r w:rsidRPr="00925811">
              <w:t>0.233</w:t>
            </w:r>
          </w:p>
        </w:tc>
      </w:tr>
      <w:tr w:rsidR="001A2306" w:rsidRPr="00925811" w14:paraId="7DAF88DC" w14:textId="77777777" w:rsidTr="00A75C46">
        <w:trPr>
          <w:trHeight w:val="253"/>
        </w:trPr>
        <w:tc>
          <w:tcPr>
            <w:tcW w:w="0" w:type="dxa"/>
          </w:tcPr>
          <w:p w14:paraId="6E0E47FE" w14:textId="77777777" w:rsidR="001A2306" w:rsidRPr="00925811" w:rsidRDefault="001A2306" w:rsidP="001A2306">
            <w:r w:rsidRPr="00925811">
              <w:t>SSES</w:t>
            </w:r>
          </w:p>
        </w:tc>
        <w:tc>
          <w:tcPr>
            <w:tcW w:w="0" w:type="dxa"/>
            <w:vAlign w:val="bottom"/>
          </w:tcPr>
          <w:p w14:paraId="34ECDB8D" w14:textId="77777777" w:rsidR="001A2306" w:rsidRPr="00925811" w:rsidRDefault="001A2306" w:rsidP="001A2306">
            <w:r w:rsidRPr="00925811">
              <w:t>0.438</w:t>
            </w:r>
          </w:p>
        </w:tc>
      </w:tr>
    </w:tbl>
    <w:p w14:paraId="52225B8E" w14:textId="77777777" w:rsidR="001A2306" w:rsidRPr="00925811" w:rsidRDefault="001A2306" w:rsidP="001A2306">
      <w:pPr>
        <w:pStyle w:val="AppendixHeading"/>
      </w:pPr>
    </w:p>
    <w:p w14:paraId="0B1F2557" w14:textId="77777777" w:rsidR="001A2306" w:rsidRPr="00925811" w:rsidRDefault="001A2306" w:rsidP="001A2306">
      <w:pPr>
        <w:pStyle w:val="Caption"/>
      </w:pPr>
      <w:r w:rsidRPr="00925811">
        <w:t>Incentive rate for the LVSSA time to quote term (TQAI</w:t>
      </w:r>
      <w:r w:rsidRPr="00925811">
        <w:rPr>
          <w:rStyle w:val="Subscript"/>
        </w:rPr>
        <w:t>t</w:t>
      </w:r>
      <w:r w:rsidRPr="00925811">
        <w:t>) (£m)</w:t>
      </w:r>
    </w:p>
    <w:tbl>
      <w:tblPr>
        <w:tblStyle w:val="AppendixTable"/>
        <w:tblW w:w="2545" w:type="dxa"/>
        <w:tblLayout w:type="fixed"/>
        <w:tblLook w:val="04A0" w:firstRow="1" w:lastRow="0" w:firstColumn="1" w:lastColumn="0" w:noHBand="0" w:noVBand="1"/>
      </w:tblPr>
      <w:tblGrid>
        <w:gridCol w:w="1270"/>
        <w:gridCol w:w="1275"/>
      </w:tblGrid>
      <w:tr w:rsidR="001A2306" w:rsidRPr="00925811" w14:paraId="0956F7B9" w14:textId="77777777" w:rsidTr="00A75C46">
        <w:trPr>
          <w:cnfStyle w:val="100000000000" w:firstRow="1" w:lastRow="0" w:firstColumn="0" w:lastColumn="0" w:oddVBand="0" w:evenVBand="0" w:oddHBand="0" w:evenHBand="0" w:firstRowFirstColumn="0" w:firstRowLastColumn="0" w:lastRowFirstColumn="0" w:lastRowLastColumn="0"/>
          <w:trHeight w:val="242"/>
        </w:trPr>
        <w:tc>
          <w:tcPr>
            <w:tcW w:w="1270" w:type="dxa"/>
          </w:tcPr>
          <w:p w14:paraId="44E82A69" w14:textId="77777777" w:rsidR="001A2306" w:rsidRPr="00925811" w:rsidRDefault="001A2306" w:rsidP="001A2306">
            <w:r w:rsidRPr="00925811">
              <w:t>Licensee</w:t>
            </w:r>
          </w:p>
        </w:tc>
        <w:tc>
          <w:tcPr>
            <w:tcW w:w="1275" w:type="dxa"/>
          </w:tcPr>
          <w:p w14:paraId="19AFD3A4" w14:textId="77777777" w:rsidR="001A2306" w:rsidRPr="00925811" w:rsidRDefault="001A2306" w:rsidP="001A2306">
            <w:r w:rsidRPr="00925811">
              <w:t>TQAI</w:t>
            </w:r>
            <w:r w:rsidRPr="00925811">
              <w:rPr>
                <w:rStyle w:val="Subscript"/>
              </w:rPr>
              <w:t>t</w:t>
            </w:r>
            <w:r w:rsidRPr="00925811">
              <w:t xml:space="preserve"> (£m)</w:t>
            </w:r>
          </w:p>
        </w:tc>
      </w:tr>
      <w:tr w:rsidR="001A2306" w:rsidRPr="00925811" w14:paraId="75D93C07" w14:textId="77777777" w:rsidTr="00A75C46">
        <w:trPr>
          <w:trHeight w:val="242"/>
        </w:trPr>
        <w:tc>
          <w:tcPr>
            <w:tcW w:w="0" w:type="dxa"/>
          </w:tcPr>
          <w:p w14:paraId="686A3013" w14:textId="77777777" w:rsidR="001A2306" w:rsidRPr="00925811" w:rsidRDefault="001A2306" w:rsidP="001A2306">
            <w:r w:rsidRPr="00925811">
              <w:t>ENWL</w:t>
            </w:r>
          </w:p>
        </w:tc>
        <w:tc>
          <w:tcPr>
            <w:tcW w:w="0" w:type="dxa"/>
            <w:vAlign w:val="bottom"/>
          </w:tcPr>
          <w:p w14:paraId="4CC327C3" w14:textId="77777777" w:rsidR="001A2306" w:rsidRPr="00925811" w:rsidRDefault="001A2306" w:rsidP="001A2306">
            <w:r w:rsidRPr="00925811">
              <w:t>0.26803</w:t>
            </w:r>
          </w:p>
        </w:tc>
      </w:tr>
      <w:tr w:rsidR="001A2306" w:rsidRPr="00925811" w14:paraId="11767B8A" w14:textId="77777777" w:rsidTr="00A75C46">
        <w:trPr>
          <w:trHeight w:val="242"/>
        </w:trPr>
        <w:tc>
          <w:tcPr>
            <w:tcW w:w="0" w:type="dxa"/>
          </w:tcPr>
          <w:p w14:paraId="29E0D0BB" w14:textId="77777777" w:rsidR="001A2306" w:rsidRPr="00925811" w:rsidRDefault="001A2306" w:rsidP="001A2306">
            <w:r w:rsidRPr="00925811">
              <w:t>NPgN</w:t>
            </w:r>
          </w:p>
        </w:tc>
        <w:tc>
          <w:tcPr>
            <w:tcW w:w="0" w:type="dxa"/>
            <w:vAlign w:val="bottom"/>
          </w:tcPr>
          <w:p w14:paraId="30B456E6" w14:textId="77777777" w:rsidR="001A2306" w:rsidRPr="00925811" w:rsidRDefault="001A2306" w:rsidP="001A2306">
            <w:r w:rsidRPr="00925811">
              <w:t>0.19918</w:t>
            </w:r>
          </w:p>
        </w:tc>
      </w:tr>
      <w:tr w:rsidR="001A2306" w:rsidRPr="00925811" w14:paraId="4FC4EAD7" w14:textId="77777777" w:rsidTr="00A75C46">
        <w:trPr>
          <w:trHeight w:val="242"/>
        </w:trPr>
        <w:tc>
          <w:tcPr>
            <w:tcW w:w="0" w:type="dxa"/>
          </w:tcPr>
          <w:p w14:paraId="096E29A3" w14:textId="77777777" w:rsidR="001A2306" w:rsidRPr="00925811" w:rsidRDefault="001A2306" w:rsidP="001A2306">
            <w:r w:rsidRPr="00925811">
              <w:t>NPgY</w:t>
            </w:r>
          </w:p>
        </w:tc>
        <w:tc>
          <w:tcPr>
            <w:tcW w:w="0" w:type="dxa"/>
            <w:vAlign w:val="bottom"/>
          </w:tcPr>
          <w:p w14:paraId="62401726" w14:textId="77777777" w:rsidR="001A2306" w:rsidRPr="00925811" w:rsidRDefault="001A2306" w:rsidP="001A2306">
            <w:r w:rsidRPr="00925811">
              <w:t>0.27459</w:t>
            </w:r>
          </w:p>
        </w:tc>
      </w:tr>
      <w:tr w:rsidR="001A2306" w:rsidRPr="00925811" w14:paraId="47E7302D" w14:textId="77777777" w:rsidTr="00A75C46">
        <w:trPr>
          <w:trHeight w:val="242"/>
        </w:trPr>
        <w:tc>
          <w:tcPr>
            <w:tcW w:w="0" w:type="dxa"/>
          </w:tcPr>
          <w:p w14:paraId="5072125F" w14:textId="77777777" w:rsidR="001A2306" w:rsidRPr="00925811" w:rsidRDefault="001A2306" w:rsidP="001A2306">
            <w:r w:rsidRPr="00925811">
              <w:t>WMID</w:t>
            </w:r>
          </w:p>
        </w:tc>
        <w:tc>
          <w:tcPr>
            <w:tcW w:w="0" w:type="dxa"/>
            <w:vAlign w:val="bottom"/>
          </w:tcPr>
          <w:p w14:paraId="43379F4D" w14:textId="77777777" w:rsidR="001A2306" w:rsidRPr="00925811" w:rsidRDefault="001A2306" w:rsidP="001A2306">
            <w:r w:rsidRPr="00925811">
              <w:t>0.34590</w:t>
            </w:r>
          </w:p>
        </w:tc>
      </w:tr>
      <w:tr w:rsidR="001A2306" w:rsidRPr="00925811" w14:paraId="2DB6A703" w14:textId="77777777" w:rsidTr="00A75C46">
        <w:trPr>
          <w:trHeight w:val="242"/>
        </w:trPr>
        <w:tc>
          <w:tcPr>
            <w:tcW w:w="0" w:type="dxa"/>
          </w:tcPr>
          <w:p w14:paraId="0B301B12" w14:textId="77777777" w:rsidR="001A2306" w:rsidRPr="00925811" w:rsidRDefault="001A2306" w:rsidP="001A2306">
            <w:r w:rsidRPr="00925811">
              <w:t>EMID</w:t>
            </w:r>
          </w:p>
        </w:tc>
        <w:tc>
          <w:tcPr>
            <w:tcW w:w="0" w:type="dxa"/>
            <w:vAlign w:val="bottom"/>
          </w:tcPr>
          <w:p w14:paraId="4F8B4A85" w14:textId="77777777" w:rsidR="001A2306" w:rsidRPr="00925811" w:rsidRDefault="001A2306" w:rsidP="001A2306">
            <w:r w:rsidRPr="00925811">
              <w:t>0.35410</w:t>
            </w:r>
          </w:p>
        </w:tc>
      </w:tr>
      <w:tr w:rsidR="001A2306" w:rsidRPr="00925811" w14:paraId="0420A5DF" w14:textId="77777777" w:rsidTr="00A75C46">
        <w:trPr>
          <w:trHeight w:val="242"/>
        </w:trPr>
        <w:tc>
          <w:tcPr>
            <w:tcW w:w="0" w:type="dxa"/>
          </w:tcPr>
          <w:p w14:paraId="5331D7A2" w14:textId="77777777" w:rsidR="001A2306" w:rsidRPr="00925811" w:rsidRDefault="001A2306" w:rsidP="001A2306">
            <w:r w:rsidRPr="00925811">
              <w:t>SWALES</w:t>
            </w:r>
          </w:p>
        </w:tc>
        <w:tc>
          <w:tcPr>
            <w:tcW w:w="0" w:type="dxa"/>
            <w:vAlign w:val="bottom"/>
          </w:tcPr>
          <w:p w14:paraId="3A2A4EDF" w14:textId="77777777" w:rsidR="001A2306" w:rsidRPr="00925811" w:rsidRDefault="001A2306" w:rsidP="001A2306">
            <w:r w:rsidRPr="00925811">
              <w:t>0.17705</w:t>
            </w:r>
          </w:p>
        </w:tc>
      </w:tr>
      <w:tr w:rsidR="001A2306" w:rsidRPr="00925811" w14:paraId="224A9FAB" w14:textId="77777777" w:rsidTr="00A75C46">
        <w:trPr>
          <w:trHeight w:val="242"/>
        </w:trPr>
        <w:tc>
          <w:tcPr>
            <w:tcW w:w="0" w:type="dxa"/>
          </w:tcPr>
          <w:p w14:paraId="7387FBDA" w14:textId="77777777" w:rsidR="001A2306" w:rsidRPr="00925811" w:rsidRDefault="001A2306" w:rsidP="001A2306">
            <w:r w:rsidRPr="00925811">
              <w:t>SWEST</w:t>
            </w:r>
          </w:p>
        </w:tc>
        <w:tc>
          <w:tcPr>
            <w:tcW w:w="0" w:type="dxa"/>
            <w:vAlign w:val="bottom"/>
          </w:tcPr>
          <w:p w14:paraId="42D5E1F7" w14:textId="77777777" w:rsidR="001A2306" w:rsidRPr="00925811" w:rsidRDefault="001A2306" w:rsidP="001A2306">
            <w:r w:rsidRPr="00925811">
              <w:t>0.26885</w:t>
            </w:r>
          </w:p>
        </w:tc>
      </w:tr>
      <w:tr w:rsidR="001A2306" w:rsidRPr="00925811" w14:paraId="68FF9E3D" w14:textId="77777777" w:rsidTr="00A75C46">
        <w:trPr>
          <w:trHeight w:val="242"/>
        </w:trPr>
        <w:tc>
          <w:tcPr>
            <w:tcW w:w="0" w:type="dxa"/>
          </w:tcPr>
          <w:p w14:paraId="23DC1BEB" w14:textId="77777777" w:rsidR="001A2306" w:rsidRPr="00925811" w:rsidRDefault="001A2306" w:rsidP="001A2306">
            <w:r w:rsidRPr="00925811">
              <w:t>LPN</w:t>
            </w:r>
          </w:p>
        </w:tc>
        <w:tc>
          <w:tcPr>
            <w:tcW w:w="0" w:type="dxa"/>
            <w:vAlign w:val="bottom"/>
          </w:tcPr>
          <w:p w14:paraId="4E27D412" w14:textId="77777777" w:rsidR="001A2306" w:rsidRPr="00925811" w:rsidRDefault="001A2306" w:rsidP="001A2306">
            <w:r w:rsidRPr="00925811">
              <w:t>0.23279</w:t>
            </w:r>
          </w:p>
        </w:tc>
      </w:tr>
      <w:tr w:rsidR="001A2306" w:rsidRPr="00925811" w14:paraId="7A0FCB01" w14:textId="77777777" w:rsidTr="00A75C46">
        <w:trPr>
          <w:trHeight w:val="242"/>
        </w:trPr>
        <w:tc>
          <w:tcPr>
            <w:tcW w:w="0" w:type="dxa"/>
          </w:tcPr>
          <w:p w14:paraId="316672FC" w14:textId="77777777" w:rsidR="001A2306" w:rsidRPr="00925811" w:rsidRDefault="001A2306" w:rsidP="001A2306">
            <w:r w:rsidRPr="00925811">
              <w:t>SPN</w:t>
            </w:r>
          </w:p>
        </w:tc>
        <w:tc>
          <w:tcPr>
            <w:tcW w:w="0" w:type="dxa"/>
            <w:vAlign w:val="bottom"/>
          </w:tcPr>
          <w:p w14:paraId="42560BCF" w14:textId="77777777" w:rsidR="001A2306" w:rsidRPr="00925811" w:rsidRDefault="001A2306" w:rsidP="001A2306">
            <w:r w:rsidRPr="00925811">
              <w:t>0.24098</w:t>
            </w:r>
          </w:p>
        </w:tc>
      </w:tr>
      <w:tr w:rsidR="001A2306" w:rsidRPr="00925811" w14:paraId="527ACE4B" w14:textId="77777777" w:rsidTr="00A75C46">
        <w:trPr>
          <w:trHeight w:val="242"/>
        </w:trPr>
        <w:tc>
          <w:tcPr>
            <w:tcW w:w="0" w:type="dxa"/>
          </w:tcPr>
          <w:p w14:paraId="4AEBD827" w14:textId="77777777" w:rsidR="001A2306" w:rsidRPr="00925811" w:rsidRDefault="001A2306" w:rsidP="001A2306">
            <w:r w:rsidRPr="00925811">
              <w:t>EPN</w:t>
            </w:r>
          </w:p>
        </w:tc>
        <w:tc>
          <w:tcPr>
            <w:tcW w:w="0" w:type="dxa"/>
            <w:vAlign w:val="bottom"/>
          </w:tcPr>
          <w:p w14:paraId="54D0347F" w14:textId="77777777" w:rsidR="001A2306" w:rsidRPr="00925811" w:rsidRDefault="001A2306" w:rsidP="001A2306">
            <w:r w:rsidRPr="00925811">
              <w:t>0.37541</w:t>
            </w:r>
          </w:p>
        </w:tc>
      </w:tr>
      <w:tr w:rsidR="001A2306" w:rsidRPr="00925811" w14:paraId="30632FFE" w14:textId="77777777" w:rsidTr="00A75C46">
        <w:trPr>
          <w:trHeight w:val="242"/>
        </w:trPr>
        <w:tc>
          <w:tcPr>
            <w:tcW w:w="0" w:type="dxa"/>
          </w:tcPr>
          <w:p w14:paraId="4C48EB23" w14:textId="77777777" w:rsidR="001A2306" w:rsidRPr="00925811" w:rsidRDefault="001A2306" w:rsidP="001A2306">
            <w:r w:rsidRPr="00925811">
              <w:t>SPD</w:t>
            </w:r>
          </w:p>
        </w:tc>
        <w:tc>
          <w:tcPr>
            <w:tcW w:w="0" w:type="dxa"/>
            <w:vAlign w:val="bottom"/>
          </w:tcPr>
          <w:p w14:paraId="24717A07" w14:textId="77777777" w:rsidR="001A2306" w:rsidRPr="00925811" w:rsidRDefault="001A2306" w:rsidP="001A2306">
            <w:r w:rsidRPr="00925811">
              <w:t>0.25492</w:t>
            </w:r>
          </w:p>
        </w:tc>
      </w:tr>
      <w:tr w:rsidR="001A2306" w:rsidRPr="00925811" w14:paraId="6B8CCECD" w14:textId="77777777" w:rsidTr="00A75C46">
        <w:trPr>
          <w:trHeight w:val="242"/>
        </w:trPr>
        <w:tc>
          <w:tcPr>
            <w:tcW w:w="0" w:type="dxa"/>
          </w:tcPr>
          <w:p w14:paraId="6834E7C1" w14:textId="77777777" w:rsidR="001A2306" w:rsidRPr="00925811" w:rsidRDefault="001A2306" w:rsidP="001A2306">
            <w:r w:rsidRPr="00925811">
              <w:t>SPMW</w:t>
            </w:r>
          </w:p>
        </w:tc>
        <w:tc>
          <w:tcPr>
            <w:tcW w:w="0" w:type="dxa"/>
            <w:vAlign w:val="bottom"/>
          </w:tcPr>
          <w:p w14:paraId="50ABD810" w14:textId="77777777" w:rsidR="001A2306" w:rsidRPr="00925811" w:rsidRDefault="001A2306" w:rsidP="001A2306">
            <w:r w:rsidRPr="00925811">
              <w:t>0.28443</w:t>
            </w:r>
          </w:p>
        </w:tc>
      </w:tr>
      <w:tr w:rsidR="001A2306" w:rsidRPr="00925811" w14:paraId="0D2BF864" w14:textId="77777777" w:rsidTr="00A75C46">
        <w:trPr>
          <w:trHeight w:val="242"/>
        </w:trPr>
        <w:tc>
          <w:tcPr>
            <w:tcW w:w="0" w:type="dxa"/>
          </w:tcPr>
          <w:p w14:paraId="13E68B62" w14:textId="77777777" w:rsidR="001A2306" w:rsidRPr="00925811" w:rsidRDefault="001A2306" w:rsidP="001A2306">
            <w:r w:rsidRPr="00925811">
              <w:t>SSEH</w:t>
            </w:r>
          </w:p>
        </w:tc>
        <w:tc>
          <w:tcPr>
            <w:tcW w:w="0" w:type="dxa"/>
            <w:vAlign w:val="bottom"/>
          </w:tcPr>
          <w:p w14:paraId="0E7DDA4A" w14:textId="77777777" w:rsidR="001A2306" w:rsidRPr="00925811" w:rsidRDefault="001A2306" w:rsidP="001A2306">
            <w:r w:rsidRPr="00925811">
              <w:t>0.19098</w:t>
            </w:r>
          </w:p>
        </w:tc>
      </w:tr>
      <w:tr w:rsidR="001A2306" w:rsidRPr="00925811" w14:paraId="16386EA7" w14:textId="77777777" w:rsidTr="00A75C46">
        <w:trPr>
          <w:trHeight w:val="242"/>
        </w:trPr>
        <w:tc>
          <w:tcPr>
            <w:tcW w:w="0" w:type="dxa"/>
          </w:tcPr>
          <w:p w14:paraId="6AE4CDF2" w14:textId="77777777" w:rsidR="001A2306" w:rsidRPr="00925811" w:rsidRDefault="001A2306" w:rsidP="001A2306">
            <w:r w:rsidRPr="00925811">
              <w:t>SSES</w:t>
            </w:r>
          </w:p>
        </w:tc>
        <w:tc>
          <w:tcPr>
            <w:tcW w:w="0" w:type="dxa"/>
            <w:vAlign w:val="bottom"/>
          </w:tcPr>
          <w:p w14:paraId="66BDB0E7" w14:textId="77777777" w:rsidR="001A2306" w:rsidRPr="00925811" w:rsidRDefault="001A2306" w:rsidP="001A2306">
            <w:r w:rsidRPr="00925811">
              <w:t>0.35902</w:t>
            </w:r>
          </w:p>
        </w:tc>
      </w:tr>
    </w:tbl>
    <w:p w14:paraId="0DF9C341" w14:textId="77777777" w:rsidR="001A2306" w:rsidRPr="00925811" w:rsidRDefault="001A2306" w:rsidP="001A2306">
      <w:pPr>
        <w:pStyle w:val="AppendixHeading"/>
      </w:pPr>
    </w:p>
    <w:p w14:paraId="41C44C23" w14:textId="77777777" w:rsidR="001A2306" w:rsidRPr="00925811" w:rsidRDefault="001A2306" w:rsidP="001A2306">
      <w:pPr>
        <w:pStyle w:val="Caption"/>
      </w:pPr>
      <w:r w:rsidRPr="00925811">
        <w:t>Maximum revenue exposure adjustment for the LVSSB time to quote term (TQBRE</w:t>
      </w:r>
      <w:r w:rsidRPr="00925811">
        <w:rPr>
          <w:rStyle w:val="Subscript"/>
        </w:rPr>
        <w:t>t</w:t>
      </w:r>
      <w:r w:rsidRPr="00925811">
        <w:t>) (£m)</w:t>
      </w:r>
    </w:p>
    <w:tbl>
      <w:tblPr>
        <w:tblStyle w:val="AppendixTable"/>
        <w:tblW w:w="2766" w:type="dxa"/>
        <w:tblLayout w:type="fixed"/>
        <w:tblLook w:val="04A0" w:firstRow="1" w:lastRow="0" w:firstColumn="1" w:lastColumn="0" w:noHBand="0" w:noVBand="1"/>
      </w:tblPr>
      <w:tblGrid>
        <w:gridCol w:w="1127"/>
        <w:gridCol w:w="1639"/>
      </w:tblGrid>
      <w:tr w:rsidR="001A2306" w:rsidRPr="00925811" w14:paraId="28628700" w14:textId="77777777" w:rsidTr="00A75C46">
        <w:trPr>
          <w:cnfStyle w:val="100000000000" w:firstRow="1" w:lastRow="0" w:firstColumn="0" w:lastColumn="0" w:oddVBand="0" w:evenVBand="0" w:oddHBand="0" w:evenHBand="0" w:firstRowFirstColumn="0" w:firstRowLastColumn="0" w:lastRowFirstColumn="0" w:lastRowLastColumn="0"/>
          <w:trHeight w:val="170"/>
        </w:trPr>
        <w:tc>
          <w:tcPr>
            <w:tcW w:w="1127" w:type="dxa"/>
          </w:tcPr>
          <w:p w14:paraId="22A9A50C" w14:textId="77777777" w:rsidR="001A2306" w:rsidRPr="00925811" w:rsidRDefault="001A2306" w:rsidP="001A2306">
            <w:r w:rsidRPr="00925811">
              <w:t>Licensee</w:t>
            </w:r>
          </w:p>
        </w:tc>
        <w:tc>
          <w:tcPr>
            <w:tcW w:w="1639" w:type="dxa"/>
          </w:tcPr>
          <w:p w14:paraId="612D7807" w14:textId="77777777" w:rsidR="001A2306" w:rsidRPr="00925811" w:rsidRDefault="001A2306" w:rsidP="001A2306">
            <w:r w:rsidRPr="00925811">
              <w:t>TQBRE</w:t>
            </w:r>
            <w:r w:rsidRPr="00925811">
              <w:rPr>
                <w:rStyle w:val="Subscript"/>
              </w:rPr>
              <w:t>t</w:t>
            </w:r>
            <w:r w:rsidRPr="00925811">
              <w:t xml:space="preserve"> (£m)</w:t>
            </w:r>
          </w:p>
        </w:tc>
      </w:tr>
      <w:tr w:rsidR="001A2306" w:rsidRPr="00925811" w14:paraId="50E44AD5" w14:textId="77777777" w:rsidTr="00A75C46">
        <w:trPr>
          <w:trHeight w:val="170"/>
        </w:trPr>
        <w:tc>
          <w:tcPr>
            <w:tcW w:w="0" w:type="dxa"/>
          </w:tcPr>
          <w:p w14:paraId="66E1D866" w14:textId="77777777" w:rsidR="001A2306" w:rsidRPr="00925811" w:rsidRDefault="001A2306" w:rsidP="001A2306">
            <w:r w:rsidRPr="00925811">
              <w:t>ENWL</w:t>
            </w:r>
          </w:p>
        </w:tc>
        <w:tc>
          <w:tcPr>
            <w:tcW w:w="0" w:type="dxa"/>
            <w:vAlign w:val="bottom"/>
          </w:tcPr>
          <w:p w14:paraId="0137B340" w14:textId="77777777" w:rsidR="001A2306" w:rsidRPr="00925811" w:rsidRDefault="001A2306" w:rsidP="001A2306">
            <w:r w:rsidRPr="00925811">
              <w:t>0.327</w:t>
            </w:r>
          </w:p>
        </w:tc>
      </w:tr>
      <w:tr w:rsidR="001A2306" w:rsidRPr="00925811" w14:paraId="31151DCB" w14:textId="77777777" w:rsidTr="00A75C46">
        <w:trPr>
          <w:trHeight w:val="170"/>
        </w:trPr>
        <w:tc>
          <w:tcPr>
            <w:tcW w:w="0" w:type="dxa"/>
          </w:tcPr>
          <w:p w14:paraId="6117AA24" w14:textId="77777777" w:rsidR="001A2306" w:rsidRPr="00925811" w:rsidRDefault="001A2306" w:rsidP="001A2306">
            <w:r w:rsidRPr="00925811">
              <w:t>NPgN</w:t>
            </w:r>
          </w:p>
        </w:tc>
        <w:tc>
          <w:tcPr>
            <w:tcW w:w="0" w:type="dxa"/>
            <w:vAlign w:val="bottom"/>
          </w:tcPr>
          <w:p w14:paraId="63E7076F" w14:textId="77777777" w:rsidR="001A2306" w:rsidRPr="00925811" w:rsidRDefault="001A2306" w:rsidP="001A2306">
            <w:r w:rsidRPr="00925811">
              <w:t>0.243</w:t>
            </w:r>
          </w:p>
        </w:tc>
      </w:tr>
      <w:tr w:rsidR="001A2306" w:rsidRPr="00925811" w14:paraId="7CD3CCA7" w14:textId="77777777" w:rsidTr="00A75C46">
        <w:trPr>
          <w:trHeight w:val="170"/>
        </w:trPr>
        <w:tc>
          <w:tcPr>
            <w:tcW w:w="0" w:type="dxa"/>
          </w:tcPr>
          <w:p w14:paraId="1224C0E0" w14:textId="77777777" w:rsidR="001A2306" w:rsidRPr="00925811" w:rsidRDefault="001A2306" w:rsidP="001A2306">
            <w:r w:rsidRPr="00925811">
              <w:t>NPgY</w:t>
            </w:r>
          </w:p>
        </w:tc>
        <w:tc>
          <w:tcPr>
            <w:tcW w:w="0" w:type="dxa"/>
            <w:vAlign w:val="bottom"/>
          </w:tcPr>
          <w:p w14:paraId="270819D5" w14:textId="77777777" w:rsidR="001A2306" w:rsidRPr="00925811" w:rsidRDefault="001A2306" w:rsidP="001A2306">
            <w:r w:rsidRPr="00925811">
              <w:t>0.335</w:t>
            </w:r>
          </w:p>
        </w:tc>
      </w:tr>
      <w:tr w:rsidR="001A2306" w:rsidRPr="00925811" w14:paraId="700269DC" w14:textId="77777777" w:rsidTr="00A75C46">
        <w:trPr>
          <w:trHeight w:val="170"/>
        </w:trPr>
        <w:tc>
          <w:tcPr>
            <w:tcW w:w="0" w:type="dxa"/>
          </w:tcPr>
          <w:p w14:paraId="645F1F6C" w14:textId="77777777" w:rsidR="001A2306" w:rsidRPr="00925811" w:rsidRDefault="001A2306" w:rsidP="001A2306">
            <w:r w:rsidRPr="00925811">
              <w:t>WMID</w:t>
            </w:r>
          </w:p>
        </w:tc>
        <w:tc>
          <w:tcPr>
            <w:tcW w:w="0" w:type="dxa"/>
            <w:vAlign w:val="bottom"/>
          </w:tcPr>
          <w:p w14:paraId="30455CB5" w14:textId="77777777" w:rsidR="001A2306" w:rsidRPr="00925811" w:rsidRDefault="001A2306" w:rsidP="001A2306">
            <w:r w:rsidRPr="00925811">
              <w:t>0.422</w:t>
            </w:r>
          </w:p>
        </w:tc>
      </w:tr>
      <w:tr w:rsidR="001A2306" w:rsidRPr="00925811" w14:paraId="7DE0B2FE" w14:textId="77777777" w:rsidTr="00A75C46">
        <w:trPr>
          <w:trHeight w:val="170"/>
        </w:trPr>
        <w:tc>
          <w:tcPr>
            <w:tcW w:w="0" w:type="dxa"/>
          </w:tcPr>
          <w:p w14:paraId="27A42285" w14:textId="77777777" w:rsidR="001A2306" w:rsidRPr="00925811" w:rsidRDefault="001A2306" w:rsidP="001A2306">
            <w:r w:rsidRPr="00925811">
              <w:t>EMID</w:t>
            </w:r>
          </w:p>
        </w:tc>
        <w:tc>
          <w:tcPr>
            <w:tcW w:w="0" w:type="dxa"/>
            <w:vAlign w:val="bottom"/>
          </w:tcPr>
          <w:p w14:paraId="5ECD1D0F" w14:textId="77777777" w:rsidR="001A2306" w:rsidRPr="00925811" w:rsidRDefault="001A2306" w:rsidP="001A2306">
            <w:r w:rsidRPr="00925811">
              <w:t>0.432</w:t>
            </w:r>
          </w:p>
        </w:tc>
      </w:tr>
      <w:tr w:rsidR="001A2306" w:rsidRPr="00925811" w14:paraId="64D4F422" w14:textId="77777777" w:rsidTr="00A75C46">
        <w:trPr>
          <w:trHeight w:val="170"/>
        </w:trPr>
        <w:tc>
          <w:tcPr>
            <w:tcW w:w="0" w:type="dxa"/>
          </w:tcPr>
          <w:p w14:paraId="303FC5B7" w14:textId="77777777" w:rsidR="001A2306" w:rsidRPr="00925811" w:rsidRDefault="001A2306" w:rsidP="001A2306">
            <w:r w:rsidRPr="00925811">
              <w:t>SWALES</w:t>
            </w:r>
          </w:p>
        </w:tc>
        <w:tc>
          <w:tcPr>
            <w:tcW w:w="0" w:type="dxa"/>
            <w:vAlign w:val="bottom"/>
          </w:tcPr>
          <w:p w14:paraId="1990D8AC" w14:textId="77777777" w:rsidR="001A2306" w:rsidRPr="00925811" w:rsidRDefault="001A2306" w:rsidP="001A2306">
            <w:r w:rsidRPr="00925811">
              <w:t>0.216</w:t>
            </w:r>
          </w:p>
        </w:tc>
      </w:tr>
      <w:tr w:rsidR="001A2306" w:rsidRPr="00925811" w14:paraId="00C53B4A" w14:textId="77777777" w:rsidTr="00A75C46">
        <w:trPr>
          <w:trHeight w:val="170"/>
        </w:trPr>
        <w:tc>
          <w:tcPr>
            <w:tcW w:w="0" w:type="dxa"/>
          </w:tcPr>
          <w:p w14:paraId="58A6984A" w14:textId="77777777" w:rsidR="001A2306" w:rsidRPr="00925811" w:rsidRDefault="001A2306" w:rsidP="001A2306">
            <w:r w:rsidRPr="00925811">
              <w:t>SWEST</w:t>
            </w:r>
          </w:p>
        </w:tc>
        <w:tc>
          <w:tcPr>
            <w:tcW w:w="0" w:type="dxa"/>
            <w:vAlign w:val="bottom"/>
          </w:tcPr>
          <w:p w14:paraId="0A2D23DB" w14:textId="77777777" w:rsidR="001A2306" w:rsidRPr="00925811" w:rsidRDefault="001A2306" w:rsidP="001A2306">
            <w:r w:rsidRPr="00925811">
              <w:t>0.328</w:t>
            </w:r>
          </w:p>
        </w:tc>
      </w:tr>
      <w:tr w:rsidR="001A2306" w:rsidRPr="00925811" w14:paraId="375E5940" w14:textId="77777777" w:rsidTr="00A75C46">
        <w:trPr>
          <w:trHeight w:val="170"/>
        </w:trPr>
        <w:tc>
          <w:tcPr>
            <w:tcW w:w="0" w:type="dxa"/>
          </w:tcPr>
          <w:p w14:paraId="2980383D" w14:textId="77777777" w:rsidR="001A2306" w:rsidRPr="00925811" w:rsidRDefault="001A2306" w:rsidP="001A2306">
            <w:r w:rsidRPr="00925811">
              <w:t>LPN</w:t>
            </w:r>
          </w:p>
        </w:tc>
        <w:tc>
          <w:tcPr>
            <w:tcW w:w="0" w:type="dxa"/>
            <w:vAlign w:val="bottom"/>
          </w:tcPr>
          <w:p w14:paraId="36FA3209" w14:textId="77777777" w:rsidR="001A2306" w:rsidRPr="00925811" w:rsidRDefault="001A2306" w:rsidP="001A2306">
            <w:r w:rsidRPr="00925811">
              <w:t>0.284</w:t>
            </w:r>
          </w:p>
        </w:tc>
      </w:tr>
      <w:tr w:rsidR="001A2306" w:rsidRPr="00925811" w14:paraId="10D995C3" w14:textId="77777777" w:rsidTr="00A75C46">
        <w:trPr>
          <w:trHeight w:val="170"/>
        </w:trPr>
        <w:tc>
          <w:tcPr>
            <w:tcW w:w="0" w:type="dxa"/>
          </w:tcPr>
          <w:p w14:paraId="3992C378" w14:textId="77777777" w:rsidR="001A2306" w:rsidRPr="00925811" w:rsidRDefault="001A2306" w:rsidP="001A2306">
            <w:r w:rsidRPr="00925811">
              <w:t>SPN</w:t>
            </w:r>
          </w:p>
        </w:tc>
        <w:tc>
          <w:tcPr>
            <w:tcW w:w="0" w:type="dxa"/>
            <w:vAlign w:val="bottom"/>
          </w:tcPr>
          <w:p w14:paraId="4E61968E" w14:textId="77777777" w:rsidR="001A2306" w:rsidRPr="00925811" w:rsidRDefault="001A2306" w:rsidP="001A2306">
            <w:r w:rsidRPr="00925811">
              <w:t>0.294</w:t>
            </w:r>
          </w:p>
        </w:tc>
      </w:tr>
      <w:tr w:rsidR="001A2306" w:rsidRPr="00925811" w14:paraId="085D1693" w14:textId="77777777" w:rsidTr="00A75C46">
        <w:trPr>
          <w:trHeight w:val="170"/>
        </w:trPr>
        <w:tc>
          <w:tcPr>
            <w:tcW w:w="0" w:type="dxa"/>
          </w:tcPr>
          <w:p w14:paraId="06531AF5" w14:textId="77777777" w:rsidR="001A2306" w:rsidRPr="00925811" w:rsidRDefault="001A2306" w:rsidP="001A2306">
            <w:r w:rsidRPr="00925811">
              <w:t>EPN</w:t>
            </w:r>
          </w:p>
        </w:tc>
        <w:tc>
          <w:tcPr>
            <w:tcW w:w="0" w:type="dxa"/>
            <w:vAlign w:val="bottom"/>
          </w:tcPr>
          <w:p w14:paraId="3D3DD690" w14:textId="77777777" w:rsidR="001A2306" w:rsidRPr="00925811" w:rsidRDefault="001A2306" w:rsidP="001A2306">
            <w:r w:rsidRPr="00925811">
              <w:t>0.458</w:t>
            </w:r>
          </w:p>
        </w:tc>
      </w:tr>
      <w:tr w:rsidR="001A2306" w:rsidRPr="00925811" w14:paraId="4CC8560A" w14:textId="77777777" w:rsidTr="00A75C46">
        <w:trPr>
          <w:trHeight w:val="170"/>
        </w:trPr>
        <w:tc>
          <w:tcPr>
            <w:tcW w:w="0" w:type="dxa"/>
          </w:tcPr>
          <w:p w14:paraId="7637CB15" w14:textId="77777777" w:rsidR="001A2306" w:rsidRPr="00925811" w:rsidRDefault="001A2306" w:rsidP="001A2306">
            <w:r w:rsidRPr="00925811">
              <w:t>SPD</w:t>
            </w:r>
          </w:p>
        </w:tc>
        <w:tc>
          <w:tcPr>
            <w:tcW w:w="0" w:type="dxa"/>
            <w:vAlign w:val="bottom"/>
          </w:tcPr>
          <w:p w14:paraId="5576E1FC" w14:textId="77777777" w:rsidR="001A2306" w:rsidRPr="00925811" w:rsidRDefault="001A2306" w:rsidP="001A2306">
            <w:r w:rsidRPr="00925811">
              <w:t>0.311</w:t>
            </w:r>
          </w:p>
        </w:tc>
      </w:tr>
      <w:tr w:rsidR="001A2306" w:rsidRPr="00925811" w14:paraId="41032BC6" w14:textId="77777777" w:rsidTr="00A75C46">
        <w:trPr>
          <w:trHeight w:val="170"/>
        </w:trPr>
        <w:tc>
          <w:tcPr>
            <w:tcW w:w="0" w:type="dxa"/>
          </w:tcPr>
          <w:p w14:paraId="3C99A123" w14:textId="77777777" w:rsidR="001A2306" w:rsidRPr="00925811" w:rsidRDefault="001A2306" w:rsidP="001A2306">
            <w:r w:rsidRPr="00925811">
              <w:t>SPMW</w:t>
            </w:r>
          </w:p>
        </w:tc>
        <w:tc>
          <w:tcPr>
            <w:tcW w:w="0" w:type="dxa"/>
            <w:vAlign w:val="bottom"/>
          </w:tcPr>
          <w:p w14:paraId="6CC79DF2" w14:textId="77777777" w:rsidR="001A2306" w:rsidRPr="00925811" w:rsidRDefault="001A2306" w:rsidP="001A2306">
            <w:r w:rsidRPr="00925811">
              <w:t>0.347</w:t>
            </w:r>
          </w:p>
        </w:tc>
      </w:tr>
      <w:tr w:rsidR="001A2306" w:rsidRPr="00925811" w14:paraId="481C96BC" w14:textId="77777777" w:rsidTr="00A75C46">
        <w:trPr>
          <w:trHeight w:val="170"/>
        </w:trPr>
        <w:tc>
          <w:tcPr>
            <w:tcW w:w="0" w:type="dxa"/>
          </w:tcPr>
          <w:p w14:paraId="31B32345" w14:textId="77777777" w:rsidR="001A2306" w:rsidRPr="00925811" w:rsidRDefault="001A2306" w:rsidP="001A2306">
            <w:r w:rsidRPr="00925811">
              <w:t>SSEH</w:t>
            </w:r>
          </w:p>
        </w:tc>
        <w:tc>
          <w:tcPr>
            <w:tcW w:w="0" w:type="dxa"/>
            <w:vAlign w:val="bottom"/>
          </w:tcPr>
          <w:p w14:paraId="405CEDD3" w14:textId="77777777" w:rsidR="001A2306" w:rsidRPr="00925811" w:rsidRDefault="001A2306" w:rsidP="001A2306">
            <w:r w:rsidRPr="00925811">
              <w:t>0.233</w:t>
            </w:r>
          </w:p>
        </w:tc>
      </w:tr>
      <w:tr w:rsidR="001A2306" w:rsidRPr="00925811" w14:paraId="4A1E7141" w14:textId="77777777" w:rsidTr="00A75C46">
        <w:trPr>
          <w:trHeight w:val="170"/>
        </w:trPr>
        <w:tc>
          <w:tcPr>
            <w:tcW w:w="0" w:type="dxa"/>
          </w:tcPr>
          <w:p w14:paraId="0BCF9765" w14:textId="77777777" w:rsidR="001A2306" w:rsidRPr="00925811" w:rsidRDefault="001A2306" w:rsidP="001A2306">
            <w:r w:rsidRPr="00925811">
              <w:t>SSES</w:t>
            </w:r>
          </w:p>
        </w:tc>
        <w:tc>
          <w:tcPr>
            <w:tcW w:w="0" w:type="dxa"/>
            <w:vAlign w:val="bottom"/>
          </w:tcPr>
          <w:p w14:paraId="35EFC327" w14:textId="77777777" w:rsidR="001A2306" w:rsidRPr="00925811" w:rsidRDefault="001A2306" w:rsidP="001A2306">
            <w:r w:rsidRPr="00925811">
              <w:t>0.438</w:t>
            </w:r>
          </w:p>
        </w:tc>
      </w:tr>
    </w:tbl>
    <w:p w14:paraId="0CEBAC66" w14:textId="77777777" w:rsidR="001A2306" w:rsidRPr="00925811" w:rsidRDefault="001A2306" w:rsidP="001A2306">
      <w:pPr>
        <w:pStyle w:val="AppendixHeading"/>
      </w:pPr>
    </w:p>
    <w:p w14:paraId="48417A1B" w14:textId="77777777" w:rsidR="001A2306" w:rsidRPr="00925811" w:rsidRDefault="001A2306" w:rsidP="001A2306">
      <w:pPr>
        <w:pStyle w:val="Caption"/>
      </w:pPr>
      <w:r w:rsidRPr="00925811">
        <w:t>Incentive rate for the LVSSB time to quote term (£m) (TQBI</w:t>
      </w:r>
      <w:r w:rsidRPr="00925811">
        <w:rPr>
          <w:rStyle w:val="Subscript"/>
        </w:rPr>
        <w:t>t</w:t>
      </w:r>
      <w:r w:rsidRPr="00925811">
        <w:t>)</w:t>
      </w:r>
    </w:p>
    <w:tbl>
      <w:tblPr>
        <w:tblStyle w:val="AppendixTable"/>
        <w:tblW w:w="2491" w:type="dxa"/>
        <w:tblLayout w:type="fixed"/>
        <w:tblLook w:val="04A0" w:firstRow="1" w:lastRow="0" w:firstColumn="1" w:lastColumn="0" w:noHBand="0" w:noVBand="1"/>
      </w:tblPr>
      <w:tblGrid>
        <w:gridCol w:w="1243"/>
        <w:gridCol w:w="1248"/>
      </w:tblGrid>
      <w:tr w:rsidR="001A2306" w:rsidRPr="00925811" w14:paraId="62F96A83" w14:textId="77777777" w:rsidTr="00A75C46">
        <w:trPr>
          <w:cnfStyle w:val="100000000000" w:firstRow="1" w:lastRow="0" w:firstColumn="0" w:lastColumn="0" w:oddVBand="0" w:evenVBand="0" w:oddHBand="0" w:evenHBand="0" w:firstRowFirstColumn="0" w:firstRowLastColumn="0" w:lastRowFirstColumn="0" w:lastRowLastColumn="0"/>
          <w:trHeight w:val="369"/>
        </w:trPr>
        <w:tc>
          <w:tcPr>
            <w:tcW w:w="1243" w:type="dxa"/>
          </w:tcPr>
          <w:p w14:paraId="12F6285E" w14:textId="77777777" w:rsidR="001A2306" w:rsidRPr="00925811" w:rsidRDefault="001A2306" w:rsidP="001A2306">
            <w:r w:rsidRPr="00925811">
              <w:t>Licensee</w:t>
            </w:r>
          </w:p>
        </w:tc>
        <w:tc>
          <w:tcPr>
            <w:tcW w:w="1248" w:type="dxa"/>
          </w:tcPr>
          <w:p w14:paraId="0877475D" w14:textId="77777777" w:rsidR="001A2306" w:rsidRPr="00925811" w:rsidRDefault="001A2306" w:rsidP="001A2306">
            <w:r w:rsidRPr="00925811">
              <w:t>TQBI</w:t>
            </w:r>
            <w:r w:rsidRPr="00925811">
              <w:rPr>
                <w:rStyle w:val="Subscript"/>
              </w:rPr>
              <w:t>t</w:t>
            </w:r>
            <w:r w:rsidRPr="00925811">
              <w:t xml:space="preserve"> (£m)</w:t>
            </w:r>
          </w:p>
        </w:tc>
      </w:tr>
      <w:tr w:rsidR="001A2306" w:rsidRPr="00925811" w14:paraId="038210C6" w14:textId="77777777" w:rsidTr="00A75C46">
        <w:trPr>
          <w:trHeight w:val="369"/>
        </w:trPr>
        <w:tc>
          <w:tcPr>
            <w:tcW w:w="0" w:type="dxa"/>
          </w:tcPr>
          <w:p w14:paraId="1578187B" w14:textId="77777777" w:rsidR="001A2306" w:rsidRPr="00925811" w:rsidRDefault="001A2306" w:rsidP="001A2306">
            <w:r w:rsidRPr="00925811">
              <w:t>ENWL</w:t>
            </w:r>
          </w:p>
        </w:tc>
        <w:tc>
          <w:tcPr>
            <w:tcW w:w="0" w:type="dxa"/>
            <w:vAlign w:val="bottom"/>
          </w:tcPr>
          <w:p w14:paraId="3B4FE7F2" w14:textId="77777777" w:rsidR="001A2306" w:rsidRPr="00925811" w:rsidRDefault="001A2306" w:rsidP="001A2306">
            <w:r w:rsidRPr="00925811">
              <w:t>0.15951</w:t>
            </w:r>
          </w:p>
        </w:tc>
      </w:tr>
      <w:tr w:rsidR="001A2306" w:rsidRPr="00925811" w14:paraId="2286B511" w14:textId="77777777" w:rsidTr="00A75C46">
        <w:trPr>
          <w:trHeight w:val="369"/>
        </w:trPr>
        <w:tc>
          <w:tcPr>
            <w:tcW w:w="0" w:type="dxa"/>
          </w:tcPr>
          <w:p w14:paraId="2FCA37F3" w14:textId="77777777" w:rsidR="001A2306" w:rsidRPr="00925811" w:rsidRDefault="001A2306" w:rsidP="001A2306">
            <w:r w:rsidRPr="00925811">
              <w:t>NPgN</w:t>
            </w:r>
          </w:p>
        </w:tc>
        <w:tc>
          <w:tcPr>
            <w:tcW w:w="0" w:type="dxa"/>
            <w:vAlign w:val="bottom"/>
          </w:tcPr>
          <w:p w14:paraId="7BD12BB5" w14:textId="77777777" w:rsidR="001A2306" w:rsidRPr="00925811" w:rsidRDefault="001A2306" w:rsidP="001A2306">
            <w:r w:rsidRPr="00925811">
              <w:t>0.11854</w:t>
            </w:r>
          </w:p>
        </w:tc>
      </w:tr>
      <w:tr w:rsidR="001A2306" w:rsidRPr="00925811" w14:paraId="62DA6D82" w14:textId="77777777" w:rsidTr="00A75C46">
        <w:trPr>
          <w:trHeight w:val="369"/>
        </w:trPr>
        <w:tc>
          <w:tcPr>
            <w:tcW w:w="0" w:type="dxa"/>
          </w:tcPr>
          <w:p w14:paraId="24DD1FD3" w14:textId="77777777" w:rsidR="001A2306" w:rsidRPr="00925811" w:rsidRDefault="001A2306" w:rsidP="001A2306">
            <w:r w:rsidRPr="00925811">
              <w:t>NPgY</w:t>
            </w:r>
          </w:p>
        </w:tc>
        <w:tc>
          <w:tcPr>
            <w:tcW w:w="0" w:type="dxa"/>
            <w:vAlign w:val="bottom"/>
          </w:tcPr>
          <w:p w14:paraId="521AA28A" w14:textId="77777777" w:rsidR="001A2306" w:rsidRPr="00925811" w:rsidRDefault="001A2306" w:rsidP="001A2306">
            <w:r w:rsidRPr="00925811">
              <w:t>0.16341</w:t>
            </w:r>
          </w:p>
        </w:tc>
      </w:tr>
      <w:tr w:rsidR="001A2306" w:rsidRPr="00925811" w14:paraId="491EECC4" w14:textId="77777777" w:rsidTr="00A75C46">
        <w:trPr>
          <w:trHeight w:val="369"/>
        </w:trPr>
        <w:tc>
          <w:tcPr>
            <w:tcW w:w="0" w:type="dxa"/>
          </w:tcPr>
          <w:p w14:paraId="70A80B36" w14:textId="77777777" w:rsidR="001A2306" w:rsidRPr="00925811" w:rsidRDefault="001A2306" w:rsidP="001A2306">
            <w:r w:rsidRPr="00925811">
              <w:t>WMID</w:t>
            </w:r>
          </w:p>
        </w:tc>
        <w:tc>
          <w:tcPr>
            <w:tcW w:w="0" w:type="dxa"/>
            <w:vAlign w:val="bottom"/>
          </w:tcPr>
          <w:p w14:paraId="79C30189" w14:textId="77777777" w:rsidR="001A2306" w:rsidRPr="00925811" w:rsidRDefault="001A2306" w:rsidP="001A2306">
            <w:r w:rsidRPr="00925811">
              <w:t>0.20585</w:t>
            </w:r>
          </w:p>
        </w:tc>
      </w:tr>
      <w:tr w:rsidR="001A2306" w:rsidRPr="00925811" w14:paraId="112C3B72" w14:textId="77777777" w:rsidTr="00A75C46">
        <w:trPr>
          <w:trHeight w:val="369"/>
        </w:trPr>
        <w:tc>
          <w:tcPr>
            <w:tcW w:w="0" w:type="dxa"/>
          </w:tcPr>
          <w:p w14:paraId="426DE8C1" w14:textId="77777777" w:rsidR="001A2306" w:rsidRPr="00925811" w:rsidRDefault="001A2306" w:rsidP="001A2306">
            <w:r w:rsidRPr="00925811">
              <w:t>EMID</w:t>
            </w:r>
          </w:p>
        </w:tc>
        <w:tc>
          <w:tcPr>
            <w:tcW w:w="0" w:type="dxa"/>
            <w:vAlign w:val="bottom"/>
          </w:tcPr>
          <w:p w14:paraId="0D870DE1" w14:textId="77777777" w:rsidR="001A2306" w:rsidRPr="00925811" w:rsidRDefault="001A2306" w:rsidP="001A2306">
            <w:r w:rsidRPr="00925811">
              <w:t>0.21073</w:t>
            </w:r>
          </w:p>
        </w:tc>
      </w:tr>
      <w:tr w:rsidR="001A2306" w:rsidRPr="00925811" w14:paraId="14130789" w14:textId="77777777" w:rsidTr="00A75C46">
        <w:trPr>
          <w:trHeight w:val="369"/>
        </w:trPr>
        <w:tc>
          <w:tcPr>
            <w:tcW w:w="0" w:type="dxa"/>
          </w:tcPr>
          <w:p w14:paraId="68F13B8F" w14:textId="77777777" w:rsidR="001A2306" w:rsidRPr="00925811" w:rsidRDefault="001A2306" w:rsidP="001A2306">
            <w:r w:rsidRPr="00925811">
              <w:t>SWALES</w:t>
            </w:r>
          </w:p>
        </w:tc>
        <w:tc>
          <w:tcPr>
            <w:tcW w:w="0" w:type="dxa"/>
            <w:vAlign w:val="bottom"/>
          </w:tcPr>
          <w:p w14:paraId="0986D12B" w14:textId="77777777" w:rsidR="001A2306" w:rsidRPr="00925811" w:rsidRDefault="001A2306" w:rsidP="001A2306">
            <w:r w:rsidRPr="00925811">
              <w:t>0.10537</w:t>
            </w:r>
          </w:p>
        </w:tc>
      </w:tr>
      <w:tr w:rsidR="001A2306" w:rsidRPr="00925811" w14:paraId="6642F17F" w14:textId="77777777" w:rsidTr="00A75C46">
        <w:trPr>
          <w:trHeight w:val="369"/>
        </w:trPr>
        <w:tc>
          <w:tcPr>
            <w:tcW w:w="0" w:type="dxa"/>
          </w:tcPr>
          <w:p w14:paraId="3914CCFD" w14:textId="77777777" w:rsidR="001A2306" w:rsidRPr="00925811" w:rsidRDefault="001A2306" w:rsidP="001A2306">
            <w:r w:rsidRPr="00925811">
              <w:t>SWEST</w:t>
            </w:r>
          </w:p>
        </w:tc>
        <w:tc>
          <w:tcPr>
            <w:tcW w:w="0" w:type="dxa"/>
            <w:vAlign w:val="bottom"/>
          </w:tcPr>
          <w:p w14:paraId="6E08E4EB" w14:textId="77777777" w:rsidR="001A2306" w:rsidRPr="00925811" w:rsidRDefault="001A2306" w:rsidP="001A2306">
            <w:r w:rsidRPr="00925811">
              <w:t>0.16000</w:t>
            </w:r>
          </w:p>
        </w:tc>
      </w:tr>
      <w:tr w:rsidR="001A2306" w:rsidRPr="00925811" w14:paraId="1739B0CD" w14:textId="77777777" w:rsidTr="00A75C46">
        <w:trPr>
          <w:trHeight w:val="369"/>
        </w:trPr>
        <w:tc>
          <w:tcPr>
            <w:tcW w:w="0" w:type="dxa"/>
          </w:tcPr>
          <w:p w14:paraId="31378528" w14:textId="77777777" w:rsidR="001A2306" w:rsidRPr="00925811" w:rsidRDefault="001A2306" w:rsidP="001A2306">
            <w:r w:rsidRPr="00925811">
              <w:t>LPN</w:t>
            </w:r>
          </w:p>
        </w:tc>
        <w:tc>
          <w:tcPr>
            <w:tcW w:w="0" w:type="dxa"/>
            <w:vAlign w:val="bottom"/>
          </w:tcPr>
          <w:p w14:paraId="39FC1836" w14:textId="77777777" w:rsidR="001A2306" w:rsidRPr="00925811" w:rsidRDefault="001A2306" w:rsidP="001A2306">
            <w:r w:rsidRPr="00925811">
              <w:t>0.13854</w:t>
            </w:r>
          </w:p>
        </w:tc>
      </w:tr>
      <w:tr w:rsidR="001A2306" w:rsidRPr="00925811" w14:paraId="4156A6C2" w14:textId="77777777" w:rsidTr="00A75C46">
        <w:trPr>
          <w:trHeight w:val="369"/>
        </w:trPr>
        <w:tc>
          <w:tcPr>
            <w:tcW w:w="0" w:type="dxa"/>
          </w:tcPr>
          <w:p w14:paraId="1B407281" w14:textId="77777777" w:rsidR="001A2306" w:rsidRPr="00925811" w:rsidRDefault="001A2306" w:rsidP="001A2306">
            <w:r w:rsidRPr="00925811">
              <w:t>SPN</w:t>
            </w:r>
          </w:p>
        </w:tc>
        <w:tc>
          <w:tcPr>
            <w:tcW w:w="0" w:type="dxa"/>
            <w:vAlign w:val="bottom"/>
          </w:tcPr>
          <w:p w14:paraId="12758406" w14:textId="77777777" w:rsidR="001A2306" w:rsidRPr="00925811" w:rsidRDefault="001A2306" w:rsidP="001A2306">
            <w:r w:rsidRPr="00925811">
              <w:t>0.14341</w:t>
            </w:r>
          </w:p>
        </w:tc>
      </w:tr>
      <w:tr w:rsidR="001A2306" w:rsidRPr="00925811" w14:paraId="2DDE33CF" w14:textId="77777777" w:rsidTr="00A75C46">
        <w:trPr>
          <w:trHeight w:val="369"/>
        </w:trPr>
        <w:tc>
          <w:tcPr>
            <w:tcW w:w="0" w:type="dxa"/>
          </w:tcPr>
          <w:p w14:paraId="34482C61" w14:textId="77777777" w:rsidR="001A2306" w:rsidRPr="00925811" w:rsidRDefault="001A2306" w:rsidP="001A2306">
            <w:r w:rsidRPr="00925811">
              <w:t>EPN</w:t>
            </w:r>
          </w:p>
        </w:tc>
        <w:tc>
          <w:tcPr>
            <w:tcW w:w="0" w:type="dxa"/>
            <w:vAlign w:val="bottom"/>
          </w:tcPr>
          <w:p w14:paraId="4FDB5F27" w14:textId="77777777" w:rsidR="001A2306" w:rsidRPr="00925811" w:rsidRDefault="001A2306" w:rsidP="001A2306">
            <w:r w:rsidRPr="00925811">
              <w:t>0.22341</w:t>
            </w:r>
          </w:p>
        </w:tc>
      </w:tr>
      <w:tr w:rsidR="001A2306" w:rsidRPr="00925811" w14:paraId="68CED165" w14:textId="77777777" w:rsidTr="00A75C46">
        <w:trPr>
          <w:trHeight w:val="369"/>
        </w:trPr>
        <w:tc>
          <w:tcPr>
            <w:tcW w:w="0" w:type="dxa"/>
          </w:tcPr>
          <w:p w14:paraId="40766178" w14:textId="77777777" w:rsidR="001A2306" w:rsidRPr="00925811" w:rsidRDefault="001A2306" w:rsidP="001A2306">
            <w:r w:rsidRPr="00925811">
              <w:t>SPD</w:t>
            </w:r>
          </w:p>
        </w:tc>
        <w:tc>
          <w:tcPr>
            <w:tcW w:w="0" w:type="dxa"/>
            <w:vAlign w:val="bottom"/>
          </w:tcPr>
          <w:p w14:paraId="18860732" w14:textId="77777777" w:rsidR="001A2306" w:rsidRPr="00925811" w:rsidRDefault="001A2306" w:rsidP="001A2306">
            <w:r w:rsidRPr="00925811">
              <w:t>0.15171</w:t>
            </w:r>
          </w:p>
        </w:tc>
      </w:tr>
      <w:tr w:rsidR="001A2306" w:rsidRPr="00925811" w14:paraId="2255D2F9" w14:textId="77777777" w:rsidTr="00A75C46">
        <w:trPr>
          <w:trHeight w:val="369"/>
        </w:trPr>
        <w:tc>
          <w:tcPr>
            <w:tcW w:w="0" w:type="dxa"/>
          </w:tcPr>
          <w:p w14:paraId="6143ED6D" w14:textId="77777777" w:rsidR="001A2306" w:rsidRPr="00925811" w:rsidRDefault="001A2306" w:rsidP="001A2306">
            <w:r w:rsidRPr="00925811">
              <w:t>SPMW</w:t>
            </w:r>
          </w:p>
        </w:tc>
        <w:tc>
          <w:tcPr>
            <w:tcW w:w="0" w:type="dxa"/>
            <w:vAlign w:val="bottom"/>
          </w:tcPr>
          <w:p w14:paraId="05F8515B" w14:textId="77777777" w:rsidR="001A2306" w:rsidRPr="00925811" w:rsidRDefault="001A2306" w:rsidP="001A2306">
            <w:r w:rsidRPr="00925811">
              <w:t>0.16927</w:t>
            </w:r>
          </w:p>
        </w:tc>
      </w:tr>
      <w:tr w:rsidR="001A2306" w:rsidRPr="00925811" w14:paraId="3FF09F0C" w14:textId="77777777" w:rsidTr="00A75C46">
        <w:trPr>
          <w:trHeight w:val="369"/>
        </w:trPr>
        <w:tc>
          <w:tcPr>
            <w:tcW w:w="0" w:type="dxa"/>
          </w:tcPr>
          <w:p w14:paraId="518B55CD" w14:textId="77777777" w:rsidR="001A2306" w:rsidRPr="00925811" w:rsidRDefault="001A2306" w:rsidP="001A2306">
            <w:r w:rsidRPr="00925811">
              <w:t>SSEH</w:t>
            </w:r>
          </w:p>
        </w:tc>
        <w:tc>
          <w:tcPr>
            <w:tcW w:w="0" w:type="dxa"/>
            <w:vAlign w:val="bottom"/>
          </w:tcPr>
          <w:p w14:paraId="69676DEA" w14:textId="77777777" w:rsidR="001A2306" w:rsidRPr="00925811" w:rsidRDefault="001A2306" w:rsidP="001A2306">
            <w:r w:rsidRPr="00925811">
              <w:t>0.11366</w:t>
            </w:r>
          </w:p>
        </w:tc>
      </w:tr>
      <w:tr w:rsidR="001A2306" w:rsidRPr="00925811" w14:paraId="01F21072" w14:textId="77777777" w:rsidTr="00A75C46">
        <w:trPr>
          <w:trHeight w:val="369"/>
        </w:trPr>
        <w:tc>
          <w:tcPr>
            <w:tcW w:w="0" w:type="dxa"/>
          </w:tcPr>
          <w:p w14:paraId="0D125E90" w14:textId="77777777" w:rsidR="001A2306" w:rsidRPr="00925811" w:rsidRDefault="001A2306" w:rsidP="001A2306">
            <w:r w:rsidRPr="00925811">
              <w:t>SSES</w:t>
            </w:r>
          </w:p>
        </w:tc>
        <w:tc>
          <w:tcPr>
            <w:tcW w:w="0" w:type="dxa"/>
            <w:vAlign w:val="bottom"/>
          </w:tcPr>
          <w:p w14:paraId="14C26D91" w14:textId="77777777" w:rsidR="001A2306" w:rsidRPr="00925811" w:rsidRDefault="001A2306" w:rsidP="001A2306">
            <w:r w:rsidRPr="00925811">
              <w:t>0.21366</w:t>
            </w:r>
          </w:p>
        </w:tc>
      </w:tr>
    </w:tbl>
    <w:p w14:paraId="3E6DA4CE" w14:textId="77777777" w:rsidR="001A2306" w:rsidRPr="00925811" w:rsidRDefault="001A2306" w:rsidP="001A2306">
      <w:pPr>
        <w:pStyle w:val="AppendixHeading"/>
      </w:pPr>
    </w:p>
    <w:p w14:paraId="0F583FF1" w14:textId="77777777" w:rsidR="001A2306" w:rsidRPr="00925811" w:rsidRDefault="001A2306" w:rsidP="001A2306">
      <w:pPr>
        <w:pStyle w:val="Caption"/>
      </w:pPr>
      <w:r w:rsidRPr="00925811">
        <w:t>Maximum revenue exposure adjustment for the LVSSA time to connect term (TCARE</w:t>
      </w:r>
      <w:r w:rsidRPr="00925811">
        <w:rPr>
          <w:rStyle w:val="Subscript"/>
        </w:rPr>
        <w:t>t</w:t>
      </w:r>
      <w:r w:rsidRPr="00925811">
        <w:t>) (£m)</w:t>
      </w:r>
    </w:p>
    <w:tbl>
      <w:tblPr>
        <w:tblStyle w:val="AppendixTable"/>
        <w:tblW w:w="2989" w:type="dxa"/>
        <w:tblLayout w:type="fixed"/>
        <w:tblLook w:val="04A0" w:firstRow="1" w:lastRow="0" w:firstColumn="1" w:lastColumn="0" w:noHBand="0" w:noVBand="1"/>
      </w:tblPr>
      <w:tblGrid>
        <w:gridCol w:w="1276"/>
        <w:gridCol w:w="1713"/>
      </w:tblGrid>
      <w:tr w:rsidR="001A2306" w:rsidRPr="00925811" w14:paraId="7B289CF0" w14:textId="77777777" w:rsidTr="00A75C46">
        <w:trPr>
          <w:cnfStyle w:val="100000000000" w:firstRow="1" w:lastRow="0" w:firstColumn="0" w:lastColumn="0" w:oddVBand="0" w:evenVBand="0" w:oddHBand="0" w:evenHBand="0" w:firstRowFirstColumn="0" w:firstRowLastColumn="0" w:lastRowFirstColumn="0" w:lastRowLastColumn="0"/>
          <w:trHeight w:val="228"/>
        </w:trPr>
        <w:tc>
          <w:tcPr>
            <w:tcW w:w="1276" w:type="dxa"/>
          </w:tcPr>
          <w:p w14:paraId="4799C782" w14:textId="77777777" w:rsidR="001A2306" w:rsidRPr="00925811" w:rsidRDefault="001A2306" w:rsidP="001A2306">
            <w:r w:rsidRPr="00925811">
              <w:t>Licensee</w:t>
            </w:r>
          </w:p>
        </w:tc>
        <w:tc>
          <w:tcPr>
            <w:tcW w:w="1713" w:type="dxa"/>
          </w:tcPr>
          <w:p w14:paraId="7187A096" w14:textId="77777777" w:rsidR="001A2306" w:rsidRPr="00925811" w:rsidRDefault="001A2306" w:rsidP="001A2306">
            <w:r w:rsidRPr="00925811">
              <w:t>TCARE</w:t>
            </w:r>
            <w:r w:rsidRPr="00925811">
              <w:rPr>
                <w:rStyle w:val="Subscript"/>
              </w:rPr>
              <w:t>t</w:t>
            </w:r>
            <w:r w:rsidRPr="00925811">
              <w:t xml:space="preserve"> (£m)</w:t>
            </w:r>
          </w:p>
        </w:tc>
      </w:tr>
      <w:tr w:rsidR="001A2306" w:rsidRPr="00925811" w14:paraId="20C400EC" w14:textId="77777777" w:rsidTr="00A75C46">
        <w:trPr>
          <w:trHeight w:val="228"/>
        </w:trPr>
        <w:tc>
          <w:tcPr>
            <w:tcW w:w="0" w:type="dxa"/>
          </w:tcPr>
          <w:p w14:paraId="6019AC88" w14:textId="77777777" w:rsidR="001A2306" w:rsidRPr="00925811" w:rsidRDefault="001A2306" w:rsidP="001A2306">
            <w:r w:rsidRPr="00925811">
              <w:t>ENWL</w:t>
            </w:r>
          </w:p>
        </w:tc>
        <w:tc>
          <w:tcPr>
            <w:tcW w:w="0" w:type="dxa"/>
            <w:vAlign w:val="bottom"/>
          </w:tcPr>
          <w:p w14:paraId="53FCB54C" w14:textId="77777777" w:rsidR="001A2306" w:rsidRPr="00925811" w:rsidRDefault="001A2306" w:rsidP="001A2306">
            <w:r w:rsidRPr="00925811">
              <w:t>0.327</w:t>
            </w:r>
          </w:p>
        </w:tc>
      </w:tr>
      <w:tr w:rsidR="001A2306" w:rsidRPr="00925811" w14:paraId="226A628A" w14:textId="77777777" w:rsidTr="00A75C46">
        <w:trPr>
          <w:trHeight w:val="228"/>
        </w:trPr>
        <w:tc>
          <w:tcPr>
            <w:tcW w:w="0" w:type="dxa"/>
          </w:tcPr>
          <w:p w14:paraId="1A642F2F" w14:textId="77777777" w:rsidR="001A2306" w:rsidRPr="00925811" w:rsidRDefault="001A2306" w:rsidP="001A2306">
            <w:r w:rsidRPr="00925811">
              <w:t>NPgN</w:t>
            </w:r>
          </w:p>
        </w:tc>
        <w:tc>
          <w:tcPr>
            <w:tcW w:w="0" w:type="dxa"/>
            <w:vAlign w:val="bottom"/>
          </w:tcPr>
          <w:p w14:paraId="1072E290" w14:textId="77777777" w:rsidR="001A2306" w:rsidRPr="00925811" w:rsidRDefault="001A2306" w:rsidP="001A2306">
            <w:r w:rsidRPr="00925811">
              <w:t>0.243</w:t>
            </w:r>
          </w:p>
        </w:tc>
      </w:tr>
      <w:tr w:rsidR="001A2306" w:rsidRPr="00925811" w14:paraId="51201693" w14:textId="77777777" w:rsidTr="00A75C46">
        <w:trPr>
          <w:trHeight w:val="228"/>
        </w:trPr>
        <w:tc>
          <w:tcPr>
            <w:tcW w:w="0" w:type="dxa"/>
          </w:tcPr>
          <w:p w14:paraId="665312C2" w14:textId="77777777" w:rsidR="001A2306" w:rsidRPr="00925811" w:rsidRDefault="001A2306" w:rsidP="001A2306">
            <w:r w:rsidRPr="00925811">
              <w:t>NPgY</w:t>
            </w:r>
          </w:p>
        </w:tc>
        <w:tc>
          <w:tcPr>
            <w:tcW w:w="0" w:type="dxa"/>
            <w:vAlign w:val="bottom"/>
          </w:tcPr>
          <w:p w14:paraId="1C039962" w14:textId="77777777" w:rsidR="001A2306" w:rsidRPr="00925811" w:rsidRDefault="001A2306" w:rsidP="001A2306">
            <w:r w:rsidRPr="00925811">
              <w:t>0.335</w:t>
            </w:r>
          </w:p>
        </w:tc>
      </w:tr>
      <w:tr w:rsidR="001A2306" w:rsidRPr="00925811" w14:paraId="0C6C3685" w14:textId="77777777" w:rsidTr="00A75C46">
        <w:trPr>
          <w:trHeight w:val="228"/>
        </w:trPr>
        <w:tc>
          <w:tcPr>
            <w:tcW w:w="0" w:type="dxa"/>
          </w:tcPr>
          <w:p w14:paraId="570ED44D" w14:textId="77777777" w:rsidR="001A2306" w:rsidRPr="00925811" w:rsidRDefault="001A2306" w:rsidP="001A2306">
            <w:r w:rsidRPr="00925811">
              <w:t>WMID</w:t>
            </w:r>
          </w:p>
        </w:tc>
        <w:tc>
          <w:tcPr>
            <w:tcW w:w="0" w:type="dxa"/>
            <w:vAlign w:val="bottom"/>
          </w:tcPr>
          <w:p w14:paraId="6EF37213" w14:textId="77777777" w:rsidR="001A2306" w:rsidRPr="00925811" w:rsidRDefault="001A2306" w:rsidP="001A2306">
            <w:r w:rsidRPr="00925811">
              <w:t>0.422</w:t>
            </w:r>
          </w:p>
        </w:tc>
      </w:tr>
      <w:tr w:rsidR="001A2306" w:rsidRPr="00925811" w14:paraId="002A6AF5" w14:textId="77777777" w:rsidTr="00A75C46">
        <w:trPr>
          <w:trHeight w:val="228"/>
        </w:trPr>
        <w:tc>
          <w:tcPr>
            <w:tcW w:w="0" w:type="dxa"/>
          </w:tcPr>
          <w:p w14:paraId="2E744A49" w14:textId="77777777" w:rsidR="001A2306" w:rsidRPr="00925811" w:rsidRDefault="001A2306" w:rsidP="001A2306">
            <w:r w:rsidRPr="00925811">
              <w:t>EMID</w:t>
            </w:r>
          </w:p>
        </w:tc>
        <w:tc>
          <w:tcPr>
            <w:tcW w:w="0" w:type="dxa"/>
            <w:vAlign w:val="bottom"/>
          </w:tcPr>
          <w:p w14:paraId="3E528E50" w14:textId="77777777" w:rsidR="001A2306" w:rsidRPr="00925811" w:rsidRDefault="001A2306" w:rsidP="001A2306">
            <w:r w:rsidRPr="00925811">
              <w:t>0.432</w:t>
            </w:r>
          </w:p>
        </w:tc>
      </w:tr>
      <w:tr w:rsidR="001A2306" w:rsidRPr="00925811" w14:paraId="3CBABD4D" w14:textId="77777777" w:rsidTr="00A75C46">
        <w:trPr>
          <w:trHeight w:val="228"/>
        </w:trPr>
        <w:tc>
          <w:tcPr>
            <w:tcW w:w="0" w:type="dxa"/>
          </w:tcPr>
          <w:p w14:paraId="7655EEF3" w14:textId="77777777" w:rsidR="001A2306" w:rsidRPr="00925811" w:rsidRDefault="001A2306" w:rsidP="001A2306">
            <w:r w:rsidRPr="00925811">
              <w:t>SWALES</w:t>
            </w:r>
          </w:p>
        </w:tc>
        <w:tc>
          <w:tcPr>
            <w:tcW w:w="0" w:type="dxa"/>
            <w:vAlign w:val="bottom"/>
          </w:tcPr>
          <w:p w14:paraId="59BCD817" w14:textId="77777777" w:rsidR="001A2306" w:rsidRPr="00925811" w:rsidRDefault="001A2306" w:rsidP="001A2306">
            <w:r w:rsidRPr="00925811">
              <w:t>0.216</w:t>
            </w:r>
          </w:p>
        </w:tc>
      </w:tr>
      <w:tr w:rsidR="001A2306" w:rsidRPr="00925811" w14:paraId="4CE34DEC" w14:textId="77777777" w:rsidTr="00A75C46">
        <w:trPr>
          <w:trHeight w:val="228"/>
        </w:trPr>
        <w:tc>
          <w:tcPr>
            <w:tcW w:w="0" w:type="dxa"/>
          </w:tcPr>
          <w:p w14:paraId="62FD0FBB" w14:textId="77777777" w:rsidR="001A2306" w:rsidRPr="00925811" w:rsidRDefault="001A2306" w:rsidP="001A2306">
            <w:r w:rsidRPr="00925811">
              <w:t>SWEST</w:t>
            </w:r>
          </w:p>
        </w:tc>
        <w:tc>
          <w:tcPr>
            <w:tcW w:w="0" w:type="dxa"/>
            <w:vAlign w:val="bottom"/>
          </w:tcPr>
          <w:p w14:paraId="21517431" w14:textId="77777777" w:rsidR="001A2306" w:rsidRPr="00925811" w:rsidRDefault="001A2306" w:rsidP="001A2306">
            <w:r w:rsidRPr="00925811">
              <w:t>0.328</w:t>
            </w:r>
          </w:p>
        </w:tc>
      </w:tr>
      <w:tr w:rsidR="001A2306" w:rsidRPr="00925811" w14:paraId="63FDC2EB" w14:textId="77777777" w:rsidTr="00A75C46">
        <w:trPr>
          <w:trHeight w:val="228"/>
        </w:trPr>
        <w:tc>
          <w:tcPr>
            <w:tcW w:w="0" w:type="dxa"/>
          </w:tcPr>
          <w:p w14:paraId="47313392" w14:textId="77777777" w:rsidR="001A2306" w:rsidRPr="00925811" w:rsidRDefault="001A2306" w:rsidP="001A2306">
            <w:r w:rsidRPr="00925811">
              <w:t>LPN</w:t>
            </w:r>
          </w:p>
        </w:tc>
        <w:tc>
          <w:tcPr>
            <w:tcW w:w="0" w:type="dxa"/>
            <w:vAlign w:val="bottom"/>
          </w:tcPr>
          <w:p w14:paraId="459443E7" w14:textId="77777777" w:rsidR="001A2306" w:rsidRPr="00925811" w:rsidRDefault="001A2306" w:rsidP="001A2306">
            <w:r w:rsidRPr="00925811">
              <w:t>0.284</w:t>
            </w:r>
          </w:p>
        </w:tc>
      </w:tr>
      <w:tr w:rsidR="001A2306" w:rsidRPr="00925811" w14:paraId="0C76555B" w14:textId="77777777" w:rsidTr="00A75C46">
        <w:trPr>
          <w:trHeight w:val="228"/>
        </w:trPr>
        <w:tc>
          <w:tcPr>
            <w:tcW w:w="0" w:type="dxa"/>
          </w:tcPr>
          <w:p w14:paraId="192B8E96" w14:textId="77777777" w:rsidR="001A2306" w:rsidRPr="00925811" w:rsidRDefault="001A2306" w:rsidP="001A2306">
            <w:r w:rsidRPr="00925811">
              <w:t>SPN</w:t>
            </w:r>
          </w:p>
        </w:tc>
        <w:tc>
          <w:tcPr>
            <w:tcW w:w="0" w:type="dxa"/>
            <w:vAlign w:val="bottom"/>
          </w:tcPr>
          <w:p w14:paraId="3709C278" w14:textId="77777777" w:rsidR="001A2306" w:rsidRPr="00925811" w:rsidRDefault="001A2306" w:rsidP="001A2306">
            <w:r w:rsidRPr="00925811">
              <w:t>0.294</w:t>
            </w:r>
          </w:p>
        </w:tc>
      </w:tr>
      <w:tr w:rsidR="001A2306" w:rsidRPr="00925811" w14:paraId="339540CA" w14:textId="77777777" w:rsidTr="00A75C46">
        <w:trPr>
          <w:trHeight w:val="228"/>
        </w:trPr>
        <w:tc>
          <w:tcPr>
            <w:tcW w:w="0" w:type="dxa"/>
          </w:tcPr>
          <w:p w14:paraId="32B53CC8" w14:textId="77777777" w:rsidR="001A2306" w:rsidRPr="00925811" w:rsidRDefault="001A2306" w:rsidP="001A2306">
            <w:r w:rsidRPr="00925811">
              <w:t>EPN</w:t>
            </w:r>
          </w:p>
        </w:tc>
        <w:tc>
          <w:tcPr>
            <w:tcW w:w="0" w:type="dxa"/>
            <w:vAlign w:val="bottom"/>
          </w:tcPr>
          <w:p w14:paraId="6DE98B63" w14:textId="77777777" w:rsidR="001A2306" w:rsidRPr="00925811" w:rsidRDefault="001A2306" w:rsidP="001A2306">
            <w:r w:rsidRPr="00925811">
              <w:t>0.458</w:t>
            </w:r>
          </w:p>
        </w:tc>
      </w:tr>
      <w:tr w:rsidR="001A2306" w:rsidRPr="00925811" w14:paraId="2643B054" w14:textId="77777777" w:rsidTr="00A75C46">
        <w:trPr>
          <w:trHeight w:val="228"/>
        </w:trPr>
        <w:tc>
          <w:tcPr>
            <w:tcW w:w="0" w:type="dxa"/>
          </w:tcPr>
          <w:p w14:paraId="7FE3478A" w14:textId="77777777" w:rsidR="001A2306" w:rsidRPr="00925811" w:rsidRDefault="001A2306" w:rsidP="001A2306">
            <w:r w:rsidRPr="00925811">
              <w:t>SPD</w:t>
            </w:r>
          </w:p>
        </w:tc>
        <w:tc>
          <w:tcPr>
            <w:tcW w:w="0" w:type="dxa"/>
            <w:vAlign w:val="bottom"/>
          </w:tcPr>
          <w:p w14:paraId="4D3C883F" w14:textId="77777777" w:rsidR="001A2306" w:rsidRPr="00925811" w:rsidRDefault="001A2306" w:rsidP="001A2306">
            <w:r w:rsidRPr="00925811">
              <w:t>0.311</w:t>
            </w:r>
          </w:p>
        </w:tc>
      </w:tr>
      <w:tr w:rsidR="001A2306" w:rsidRPr="00925811" w14:paraId="16E502BF" w14:textId="77777777" w:rsidTr="00A75C46">
        <w:trPr>
          <w:trHeight w:val="228"/>
        </w:trPr>
        <w:tc>
          <w:tcPr>
            <w:tcW w:w="0" w:type="dxa"/>
          </w:tcPr>
          <w:p w14:paraId="0DD05F62" w14:textId="77777777" w:rsidR="001A2306" w:rsidRPr="00925811" w:rsidRDefault="001A2306" w:rsidP="001A2306">
            <w:r w:rsidRPr="00925811">
              <w:t>SPMW</w:t>
            </w:r>
          </w:p>
        </w:tc>
        <w:tc>
          <w:tcPr>
            <w:tcW w:w="0" w:type="dxa"/>
            <w:vAlign w:val="bottom"/>
          </w:tcPr>
          <w:p w14:paraId="0DE7F66A" w14:textId="77777777" w:rsidR="001A2306" w:rsidRPr="00925811" w:rsidRDefault="001A2306" w:rsidP="001A2306">
            <w:r w:rsidRPr="00925811">
              <w:t>0.347</w:t>
            </w:r>
          </w:p>
        </w:tc>
      </w:tr>
      <w:tr w:rsidR="001A2306" w:rsidRPr="00925811" w14:paraId="19B09778" w14:textId="77777777" w:rsidTr="00A75C46">
        <w:trPr>
          <w:trHeight w:val="228"/>
        </w:trPr>
        <w:tc>
          <w:tcPr>
            <w:tcW w:w="0" w:type="dxa"/>
          </w:tcPr>
          <w:p w14:paraId="6AA722BD" w14:textId="77777777" w:rsidR="001A2306" w:rsidRPr="00925811" w:rsidRDefault="001A2306" w:rsidP="001A2306">
            <w:r w:rsidRPr="00925811">
              <w:t>SSEH</w:t>
            </w:r>
          </w:p>
        </w:tc>
        <w:tc>
          <w:tcPr>
            <w:tcW w:w="0" w:type="dxa"/>
            <w:vAlign w:val="bottom"/>
          </w:tcPr>
          <w:p w14:paraId="28ECA632" w14:textId="77777777" w:rsidR="001A2306" w:rsidRPr="00925811" w:rsidRDefault="001A2306" w:rsidP="001A2306">
            <w:r w:rsidRPr="00925811">
              <w:t>0.233</w:t>
            </w:r>
          </w:p>
        </w:tc>
      </w:tr>
      <w:tr w:rsidR="001A2306" w:rsidRPr="00925811" w14:paraId="374F7A49" w14:textId="77777777" w:rsidTr="00A75C46">
        <w:trPr>
          <w:trHeight w:val="228"/>
        </w:trPr>
        <w:tc>
          <w:tcPr>
            <w:tcW w:w="0" w:type="dxa"/>
          </w:tcPr>
          <w:p w14:paraId="26AF9F20" w14:textId="77777777" w:rsidR="001A2306" w:rsidRPr="00925811" w:rsidRDefault="001A2306" w:rsidP="001A2306">
            <w:r w:rsidRPr="00925811">
              <w:t>SSES</w:t>
            </w:r>
          </w:p>
        </w:tc>
        <w:tc>
          <w:tcPr>
            <w:tcW w:w="0" w:type="dxa"/>
            <w:vAlign w:val="bottom"/>
          </w:tcPr>
          <w:p w14:paraId="3A7861DF" w14:textId="77777777" w:rsidR="001A2306" w:rsidRPr="00925811" w:rsidRDefault="001A2306" w:rsidP="001A2306">
            <w:r w:rsidRPr="00925811">
              <w:t>0.438</w:t>
            </w:r>
          </w:p>
        </w:tc>
      </w:tr>
    </w:tbl>
    <w:p w14:paraId="7F1306ED" w14:textId="77777777" w:rsidR="001A2306" w:rsidRPr="00925811" w:rsidRDefault="001A2306" w:rsidP="001A2306">
      <w:pPr>
        <w:pStyle w:val="AppendixHeading"/>
      </w:pPr>
    </w:p>
    <w:p w14:paraId="17FDAC15" w14:textId="77777777" w:rsidR="001A2306" w:rsidRPr="00925811" w:rsidRDefault="001A2306" w:rsidP="001A2306">
      <w:pPr>
        <w:pStyle w:val="Caption"/>
      </w:pPr>
      <w:r w:rsidRPr="00925811">
        <w:t>Incentive rate for the LVSSA time to connect term (TCAI</w:t>
      </w:r>
      <w:r w:rsidRPr="00925811">
        <w:rPr>
          <w:rStyle w:val="Subscript"/>
        </w:rPr>
        <w:t>t</w:t>
      </w:r>
      <w:r w:rsidRPr="00925811">
        <w:t>) (£m)</w:t>
      </w:r>
    </w:p>
    <w:tbl>
      <w:tblPr>
        <w:tblStyle w:val="AppendixTable"/>
        <w:tblW w:w="2641" w:type="dxa"/>
        <w:tblLayout w:type="fixed"/>
        <w:tblLook w:val="04A0" w:firstRow="1" w:lastRow="0" w:firstColumn="1" w:lastColumn="0" w:noHBand="0" w:noVBand="1"/>
      </w:tblPr>
      <w:tblGrid>
        <w:gridCol w:w="1318"/>
        <w:gridCol w:w="1323"/>
      </w:tblGrid>
      <w:tr w:rsidR="001A2306" w:rsidRPr="00925811" w14:paraId="0126DE6E" w14:textId="77777777" w:rsidTr="00A75C46">
        <w:trPr>
          <w:cnfStyle w:val="100000000000" w:firstRow="1" w:lastRow="0" w:firstColumn="0" w:lastColumn="0" w:oddVBand="0" w:evenVBand="0" w:oddHBand="0" w:evenHBand="0" w:firstRowFirstColumn="0" w:firstRowLastColumn="0" w:lastRowFirstColumn="0" w:lastRowLastColumn="0"/>
          <w:trHeight w:val="312"/>
        </w:trPr>
        <w:tc>
          <w:tcPr>
            <w:tcW w:w="1318" w:type="dxa"/>
          </w:tcPr>
          <w:p w14:paraId="79BF7060" w14:textId="77777777" w:rsidR="001A2306" w:rsidRPr="00925811" w:rsidRDefault="001A2306" w:rsidP="001A2306">
            <w:r w:rsidRPr="00925811">
              <w:t>Licensee</w:t>
            </w:r>
          </w:p>
        </w:tc>
        <w:tc>
          <w:tcPr>
            <w:tcW w:w="1323" w:type="dxa"/>
          </w:tcPr>
          <w:p w14:paraId="40470F68" w14:textId="77777777" w:rsidR="001A2306" w:rsidRPr="00925811" w:rsidRDefault="001A2306" w:rsidP="001A2306">
            <w:r w:rsidRPr="00925811">
              <w:t>TCAI</w:t>
            </w:r>
            <w:r w:rsidRPr="00925811">
              <w:rPr>
                <w:rStyle w:val="Subscript"/>
              </w:rPr>
              <w:t>t</w:t>
            </w:r>
            <w:r w:rsidRPr="00925811">
              <w:t xml:space="preserve"> (£m)</w:t>
            </w:r>
          </w:p>
        </w:tc>
      </w:tr>
      <w:tr w:rsidR="001A2306" w:rsidRPr="00925811" w14:paraId="415760D1" w14:textId="77777777" w:rsidTr="00A75C46">
        <w:trPr>
          <w:trHeight w:val="312"/>
        </w:trPr>
        <w:tc>
          <w:tcPr>
            <w:tcW w:w="0" w:type="dxa"/>
          </w:tcPr>
          <w:p w14:paraId="4B2FC6AD" w14:textId="77777777" w:rsidR="001A2306" w:rsidRPr="00925811" w:rsidRDefault="001A2306" w:rsidP="001A2306">
            <w:r w:rsidRPr="00925811">
              <w:t>ENWL</w:t>
            </w:r>
          </w:p>
        </w:tc>
        <w:tc>
          <w:tcPr>
            <w:tcW w:w="0" w:type="dxa"/>
            <w:vAlign w:val="bottom"/>
          </w:tcPr>
          <w:p w14:paraId="02E5B4D7" w14:textId="77777777" w:rsidR="001A2306" w:rsidRPr="00925811" w:rsidRDefault="001A2306" w:rsidP="001A2306">
            <w:r w:rsidRPr="00925811">
              <w:t>0.03056</w:t>
            </w:r>
          </w:p>
        </w:tc>
      </w:tr>
      <w:tr w:rsidR="001A2306" w:rsidRPr="00925811" w14:paraId="60DFB871" w14:textId="77777777" w:rsidTr="00A75C46">
        <w:trPr>
          <w:trHeight w:val="312"/>
        </w:trPr>
        <w:tc>
          <w:tcPr>
            <w:tcW w:w="0" w:type="dxa"/>
          </w:tcPr>
          <w:p w14:paraId="5029FB0F" w14:textId="77777777" w:rsidR="001A2306" w:rsidRPr="00925811" w:rsidRDefault="001A2306" w:rsidP="001A2306">
            <w:r w:rsidRPr="00925811">
              <w:t>NPgN</w:t>
            </w:r>
          </w:p>
        </w:tc>
        <w:tc>
          <w:tcPr>
            <w:tcW w:w="0" w:type="dxa"/>
            <w:vAlign w:val="bottom"/>
          </w:tcPr>
          <w:p w14:paraId="759143B7" w14:textId="77777777" w:rsidR="001A2306" w:rsidRPr="00925811" w:rsidRDefault="001A2306" w:rsidP="001A2306">
            <w:r w:rsidRPr="00925811">
              <w:t>0.02271</w:t>
            </w:r>
          </w:p>
        </w:tc>
      </w:tr>
      <w:tr w:rsidR="001A2306" w:rsidRPr="00925811" w14:paraId="08393180" w14:textId="77777777" w:rsidTr="00A75C46">
        <w:trPr>
          <w:trHeight w:val="312"/>
        </w:trPr>
        <w:tc>
          <w:tcPr>
            <w:tcW w:w="0" w:type="dxa"/>
          </w:tcPr>
          <w:p w14:paraId="01B3B5B9" w14:textId="77777777" w:rsidR="001A2306" w:rsidRPr="00925811" w:rsidRDefault="001A2306" w:rsidP="001A2306">
            <w:r w:rsidRPr="00925811">
              <w:t>NPgY</w:t>
            </w:r>
          </w:p>
        </w:tc>
        <w:tc>
          <w:tcPr>
            <w:tcW w:w="0" w:type="dxa"/>
            <w:vAlign w:val="bottom"/>
          </w:tcPr>
          <w:p w14:paraId="664F388C" w14:textId="77777777" w:rsidR="001A2306" w:rsidRPr="00925811" w:rsidRDefault="001A2306" w:rsidP="001A2306">
            <w:r w:rsidRPr="00925811">
              <w:t>0.03131</w:t>
            </w:r>
          </w:p>
        </w:tc>
      </w:tr>
      <w:tr w:rsidR="001A2306" w:rsidRPr="00925811" w14:paraId="7744FC81" w14:textId="77777777" w:rsidTr="00A75C46">
        <w:trPr>
          <w:trHeight w:val="312"/>
        </w:trPr>
        <w:tc>
          <w:tcPr>
            <w:tcW w:w="0" w:type="dxa"/>
          </w:tcPr>
          <w:p w14:paraId="152CAF6E" w14:textId="77777777" w:rsidR="001A2306" w:rsidRPr="00925811" w:rsidRDefault="001A2306" w:rsidP="001A2306">
            <w:r w:rsidRPr="00925811">
              <w:t>WMID</w:t>
            </w:r>
          </w:p>
        </w:tc>
        <w:tc>
          <w:tcPr>
            <w:tcW w:w="0" w:type="dxa"/>
            <w:vAlign w:val="bottom"/>
          </w:tcPr>
          <w:p w14:paraId="6E52BDB7" w14:textId="77777777" w:rsidR="001A2306" w:rsidRPr="00925811" w:rsidRDefault="001A2306" w:rsidP="001A2306">
            <w:r w:rsidRPr="00925811">
              <w:t>0.03944</w:t>
            </w:r>
          </w:p>
        </w:tc>
      </w:tr>
      <w:tr w:rsidR="001A2306" w:rsidRPr="00925811" w14:paraId="50D465A6" w14:textId="77777777" w:rsidTr="00A75C46">
        <w:trPr>
          <w:trHeight w:val="312"/>
        </w:trPr>
        <w:tc>
          <w:tcPr>
            <w:tcW w:w="0" w:type="dxa"/>
          </w:tcPr>
          <w:p w14:paraId="2C97D7C7" w14:textId="77777777" w:rsidR="001A2306" w:rsidRPr="00925811" w:rsidRDefault="001A2306" w:rsidP="001A2306">
            <w:r w:rsidRPr="00925811">
              <w:t>EMID</w:t>
            </w:r>
          </w:p>
        </w:tc>
        <w:tc>
          <w:tcPr>
            <w:tcW w:w="0" w:type="dxa"/>
            <w:vAlign w:val="bottom"/>
          </w:tcPr>
          <w:p w14:paraId="583DAAF5" w14:textId="77777777" w:rsidR="001A2306" w:rsidRPr="00925811" w:rsidRDefault="001A2306" w:rsidP="001A2306">
            <w:r w:rsidRPr="00925811">
              <w:t>0.04037</w:t>
            </w:r>
          </w:p>
        </w:tc>
      </w:tr>
      <w:tr w:rsidR="001A2306" w:rsidRPr="00925811" w14:paraId="6EE63CB6" w14:textId="77777777" w:rsidTr="00A75C46">
        <w:trPr>
          <w:trHeight w:val="312"/>
        </w:trPr>
        <w:tc>
          <w:tcPr>
            <w:tcW w:w="0" w:type="dxa"/>
          </w:tcPr>
          <w:p w14:paraId="7F4C79AD" w14:textId="77777777" w:rsidR="001A2306" w:rsidRPr="00925811" w:rsidRDefault="001A2306" w:rsidP="001A2306">
            <w:r w:rsidRPr="00925811">
              <w:t>SWALES</w:t>
            </w:r>
          </w:p>
        </w:tc>
        <w:tc>
          <w:tcPr>
            <w:tcW w:w="0" w:type="dxa"/>
            <w:vAlign w:val="bottom"/>
          </w:tcPr>
          <w:p w14:paraId="33E4E306" w14:textId="77777777" w:rsidR="001A2306" w:rsidRPr="00925811" w:rsidRDefault="001A2306" w:rsidP="001A2306">
            <w:r w:rsidRPr="00925811">
              <w:t>0.02019</w:t>
            </w:r>
          </w:p>
        </w:tc>
      </w:tr>
      <w:tr w:rsidR="001A2306" w:rsidRPr="00925811" w14:paraId="6B74C5D9" w14:textId="77777777" w:rsidTr="00A75C46">
        <w:trPr>
          <w:trHeight w:val="312"/>
        </w:trPr>
        <w:tc>
          <w:tcPr>
            <w:tcW w:w="0" w:type="dxa"/>
          </w:tcPr>
          <w:p w14:paraId="11B402AA" w14:textId="77777777" w:rsidR="001A2306" w:rsidRPr="00925811" w:rsidRDefault="001A2306" w:rsidP="001A2306">
            <w:r w:rsidRPr="00925811">
              <w:t>SWEST</w:t>
            </w:r>
          </w:p>
        </w:tc>
        <w:tc>
          <w:tcPr>
            <w:tcW w:w="0" w:type="dxa"/>
            <w:vAlign w:val="bottom"/>
          </w:tcPr>
          <w:p w14:paraId="41D6E0A4" w14:textId="77777777" w:rsidR="001A2306" w:rsidRPr="00925811" w:rsidRDefault="001A2306" w:rsidP="001A2306">
            <w:r w:rsidRPr="00925811">
              <w:t>0.03065</w:t>
            </w:r>
          </w:p>
        </w:tc>
      </w:tr>
      <w:tr w:rsidR="001A2306" w:rsidRPr="00925811" w14:paraId="36091228" w14:textId="77777777" w:rsidTr="00A75C46">
        <w:trPr>
          <w:trHeight w:val="312"/>
        </w:trPr>
        <w:tc>
          <w:tcPr>
            <w:tcW w:w="0" w:type="dxa"/>
          </w:tcPr>
          <w:p w14:paraId="79D7009A" w14:textId="77777777" w:rsidR="001A2306" w:rsidRPr="00925811" w:rsidRDefault="001A2306" w:rsidP="001A2306">
            <w:r w:rsidRPr="00925811">
              <w:t>LPN</w:t>
            </w:r>
          </w:p>
        </w:tc>
        <w:tc>
          <w:tcPr>
            <w:tcW w:w="0" w:type="dxa"/>
            <w:vAlign w:val="bottom"/>
          </w:tcPr>
          <w:p w14:paraId="483F0E01" w14:textId="77777777" w:rsidR="001A2306" w:rsidRPr="00925811" w:rsidRDefault="001A2306" w:rsidP="001A2306">
            <w:r w:rsidRPr="00925811">
              <w:t>0.02654</w:t>
            </w:r>
          </w:p>
        </w:tc>
      </w:tr>
      <w:tr w:rsidR="001A2306" w:rsidRPr="00925811" w14:paraId="08765FAC" w14:textId="77777777" w:rsidTr="00A75C46">
        <w:trPr>
          <w:trHeight w:val="312"/>
        </w:trPr>
        <w:tc>
          <w:tcPr>
            <w:tcW w:w="0" w:type="dxa"/>
          </w:tcPr>
          <w:p w14:paraId="150A618D" w14:textId="77777777" w:rsidR="001A2306" w:rsidRPr="00925811" w:rsidRDefault="001A2306" w:rsidP="001A2306">
            <w:r w:rsidRPr="00925811">
              <w:t>SPN</w:t>
            </w:r>
          </w:p>
        </w:tc>
        <w:tc>
          <w:tcPr>
            <w:tcW w:w="0" w:type="dxa"/>
            <w:vAlign w:val="bottom"/>
          </w:tcPr>
          <w:p w14:paraId="4A4D099B" w14:textId="77777777" w:rsidR="001A2306" w:rsidRPr="00925811" w:rsidRDefault="001A2306" w:rsidP="001A2306">
            <w:r w:rsidRPr="00925811">
              <w:t>0.02748</w:t>
            </w:r>
          </w:p>
        </w:tc>
      </w:tr>
      <w:tr w:rsidR="001A2306" w:rsidRPr="00925811" w14:paraId="5763EAFB" w14:textId="77777777" w:rsidTr="00A75C46">
        <w:trPr>
          <w:trHeight w:val="312"/>
        </w:trPr>
        <w:tc>
          <w:tcPr>
            <w:tcW w:w="0" w:type="dxa"/>
          </w:tcPr>
          <w:p w14:paraId="4040ED3A" w14:textId="77777777" w:rsidR="001A2306" w:rsidRPr="00925811" w:rsidRDefault="001A2306" w:rsidP="001A2306">
            <w:r w:rsidRPr="00925811">
              <w:t>EPN</w:t>
            </w:r>
          </w:p>
        </w:tc>
        <w:tc>
          <w:tcPr>
            <w:tcW w:w="0" w:type="dxa"/>
            <w:vAlign w:val="bottom"/>
          </w:tcPr>
          <w:p w14:paraId="15D99633" w14:textId="77777777" w:rsidR="001A2306" w:rsidRPr="00925811" w:rsidRDefault="001A2306" w:rsidP="001A2306">
            <w:r w:rsidRPr="00925811">
              <w:t>0.04280</w:t>
            </w:r>
          </w:p>
        </w:tc>
      </w:tr>
      <w:tr w:rsidR="001A2306" w:rsidRPr="00925811" w14:paraId="149BEA66" w14:textId="77777777" w:rsidTr="00A75C46">
        <w:trPr>
          <w:trHeight w:val="312"/>
        </w:trPr>
        <w:tc>
          <w:tcPr>
            <w:tcW w:w="0" w:type="dxa"/>
          </w:tcPr>
          <w:p w14:paraId="2F3A91D3" w14:textId="77777777" w:rsidR="001A2306" w:rsidRPr="00925811" w:rsidRDefault="001A2306" w:rsidP="001A2306">
            <w:r w:rsidRPr="00925811">
              <w:t>SPD</w:t>
            </w:r>
          </w:p>
        </w:tc>
        <w:tc>
          <w:tcPr>
            <w:tcW w:w="0" w:type="dxa"/>
            <w:vAlign w:val="bottom"/>
          </w:tcPr>
          <w:p w14:paraId="74F9220B" w14:textId="77777777" w:rsidR="001A2306" w:rsidRPr="00925811" w:rsidRDefault="001A2306" w:rsidP="001A2306">
            <w:r w:rsidRPr="00925811">
              <w:t>0.02907</w:t>
            </w:r>
          </w:p>
        </w:tc>
      </w:tr>
      <w:tr w:rsidR="001A2306" w:rsidRPr="00925811" w14:paraId="6BAAE997" w14:textId="77777777" w:rsidTr="00A75C46">
        <w:trPr>
          <w:trHeight w:val="312"/>
        </w:trPr>
        <w:tc>
          <w:tcPr>
            <w:tcW w:w="0" w:type="dxa"/>
          </w:tcPr>
          <w:p w14:paraId="3C7BFBD5" w14:textId="77777777" w:rsidR="001A2306" w:rsidRPr="00925811" w:rsidRDefault="001A2306" w:rsidP="001A2306">
            <w:r w:rsidRPr="00925811">
              <w:t>SPMW</w:t>
            </w:r>
          </w:p>
        </w:tc>
        <w:tc>
          <w:tcPr>
            <w:tcW w:w="0" w:type="dxa"/>
            <w:vAlign w:val="bottom"/>
          </w:tcPr>
          <w:p w14:paraId="7B78FDBB" w14:textId="77777777" w:rsidR="001A2306" w:rsidRPr="00925811" w:rsidRDefault="001A2306" w:rsidP="001A2306">
            <w:r w:rsidRPr="00925811">
              <w:t>0.03243</w:t>
            </w:r>
          </w:p>
        </w:tc>
      </w:tr>
      <w:tr w:rsidR="001A2306" w:rsidRPr="00925811" w14:paraId="336A5A0B" w14:textId="77777777" w:rsidTr="00A75C46">
        <w:trPr>
          <w:trHeight w:val="312"/>
        </w:trPr>
        <w:tc>
          <w:tcPr>
            <w:tcW w:w="0" w:type="dxa"/>
          </w:tcPr>
          <w:p w14:paraId="16D02D09" w14:textId="77777777" w:rsidR="001A2306" w:rsidRPr="00925811" w:rsidRDefault="001A2306" w:rsidP="001A2306">
            <w:r w:rsidRPr="00925811">
              <w:t>SSEH</w:t>
            </w:r>
          </w:p>
        </w:tc>
        <w:tc>
          <w:tcPr>
            <w:tcW w:w="0" w:type="dxa"/>
            <w:vAlign w:val="bottom"/>
          </w:tcPr>
          <w:p w14:paraId="4B5C6A64" w14:textId="77777777" w:rsidR="001A2306" w:rsidRPr="00925811" w:rsidRDefault="001A2306" w:rsidP="001A2306">
            <w:r w:rsidRPr="00925811">
              <w:t>0.02178</w:t>
            </w:r>
          </w:p>
        </w:tc>
      </w:tr>
      <w:tr w:rsidR="001A2306" w:rsidRPr="00925811" w14:paraId="6E076182" w14:textId="77777777" w:rsidTr="00A75C46">
        <w:trPr>
          <w:trHeight w:val="312"/>
        </w:trPr>
        <w:tc>
          <w:tcPr>
            <w:tcW w:w="0" w:type="dxa"/>
          </w:tcPr>
          <w:p w14:paraId="120D1810" w14:textId="77777777" w:rsidR="001A2306" w:rsidRPr="00925811" w:rsidRDefault="001A2306" w:rsidP="001A2306">
            <w:r w:rsidRPr="00925811">
              <w:t>SSES</w:t>
            </w:r>
          </w:p>
        </w:tc>
        <w:tc>
          <w:tcPr>
            <w:tcW w:w="0" w:type="dxa"/>
            <w:vAlign w:val="bottom"/>
          </w:tcPr>
          <w:p w14:paraId="1B60DCE8" w14:textId="77777777" w:rsidR="001A2306" w:rsidRPr="00925811" w:rsidRDefault="001A2306" w:rsidP="001A2306">
            <w:r w:rsidRPr="00925811">
              <w:t>0.04093</w:t>
            </w:r>
          </w:p>
        </w:tc>
      </w:tr>
    </w:tbl>
    <w:p w14:paraId="2C349F08" w14:textId="77777777" w:rsidR="001A2306" w:rsidRPr="00925811" w:rsidRDefault="001A2306" w:rsidP="001A2306">
      <w:pPr>
        <w:pStyle w:val="AppendixHeading"/>
      </w:pPr>
    </w:p>
    <w:p w14:paraId="79C5B179" w14:textId="77777777" w:rsidR="001A2306" w:rsidRPr="00925811" w:rsidRDefault="001A2306" w:rsidP="001A2306">
      <w:pPr>
        <w:pStyle w:val="Caption"/>
      </w:pPr>
      <w:r w:rsidRPr="00925811">
        <w:t>Maximum revenue exposure adjustment for the LVSSB time to connect term (TCBRE</w:t>
      </w:r>
      <w:r w:rsidRPr="00925811">
        <w:rPr>
          <w:rStyle w:val="Subscript"/>
        </w:rPr>
        <w:t>t</w:t>
      </w:r>
      <w:r w:rsidRPr="00925811">
        <w:t>) (£m)</w:t>
      </w:r>
    </w:p>
    <w:tbl>
      <w:tblPr>
        <w:tblStyle w:val="AppendixTable"/>
        <w:tblW w:w="2573" w:type="dxa"/>
        <w:tblLayout w:type="fixed"/>
        <w:tblLook w:val="04A0" w:firstRow="1" w:lastRow="0" w:firstColumn="1" w:lastColumn="0" w:noHBand="0" w:noVBand="1"/>
      </w:tblPr>
      <w:tblGrid>
        <w:gridCol w:w="1284"/>
        <w:gridCol w:w="1289"/>
      </w:tblGrid>
      <w:tr w:rsidR="001A2306" w:rsidRPr="00925811" w14:paraId="3B5BB028" w14:textId="77777777" w:rsidTr="00A75C46">
        <w:trPr>
          <w:cnfStyle w:val="100000000000" w:firstRow="1" w:lastRow="0" w:firstColumn="0" w:lastColumn="0" w:oddVBand="0" w:evenVBand="0" w:oddHBand="0" w:evenHBand="0" w:firstRowFirstColumn="0" w:firstRowLastColumn="0" w:lastRowFirstColumn="0" w:lastRowLastColumn="0"/>
          <w:trHeight w:val="228"/>
        </w:trPr>
        <w:tc>
          <w:tcPr>
            <w:tcW w:w="1284" w:type="dxa"/>
          </w:tcPr>
          <w:p w14:paraId="3036584F" w14:textId="77777777" w:rsidR="001A2306" w:rsidRPr="00925811" w:rsidRDefault="001A2306" w:rsidP="001A2306">
            <w:r w:rsidRPr="00925811">
              <w:t>Licensee</w:t>
            </w:r>
          </w:p>
        </w:tc>
        <w:tc>
          <w:tcPr>
            <w:tcW w:w="1289" w:type="dxa"/>
          </w:tcPr>
          <w:p w14:paraId="2FE69129" w14:textId="77777777" w:rsidR="001A2306" w:rsidRPr="00925811" w:rsidRDefault="001A2306" w:rsidP="001A2306">
            <w:r w:rsidRPr="00925811">
              <w:t>TCBRE</w:t>
            </w:r>
            <w:r w:rsidRPr="00925811">
              <w:rPr>
                <w:rStyle w:val="Subscript"/>
              </w:rPr>
              <w:t>t</w:t>
            </w:r>
            <w:r w:rsidRPr="00925811">
              <w:t xml:space="preserve"> (£m)</w:t>
            </w:r>
          </w:p>
        </w:tc>
      </w:tr>
      <w:tr w:rsidR="001A2306" w:rsidRPr="00925811" w14:paraId="3BACF23C" w14:textId="77777777" w:rsidTr="00A75C46">
        <w:trPr>
          <w:trHeight w:val="228"/>
        </w:trPr>
        <w:tc>
          <w:tcPr>
            <w:tcW w:w="0" w:type="dxa"/>
          </w:tcPr>
          <w:p w14:paraId="4781B557" w14:textId="77777777" w:rsidR="001A2306" w:rsidRPr="00925811" w:rsidRDefault="001A2306" w:rsidP="001A2306">
            <w:r w:rsidRPr="00925811">
              <w:t>ENWL</w:t>
            </w:r>
          </w:p>
        </w:tc>
        <w:tc>
          <w:tcPr>
            <w:tcW w:w="0" w:type="dxa"/>
            <w:vAlign w:val="bottom"/>
          </w:tcPr>
          <w:p w14:paraId="56169708" w14:textId="77777777" w:rsidR="001A2306" w:rsidRPr="00925811" w:rsidRDefault="001A2306" w:rsidP="001A2306">
            <w:r w:rsidRPr="00925811">
              <w:t>0.327</w:t>
            </w:r>
          </w:p>
        </w:tc>
      </w:tr>
      <w:tr w:rsidR="001A2306" w:rsidRPr="00925811" w14:paraId="59C3D6CB" w14:textId="77777777" w:rsidTr="00A75C46">
        <w:trPr>
          <w:trHeight w:val="228"/>
        </w:trPr>
        <w:tc>
          <w:tcPr>
            <w:tcW w:w="0" w:type="dxa"/>
          </w:tcPr>
          <w:p w14:paraId="74D5C9F3" w14:textId="77777777" w:rsidR="001A2306" w:rsidRPr="00925811" w:rsidRDefault="001A2306" w:rsidP="001A2306">
            <w:r w:rsidRPr="00925811">
              <w:t>NPgN</w:t>
            </w:r>
          </w:p>
        </w:tc>
        <w:tc>
          <w:tcPr>
            <w:tcW w:w="0" w:type="dxa"/>
            <w:vAlign w:val="bottom"/>
          </w:tcPr>
          <w:p w14:paraId="48B16D88" w14:textId="77777777" w:rsidR="001A2306" w:rsidRPr="00925811" w:rsidRDefault="001A2306" w:rsidP="001A2306">
            <w:r w:rsidRPr="00925811">
              <w:t>0.243</w:t>
            </w:r>
          </w:p>
        </w:tc>
      </w:tr>
      <w:tr w:rsidR="001A2306" w:rsidRPr="00925811" w14:paraId="68E13FB9" w14:textId="77777777" w:rsidTr="00A75C46">
        <w:trPr>
          <w:trHeight w:val="228"/>
        </w:trPr>
        <w:tc>
          <w:tcPr>
            <w:tcW w:w="0" w:type="dxa"/>
          </w:tcPr>
          <w:p w14:paraId="49140229" w14:textId="77777777" w:rsidR="001A2306" w:rsidRPr="00925811" w:rsidRDefault="001A2306" w:rsidP="001A2306">
            <w:r w:rsidRPr="00925811">
              <w:t>NPgY</w:t>
            </w:r>
          </w:p>
        </w:tc>
        <w:tc>
          <w:tcPr>
            <w:tcW w:w="0" w:type="dxa"/>
            <w:vAlign w:val="bottom"/>
          </w:tcPr>
          <w:p w14:paraId="1FA3C5A0" w14:textId="77777777" w:rsidR="001A2306" w:rsidRPr="00925811" w:rsidRDefault="001A2306" w:rsidP="001A2306">
            <w:r w:rsidRPr="00925811">
              <w:t>0.335</w:t>
            </w:r>
          </w:p>
        </w:tc>
      </w:tr>
      <w:tr w:rsidR="001A2306" w:rsidRPr="00925811" w14:paraId="5DE277A6" w14:textId="77777777" w:rsidTr="00A75C46">
        <w:trPr>
          <w:trHeight w:val="228"/>
        </w:trPr>
        <w:tc>
          <w:tcPr>
            <w:tcW w:w="0" w:type="dxa"/>
          </w:tcPr>
          <w:p w14:paraId="245689AE" w14:textId="77777777" w:rsidR="001A2306" w:rsidRPr="00925811" w:rsidRDefault="001A2306" w:rsidP="001A2306">
            <w:r w:rsidRPr="00925811">
              <w:t>WMID</w:t>
            </w:r>
          </w:p>
        </w:tc>
        <w:tc>
          <w:tcPr>
            <w:tcW w:w="0" w:type="dxa"/>
            <w:vAlign w:val="bottom"/>
          </w:tcPr>
          <w:p w14:paraId="26EC9A26" w14:textId="77777777" w:rsidR="001A2306" w:rsidRPr="00925811" w:rsidRDefault="001A2306" w:rsidP="001A2306">
            <w:r w:rsidRPr="00925811">
              <w:t>0.422</w:t>
            </w:r>
          </w:p>
        </w:tc>
      </w:tr>
      <w:tr w:rsidR="001A2306" w:rsidRPr="00925811" w14:paraId="60E8879A" w14:textId="77777777" w:rsidTr="00A75C46">
        <w:trPr>
          <w:trHeight w:val="228"/>
        </w:trPr>
        <w:tc>
          <w:tcPr>
            <w:tcW w:w="0" w:type="dxa"/>
          </w:tcPr>
          <w:p w14:paraId="5414FEF5" w14:textId="77777777" w:rsidR="001A2306" w:rsidRPr="00925811" w:rsidRDefault="001A2306" w:rsidP="001A2306">
            <w:r w:rsidRPr="00925811">
              <w:t>EMID</w:t>
            </w:r>
          </w:p>
        </w:tc>
        <w:tc>
          <w:tcPr>
            <w:tcW w:w="0" w:type="dxa"/>
            <w:vAlign w:val="bottom"/>
          </w:tcPr>
          <w:p w14:paraId="4485ED2C" w14:textId="77777777" w:rsidR="001A2306" w:rsidRPr="00925811" w:rsidRDefault="001A2306" w:rsidP="001A2306">
            <w:r w:rsidRPr="00925811">
              <w:t>0.432</w:t>
            </w:r>
          </w:p>
        </w:tc>
      </w:tr>
      <w:tr w:rsidR="001A2306" w:rsidRPr="00925811" w14:paraId="29445101" w14:textId="77777777" w:rsidTr="00A75C46">
        <w:trPr>
          <w:trHeight w:val="228"/>
        </w:trPr>
        <w:tc>
          <w:tcPr>
            <w:tcW w:w="0" w:type="dxa"/>
          </w:tcPr>
          <w:p w14:paraId="53A6F7E2" w14:textId="77777777" w:rsidR="001A2306" w:rsidRPr="00925811" w:rsidRDefault="001A2306" w:rsidP="001A2306">
            <w:r w:rsidRPr="00925811">
              <w:t>SWALES</w:t>
            </w:r>
          </w:p>
        </w:tc>
        <w:tc>
          <w:tcPr>
            <w:tcW w:w="0" w:type="dxa"/>
            <w:vAlign w:val="bottom"/>
          </w:tcPr>
          <w:p w14:paraId="47808A3E" w14:textId="77777777" w:rsidR="001A2306" w:rsidRPr="00925811" w:rsidRDefault="001A2306" w:rsidP="001A2306">
            <w:r w:rsidRPr="00925811">
              <w:t>0.216</w:t>
            </w:r>
          </w:p>
        </w:tc>
      </w:tr>
      <w:tr w:rsidR="001A2306" w:rsidRPr="00925811" w14:paraId="2A76C036" w14:textId="77777777" w:rsidTr="00A75C46">
        <w:trPr>
          <w:trHeight w:val="228"/>
        </w:trPr>
        <w:tc>
          <w:tcPr>
            <w:tcW w:w="0" w:type="dxa"/>
          </w:tcPr>
          <w:p w14:paraId="3CE45D18" w14:textId="77777777" w:rsidR="001A2306" w:rsidRPr="00925811" w:rsidRDefault="001A2306" w:rsidP="001A2306">
            <w:r w:rsidRPr="00925811">
              <w:t>SWEST</w:t>
            </w:r>
          </w:p>
        </w:tc>
        <w:tc>
          <w:tcPr>
            <w:tcW w:w="0" w:type="dxa"/>
            <w:vAlign w:val="bottom"/>
          </w:tcPr>
          <w:p w14:paraId="1FD4315F" w14:textId="77777777" w:rsidR="001A2306" w:rsidRPr="00925811" w:rsidRDefault="001A2306" w:rsidP="001A2306">
            <w:r w:rsidRPr="00925811">
              <w:t>0.328</w:t>
            </w:r>
          </w:p>
        </w:tc>
      </w:tr>
      <w:tr w:rsidR="001A2306" w:rsidRPr="00925811" w14:paraId="1C7D0D43" w14:textId="77777777" w:rsidTr="00A75C46">
        <w:trPr>
          <w:trHeight w:val="228"/>
        </w:trPr>
        <w:tc>
          <w:tcPr>
            <w:tcW w:w="0" w:type="dxa"/>
          </w:tcPr>
          <w:p w14:paraId="28B8A206" w14:textId="77777777" w:rsidR="001A2306" w:rsidRPr="00925811" w:rsidRDefault="001A2306" w:rsidP="001A2306">
            <w:r w:rsidRPr="00925811">
              <w:t>LPN</w:t>
            </w:r>
          </w:p>
        </w:tc>
        <w:tc>
          <w:tcPr>
            <w:tcW w:w="0" w:type="dxa"/>
            <w:vAlign w:val="bottom"/>
          </w:tcPr>
          <w:p w14:paraId="4E2C81D1" w14:textId="77777777" w:rsidR="001A2306" w:rsidRPr="00925811" w:rsidRDefault="001A2306" w:rsidP="001A2306">
            <w:r w:rsidRPr="00925811">
              <w:t>0.284</w:t>
            </w:r>
          </w:p>
        </w:tc>
      </w:tr>
      <w:tr w:rsidR="001A2306" w:rsidRPr="00925811" w14:paraId="42E65398" w14:textId="77777777" w:rsidTr="00A75C46">
        <w:trPr>
          <w:trHeight w:val="228"/>
        </w:trPr>
        <w:tc>
          <w:tcPr>
            <w:tcW w:w="0" w:type="dxa"/>
          </w:tcPr>
          <w:p w14:paraId="0472911F" w14:textId="77777777" w:rsidR="001A2306" w:rsidRPr="00925811" w:rsidRDefault="001A2306" w:rsidP="001A2306">
            <w:r w:rsidRPr="00925811">
              <w:t>SPN</w:t>
            </w:r>
          </w:p>
        </w:tc>
        <w:tc>
          <w:tcPr>
            <w:tcW w:w="0" w:type="dxa"/>
            <w:vAlign w:val="bottom"/>
          </w:tcPr>
          <w:p w14:paraId="3A35F434" w14:textId="77777777" w:rsidR="001A2306" w:rsidRPr="00925811" w:rsidRDefault="001A2306" w:rsidP="001A2306">
            <w:r w:rsidRPr="00925811">
              <w:t>0.294</w:t>
            </w:r>
          </w:p>
        </w:tc>
      </w:tr>
      <w:tr w:rsidR="001A2306" w:rsidRPr="00925811" w14:paraId="21D92CA8" w14:textId="77777777" w:rsidTr="00A75C46">
        <w:trPr>
          <w:trHeight w:val="228"/>
        </w:trPr>
        <w:tc>
          <w:tcPr>
            <w:tcW w:w="0" w:type="dxa"/>
          </w:tcPr>
          <w:p w14:paraId="1921CCDB" w14:textId="77777777" w:rsidR="001A2306" w:rsidRPr="00925811" w:rsidRDefault="001A2306" w:rsidP="001A2306">
            <w:r w:rsidRPr="00925811">
              <w:t>EPN</w:t>
            </w:r>
          </w:p>
        </w:tc>
        <w:tc>
          <w:tcPr>
            <w:tcW w:w="0" w:type="dxa"/>
            <w:vAlign w:val="bottom"/>
          </w:tcPr>
          <w:p w14:paraId="40BCB0D8" w14:textId="77777777" w:rsidR="001A2306" w:rsidRPr="00925811" w:rsidRDefault="001A2306" w:rsidP="001A2306">
            <w:r w:rsidRPr="00925811">
              <w:t>0.458</w:t>
            </w:r>
          </w:p>
        </w:tc>
      </w:tr>
      <w:tr w:rsidR="001A2306" w:rsidRPr="00925811" w14:paraId="534FE8E7" w14:textId="77777777" w:rsidTr="00A75C46">
        <w:trPr>
          <w:trHeight w:val="228"/>
        </w:trPr>
        <w:tc>
          <w:tcPr>
            <w:tcW w:w="0" w:type="dxa"/>
          </w:tcPr>
          <w:p w14:paraId="2392E8DF" w14:textId="77777777" w:rsidR="001A2306" w:rsidRPr="00925811" w:rsidRDefault="001A2306" w:rsidP="001A2306">
            <w:r w:rsidRPr="00925811">
              <w:t>SPD</w:t>
            </w:r>
          </w:p>
        </w:tc>
        <w:tc>
          <w:tcPr>
            <w:tcW w:w="0" w:type="dxa"/>
            <w:vAlign w:val="bottom"/>
          </w:tcPr>
          <w:p w14:paraId="55FC838F" w14:textId="77777777" w:rsidR="001A2306" w:rsidRPr="00925811" w:rsidRDefault="001A2306" w:rsidP="001A2306">
            <w:r w:rsidRPr="00925811">
              <w:t>0.311</w:t>
            </w:r>
          </w:p>
        </w:tc>
      </w:tr>
      <w:tr w:rsidR="001A2306" w:rsidRPr="00925811" w14:paraId="3286B0EC" w14:textId="77777777" w:rsidTr="00A75C46">
        <w:trPr>
          <w:trHeight w:val="228"/>
        </w:trPr>
        <w:tc>
          <w:tcPr>
            <w:tcW w:w="0" w:type="dxa"/>
          </w:tcPr>
          <w:p w14:paraId="3BA6CB99" w14:textId="77777777" w:rsidR="001A2306" w:rsidRPr="00925811" w:rsidRDefault="001A2306" w:rsidP="001A2306">
            <w:r w:rsidRPr="00925811">
              <w:t>SPMW</w:t>
            </w:r>
          </w:p>
        </w:tc>
        <w:tc>
          <w:tcPr>
            <w:tcW w:w="0" w:type="dxa"/>
            <w:vAlign w:val="bottom"/>
          </w:tcPr>
          <w:p w14:paraId="08DD72B8" w14:textId="77777777" w:rsidR="001A2306" w:rsidRPr="00925811" w:rsidRDefault="001A2306" w:rsidP="001A2306">
            <w:r w:rsidRPr="00925811">
              <w:t>0.347</w:t>
            </w:r>
          </w:p>
        </w:tc>
      </w:tr>
      <w:tr w:rsidR="001A2306" w:rsidRPr="00925811" w14:paraId="52873EE6" w14:textId="77777777" w:rsidTr="00A75C46">
        <w:trPr>
          <w:trHeight w:val="228"/>
        </w:trPr>
        <w:tc>
          <w:tcPr>
            <w:tcW w:w="0" w:type="dxa"/>
          </w:tcPr>
          <w:p w14:paraId="743E0A6C" w14:textId="77777777" w:rsidR="001A2306" w:rsidRPr="00925811" w:rsidRDefault="001A2306" w:rsidP="001A2306">
            <w:r w:rsidRPr="00925811">
              <w:t>SSEH</w:t>
            </w:r>
          </w:p>
        </w:tc>
        <w:tc>
          <w:tcPr>
            <w:tcW w:w="0" w:type="dxa"/>
            <w:vAlign w:val="bottom"/>
          </w:tcPr>
          <w:p w14:paraId="0B22D663" w14:textId="77777777" w:rsidR="001A2306" w:rsidRPr="00925811" w:rsidRDefault="001A2306" w:rsidP="001A2306">
            <w:r w:rsidRPr="00925811">
              <w:t>0.233</w:t>
            </w:r>
          </w:p>
        </w:tc>
      </w:tr>
      <w:tr w:rsidR="001A2306" w:rsidRPr="00925811" w14:paraId="58C931B1" w14:textId="77777777" w:rsidTr="00A75C46">
        <w:trPr>
          <w:trHeight w:val="228"/>
        </w:trPr>
        <w:tc>
          <w:tcPr>
            <w:tcW w:w="0" w:type="dxa"/>
          </w:tcPr>
          <w:p w14:paraId="2984DA78" w14:textId="77777777" w:rsidR="001A2306" w:rsidRPr="00925811" w:rsidRDefault="001A2306" w:rsidP="001A2306">
            <w:r w:rsidRPr="00925811">
              <w:t>SSES</w:t>
            </w:r>
          </w:p>
        </w:tc>
        <w:tc>
          <w:tcPr>
            <w:tcW w:w="0" w:type="dxa"/>
            <w:vAlign w:val="bottom"/>
          </w:tcPr>
          <w:p w14:paraId="68BDEA0F" w14:textId="77777777" w:rsidR="001A2306" w:rsidRPr="00925811" w:rsidRDefault="001A2306" w:rsidP="001A2306">
            <w:r w:rsidRPr="00925811">
              <w:t>0.438</w:t>
            </w:r>
          </w:p>
        </w:tc>
      </w:tr>
    </w:tbl>
    <w:p w14:paraId="398430E3" w14:textId="77777777" w:rsidR="001A2306" w:rsidRPr="00925811" w:rsidRDefault="001A2306" w:rsidP="001A2306"/>
    <w:p w14:paraId="1F544949" w14:textId="77777777" w:rsidR="001A2306" w:rsidRPr="00925811" w:rsidRDefault="001A2306" w:rsidP="001A2306">
      <w:pPr>
        <w:pStyle w:val="AppendixHeading"/>
      </w:pPr>
    </w:p>
    <w:p w14:paraId="7F8C40AB" w14:textId="77777777" w:rsidR="001A2306" w:rsidRPr="00925811" w:rsidRDefault="001A2306" w:rsidP="001A2306">
      <w:pPr>
        <w:pStyle w:val="Caption"/>
      </w:pPr>
      <w:r w:rsidRPr="00925811">
        <w:t>Incentive rate for the LVSSB time to connect term (TCBI</w:t>
      </w:r>
      <w:r w:rsidRPr="00925811">
        <w:rPr>
          <w:rStyle w:val="Subscript"/>
        </w:rPr>
        <w:t>t</w:t>
      </w:r>
      <w:r w:rsidRPr="00925811">
        <w:t>) (£m)</w:t>
      </w:r>
    </w:p>
    <w:tbl>
      <w:tblPr>
        <w:tblStyle w:val="AppendixTable"/>
        <w:tblW w:w="2559" w:type="dxa"/>
        <w:tblLayout w:type="fixed"/>
        <w:tblLook w:val="04A0" w:firstRow="1" w:lastRow="0" w:firstColumn="1" w:lastColumn="0" w:noHBand="0" w:noVBand="1"/>
      </w:tblPr>
      <w:tblGrid>
        <w:gridCol w:w="1277"/>
        <w:gridCol w:w="1282"/>
      </w:tblGrid>
      <w:tr w:rsidR="001A2306" w:rsidRPr="00925811" w14:paraId="24570066" w14:textId="77777777" w:rsidTr="00A75C46">
        <w:trPr>
          <w:cnfStyle w:val="100000000000" w:firstRow="1" w:lastRow="0" w:firstColumn="0" w:lastColumn="0" w:oddVBand="0" w:evenVBand="0" w:oddHBand="0" w:evenHBand="0" w:firstRowFirstColumn="0" w:firstRowLastColumn="0" w:lastRowFirstColumn="0" w:lastRowLastColumn="0"/>
          <w:trHeight w:val="264"/>
        </w:trPr>
        <w:tc>
          <w:tcPr>
            <w:tcW w:w="1277" w:type="dxa"/>
          </w:tcPr>
          <w:p w14:paraId="4299E771" w14:textId="77777777" w:rsidR="001A2306" w:rsidRPr="00925811" w:rsidRDefault="001A2306" w:rsidP="001A2306">
            <w:r w:rsidRPr="00925811">
              <w:t>Licensee</w:t>
            </w:r>
          </w:p>
        </w:tc>
        <w:tc>
          <w:tcPr>
            <w:tcW w:w="1282" w:type="dxa"/>
          </w:tcPr>
          <w:p w14:paraId="2550B5B1" w14:textId="77777777" w:rsidR="001A2306" w:rsidRPr="00925811" w:rsidRDefault="001A2306" w:rsidP="001A2306">
            <w:r w:rsidRPr="00925811">
              <w:t>TCBI</w:t>
            </w:r>
            <w:r w:rsidRPr="00925811">
              <w:rPr>
                <w:rStyle w:val="Subscript"/>
              </w:rPr>
              <w:t>t</w:t>
            </w:r>
            <w:r w:rsidRPr="00925811">
              <w:t xml:space="preserve"> (£m)</w:t>
            </w:r>
          </w:p>
        </w:tc>
      </w:tr>
      <w:tr w:rsidR="001A2306" w:rsidRPr="00925811" w14:paraId="7D2C18B1" w14:textId="77777777" w:rsidTr="00A75C46">
        <w:trPr>
          <w:trHeight w:val="264"/>
        </w:trPr>
        <w:tc>
          <w:tcPr>
            <w:tcW w:w="0" w:type="dxa"/>
          </w:tcPr>
          <w:p w14:paraId="38B70C44" w14:textId="77777777" w:rsidR="001A2306" w:rsidRPr="00925811" w:rsidRDefault="001A2306" w:rsidP="001A2306">
            <w:r w:rsidRPr="00925811">
              <w:t>ENWL</w:t>
            </w:r>
          </w:p>
        </w:tc>
        <w:tc>
          <w:tcPr>
            <w:tcW w:w="0" w:type="dxa"/>
            <w:vAlign w:val="bottom"/>
          </w:tcPr>
          <w:p w14:paraId="615E63EB" w14:textId="77777777" w:rsidR="001A2306" w:rsidRPr="00925811" w:rsidRDefault="001A2306" w:rsidP="001A2306">
            <w:r w:rsidRPr="00925811">
              <w:t>0.02460</w:t>
            </w:r>
          </w:p>
        </w:tc>
      </w:tr>
      <w:tr w:rsidR="001A2306" w:rsidRPr="00925811" w14:paraId="50904101" w14:textId="77777777" w:rsidTr="00A75C46">
        <w:trPr>
          <w:trHeight w:val="264"/>
        </w:trPr>
        <w:tc>
          <w:tcPr>
            <w:tcW w:w="0" w:type="dxa"/>
          </w:tcPr>
          <w:p w14:paraId="1FBC34D7" w14:textId="77777777" w:rsidR="001A2306" w:rsidRPr="00925811" w:rsidRDefault="001A2306" w:rsidP="001A2306">
            <w:r w:rsidRPr="00925811">
              <w:t>NPgN</w:t>
            </w:r>
          </w:p>
        </w:tc>
        <w:tc>
          <w:tcPr>
            <w:tcW w:w="0" w:type="dxa"/>
            <w:vAlign w:val="bottom"/>
          </w:tcPr>
          <w:p w14:paraId="1243DD5F" w14:textId="77777777" w:rsidR="001A2306" w:rsidRPr="00925811" w:rsidRDefault="001A2306" w:rsidP="001A2306">
            <w:r w:rsidRPr="00925811">
              <w:t>0.01828</w:t>
            </w:r>
          </w:p>
        </w:tc>
      </w:tr>
      <w:tr w:rsidR="001A2306" w:rsidRPr="00925811" w14:paraId="4AF0863D" w14:textId="77777777" w:rsidTr="00A75C46">
        <w:trPr>
          <w:trHeight w:val="264"/>
        </w:trPr>
        <w:tc>
          <w:tcPr>
            <w:tcW w:w="0" w:type="dxa"/>
          </w:tcPr>
          <w:p w14:paraId="491AA5BE" w14:textId="77777777" w:rsidR="001A2306" w:rsidRPr="00925811" w:rsidRDefault="001A2306" w:rsidP="001A2306">
            <w:r w:rsidRPr="00925811">
              <w:t>NPgY</w:t>
            </w:r>
          </w:p>
        </w:tc>
        <w:tc>
          <w:tcPr>
            <w:tcW w:w="0" w:type="dxa"/>
            <w:vAlign w:val="bottom"/>
          </w:tcPr>
          <w:p w14:paraId="1E5556D2" w14:textId="77777777" w:rsidR="001A2306" w:rsidRPr="00925811" w:rsidRDefault="001A2306" w:rsidP="001A2306">
            <w:r w:rsidRPr="00925811">
              <w:t>0.02521</w:t>
            </w:r>
          </w:p>
        </w:tc>
      </w:tr>
      <w:tr w:rsidR="001A2306" w:rsidRPr="00925811" w14:paraId="6153797A" w14:textId="77777777" w:rsidTr="00A75C46">
        <w:trPr>
          <w:trHeight w:val="264"/>
        </w:trPr>
        <w:tc>
          <w:tcPr>
            <w:tcW w:w="0" w:type="dxa"/>
          </w:tcPr>
          <w:p w14:paraId="085AA4BC" w14:textId="77777777" w:rsidR="001A2306" w:rsidRPr="00925811" w:rsidRDefault="001A2306" w:rsidP="001A2306">
            <w:r w:rsidRPr="00925811">
              <w:t>WMID</w:t>
            </w:r>
          </w:p>
        </w:tc>
        <w:tc>
          <w:tcPr>
            <w:tcW w:w="0" w:type="dxa"/>
            <w:vAlign w:val="bottom"/>
          </w:tcPr>
          <w:p w14:paraId="186E7A38" w14:textId="77777777" w:rsidR="001A2306" w:rsidRPr="00925811" w:rsidRDefault="001A2306" w:rsidP="001A2306">
            <w:r w:rsidRPr="00925811">
              <w:t>0.03175</w:t>
            </w:r>
          </w:p>
        </w:tc>
      </w:tr>
      <w:tr w:rsidR="001A2306" w:rsidRPr="00925811" w14:paraId="28DDD715" w14:textId="77777777" w:rsidTr="00A75C46">
        <w:trPr>
          <w:trHeight w:val="264"/>
        </w:trPr>
        <w:tc>
          <w:tcPr>
            <w:tcW w:w="0" w:type="dxa"/>
          </w:tcPr>
          <w:p w14:paraId="5A6833EE" w14:textId="77777777" w:rsidR="001A2306" w:rsidRPr="00925811" w:rsidRDefault="001A2306" w:rsidP="001A2306">
            <w:r w:rsidRPr="00925811">
              <w:t>EMID</w:t>
            </w:r>
          </w:p>
        </w:tc>
        <w:tc>
          <w:tcPr>
            <w:tcW w:w="0" w:type="dxa"/>
            <w:vAlign w:val="bottom"/>
          </w:tcPr>
          <w:p w14:paraId="6A9D1FE7" w14:textId="77777777" w:rsidR="001A2306" w:rsidRPr="00925811" w:rsidRDefault="001A2306" w:rsidP="001A2306">
            <w:r w:rsidRPr="00925811">
              <w:t>0.03251</w:t>
            </w:r>
          </w:p>
        </w:tc>
      </w:tr>
      <w:tr w:rsidR="001A2306" w:rsidRPr="00925811" w14:paraId="40FDDE09" w14:textId="77777777" w:rsidTr="00A75C46">
        <w:trPr>
          <w:trHeight w:val="264"/>
        </w:trPr>
        <w:tc>
          <w:tcPr>
            <w:tcW w:w="0" w:type="dxa"/>
          </w:tcPr>
          <w:p w14:paraId="61910543" w14:textId="77777777" w:rsidR="001A2306" w:rsidRPr="00925811" w:rsidRDefault="001A2306" w:rsidP="001A2306">
            <w:r w:rsidRPr="00925811">
              <w:t>SWALES</w:t>
            </w:r>
          </w:p>
        </w:tc>
        <w:tc>
          <w:tcPr>
            <w:tcW w:w="0" w:type="dxa"/>
            <w:vAlign w:val="bottom"/>
          </w:tcPr>
          <w:p w14:paraId="1383C3DE" w14:textId="77777777" w:rsidR="001A2306" w:rsidRPr="00925811" w:rsidRDefault="001A2306" w:rsidP="001A2306">
            <w:r w:rsidRPr="00925811">
              <w:t>0.01625</w:t>
            </w:r>
          </w:p>
        </w:tc>
      </w:tr>
      <w:tr w:rsidR="001A2306" w:rsidRPr="00925811" w14:paraId="2CA59F94" w14:textId="77777777" w:rsidTr="00A75C46">
        <w:trPr>
          <w:trHeight w:val="264"/>
        </w:trPr>
        <w:tc>
          <w:tcPr>
            <w:tcW w:w="0" w:type="dxa"/>
          </w:tcPr>
          <w:p w14:paraId="663BD68F" w14:textId="77777777" w:rsidR="001A2306" w:rsidRPr="00925811" w:rsidRDefault="001A2306" w:rsidP="001A2306">
            <w:r w:rsidRPr="00925811">
              <w:t>SWEST</w:t>
            </w:r>
          </w:p>
        </w:tc>
        <w:tc>
          <w:tcPr>
            <w:tcW w:w="0" w:type="dxa"/>
            <w:vAlign w:val="bottom"/>
          </w:tcPr>
          <w:p w14:paraId="20A31D3E" w14:textId="77777777" w:rsidR="001A2306" w:rsidRPr="00925811" w:rsidRDefault="001A2306" w:rsidP="001A2306">
            <w:r w:rsidRPr="00925811">
              <w:t>0.02468</w:t>
            </w:r>
          </w:p>
        </w:tc>
      </w:tr>
      <w:tr w:rsidR="001A2306" w:rsidRPr="00925811" w14:paraId="05A7A11D" w14:textId="77777777" w:rsidTr="00A75C46">
        <w:trPr>
          <w:trHeight w:val="264"/>
        </w:trPr>
        <w:tc>
          <w:tcPr>
            <w:tcW w:w="0" w:type="dxa"/>
          </w:tcPr>
          <w:p w14:paraId="68E7B240" w14:textId="77777777" w:rsidR="001A2306" w:rsidRPr="00925811" w:rsidRDefault="001A2306" w:rsidP="001A2306">
            <w:r w:rsidRPr="00925811">
              <w:t>LPN</w:t>
            </w:r>
          </w:p>
        </w:tc>
        <w:tc>
          <w:tcPr>
            <w:tcW w:w="0" w:type="dxa"/>
            <w:vAlign w:val="bottom"/>
          </w:tcPr>
          <w:p w14:paraId="1BAE3804" w14:textId="77777777" w:rsidR="001A2306" w:rsidRPr="00925811" w:rsidRDefault="001A2306" w:rsidP="001A2306">
            <w:r w:rsidRPr="00925811">
              <w:t>0.02137</w:t>
            </w:r>
          </w:p>
        </w:tc>
      </w:tr>
      <w:tr w:rsidR="001A2306" w:rsidRPr="00925811" w14:paraId="5B4369E8" w14:textId="77777777" w:rsidTr="00A75C46">
        <w:trPr>
          <w:trHeight w:val="264"/>
        </w:trPr>
        <w:tc>
          <w:tcPr>
            <w:tcW w:w="0" w:type="dxa"/>
          </w:tcPr>
          <w:p w14:paraId="0ADC76BB" w14:textId="77777777" w:rsidR="001A2306" w:rsidRPr="00925811" w:rsidRDefault="001A2306" w:rsidP="001A2306">
            <w:r w:rsidRPr="00925811">
              <w:t>SPN</w:t>
            </w:r>
          </w:p>
        </w:tc>
        <w:tc>
          <w:tcPr>
            <w:tcW w:w="0" w:type="dxa"/>
            <w:vAlign w:val="bottom"/>
          </w:tcPr>
          <w:p w14:paraId="46C3A951" w14:textId="77777777" w:rsidR="001A2306" w:rsidRPr="00925811" w:rsidRDefault="001A2306" w:rsidP="001A2306">
            <w:r w:rsidRPr="00925811">
              <w:t>0.02212</w:t>
            </w:r>
          </w:p>
        </w:tc>
      </w:tr>
      <w:tr w:rsidR="001A2306" w:rsidRPr="00925811" w14:paraId="41B73B9C" w14:textId="77777777" w:rsidTr="00A75C46">
        <w:trPr>
          <w:trHeight w:val="264"/>
        </w:trPr>
        <w:tc>
          <w:tcPr>
            <w:tcW w:w="0" w:type="dxa"/>
          </w:tcPr>
          <w:p w14:paraId="4442CF2F" w14:textId="77777777" w:rsidR="001A2306" w:rsidRPr="00925811" w:rsidRDefault="001A2306" w:rsidP="001A2306">
            <w:r w:rsidRPr="00925811">
              <w:t>EPN</w:t>
            </w:r>
          </w:p>
        </w:tc>
        <w:tc>
          <w:tcPr>
            <w:tcW w:w="0" w:type="dxa"/>
            <w:vAlign w:val="bottom"/>
          </w:tcPr>
          <w:p w14:paraId="5213191C" w14:textId="77777777" w:rsidR="001A2306" w:rsidRPr="00925811" w:rsidRDefault="001A2306" w:rsidP="001A2306">
            <w:r w:rsidRPr="00925811">
              <w:t>0.03446</w:t>
            </w:r>
          </w:p>
        </w:tc>
      </w:tr>
      <w:tr w:rsidR="001A2306" w:rsidRPr="00925811" w14:paraId="1CD770A5" w14:textId="77777777" w:rsidTr="00A75C46">
        <w:trPr>
          <w:trHeight w:val="264"/>
        </w:trPr>
        <w:tc>
          <w:tcPr>
            <w:tcW w:w="0" w:type="dxa"/>
          </w:tcPr>
          <w:p w14:paraId="2D76B3DA" w14:textId="77777777" w:rsidR="001A2306" w:rsidRPr="00925811" w:rsidRDefault="001A2306" w:rsidP="001A2306">
            <w:r w:rsidRPr="00925811">
              <w:t>SPD</w:t>
            </w:r>
          </w:p>
        </w:tc>
        <w:tc>
          <w:tcPr>
            <w:tcW w:w="0" w:type="dxa"/>
            <w:vAlign w:val="bottom"/>
          </w:tcPr>
          <w:p w14:paraId="3DDE866A" w14:textId="77777777" w:rsidR="001A2306" w:rsidRPr="00925811" w:rsidRDefault="001A2306" w:rsidP="001A2306">
            <w:r w:rsidRPr="00925811">
              <w:t>0.02340</w:t>
            </w:r>
          </w:p>
        </w:tc>
      </w:tr>
      <w:tr w:rsidR="001A2306" w:rsidRPr="00925811" w14:paraId="19DD2860" w14:textId="77777777" w:rsidTr="00A75C46">
        <w:trPr>
          <w:trHeight w:val="264"/>
        </w:trPr>
        <w:tc>
          <w:tcPr>
            <w:tcW w:w="0" w:type="dxa"/>
          </w:tcPr>
          <w:p w14:paraId="10091F25" w14:textId="77777777" w:rsidR="001A2306" w:rsidRPr="00925811" w:rsidRDefault="001A2306" w:rsidP="001A2306">
            <w:r w:rsidRPr="00925811">
              <w:t>SPMW</w:t>
            </w:r>
          </w:p>
        </w:tc>
        <w:tc>
          <w:tcPr>
            <w:tcW w:w="0" w:type="dxa"/>
            <w:vAlign w:val="bottom"/>
          </w:tcPr>
          <w:p w14:paraId="48FC8091" w14:textId="77777777" w:rsidR="001A2306" w:rsidRPr="00925811" w:rsidRDefault="001A2306" w:rsidP="001A2306">
            <w:r w:rsidRPr="00925811">
              <w:t>0.02611</w:t>
            </w:r>
          </w:p>
        </w:tc>
      </w:tr>
      <w:tr w:rsidR="001A2306" w:rsidRPr="00925811" w14:paraId="1250C7EA" w14:textId="77777777" w:rsidTr="00A75C46">
        <w:trPr>
          <w:trHeight w:val="264"/>
        </w:trPr>
        <w:tc>
          <w:tcPr>
            <w:tcW w:w="0" w:type="dxa"/>
          </w:tcPr>
          <w:p w14:paraId="54629B5A" w14:textId="77777777" w:rsidR="001A2306" w:rsidRPr="00925811" w:rsidRDefault="001A2306" w:rsidP="001A2306">
            <w:r w:rsidRPr="00925811">
              <w:t>SSEH</w:t>
            </w:r>
          </w:p>
        </w:tc>
        <w:tc>
          <w:tcPr>
            <w:tcW w:w="0" w:type="dxa"/>
            <w:vAlign w:val="bottom"/>
          </w:tcPr>
          <w:p w14:paraId="65EEB98A" w14:textId="77777777" w:rsidR="001A2306" w:rsidRPr="00925811" w:rsidRDefault="001A2306" w:rsidP="001A2306">
            <w:r w:rsidRPr="00925811">
              <w:t>0.01753</w:t>
            </w:r>
          </w:p>
        </w:tc>
      </w:tr>
      <w:tr w:rsidR="001A2306" w:rsidRPr="00925811" w14:paraId="14243212" w14:textId="77777777" w:rsidTr="00A75C46">
        <w:trPr>
          <w:trHeight w:val="264"/>
        </w:trPr>
        <w:tc>
          <w:tcPr>
            <w:tcW w:w="0" w:type="dxa"/>
          </w:tcPr>
          <w:p w14:paraId="40121B3F" w14:textId="77777777" w:rsidR="001A2306" w:rsidRPr="00925811" w:rsidRDefault="001A2306" w:rsidP="001A2306">
            <w:r w:rsidRPr="00925811">
              <w:t>SSES</w:t>
            </w:r>
          </w:p>
        </w:tc>
        <w:tc>
          <w:tcPr>
            <w:tcW w:w="0" w:type="dxa"/>
            <w:vAlign w:val="bottom"/>
          </w:tcPr>
          <w:p w14:paraId="11AC256B" w14:textId="77777777" w:rsidR="001A2306" w:rsidRPr="00925811" w:rsidRDefault="001A2306" w:rsidP="001A2306">
            <w:r w:rsidRPr="00925811">
              <w:t>0.03296</w:t>
            </w:r>
          </w:p>
        </w:tc>
      </w:tr>
    </w:tbl>
    <w:p w14:paraId="4BA198DB" w14:textId="77777777" w:rsidR="001A2306" w:rsidRPr="00925811" w:rsidRDefault="001A2306" w:rsidP="001A2306">
      <w:pPr>
        <w:pStyle w:val="Heading2"/>
      </w:pPr>
      <w:bookmarkStart w:id="234" w:name="_Toc115252653"/>
      <w:bookmarkStart w:id="235" w:name="_Toc121736130"/>
      <w:bookmarkStart w:id="236" w:name="_Toc126074415"/>
      <w:r w:rsidRPr="00925811">
        <w:t>Broad measure of customer service output delivery incentive (BMCS</w:t>
      </w:r>
      <w:r w:rsidRPr="00925811">
        <w:rPr>
          <w:rStyle w:val="Subscript"/>
        </w:rPr>
        <w:t>t</w:t>
      </w:r>
      <w:r w:rsidRPr="00925811">
        <w:t>)</w:t>
      </w:r>
      <w:bookmarkEnd w:id="234"/>
      <w:bookmarkEnd w:id="235"/>
      <w:bookmarkEnd w:id="236"/>
    </w:p>
    <w:p w14:paraId="1171EBDE" w14:textId="77777777" w:rsidR="001A2306" w:rsidRPr="00925811" w:rsidRDefault="001A2306" w:rsidP="00925811">
      <w:pPr>
        <w:pStyle w:val="Heading3nonumbering"/>
      </w:pPr>
      <w:r w:rsidRPr="00925811">
        <w:t>Introduction</w:t>
      </w:r>
    </w:p>
    <w:p w14:paraId="5A72631D" w14:textId="77777777" w:rsidR="001A2306" w:rsidRPr="00925811" w:rsidRDefault="001A2306" w:rsidP="001A2306">
      <w:pPr>
        <w:pStyle w:val="NumberedNormal"/>
      </w:pPr>
      <w:r w:rsidRPr="00925811">
        <w:t>The purpose of this condition is to calculate the term BMCS</w:t>
      </w:r>
      <w:r w:rsidRPr="00925811">
        <w:rPr>
          <w:rStyle w:val="Subscript"/>
        </w:rPr>
        <w:t>t</w:t>
      </w:r>
      <w:r w:rsidRPr="00925811">
        <w:t xml:space="preserve"> (the broad measure of customer service output delivery incentive term). This contributes to the calculation of the term ODI</w:t>
      </w:r>
      <w:r w:rsidRPr="00925811">
        <w:rPr>
          <w:rStyle w:val="Subscript"/>
        </w:rPr>
        <w:t>t</w:t>
      </w:r>
      <w:r w:rsidRPr="00925811">
        <w:t xml:space="preserve"> (the output delivery incentives term), which in turn feeds into Calculated Revenue in Special Condition 2.1 (Revenue restriction).</w:t>
      </w:r>
    </w:p>
    <w:p w14:paraId="7151239A" w14:textId="77777777" w:rsidR="001A2306" w:rsidRPr="00925811" w:rsidRDefault="001A2306" w:rsidP="001A2306">
      <w:pPr>
        <w:pStyle w:val="NumberedNormal"/>
      </w:pPr>
      <w:r w:rsidRPr="00925811">
        <w:t xml:space="preserve">The effect of this condition is to reward or penalise the licensee </w:t>
      </w:r>
      <w:bookmarkStart w:id="237" w:name="_Hlk114677723"/>
      <w:r w:rsidRPr="00925811">
        <w:t>in relation to its performance under the broad measure of customer service output delivery incentive, where such performance falls above or below the deadband.</w:t>
      </w:r>
    </w:p>
    <w:bookmarkEnd w:id="237"/>
    <w:p w14:paraId="50CFC381" w14:textId="77777777" w:rsidR="001A2306" w:rsidRPr="00925811" w:rsidRDefault="001A2306" w:rsidP="001A2306">
      <w:pPr>
        <w:pStyle w:val="Heading3"/>
      </w:pPr>
      <w:r w:rsidRPr="00925811">
        <w:t>Formula for calculating the broad measure of customer service output delivery incentive term (BMCS</w:t>
      </w:r>
      <w:r w:rsidRPr="00925811">
        <w:rPr>
          <w:rStyle w:val="Subscript"/>
        </w:rPr>
        <w:t>t</w:t>
      </w:r>
      <w:r w:rsidRPr="00925811">
        <w:t>)</w:t>
      </w:r>
    </w:p>
    <w:p w14:paraId="4D8C0FBE" w14:textId="77777777" w:rsidR="001A2306" w:rsidRPr="00925811" w:rsidRDefault="001A2306" w:rsidP="001A2306">
      <w:pPr>
        <w:pStyle w:val="NumberedNormal"/>
      </w:pPr>
      <w:r w:rsidRPr="00925811">
        <w:t>The value of BMCS</w:t>
      </w:r>
      <w:r w:rsidRPr="00925811">
        <w:rPr>
          <w:rStyle w:val="Subscript"/>
        </w:rPr>
        <w:t>t</w:t>
      </w:r>
      <w:r w:rsidRPr="00925811">
        <w:t xml:space="preserve"> is derived in accordance with the following formula:</w:t>
      </w:r>
    </w:p>
    <w:p w14:paraId="1144CABC" w14:textId="77777777" w:rsidR="001A2306" w:rsidRPr="00925811" w:rsidRDefault="00883AC9" w:rsidP="001A2306">
      <w:pPr>
        <w:pStyle w:val="FormulaDefinitions"/>
      </w:pPr>
      <m:oMathPara>
        <m:oMath>
          <m:sSub>
            <m:sSubPr>
              <m:ctrlPr>
                <w:rPr>
                  <w:rFonts w:ascii="Cambria Math" w:hAnsi="Cambria Math"/>
                </w:rPr>
              </m:ctrlPr>
            </m:sSubPr>
            <m:e>
              <m:r>
                <w:rPr>
                  <w:rFonts w:ascii="Cambria Math" w:hAnsi="Cambria Math"/>
                </w:rPr>
                <m:t>BMCS</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CSA</m:t>
              </m:r>
            </m:e>
            <m:sub>
              <m:r>
                <w:rPr>
                  <w:rFonts w:ascii="Cambria Math" w:hAnsi="Cambria Math"/>
                </w:rPr>
                <m:t>t</m:t>
              </m:r>
            </m:sub>
          </m:sSub>
          <m:r>
            <m:rPr>
              <m:sty m:val="p"/>
            </m:rPr>
            <w:rPr>
              <w:rFonts w:ascii="Cambria Math" w:hAnsi="Cambria Math"/>
            </w:rPr>
            <m:t>+</m:t>
          </m:r>
          <m:r>
            <w:rPr>
              <w:rFonts w:ascii="Cambria Math" w:hAnsi="Cambria Math"/>
            </w:rPr>
            <m:t>CSBt</m:t>
          </m:r>
          <m:r>
            <m:rPr>
              <m:sty m:val="p"/>
            </m:rPr>
            <w:rPr>
              <w:rFonts w:ascii="Cambria Math" w:hAnsi="Cambria Math"/>
            </w:rPr>
            <m:t>+</m:t>
          </m:r>
          <m:r>
            <w:rPr>
              <w:rFonts w:ascii="Cambria Math" w:hAnsi="Cambria Math"/>
            </w:rPr>
            <m:t>CSCt</m:t>
          </m:r>
          <m:r>
            <m:rPr>
              <m:sty m:val="p"/>
            </m:rPr>
            <w:rPr>
              <w:rFonts w:ascii="Cambria Math" w:hAnsi="Cambria Math"/>
            </w:rPr>
            <m:t xml:space="preserve">+ </m:t>
          </m:r>
          <m:sSub>
            <m:sSubPr>
              <m:ctrlPr>
                <w:rPr>
                  <w:rFonts w:ascii="Cambria Math" w:hAnsi="Cambria Math"/>
                </w:rPr>
              </m:ctrlPr>
            </m:sSubPr>
            <m:e>
              <m:r>
                <w:rPr>
                  <w:rFonts w:ascii="Cambria Math" w:hAnsi="Cambria Math"/>
                </w:rPr>
                <m:t>CM</m:t>
              </m:r>
            </m:e>
            <m:sub>
              <m:r>
                <w:rPr>
                  <w:rFonts w:ascii="Cambria Math" w:hAnsi="Cambria Math"/>
                </w:rPr>
                <m:t>t</m:t>
              </m:r>
            </m:sub>
          </m:sSub>
        </m:oMath>
      </m:oMathPara>
    </w:p>
    <w:p w14:paraId="1722588E" w14:textId="77777777" w:rsidR="001A2306" w:rsidRPr="00925811" w:rsidRDefault="001A2306" w:rsidP="001A2306">
      <w:pPr>
        <w:pStyle w:val="FormulaDefinitions"/>
      </w:pPr>
      <w:r w:rsidRPr="00925811">
        <w:t>where:</w:t>
      </w:r>
    </w:p>
    <w:tbl>
      <w:tblPr>
        <w:tblStyle w:val="TableGridLight"/>
        <w:tblW w:w="8251" w:type="dxa"/>
        <w:tblLayout w:type="fixed"/>
        <w:tblLook w:val="04A0" w:firstRow="1" w:lastRow="0" w:firstColumn="1" w:lastColumn="0" w:noHBand="0" w:noVBand="1"/>
      </w:tblPr>
      <w:tblGrid>
        <w:gridCol w:w="1158"/>
        <w:gridCol w:w="7093"/>
      </w:tblGrid>
      <w:tr w:rsidR="001A2306" w:rsidRPr="00925811" w14:paraId="760C721B" w14:textId="77777777" w:rsidTr="00A75C46">
        <w:trPr>
          <w:cnfStyle w:val="100000000000" w:firstRow="1" w:lastRow="0" w:firstColumn="0" w:lastColumn="0" w:oddVBand="0" w:evenVBand="0" w:oddHBand="0" w:evenHBand="0" w:firstRowFirstColumn="0" w:firstRowLastColumn="0" w:lastRowFirstColumn="0" w:lastRowLastColumn="0"/>
          <w:trHeight w:val="432"/>
        </w:trPr>
        <w:tc>
          <w:tcPr>
            <w:cnfStyle w:val="001000000000" w:firstRow="0" w:lastRow="0" w:firstColumn="1" w:lastColumn="0" w:oddVBand="0" w:evenVBand="0" w:oddHBand="0" w:evenHBand="0" w:firstRowFirstColumn="0" w:firstRowLastColumn="0" w:lastRowFirstColumn="0" w:lastRowLastColumn="0"/>
            <w:tcW w:w="1158" w:type="dxa"/>
          </w:tcPr>
          <w:p w14:paraId="1BABF34A" w14:textId="77777777" w:rsidR="001A2306" w:rsidRPr="00925811" w:rsidRDefault="001A2306" w:rsidP="001A2306">
            <w:r w:rsidRPr="00925811">
              <w:t>CSA</w:t>
            </w:r>
            <w:r w:rsidRPr="00925811">
              <w:rPr>
                <w:rStyle w:val="Subscript"/>
              </w:rPr>
              <w:t>t</w:t>
            </w:r>
          </w:p>
        </w:tc>
        <w:tc>
          <w:tcPr>
            <w:tcW w:w="7093" w:type="dxa"/>
          </w:tcPr>
          <w:p w14:paraId="2EA11E19" w14:textId="77777777" w:rsidR="001A2306" w:rsidRPr="00925811" w:rsidRDefault="001A2306" w:rsidP="001A2306">
            <w:pPr>
              <w:cnfStyle w:val="100000000000" w:firstRow="1" w:lastRow="0" w:firstColumn="0" w:lastColumn="0" w:oddVBand="0" w:evenVBand="0" w:oddHBand="0" w:evenHBand="0" w:firstRowFirstColumn="0" w:firstRowLastColumn="0" w:lastRowFirstColumn="0" w:lastRowLastColumn="0"/>
            </w:pPr>
            <w:r w:rsidRPr="00925811">
              <w:t>means the supply interruptions customer satisfaction term and is derived in accordance with Part B;</w:t>
            </w:r>
          </w:p>
        </w:tc>
      </w:tr>
      <w:tr w:rsidR="001A2306" w:rsidRPr="00925811" w14:paraId="60216368" w14:textId="77777777" w:rsidTr="00A75C46">
        <w:trPr>
          <w:trHeight w:val="432"/>
        </w:trPr>
        <w:tc>
          <w:tcPr>
            <w:cnfStyle w:val="001000000000" w:firstRow="0" w:lastRow="0" w:firstColumn="1" w:lastColumn="0" w:oddVBand="0" w:evenVBand="0" w:oddHBand="0" w:evenHBand="0" w:firstRowFirstColumn="0" w:firstRowLastColumn="0" w:lastRowFirstColumn="0" w:lastRowLastColumn="0"/>
            <w:tcW w:w="1158" w:type="dxa"/>
          </w:tcPr>
          <w:p w14:paraId="56826B85" w14:textId="77777777" w:rsidR="001A2306" w:rsidRPr="00925811" w:rsidRDefault="001A2306" w:rsidP="001A2306">
            <w:r w:rsidRPr="00925811">
              <w:t>CSB</w:t>
            </w:r>
            <w:r w:rsidRPr="00925811">
              <w:rPr>
                <w:rStyle w:val="Subscript"/>
              </w:rPr>
              <w:t>t</w:t>
            </w:r>
          </w:p>
        </w:tc>
        <w:tc>
          <w:tcPr>
            <w:tcW w:w="7093" w:type="dxa"/>
          </w:tcPr>
          <w:p w14:paraId="6463B4F1"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 xml:space="preserve">means the connections customer satisfaction term and is derived in accordance with Part C; </w:t>
            </w:r>
          </w:p>
        </w:tc>
      </w:tr>
      <w:tr w:rsidR="001A2306" w:rsidRPr="00925811" w14:paraId="2A8BAA40" w14:textId="77777777" w:rsidTr="00A75C46">
        <w:trPr>
          <w:trHeight w:val="432"/>
        </w:trPr>
        <w:tc>
          <w:tcPr>
            <w:cnfStyle w:val="001000000000" w:firstRow="0" w:lastRow="0" w:firstColumn="1" w:lastColumn="0" w:oddVBand="0" w:evenVBand="0" w:oddHBand="0" w:evenHBand="0" w:firstRowFirstColumn="0" w:firstRowLastColumn="0" w:lastRowFirstColumn="0" w:lastRowLastColumn="0"/>
            <w:tcW w:w="1158" w:type="dxa"/>
          </w:tcPr>
          <w:p w14:paraId="7BEF6F29" w14:textId="77777777" w:rsidR="001A2306" w:rsidRPr="00925811" w:rsidRDefault="001A2306" w:rsidP="001A2306">
            <w:r w:rsidRPr="00925811">
              <w:t>CSC</w:t>
            </w:r>
            <w:r w:rsidRPr="00925811">
              <w:rPr>
                <w:rStyle w:val="Subscript"/>
              </w:rPr>
              <w:t>t</w:t>
            </w:r>
          </w:p>
        </w:tc>
        <w:tc>
          <w:tcPr>
            <w:tcW w:w="7093" w:type="dxa"/>
          </w:tcPr>
          <w:p w14:paraId="2B8864B1"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means the general enquiries customer satisfaction term and is derived in accordance with Part D; and</w:t>
            </w:r>
          </w:p>
        </w:tc>
      </w:tr>
      <w:tr w:rsidR="001A2306" w:rsidRPr="00925811" w14:paraId="45F6858A" w14:textId="77777777" w:rsidTr="00A75C46">
        <w:trPr>
          <w:trHeight w:val="470"/>
        </w:trPr>
        <w:tc>
          <w:tcPr>
            <w:cnfStyle w:val="001000000000" w:firstRow="0" w:lastRow="0" w:firstColumn="1" w:lastColumn="0" w:oddVBand="0" w:evenVBand="0" w:oddHBand="0" w:evenHBand="0" w:firstRowFirstColumn="0" w:firstRowLastColumn="0" w:lastRowFirstColumn="0" w:lastRowLastColumn="0"/>
            <w:tcW w:w="1158" w:type="dxa"/>
          </w:tcPr>
          <w:p w14:paraId="4B0F2BD2" w14:textId="77777777" w:rsidR="001A2306" w:rsidRPr="00925811" w:rsidRDefault="001A2306" w:rsidP="001A2306">
            <w:r w:rsidRPr="00925811">
              <w:t>CM</w:t>
            </w:r>
            <w:r w:rsidRPr="00925811">
              <w:rPr>
                <w:rStyle w:val="Subscript"/>
              </w:rPr>
              <w:t>t</w:t>
            </w:r>
          </w:p>
        </w:tc>
        <w:tc>
          <w:tcPr>
            <w:tcW w:w="7093" w:type="dxa"/>
          </w:tcPr>
          <w:p w14:paraId="2010F793"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means the Complaints Metric term and is derived in accordance with Part E.</w:t>
            </w:r>
          </w:p>
        </w:tc>
      </w:tr>
    </w:tbl>
    <w:p w14:paraId="1D6DCF62" w14:textId="77777777" w:rsidR="001A2306" w:rsidRPr="00925811" w:rsidRDefault="001A2306" w:rsidP="001A2306">
      <w:pPr>
        <w:pStyle w:val="Heading3"/>
      </w:pPr>
      <w:r w:rsidRPr="00925811">
        <w:t>Formulae for calculating the supply interruptions customer satisfaction term (CSA</w:t>
      </w:r>
      <w:r w:rsidRPr="00925811">
        <w:rPr>
          <w:rStyle w:val="Subscript"/>
        </w:rPr>
        <w:t>t</w:t>
      </w:r>
      <w:r w:rsidRPr="00925811">
        <w:t>)</w:t>
      </w:r>
    </w:p>
    <w:p w14:paraId="18B9AAAF" w14:textId="77777777" w:rsidR="001A2306" w:rsidRPr="00925811" w:rsidRDefault="001A2306" w:rsidP="001A2306">
      <w:pPr>
        <w:pStyle w:val="NumberedNormal"/>
      </w:pPr>
      <w:r w:rsidRPr="00925811">
        <w:t>The value of CSA</w:t>
      </w:r>
      <w:r w:rsidRPr="00925811">
        <w:rPr>
          <w:rStyle w:val="Subscript"/>
        </w:rPr>
        <w:t>t</w:t>
      </w:r>
      <w:r w:rsidRPr="00925811">
        <w:t xml:space="preserve"> is derived in accordance with the following formulae: </w:t>
      </w:r>
    </w:p>
    <w:p w14:paraId="25D5CB60" w14:textId="77777777" w:rsidR="001A2306" w:rsidRPr="00925811" w:rsidRDefault="001A2306" w:rsidP="001A2306">
      <w:pPr>
        <w:pStyle w:val="FormulaDefinitions"/>
      </w:pPr>
      <m:oMath>
        <m:r>
          <m:rPr>
            <m:sty m:val="p"/>
          </m:rPr>
          <w:rPr>
            <w:rFonts w:ascii="Cambria Math" w:hAnsi="Cambria Math"/>
          </w:rPr>
          <m:t xml:space="preserve">If  </m:t>
        </m:r>
        <m:sSub>
          <m:sSubPr>
            <m:ctrlPr>
              <w:rPr>
                <w:rFonts w:ascii="Cambria Math" w:hAnsi="Cambria Math"/>
              </w:rPr>
            </m:ctrlPr>
          </m:sSubPr>
          <m:e>
            <m:r>
              <w:rPr>
                <w:rFonts w:ascii="Cambria Math" w:hAnsi="Cambria Math"/>
              </w:rPr>
              <m:t>SIDL</m:t>
            </m:r>
          </m:e>
          <m:sub>
            <m:r>
              <w:rPr>
                <w:rFonts w:ascii="Cambria Math" w:hAnsi="Cambria Math"/>
              </w:rPr>
              <m:t>t</m:t>
            </m:r>
          </m:sub>
        </m:sSub>
        <m:r>
          <w:rPr>
            <w:rFonts w:ascii="Cambria Math" w:hAnsi="Cambria Math"/>
          </w:rPr>
          <m:t>≤</m:t>
        </m:r>
        <m:sSub>
          <m:sSubPr>
            <m:ctrlPr>
              <w:rPr>
                <w:rFonts w:ascii="Cambria Math" w:hAnsi="Cambria Math"/>
              </w:rPr>
            </m:ctrlPr>
          </m:sSubPr>
          <m:e>
            <m:r>
              <m:rPr>
                <m:sty m:val="p"/>
              </m:rPr>
              <w:rPr>
                <w:rFonts w:ascii="Cambria Math" w:hAnsi="Cambria Math"/>
              </w:rPr>
              <m:t>SIAS</m:t>
            </m:r>
          </m:e>
          <m:sub>
            <m:r>
              <m:rPr>
                <m:sty m:val="p"/>
              </m:rPr>
              <w:rPr>
                <w:rFonts w:ascii="Cambria Math" w:hAnsi="Cambria Math"/>
              </w:rPr>
              <m:t>t</m:t>
            </m: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SIDU</m:t>
            </m:r>
          </m:e>
          <m:sub>
            <m:r>
              <m:rPr>
                <m:sty m:val="p"/>
              </m:rPr>
              <w:rPr>
                <w:rFonts w:ascii="Cambria Math" w:hAnsi="Cambria Math"/>
              </w:rPr>
              <m:t>t</m:t>
            </m:r>
          </m:sub>
        </m:sSub>
      </m:oMath>
      <w:r w:rsidRPr="00925811">
        <w:t xml:space="preserve"> then:</w:t>
      </w:r>
    </w:p>
    <w:p w14:paraId="15E7E683" w14:textId="77777777" w:rsidR="001A2306" w:rsidRPr="00925811" w:rsidRDefault="00883AC9" w:rsidP="001A2306">
      <m:oMathPara>
        <m:oMath>
          <m:sSub>
            <m:sSubPr>
              <m:ctrlPr>
                <w:rPr>
                  <w:rFonts w:ascii="Cambria Math" w:hAnsi="Cambria Math"/>
                </w:rPr>
              </m:ctrlPr>
            </m:sSubPr>
            <m:e>
              <m:r>
                <w:rPr>
                  <w:rFonts w:ascii="Cambria Math" w:hAnsi="Cambria Math"/>
                </w:rPr>
                <m:t xml:space="preserve"> CSA</m:t>
              </m:r>
            </m:e>
            <m:sub>
              <m:r>
                <w:rPr>
                  <w:rFonts w:ascii="Cambria Math" w:hAnsi="Cambria Math"/>
                </w:rPr>
                <m:t>t</m:t>
              </m:r>
            </m:sub>
          </m:sSub>
          <m:r>
            <w:rPr>
              <w:rFonts w:ascii="Cambria Math" w:hAnsi="Cambria Math"/>
            </w:rPr>
            <m:t>=</m:t>
          </m:r>
          <m:func>
            <m:funcPr>
              <m:ctrlPr>
                <w:rPr>
                  <w:rFonts w:ascii="Cambria Math" w:hAnsi="Cambria Math"/>
                </w:rPr>
              </m:ctrlPr>
            </m:funcPr>
            <m:fName>
              <m:r>
                <w:rPr>
                  <w:rFonts w:ascii="Cambria Math" w:hAnsi="Cambria Math"/>
                </w:rPr>
                <m:t>max</m:t>
              </m:r>
            </m:fName>
            <m:e>
              <m:d>
                <m:dPr>
                  <m:ctrlPr>
                    <w:rPr>
                      <w:rFonts w:ascii="Cambria Math" w:hAnsi="Cambria Math"/>
                    </w:rPr>
                  </m:ctrlPr>
                </m:dPr>
                <m:e>
                  <m:r>
                    <w:rPr>
                      <w:rFonts w:ascii="Cambria Math" w:hAnsi="Cambria Math"/>
                    </w:rPr>
                    <m:t>-</m:t>
                  </m:r>
                  <m:sSub>
                    <m:sSubPr>
                      <m:ctrlPr>
                        <w:rPr>
                          <w:rFonts w:ascii="Cambria Math" w:hAnsi="Cambria Math"/>
                        </w:rPr>
                      </m:ctrlPr>
                    </m:sSubPr>
                    <m:e>
                      <m:r>
                        <w:rPr>
                          <w:rFonts w:ascii="Cambria Math" w:hAnsi="Cambria Math"/>
                        </w:rPr>
                        <m:t>SIMP</m:t>
                      </m:r>
                    </m:e>
                    <m:sub>
                      <m:r>
                        <w:rPr>
                          <w:rFonts w:ascii="Cambria Math" w:hAnsi="Cambria Math"/>
                        </w:rPr>
                        <m:t>t</m:t>
                      </m:r>
                    </m:sub>
                  </m:sSub>
                  <m:r>
                    <w:rPr>
                      <w:rFonts w:ascii="Cambria Math" w:hAnsi="Cambria Math"/>
                    </w:rPr>
                    <m:t>, -</m:t>
                  </m:r>
                  <m:d>
                    <m:dPr>
                      <m:ctrlPr>
                        <w:rPr>
                          <w:rFonts w:ascii="Cambria Math" w:hAnsi="Cambria Math"/>
                        </w:rPr>
                      </m:ctrlPr>
                    </m:dPr>
                    <m:e>
                      <m:sSub>
                        <m:sSubPr>
                          <m:ctrlPr>
                            <w:rPr>
                              <w:rFonts w:ascii="Cambria Math" w:hAnsi="Cambria Math"/>
                            </w:rPr>
                          </m:ctrlPr>
                        </m:sSubPr>
                        <m:e>
                          <m:r>
                            <w:rPr>
                              <w:rFonts w:ascii="Cambria Math" w:hAnsi="Cambria Math"/>
                            </w:rPr>
                            <m:t>PUC</m:t>
                          </m:r>
                        </m:e>
                        <m:sub>
                          <m:r>
                            <w:rPr>
                              <w:rFonts w:ascii="Cambria Math" w:hAnsi="Cambria Math"/>
                            </w:rPr>
                            <m:t>t</m:t>
                          </m:r>
                        </m:sub>
                      </m:sSub>
                      <m:r>
                        <w:rPr>
                          <w:rFonts w:ascii="Cambria Math" w:hAnsi="Cambria Math"/>
                        </w:rPr>
                        <m:t xml:space="preserve"> ×100</m:t>
                      </m:r>
                    </m:e>
                  </m:d>
                  <m:r>
                    <w:rPr>
                      <w:rFonts w:ascii="Cambria Math" w:hAnsi="Cambria Math"/>
                    </w:rPr>
                    <m:t xml:space="preserve">× </m:t>
                  </m:r>
                  <m:sSub>
                    <m:sSubPr>
                      <m:ctrlPr>
                        <w:rPr>
                          <w:rFonts w:ascii="Cambria Math" w:hAnsi="Cambria Math"/>
                        </w:rPr>
                      </m:ctrlPr>
                    </m:sSubPr>
                    <m:e>
                      <m:r>
                        <w:rPr>
                          <w:rFonts w:ascii="Cambria Math" w:hAnsi="Cambria Math"/>
                        </w:rPr>
                        <m:t>UCPIR</m:t>
                      </m:r>
                    </m:e>
                    <m:sub>
                      <m:r>
                        <w:rPr>
                          <w:rFonts w:ascii="Cambria Math" w:hAnsi="Cambria Math"/>
                        </w:rPr>
                        <m:t>t</m:t>
                      </m:r>
                    </m:sub>
                  </m:sSub>
                </m:e>
              </m:d>
            </m:e>
          </m:func>
        </m:oMath>
      </m:oMathPara>
    </w:p>
    <w:p w14:paraId="7C82F1C0" w14:textId="77777777" w:rsidR="001A2306" w:rsidRPr="00925811" w:rsidRDefault="001A2306" w:rsidP="00550070">
      <w:pPr>
        <w:ind w:left="851"/>
      </w:pPr>
      <m:oMath>
        <m:r>
          <m:rPr>
            <m:sty m:val="p"/>
          </m:rPr>
          <w:rPr>
            <w:rFonts w:ascii="Cambria Math" w:hAnsi="Cambria Math"/>
          </w:rPr>
          <m:t xml:space="preserve">If </m:t>
        </m:r>
        <m:sSub>
          <m:sSubPr>
            <m:ctrlPr>
              <w:rPr>
                <w:rFonts w:ascii="Cambria Math" w:hAnsi="Cambria Math"/>
              </w:rPr>
            </m:ctrlPr>
          </m:sSubPr>
          <m:e>
            <m:r>
              <w:rPr>
                <w:rFonts w:ascii="Cambria Math" w:hAnsi="Cambria Math"/>
              </w:rPr>
              <m:t>SIAS</m:t>
            </m:r>
          </m:e>
          <m:sub>
            <m:r>
              <w:rPr>
                <w:rFonts w:ascii="Cambria Math" w:hAnsi="Cambria Math"/>
              </w:rPr>
              <m:t>t</m:t>
            </m:r>
          </m:sub>
        </m:sSub>
        <m:r>
          <w:rPr>
            <w:rFonts w:ascii="Cambria Math" w:hAnsi="Cambria Math"/>
          </w:rPr>
          <m:t>&gt;</m:t>
        </m:r>
        <m:sSub>
          <m:sSubPr>
            <m:ctrlPr>
              <w:rPr>
                <w:rFonts w:ascii="Cambria Math" w:hAnsi="Cambria Math"/>
              </w:rPr>
            </m:ctrlPr>
          </m:sSubPr>
          <m:e>
            <m:r>
              <w:rPr>
                <w:rFonts w:ascii="Cambria Math" w:hAnsi="Cambria Math"/>
              </w:rPr>
              <m:t>SIDU</m:t>
            </m:r>
          </m:e>
          <m:sub>
            <m:r>
              <w:rPr>
                <w:rFonts w:ascii="Cambria Math" w:hAnsi="Cambria Math"/>
              </w:rPr>
              <m:t>t</m:t>
            </m:r>
          </m:sub>
        </m:sSub>
      </m:oMath>
      <w:r w:rsidRPr="00925811">
        <w:t>, then:</w:t>
      </w:r>
    </w:p>
    <w:p w14:paraId="46813B80" w14:textId="77777777" w:rsidR="001A2306" w:rsidRPr="00925811" w:rsidRDefault="00883AC9" w:rsidP="00925811">
      <w:pPr>
        <w:ind w:left="1843"/>
      </w:pPr>
      <m:oMath>
        <m:sSub>
          <m:sSubPr>
            <m:ctrlPr>
              <w:rPr>
                <w:rFonts w:ascii="Cambria Math" w:hAnsi="Cambria Math"/>
              </w:rPr>
            </m:ctrlPr>
          </m:sSubPr>
          <m:e>
            <m:r>
              <w:rPr>
                <w:rFonts w:ascii="Cambria Math" w:hAnsi="Cambria Math"/>
              </w:rPr>
              <m:t xml:space="preserve"> CSA</m:t>
            </m:r>
          </m:e>
          <m:sub>
            <m:r>
              <w:rPr>
                <w:rFonts w:ascii="Cambria Math" w:hAnsi="Cambria Math"/>
              </w:rPr>
              <m:t>t</m:t>
            </m:r>
          </m:sub>
        </m:sSub>
        <m:r>
          <w:rPr>
            <w:rFonts w:ascii="Cambria Math" w:hAnsi="Cambria Math"/>
          </w:rPr>
          <m:t>=</m:t>
        </m:r>
        <m:func>
          <m:funcPr>
            <m:ctrlPr>
              <w:rPr>
                <w:rFonts w:ascii="Cambria Math" w:hAnsi="Cambria Math"/>
              </w:rPr>
            </m:ctrlPr>
          </m:funcPr>
          <m:fName>
            <m:r>
              <w:rPr>
                <w:rFonts w:ascii="Cambria Math" w:hAnsi="Cambria Math"/>
              </w:rPr>
              <m:t>min</m:t>
            </m:r>
          </m:fName>
          <m:e>
            <m:r>
              <w:rPr>
                <w:rFonts w:ascii="Cambria Math" w:hAnsi="Cambria Math"/>
              </w:rPr>
              <m:t>(</m:t>
            </m:r>
            <m:sSub>
              <m:sSubPr>
                <m:ctrlPr>
                  <w:rPr>
                    <w:rFonts w:ascii="Cambria Math" w:hAnsi="Cambria Math"/>
                  </w:rPr>
                </m:ctrlPr>
              </m:sSubPr>
              <m:e>
                <m:r>
                  <w:rPr>
                    <w:rFonts w:ascii="Cambria Math" w:hAnsi="Cambria Math"/>
                  </w:rPr>
                  <m:t>SIMR</m:t>
                </m:r>
              </m:e>
              <m:sub>
                <m:r>
                  <w:rPr>
                    <w:rFonts w:ascii="Cambria Math" w:hAnsi="Cambria Math"/>
                  </w:rPr>
                  <m:t>t</m:t>
                </m:r>
              </m:sub>
            </m:sSub>
            <m:r>
              <w:rPr>
                <w:rFonts w:ascii="Cambria Math" w:hAnsi="Cambria Math"/>
              </w:rPr>
              <m:t>,⁡max⁡(-</m:t>
            </m:r>
            <m:sSub>
              <m:sSubPr>
                <m:ctrlPr>
                  <w:rPr>
                    <w:rFonts w:ascii="Cambria Math" w:hAnsi="Cambria Math"/>
                  </w:rPr>
                </m:ctrlPr>
              </m:sSubPr>
              <m:e>
                <m:r>
                  <w:rPr>
                    <w:rFonts w:ascii="Cambria Math" w:hAnsi="Cambria Math"/>
                  </w:rPr>
                  <m:t>SIMP</m:t>
                </m:r>
              </m:e>
              <m:sub>
                <m:r>
                  <w:rPr>
                    <w:rFonts w:ascii="Cambria Math" w:hAnsi="Cambria Math"/>
                  </w:rPr>
                  <m:t>t</m:t>
                </m:r>
              </m:sub>
            </m:sSub>
            <m:r>
              <w:rPr>
                <w:rFonts w:ascii="Cambria Math" w:hAnsi="Cambria Math"/>
              </w:rPr>
              <m:t>, ((</m:t>
            </m:r>
            <m:sSub>
              <m:sSubPr>
                <m:ctrlPr>
                  <w:rPr>
                    <w:rFonts w:ascii="Cambria Math" w:hAnsi="Cambria Math"/>
                  </w:rPr>
                </m:ctrlPr>
              </m:sSubPr>
              <m:e>
                <m:r>
                  <w:rPr>
                    <w:rFonts w:ascii="Cambria Math" w:hAnsi="Cambria Math"/>
                  </w:rPr>
                  <m:t>SIAS</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SIDU</m:t>
                </m:r>
              </m:e>
              <m:sub>
                <m:r>
                  <w:rPr>
                    <w:rFonts w:ascii="Cambria Math" w:hAnsi="Cambria Math"/>
                  </w:rPr>
                  <m:t>t</m:t>
                </m:r>
              </m:sub>
            </m:sSub>
            <m:r>
              <w:rPr>
                <w:rFonts w:ascii="Cambria Math" w:hAnsi="Cambria Math"/>
              </w:rPr>
              <m:t>)</m:t>
            </m:r>
          </m:e>
        </m:func>
        <m:r>
          <w:rPr>
            <w:rFonts w:ascii="Cambria Math" w:hAnsi="Cambria Math"/>
          </w:rPr>
          <m:t>×</m:t>
        </m:r>
        <m:sSub>
          <m:sSubPr>
            <m:ctrlPr>
              <w:rPr>
                <w:rFonts w:ascii="Cambria Math" w:hAnsi="Cambria Math"/>
              </w:rPr>
            </m:ctrlPr>
          </m:sSubPr>
          <m:e>
            <m:r>
              <w:rPr>
                <w:rFonts w:ascii="Cambria Math" w:hAnsi="Cambria Math"/>
              </w:rPr>
              <m:t>SIRIR</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PUC</m:t>
            </m:r>
          </m:e>
          <m:sub>
            <m:r>
              <w:rPr>
                <w:rFonts w:ascii="Cambria Math" w:hAnsi="Cambria Math"/>
              </w:rPr>
              <m:t>t</m:t>
            </m:r>
          </m:sub>
        </m:sSub>
        <m:r>
          <w:rPr>
            <w:rFonts w:ascii="Cambria Math" w:hAnsi="Cambria Math"/>
          </w:rPr>
          <m:t>×100)×</m:t>
        </m:r>
        <m:sSub>
          <m:sSubPr>
            <m:ctrlPr>
              <w:rPr>
                <w:rFonts w:ascii="Cambria Math" w:hAnsi="Cambria Math"/>
              </w:rPr>
            </m:ctrlPr>
          </m:sSubPr>
          <m:e>
            <m:r>
              <w:rPr>
                <w:rFonts w:ascii="Cambria Math" w:hAnsi="Cambria Math"/>
              </w:rPr>
              <m:t>UCPIR</m:t>
            </m:r>
          </m:e>
          <m:sub>
            <m:r>
              <w:rPr>
                <w:rFonts w:ascii="Cambria Math" w:hAnsi="Cambria Math"/>
              </w:rPr>
              <m:t>t</m:t>
            </m:r>
          </m:sub>
        </m:sSub>
        <m:r>
          <w:rPr>
            <w:rFonts w:ascii="Cambria Math" w:hAnsi="Cambria Math"/>
          </w:rPr>
          <m:t>)</m:t>
        </m:r>
      </m:oMath>
      <w:r w:rsidR="001A2306" w:rsidRPr="00925811">
        <w:t>))</w:t>
      </w:r>
    </w:p>
    <w:p w14:paraId="66D474F0" w14:textId="77777777" w:rsidR="001A2306" w:rsidRPr="00925811" w:rsidRDefault="001A2306" w:rsidP="001A2306"/>
    <w:p w14:paraId="7F971A6A" w14:textId="77777777" w:rsidR="001A2306" w:rsidRPr="00925811" w:rsidRDefault="001A2306" w:rsidP="00925811">
      <w:pPr>
        <w:ind w:left="851"/>
      </w:pPr>
      <m:oMath>
        <m:r>
          <m:rPr>
            <m:sty m:val="p"/>
          </m:rPr>
          <w:rPr>
            <w:rFonts w:ascii="Cambria Math" w:hAnsi="Cambria Math"/>
          </w:rPr>
          <m:t xml:space="preserve">If </m:t>
        </m:r>
        <m:sSub>
          <m:sSubPr>
            <m:ctrlPr>
              <w:rPr>
                <w:rFonts w:ascii="Cambria Math" w:hAnsi="Cambria Math"/>
              </w:rPr>
            </m:ctrlPr>
          </m:sSubPr>
          <m:e>
            <m:r>
              <w:rPr>
                <w:rFonts w:ascii="Cambria Math" w:hAnsi="Cambria Math"/>
              </w:rPr>
              <m:t>SIAS</m:t>
            </m:r>
          </m:e>
          <m:sub>
            <m:r>
              <w:rPr>
                <w:rFonts w:ascii="Cambria Math" w:hAnsi="Cambria Math"/>
              </w:rPr>
              <m:t>t</m:t>
            </m:r>
          </m:sub>
        </m:sSub>
        <m:r>
          <w:rPr>
            <w:rFonts w:ascii="Cambria Math" w:hAnsi="Cambria Math"/>
          </w:rPr>
          <m:t>&lt;</m:t>
        </m:r>
        <m:sSub>
          <m:sSubPr>
            <m:ctrlPr>
              <w:rPr>
                <w:rFonts w:ascii="Cambria Math" w:hAnsi="Cambria Math"/>
              </w:rPr>
            </m:ctrlPr>
          </m:sSubPr>
          <m:e>
            <m:r>
              <w:rPr>
                <w:rFonts w:ascii="Cambria Math" w:hAnsi="Cambria Math"/>
              </w:rPr>
              <m:t>SIDL</m:t>
            </m:r>
          </m:e>
          <m:sub>
            <m:r>
              <w:rPr>
                <w:rFonts w:ascii="Cambria Math" w:hAnsi="Cambria Math"/>
              </w:rPr>
              <m:t>t</m:t>
            </m:r>
          </m:sub>
        </m:sSub>
      </m:oMath>
      <w:r w:rsidRPr="00925811">
        <w:t>, then:</w:t>
      </w:r>
    </w:p>
    <w:p w14:paraId="62DD3EAE" w14:textId="07EAB4EE" w:rsidR="001A2306" w:rsidRPr="00925811" w:rsidRDefault="00883AC9" w:rsidP="00925811">
      <w:pPr>
        <w:ind w:left="-1418"/>
      </w:pPr>
      <m:oMathPara>
        <m:oMathParaPr>
          <m:jc m:val="center"/>
        </m:oMathParaPr>
        <m:oMath>
          <m:sSub>
            <m:sSubPr>
              <m:ctrlPr>
                <w:rPr>
                  <w:rFonts w:ascii="Cambria Math" w:hAnsi="Cambria Math"/>
                </w:rPr>
              </m:ctrlPr>
            </m:sSubPr>
            <m:e>
              <m:r>
                <w:rPr>
                  <w:rFonts w:ascii="Cambria Math" w:hAnsi="Cambria Math"/>
                </w:rPr>
                <m:t xml:space="preserve">                            CSA</m:t>
              </m:r>
            </m:e>
            <m:sub>
              <m:r>
                <w:rPr>
                  <w:rFonts w:ascii="Cambria Math" w:hAnsi="Cambria Math"/>
                </w:rPr>
                <m:t>t</m:t>
              </m:r>
            </m:sub>
          </m:sSub>
          <m:r>
            <w:rPr>
              <w:rFonts w:ascii="Cambria Math" w:hAnsi="Cambria Math"/>
            </w:rPr>
            <m:t>=</m:t>
          </m:r>
          <m:func>
            <m:funcPr>
              <m:ctrlPr>
                <w:rPr>
                  <w:rFonts w:ascii="Cambria Math" w:hAnsi="Cambria Math"/>
                </w:rPr>
              </m:ctrlPr>
            </m:funcPr>
            <m:fName>
              <m:r>
                <w:rPr>
                  <w:rFonts w:ascii="Cambria Math" w:hAnsi="Cambria Math"/>
                </w:rPr>
                <m:t>max</m:t>
              </m:r>
            </m:fName>
            <m:e>
              <m:r>
                <w:rPr>
                  <w:rFonts w:ascii="Cambria Math" w:hAnsi="Cambria Math"/>
                </w:rPr>
                <m:t>(-</m:t>
              </m:r>
              <m:sSub>
                <m:sSubPr>
                  <m:ctrlPr>
                    <w:rPr>
                      <w:rFonts w:ascii="Cambria Math" w:hAnsi="Cambria Math"/>
                    </w:rPr>
                  </m:ctrlPr>
                </m:sSubPr>
                <m:e>
                  <m:r>
                    <w:rPr>
                      <w:rFonts w:ascii="Cambria Math" w:hAnsi="Cambria Math"/>
                    </w:rPr>
                    <m:t>SIMP</m:t>
                  </m:r>
                </m:e>
                <m:sub>
                  <m:r>
                    <w:rPr>
                      <w:rFonts w:ascii="Cambria Math" w:hAnsi="Cambria Math"/>
                    </w:rPr>
                    <m:t>t</m:t>
                  </m:r>
                </m:sub>
              </m:sSub>
              <m:r>
                <w:rPr>
                  <w:rFonts w:ascii="Cambria Math" w:hAnsi="Cambria Math"/>
                </w:rPr>
                <m:t xml:space="preserve">, </m:t>
              </m:r>
              <m:d>
                <m:dPr>
                  <m:ctrlPr>
                    <w:rPr>
                      <w:rFonts w:ascii="Cambria Math" w:hAnsi="Cambria Math"/>
                    </w:rPr>
                  </m:ctrlPr>
                </m:dPr>
                <m:e>
                  <m:d>
                    <m:dPr>
                      <m:ctrlPr>
                        <w:rPr>
                          <w:rFonts w:ascii="Cambria Math" w:hAnsi="Cambria Math"/>
                        </w:rPr>
                      </m:ctrlPr>
                    </m:dPr>
                    <m:e>
                      <m:sSub>
                        <m:sSubPr>
                          <m:ctrlPr>
                            <w:rPr>
                              <w:rFonts w:ascii="Cambria Math" w:hAnsi="Cambria Math"/>
                            </w:rPr>
                          </m:ctrlPr>
                        </m:sSubPr>
                        <m:e>
                          <m:r>
                            <w:rPr>
                              <w:rFonts w:ascii="Cambria Math" w:hAnsi="Cambria Math"/>
                            </w:rPr>
                            <m:t>SIAS</m:t>
                          </m:r>
                        </m:e>
                        <m:sub>
                          <m:r>
                            <w:rPr>
                              <w:rFonts w:ascii="Cambria Math" w:hAnsi="Cambria Math"/>
                            </w:rPr>
                            <m:t>t</m:t>
                          </m:r>
                        </m:sub>
                      </m:sSub>
                      <m:r>
                        <w:rPr>
                          <w:rFonts w:ascii="Cambria Math" w:hAnsi="Cambria Math"/>
                        </w:rPr>
                        <m:t xml:space="preserve"> -</m:t>
                      </m:r>
                      <m:sSub>
                        <m:sSubPr>
                          <m:ctrlPr>
                            <w:rPr>
                              <w:rFonts w:ascii="Cambria Math" w:hAnsi="Cambria Math"/>
                            </w:rPr>
                          </m:ctrlPr>
                        </m:sSubPr>
                        <m:e>
                          <m:r>
                            <w:rPr>
                              <w:rFonts w:ascii="Cambria Math" w:hAnsi="Cambria Math"/>
                            </w:rPr>
                            <m:t>SIDL</m:t>
                          </m:r>
                        </m:e>
                        <m:sub>
                          <m:r>
                            <w:rPr>
                              <w:rFonts w:ascii="Cambria Math" w:hAnsi="Cambria Math"/>
                            </w:rPr>
                            <m:t>t</m:t>
                          </m:r>
                        </m:sub>
                      </m:sSub>
                    </m:e>
                  </m:d>
                  <m:r>
                    <w:rPr>
                      <w:rFonts w:ascii="Cambria Math" w:hAnsi="Cambria Math"/>
                    </w:rPr>
                    <m:t>×</m:t>
                  </m:r>
                  <m:sSub>
                    <m:sSubPr>
                      <m:ctrlPr>
                        <w:rPr>
                          <w:rFonts w:ascii="Cambria Math" w:hAnsi="Cambria Math"/>
                        </w:rPr>
                      </m:ctrlPr>
                    </m:sSubPr>
                    <m:e>
                      <m:r>
                        <w:rPr>
                          <w:rFonts w:ascii="Cambria Math" w:hAnsi="Cambria Math"/>
                        </w:rPr>
                        <m:t>SIPIR</m:t>
                      </m:r>
                    </m:e>
                    <m:sub>
                      <m:r>
                        <w:rPr>
                          <w:rFonts w:ascii="Cambria Math" w:hAnsi="Cambria Math"/>
                        </w:rPr>
                        <m:t>t</m:t>
                      </m:r>
                    </m:sub>
                  </m:sSub>
                </m:e>
              </m:d>
              <m:r>
                <w:rPr>
                  <w:rFonts w:ascii="Cambria Math" w:hAnsi="Cambria Math"/>
                </w:rPr>
                <m:t>-</m:t>
              </m:r>
              <m:d>
                <m:dPr>
                  <m:ctrlPr>
                    <w:rPr>
                      <w:rFonts w:ascii="Cambria Math" w:hAnsi="Cambria Math"/>
                    </w:rPr>
                  </m:ctrlPr>
                </m:dPr>
                <m:e>
                  <m:d>
                    <m:dPr>
                      <m:ctrlPr>
                        <w:rPr>
                          <w:rFonts w:ascii="Cambria Math" w:hAnsi="Cambria Math"/>
                        </w:rPr>
                      </m:ctrlPr>
                    </m:dPr>
                    <m:e>
                      <m:sSub>
                        <m:sSubPr>
                          <m:ctrlPr>
                            <w:rPr>
                              <w:rFonts w:ascii="Cambria Math" w:hAnsi="Cambria Math"/>
                            </w:rPr>
                          </m:ctrlPr>
                        </m:sSubPr>
                        <m:e>
                          <m:r>
                            <w:rPr>
                              <w:rFonts w:ascii="Cambria Math" w:hAnsi="Cambria Math"/>
                            </w:rPr>
                            <m:t>PUC</m:t>
                          </m:r>
                        </m:e>
                        <m:sub>
                          <m:r>
                            <w:rPr>
                              <w:rFonts w:ascii="Cambria Math" w:hAnsi="Cambria Math"/>
                            </w:rPr>
                            <m:t>t</m:t>
                          </m:r>
                        </m:sub>
                      </m:sSub>
                      <m:r>
                        <w:rPr>
                          <w:rFonts w:ascii="Cambria Math" w:hAnsi="Cambria Math"/>
                        </w:rPr>
                        <m:t>×100</m:t>
                      </m:r>
                    </m:e>
                  </m:d>
                  <m:r>
                    <w:rPr>
                      <w:rFonts w:ascii="Cambria Math" w:hAnsi="Cambria Math"/>
                    </w:rPr>
                    <m:t>×</m:t>
                  </m:r>
                  <m:sSub>
                    <m:sSubPr>
                      <m:ctrlPr>
                        <w:rPr>
                          <w:rFonts w:ascii="Cambria Math" w:hAnsi="Cambria Math"/>
                        </w:rPr>
                      </m:ctrlPr>
                    </m:sSubPr>
                    <m:e>
                      <m:r>
                        <w:rPr>
                          <w:rFonts w:ascii="Cambria Math" w:hAnsi="Cambria Math"/>
                        </w:rPr>
                        <m:t>UCPIR</m:t>
                      </m:r>
                    </m:e>
                    <m:sub>
                      <m:r>
                        <w:rPr>
                          <w:rFonts w:ascii="Cambria Math" w:hAnsi="Cambria Math"/>
                        </w:rPr>
                        <m:t>t</m:t>
                      </m:r>
                    </m:sub>
                  </m:sSub>
                </m:e>
              </m:d>
              <m:r>
                <w:rPr>
                  <w:rFonts w:ascii="Cambria Math" w:hAnsi="Cambria Math"/>
                </w:rPr>
                <m:t>)</m:t>
              </m:r>
            </m:e>
          </m:func>
        </m:oMath>
      </m:oMathPara>
    </w:p>
    <w:p w14:paraId="5CBA81E2" w14:textId="77777777" w:rsidR="001A2306" w:rsidRPr="00925811" w:rsidRDefault="001A2306" w:rsidP="001A2306"/>
    <w:p w14:paraId="7A15B1C9" w14:textId="77777777" w:rsidR="001A2306" w:rsidRPr="00925811" w:rsidRDefault="001A2306" w:rsidP="001A2306">
      <w:pPr>
        <w:pStyle w:val="FormulaDefinitions"/>
      </w:pPr>
      <w:r w:rsidRPr="00925811">
        <w:t>where:</w:t>
      </w:r>
    </w:p>
    <w:tbl>
      <w:tblPr>
        <w:tblStyle w:val="TableGridLight"/>
        <w:tblW w:w="8283" w:type="dxa"/>
        <w:tblLook w:val="04A0" w:firstRow="1" w:lastRow="0" w:firstColumn="1" w:lastColumn="0" w:noHBand="0" w:noVBand="1"/>
      </w:tblPr>
      <w:tblGrid>
        <w:gridCol w:w="1134"/>
        <w:gridCol w:w="7149"/>
      </w:tblGrid>
      <w:tr w:rsidR="001A2306" w:rsidRPr="00925811" w14:paraId="195FEA3F" w14:textId="77777777" w:rsidTr="00A75C46">
        <w:trPr>
          <w:cnfStyle w:val="100000000000" w:firstRow="1" w:lastRow="0" w:firstColumn="0" w:lastColumn="0" w:oddVBand="0" w:evenVBand="0" w:oddHBand="0" w:evenHBand="0" w:firstRowFirstColumn="0" w:firstRowLastColumn="0" w:lastRowFirstColumn="0" w:lastRowLastColumn="0"/>
          <w:trHeight w:val="462"/>
        </w:trPr>
        <w:tc>
          <w:tcPr>
            <w:cnfStyle w:val="001000000000" w:firstRow="0" w:lastRow="0" w:firstColumn="1" w:lastColumn="0" w:oddVBand="0" w:evenVBand="0" w:oddHBand="0" w:evenHBand="0" w:firstRowFirstColumn="0" w:firstRowLastColumn="0" w:lastRowFirstColumn="0" w:lastRowLastColumn="0"/>
            <w:tcW w:w="1134" w:type="dxa"/>
          </w:tcPr>
          <w:p w14:paraId="2D52616F" w14:textId="77777777" w:rsidR="001A2306" w:rsidRPr="00925811" w:rsidRDefault="001A2306" w:rsidP="001A2306">
            <w:r w:rsidRPr="00925811">
              <w:t>SIDL</w:t>
            </w:r>
            <w:r w:rsidRPr="00925811">
              <w:rPr>
                <w:rStyle w:val="Subscript"/>
              </w:rPr>
              <w:t>t</w:t>
            </w:r>
          </w:p>
        </w:tc>
        <w:tc>
          <w:tcPr>
            <w:tcW w:w="7149" w:type="dxa"/>
          </w:tcPr>
          <w:p w14:paraId="4C70AB14" w14:textId="77777777" w:rsidR="001A2306" w:rsidRPr="00925811" w:rsidRDefault="001A2306" w:rsidP="001A2306">
            <w:pPr>
              <w:cnfStyle w:val="100000000000" w:firstRow="1" w:lastRow="0" w:firstColumn="0" w:lastColumn="0" w:oddVBand="0" w:evenVBand="0" w:oddHBand="0" w:evenHBand="0" w:firstRowFirstColumn="0" w:firstRowLastColumn="0" w:lastRowFirstColumn="0" w:lastRowLastColumn="0"/>
            </w:pPr>
            <w:r w:rsidRPr="00925811">
              <w:t>means the lower deadband value for the Supply Interruptions Element of the Customer Satisfaction Survey and equals 8.90;</w:t>
            </w:r>
          </w:p>
        </w:tc>
      </w:tr>
      <w:tr w:rsidR="001A2306" w:rsidRPr="00925811" w14:paraId="2EFD369E" w14:textId="77777777" w:rsidTr="00A75C46">
        <w:trPr>
          <w:trHeight w:val="462"/>
        </w:trPr>
        <w:tc>
          <w:tcPr>
            <w:cnfStyle w:val="001000000000" w:firstRow="0" w:lastRow="0" w:firstColumn="1" w:lastColumn="0" w:oddVBand="0" w:evenVBand="0" w:oddHBand="0" w:evenHBand="0" w:firstRowFirstColumn="0" w:firstRowLastColumn="0" w:lastRowFirstColumn="0" w:lastRowLastColumn="0"/>
            <w:tcW w:w="1134" w:type="dxa"/>
          </w:tcPr>
          <w:p w14:paraId="0FAA2D69" w14:textId="77777777" w:rsidR="001A2306" w:rsidRPr="00925811" w:rsidRDefault="001A2306" w:rsidP="001A2306">
            <w:r w:rsidRPr="00925811">
              <w:t>SIAS</w:t>
            </w:r>
            <w:r w:rsidRPr="00925811">
              <w:rPr>
                <w:rStyle w:val="Subscript"/>
              </w:rPr>
              <w:t>t</w:t>
            </w:r>
          </w:p>
        </w:tc>
        <w:tc>
          <w:tcPr>
            <w:tcW w:w="7149" w:type="dxa"/>
          </w:tcPr>
          <w:p w14:paraId="0E9CC34E"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means the licensee’s actual performance for the Supply Interruptions Element of the Customer Satisfaction Survey, as measured in accordance with the RIGs;</w:t>
            </w:r>
          </w:p>
        </w:tc>
      </w:tr>
      <w:tr w:rsidR="001A2306" w:rsidRPr="00925811" w14:paraId="17D0564F" w14:textId="77777777" w:rsidTr="00A75C46">
        <w:trPr>
          <w:trHeight w:val="462"/>
        </w:trPr>
        <w:tc>
          <w:tcPr>
            <w:cnfStyle w:val="001000000000" w:firstRow="0" w:lastRow="0" w:firstColumn="1" w:lastColumn="0" w:oddVBand="0" w:evenVBand="0" w:oddHBand="0" w:evenHBand="0" w:firstRowFirstColumn="0" w:firstRowLastColumn="0" w:lastRowFirstColumn="0" w:lastRowLastColumn="0"/>
            <w:tcW w:w="1134" w:type="dxa"/>
          </w:tcPr>
          <w:p w14:paraId="4325167A" w14:textId="77777777" w:rsidR="001A2306" w:rsidRPr="00925811" w:rsidRDefault="001A2306" w:rsidP="001A2306">
            <w:r w:rsidRPr="00925811">
              <w:t>SIDU</w:t>
            </w:r>
            <w:r w:rsidRPr="00925811">
              <w:rPr>
                <w:rStyle w:val="Subscript"/>
              </w:rPr>
              <w:t>t</w:t>
            </w:r>
          </w:p>
        </w:tc>
        <w:tc>
          <w:tcPr>
            <w:tcW w:w="7149" w:type="dxa"/>
          </w:tcPr>
          <w:p w14:paraId="00DC2050"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means the upper deadband value for the Supply Interruptions Element of the Customer Satisfaction Survey and equals 9.12;</w:t>
            </w:r>
          </w:p>
        </w:tc>
      </w:tr>
      <w:tr w:rsidR="001A2306" w:rsidRPr="00925811" w14:paraId="6595FA0E" w14:textId="77777777" w:rsidTr="00A75C46">
        <w:trPr>
          <w:trHeight w:val="462"/>
        </w:trPr>
        <w:tc>
          <w:tcPr>
            <w:cnfStyle w:val="001000000000" w:firstRow="0" w:lastRow="0" w:firstColumn="1" w:lastColumn="0" w:oddVBand="0" w:evenVBand="0" w:oddHBand="0" w:evenHBand="0" w:firstRowFirstColumn="0" w:firstRowLastColumn="0" w:lastRowFirstColumn="0" w:lastRowLastColumn="0"/>
            <w:tcW w:w="1134" w:type="dxa"/>
          </w:tcPr>
          <w:p w14:paraId="2E8BE5D9" w14:textId="77777777" w:rsidR="001A2306" w:rsidRPr="00925811" w:rsidRDefault="001A2306" w:rsidP="001A2306">
            <w:r w:rsidRPr="00925811">
              <w:t>SIMR</w:t>
            </w:r>
            <w:r w:rsidRPr="00925811">
              <w:rPr>
                <w:rStyle w:val="Subscript"/>
              </w:rPr>
              <w:t>t</w:t>
            </w:r>
          </w:p>
        </w:tc>
        <w:tc>
          <w:tcPr>
            <w:tcW w:w="7149" w:type="dxa"/>
          </w:tcPr>
          <w:p w14:paraId="47FD904F"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means the maximum reward in respect of the Supply Interruptions Element of the Customer Satisfaction Survey for the licensee, as specified in Appendix 1;</w:t>
            </w:r>
          </w:p>
        </w:tc>
      </w:tr>
      <w:tr w:rsidR="001A2306" w:rsidRPr="00925811" w14:paraId="461F29B4" w14:textId="77777777" w:rsidTr="00A75C46">
        <w:trPr>
          <w:trHeight w:val="462"/>
        </w:trPr>
        <w:tc>
          <w:tcPr>
            <w:cnfStyle w:val="001000000000" w:firstRow="0" w:lastRow="0" w:firstColumn="1" w:lastColumn="0" w:oddVBand="0" w:evenVBand="0" w:oddHBand="0" w:evenHBand="0" w:firstRowFirstColumn="0" w:firstRowLastColumn="0" w:lastRowFirstColumn="0" w:lastRowLastColumn="0"/>
            <w:tcW w:w="1134" w:type="dxa"/>
          </w:tcPr>
          <w:p w14:paraId="45A6DB07" w14:textId="77777777" w:rsidR="001A2306" w:rsidRPr="00925811" w:rsidRDefault="001A2306" w:rsidP="001A2306">
            <w:r w:rsidRPr="00925811">
              <w:t>SIRIR</w:t>
            </w:r>
            <w:r w:rsidRPr="00925811">
              <w:rPr>
                <w:rStyle w:val="Subscript"/>
              </w:rPr>
              <w:t>t</w:t>
            </w:r>
          </w:p>
        </w:tc>
        <w:tc>
          <w:tcPr>
            <w:tcW w:w="7149" w:type="dxa"/>
          </w:tcPr>
          <w:p w14:paraId="2D2D839F"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 xml:space="preserve">means the licensee's reward incentive rate for the Supply Interruptions Element of the Customer Satisfaction Survey, as specified in Appendix 2; </w:t>
            </w:r>
          </w:p>
        </w:tc>
      </w:tr>
      <w:tr w:rsidR="001A2306" w:rsidRPr="00925811" w14:paraId="454B69D1" w14:textId="77777777" w:rsidTr="00A75C46">
        <w:trPr>
          <w:trHeight w:val="462"/>
        </w:trPr>
        <w:tc>
          <w:tcPr>
            <w:cnfStyle w:val="001000000000" w:firstRow="0" w:lastRow="0" w:firstColumn="1" w:lastColumn="0" w:oddVBand="0" w:evenVBand="0" w:oddHBand="0" w:evenHBand="0" w:firstRowFirstColumn="0" w:firstRowLastColumn="0" w:lastRowFirstColumn="0" w:lastRowLastColumn="0"/>
            <w:tcW w:w="1134" w:type="dxa"/>
          </w:tcPr>
          <w:p w14:paraId="348FA80C" w14:textId="77777777" w:rsidR="001A2306" w:rsidRPr="00925811" w:rsidRDefault="001A2306" w:rsidP="001A2306">
            <w:r w:rsidRPr="00925811">
              <w:t>SIMP</w:t>
            </w:r>
            <w:r w:rsidRPr="00925811">
              <w:rPr>
                <w:rStyle w:val="Subscript"/>
              </w:rPr>
              <w:t>t</w:t>
            </w:r>
          </w:p>
        </w:tc>
        <w:tc>
          <w:tcPr>
            <w:tcW w:w="7149" w:type="dxa"/>
          </w:tcPr>
          <w:p w14:paraId="062E9D0B"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means the maximum penalty in respect of the Supply Interruptions Element of the Customer Satisfaction Survey for the licensee, as specified in Appendix 3;</w:t>
            </w:r>
          </w:p>
        </w:tc>
      </w:tr>
      <w:tr w:rsidR="001A2306" w:rsidRPr="00925811" w14:paraId="2E8663E9" w14:textId="77777777" w:rsidTr="00A75C46">
        <w:trPr>
          <w:trHeight w:val="841"/>
        </w:trPr>
        <w:tc>
          <w:tcPr>
            <w:cnfStyle w:val="001000000000" w:firstRow="0" w:lastRow="0" w:firstColumn="1" w:lastColumn="0" w:oddVBand="0" w:evenVBand="0" w:oddHBand="0" w:evenHBand="0" w:firstRowFirstColumn="0" w:firstRowLastColumn="0" w:lastRowFirstColumn="0" w:lastRowLastColumn="0"/>
            <w:tcW w:w="1134" w:type="dxa"/>
          </w:tcPr>
          <w:p w14:paraId="792740F4" w14:textId="77777777" w:rsidR="001A2306" w:rsidRPr="00925811" w:rsidRDefault="001A2306" w:rsidP="001A2306">
            <w:r w:rsidRPr="00925811">
              <w:t>SIPIR</w:t>
            </w:r>
            <w:r w:rsidRPr="00925811">
              <w:rPr>
                <w:rStyle w:val="Subscript"/>
              </w:rPr>
              <w:t>t</w:t>
            </w:r>
          </w:p>
        </w:tc>
        <w:tc>
          <w:tcPr>
            <w:tcW w:w="7149" w:type="dxa"/>
          </w:tcPr>
          <w:p w14:paraId="71F3BC29"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means the licensee's penalty incentive rate for the Supply Interruptions Element of the Customer Satisfaction Survey, as specified in Appendix 4;</w:t>
            </w:r>
          </w:p>
        </w:tc>
      </w:tr>
      <w:tr w:rsidR="001A2306" w:rsidRPr="00925811" w14:paraId="7FBEB0C3" w14:textId="77777777" w:rsidTr="00A75C46">
        <w:trPr>
          <w:trHeight w:val="1418"/>
        </w:trPr>
        <w:tc>
          <w:tcPr>
            <w:cnfStyle w:val="001000000000" w:firstRow="0" w:lastRow="0" w:firstColumn="1" w:lastColumn="0" w:oddVBand="0" w:evenVBand="0" w:oddHBand="0" w:evenHBand="0" w:firstRowFirstColumn="0" w:firstRowLastColumn="0" w:lastRowFirstColumn="0" w:lastRowLastColumn="0"/>
            <w:tcW w:w="1134" w:type="dxa"/>
          </w:tcPr>
          <w:p w14:paraId="74B3B496" w14:textId="77777777" w:rsidR="001A2306" w:rsidRPr="00925811" w:rsidRDefault="001A2306" w:rsidP="001A2306">
            <w:r w:rsidRPr="00925811">
              <w:t>PUC</w:t>
            </w:r>
            <w:r w:rsidRPr="00925811">
              <w:rPr>
                <w:rStyle w:val="Subscript"/>
              </w:rPr>
              <w:t>t</w:t>
            </w:r>
          </w:p>
        </w:tc>
        <w:tc>
          <w:tcPr>
            <w:tcW w:w="7149" w:type="dxa"/>
          </w:tcPr>
          <w:p w14:paraId="2D23E19E"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is derived in accordance with the following formula:</w:t>
            </w:r>
          </w:p>
          <w:p w14:paraId="54933F71"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p>
          <w:p w14:paraId="2FF5B21C" w14:textId="77777777" w:rsidR="001A2306" w:rsidRPr="00925811" w:rsidRDefault="00883AC9" w:rsidP="001A2306">
            <w:pPr>
              <w:cnfStyle w:val="000000000000" w:firstRow="0" w:lastRow="0" w:firstColumn="0" w:lastColumn="0" w:oddVBand="0" w:evenVBand="0" w:oddHBand="0" w:evenHBand="0" w:firstRowFirstColumn="0" w:firstRowLastColumn="0" w:lastRowFirstColumn="0" w:lastRowLastColumn="0"/>
            </w:pPr>
            <m:oMathPara>
              <m:oMath>
                <m:f>
                  <m:fPr>
                    <m:ctrlPr>
                      <w:rPr>
                        <w:rFonts w:ascii="Cambria Math" w:hAnsi="Cambria Math"/>
                      </w:rPr>
                    </m:ctrlPr>
                  </m:fPr>
                  <m:num>
                    <m:r>
                      <m:rPr>
                        <m:sty m:val="p"/>
                      </m:rPr>
                      <w:rPr>
                        <w:rFonts w:ascii="Cambria Math" w:hAnsi="Cambria Math"/>
                      </w:rPr>
                      <m:t xml:space="preserve">total number of Unsuccessful Calls to the </m:t>
                    </m:r>
                    <m:sSup>
                      <m:sSupPr>
                        <m:ctrlPr>
                          <w:rPr>
                            <w:rFonts w:ascii="Cambria Math" w:hAnsi="Cambria Math"/>
                          </w:rPr>
                        </m:ctrlPr>
                      </m:sSupPr>
                      <m:e>
                        <m:r>
                          <m:rPr>
                            <m:sty m:val="p"/>
                          </m:rPr>
                          <w:rPr>
                            <w:rFonts w:ascii="Cambria Math" w:hAnsi="Cambria Math"/>
                          </w:rPr>
                          <m:t>licensee</m:t>
                        </m:r>
                      </m:e>
                      <m:sup>
                        <m:r>
                          <m:rPr>
                            <m:sty m:val="p"/>
                          </m:rPr>
                          <w:rPr>
                            <w:rFonts w:ascii="Cambria Math" w:hAnsi="Cambria Math"/>
                          </w:rPr>
                          <m:t>'</m:t>
                        </m:r>
                      </m:sup>
                    </m:sSup>
                    <m:r>
                      <m:rPr>
                        <m:sty m:val="p"/>
                      </m:rPr>
                      <w:rPr>
                        <w:rFonts w:ascii="Cambria Math" w:hAnsi="Cambria Math"/>
                      </w:rPr>
                      <m:t xml:space="preserve">s Specified Lines  </m:t>
                    </m:r>
                  </m:num>
                  <m:den>
                    <m:r>
                      <m:rPr>
                        <m:sty m:val="p"/>
                      </m:rPr>
                      <w:rPr>
                        <w:rFonts w:ascii="Cambria Math" w:hAnsi="Cambria Math"/>
                      </w:rPr>
                      <m:t xml:space="preserve">total number of calls to the </m:t>
                    </m:r>
                    <m:sSup>
                      <m:sSupPr>
                        <m:ctrlPr>
                          <w:rPr>
                            <w:rFonts w:ascii="Cambria Math" w:hAnsi="Cambria Math"/>
                          </w:rPr>
                        </m:ctrlPr>
                      </m:sSupPr>
                      <m:e>
                        <m:r>
                          <m:rPr>
                            <m:sty m:val="p"/>
                          </m:rPr>
                          <w:rPr>
                            <w:rFonts w:ascii="Cambria Math" w:hAnsi="Cambria Math"/>
                          </w:rPr>
                          <m:t>licensee</m:t>
                        </m:r>
                      </m:e>
                      <m:sup>
                        <m:r>
                          <m:rPr>
                            <m:sty m:val="p"/>
                          </m:rPr>
                          <w:rPr>
                            <w:rFonts w:ascii="Cambria Math" w:hAnsi="Cambria Math"/>
                          </w:rPr>
                          <m:t>'</m:t>
                        </m:r>
                      </m:sup>
                    </m:sSup>
                    <m:r>
                      <m:rPr>
                        <m:sty m:val="p"/>
                      </m:rPr>
                      <w:rPr>
                        <w:rFonts w:ascii="Cambria Math" w:hAnsi="Cambria Math"/>
                      </w:rPr>
                      <m:t>s Specified Lines</m:t>
                    </m:r>
                  </m:den>
                </m:f>
              </m:oMath>
            </m:oMathPara>
          </w:p>
        </w:tc>
      </w:tr>
      <w:tr w:rsidR="001A2306" w:rsidRPr="00925811" w14:paraId="14B43378" w14:textId="77777777" w:rsidTr="00A75C46">
        <w:trPr>
          <w:trHeight w:val="379"/>
        </w:trPr>
        <w:tc>
          <w:tcPr>
            <w:cnfStyle w:val="001000000000" w:firstRow="0" w:lastRow="0" w:firstColumn="1" w:lastColumn="0" w:oddVBand="0" w:evenVBand="0" w:oddHBand="0" w:evenHBand="0" w:firstRowFirstColumn="0" w:firstRowLastColumn="0" w:lastRowFirstColumn="0" w:lastRowLastColumn="0"/>
            <w:tcW w:w="1134" w:type="dxa"/>
          </w:tcPr>
          <w:p w14:paraId="51902BD0" w14:textId="77777777" w:rsidR="001A2306" w:rsidRPr="00925811" w:rsidRDefault="001A2306" w:rsidP="001A2306"/>
        </w:tc>
        <w:tc>
          <w:tcPr>
            <w:tcW w:w="7149" w:type="dxa"/>
          </w:tcPr>
          <w:p w14:paraId="22EDB7E3"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and</w:t>
            </w:r>
          </w:p>
        </w:tc>
      </w:tr>
      <w:tr w:rsidR="001A2306" w:rsidRPr="00925811" w14:paraId="24F6C009" w14:textId="77777777" w:rsidTr="00A75C46">
        <w:trPr>
          <w:trHeight w:val="882"/>
        </w:trPr>
        <w:tc>
          <w:tcPr>
            <w:cnfStyle w:val="001000000000" w:firstRow="0" w:lastRow="0" w:firstColumn="1" w:lastColumn="0" w:oddVBand="0" w:evenVBand="0" w:oddHBand="0" w:evenHBand="0" w:firstRowFirstColumn="0" w:firstRowLastColumn="0" w:lastRowFirstColumn="0" w:lastRowLastColumn="0"/>
            <w:tcW w:w="1134" w:type="dxa"/>
          </w:tcPr>
          <w:p w14:paraId="60273851" w14:textId="77777777" w:rsidR="001A2306" w:rsidRPr="00925811" w:rsidRDefault="001A2306" w:rsidP="001A2306"/>
          <w:p w14:paraId="5BA85E54" w14:textId="77777777" w:rsidR="001A2306" w:rsidRPr="00925811" w:rsidRDefault="001A2306" w:rsidP="001A2306">
            <w:r w:rsidRPr="00925811">
              <w:t>UCPIR</w:t>
            </w:r>
            <w:r w:rsidRPr="00925811">
              <w:rPr>
                <w:rStyle w:val="Subscript"/>
              </w:rPr>
              <w:t>t</w:t>
            </w:r>
          </w:p>
        </w:tc>
        <w:tc>
          <w:tcPr>
            <w:tcW w:w="7149" w:type="dxa"/>
          </w:tcPr>
          <w:p w14:paraId="6537B3B9"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means the licensee’s penalty incentive rate for the number of Unsuccessful Calls to the licensee’s Specified Lines, as specified in Appendix 5.</w:t>
            </w:r>
          </w:p>
        </w:tc>
      </w:tr>
    </w:tbl>
    <w:p w14:paraId="2931EE77" w14:textId="77777777" w:rsidR="001A2306" w:rsidRPr="00925811" w:rsidRDefault="001A2306" w:rsidP="001A2306">
      <w:pPr>
        <w:pStyle w:val="Heading3"/>
      </w:pPr>
      <w:r w:rsidRPr="00925811">
        <w:t>Formulae for calculating the connections customer satisfaction term (CSB</w:t>
      </w:r>
      <w:r w:rsidRPr="00925811">
        <w:rPr>
          <w:rStyle w:val="Subscript"/>
        </w:rPr>
        <w:t>t</w:t>
      </w:r>
      <w:r w:rsidRPr="00925811">
        <w:t>)</w:t>
      </w:r>
    </w:p>
    <w:p w14:paraId="7B9612DC" w14:textId="77777777" w:rsidR="001A2306" w:rsidRPr="00925811" w:rsidRDefault="001A2306" w:rsidP="001A2306">
      <w:pPr>
        <w:pStyle w:val="NumberedNormal"/>
      </w:pPr>
      <w:r w:rsidRPr="00925811">
        <w:t>The value of CSB</w:t>
      </w:r>
      <w:r w:rsidRPr="00925811">
        <w:rPr>
          <w:rStyle w:val="Subscript"/>
        </w:rPr>
        <w:t>t</w:t>
      </w:r>
      <w:r w:rsidRPr="00925811">
        <w:t xml:space="preserve"> is derived in accordance with the following formulae: </w:t>
      </w:r>
    </w:p>
    <w:p w14:paraId="475E74A3" w14:textId="77777777" w:rsidR="001A2306" w:rsidRPr="00925811" w:rsidRDefault="001A2306" w:rsidP="00925811">
      <w:pPr>
        <w:tabs>
          <w:tab w:val="clear" w:pos="879"/>
        </w:tabs>
        <w:ind w:left="851"/>
      </w:pPr>
      <w:bookmarkStart w:id="238" w:name="_Hlk110260051"/>
      <m:oMath>
        <m:r>
          <w:rPr>
            <w:rFonts w:ascii="Cambria Math" w:hAnsi="Cambria Math"/>
          </w:rPr>
          <m:t xml:space="preserve">If </m:t>
        </m:r>
        <m:sSub>
          <m:sSubPr>
            <m:ctrlPr>
              <w:rPr>
                <w:rFonts w:ascii="Cambria Math" w:hAnsi="Cambria Math"/>
              </w:rPr>
            </m:ctrlPr>
          </m:sSubPr>
          <m:e>
            <m:r>
              <w:rPr>
                <w:rFonts w:ascii="Cambria Math" w:hAnsi="Cambria Math"/>
              </w:rPr>
              <m:t>CDL</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CAS</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CDU</m:t>
            </m:r>
          </m:e>
          <m:sub>
            <m:r>
              <w:rPr>
                <w:rFonts w:ascii="Cambria Math" w:hAnsi="Cambria Math"/>
              </w:rPr>
              <m:t>t</m:t>
            </m:r>
          </m:sub>
        </m:sSub>
      </m:oMath>
      <w:r w:rsidRPr="00925811">
        <w:t xml:space="preserve"> then:</w:t>
      </w:r>
    </w:p>
    <w:p w14:paraId="0DAD6EA7" w14:textId="77777777" w:rsidR="001A2306" w:rsidRPr="00925811" w:rsidRDefault="00883AC9" w:rsidP="001A2306">
      <m:oMathPara>
        <m:oMath>
          <m:sSub>
            <m:sSubPr>
              <m:ctrlPr>
                <w:rPr>
                  <w:rFonts w:ascii="Cambria Math" w:hAnsi="Cambria Math"/>
                </w:rPr>
              </m:ctrlPr>
            </m:sSubPr>
            <m:e>
              <m:r>
                <w:rPr>
                  <w:rFonts w:ascii="Cambria Math" w:hAnsi="Cambria Math"/>
                </w:rPr>
                <m:t>CSB</m:t>
              </m:r>
            </m:e>
            <m:sub>
              <m:r>
                <w:rPr>
                  <w:rFonts w:ascii="Cambria Math" w:hAnsi="Cambria Math"/>
                </w:rPr>
                <m:t>t</m:t>
              </m:r>
            </m:sub>
          </m:sSub>
          <m:r>
            <w:rPr>
              <w:rFonts w:ascii="Cambria Math" w:hAnsi="Cambria Math"/>
            </w:rPr>
            <m:t>=0</m:t>
          </m:r>
        </m:oMath>
      </m:oMathPara>
    </w:p>
    <w:p w14:paraId="517AC38D" w14:textId="77777777" w:rsidR="001A2306" w:rsidRPr="00925811" w:rsidRDefault="001A2306" w:rsidP="00925811">
      <w:pPr>
        <w:ind w:left="851"/>
      </w:pPr>
      <m:oMath>
        <m:r>
          <m:rPr>
            <m:sty m:val="p"/>
          </m:rPr>
          <w:rPr>
            <w:rFonts w:ascii="Cambria Math" w:hAnsi="Cambria Math"/>
          </w:rPr>
          <m:t xml:space="preserve">If </m:t>
        </m:r>
        <m:sSub>
          <m:sSubPr>
            <m:ctrlPr>
              <w:rPr>
                <w:rFonts w:ascii="Cambria Math" w:hAnsi="Cambria Math"/>
              </w:rPr>
            </m:ctrlPr>
          </m:sSubPr>
          <m:e>
            <m:r>
              <w:rPr>
                <w:rFonts w:ascii="Cambria Math" w:hAnsi="Cambria Math"/>
              </w:rPr>
              <m:t>CAS</m:t>
            </m:r>
          </m:e>
          <m:sub>
            <m:r>
              <w:rPr>
                <w:rFonts w:ascii="Cambria Math" w:hAnsi="Cambria Math"/>
              </w:rPr>
              <m:t>t</m:t>
            </m:r>
          </m:sub>
        </m:sSub>
        <m:r>
          <m:rPr>
            <m:sty m:val="p"/>
          </m:rPr>
          <w:rPr>
            <w:rFonts w:ascii="Cambria Math" w:hAnsi="Cambria Math"/>
          </w:rPr>
          <m:t xml:space="preserve"> &gt;</m:t>
        </m:r>
        <m:sSub>
          <m:sSubPr>
            <m:ctrlPr>
              <w:rPr>
                <w:rFonts w:ascii="Cambria Math" w:hAnsi="Cambria Math"/>
              </w:rPr>
            </m:ctrlPr>
          </m:sSubPr>
          <m:e>
            <m:r>
              <w:rPr>
                <w:rFonts w:ascii="Cambria Math" w:hAnsi="Cambria Math"/>
              </w:rPr>
              <m:t>CDU</m:t>
            </m:r>
          </m:e>
          <m:sub>
            <m:r>
              <m:rPr>
                <m:sty m:val="p"/>
              </m:rPr>
              <w:rPr>
                <w:rFonts w:ascii="Cambria Math" w:hAnsi="Cambria Math"/>
              </w:rPr>
              <m:t>t</m:t>
            </m:r>
          </m:sub>
        </m:sSub>
      </m:oMath>
      <w:r w:rsidRPr="00925811">
        <w:t xml:space="preserve"> then: </w:t>
      </w:r>
    </w:p>
    <w:p w14:paraId="6DACCB9E" w14:textId="77777777" w:rsidR="001A2306" w:rsidRPr="00925811" w:rsidRDefault="00883AC9" w:rsidP="001A2306">
      <m:oMathPara>
        <m:oMath>
          <m:sSub>
            <m:sSubPr>
              <m:ctrlPr>
                <w:rPr>
                  <w:rFonts w:ascii="Cambria Math" w:hAnsi="Cambria Math"/>
                </w:rPr>
              </m:ctrlPr>
            </m:sSubPr>
            <m:e>
              <m:r>
                <w:rPr>
                  <w:rFonts w:ascii="Cambria Math" w:hAnsi="Cambria Math"/>
                </w:rPr>
                <m:t xml:space="preserve"> CSB</m:t>
              </m:r>
            </m:e>
            <m:sub>
              <m:r>
                <w:rPr>
                  <w:rFonts w:ascii="Cambria Math" w:hAnsi="Cambria Math"/>
                </w:rPr>
                <m:t>t</m:t>
              </m:r>
            </m:sub>
          </m:sSub>
          <m:r>
            <w:rPr>
              <w:rFonts w:ascii="Cambria Math" w:hAnsi="Cambria Math"/>
            </w:rPr>
            <m:t>=</m:t>
          </m:r>
          <m:func>
            <m:funcPr>
              <m:ctrlPr>
                <w:rPr>
                  <w:rFonts w:ascii="Cambria Math" w:hAnsi="Cambria Math"/>
                </w:rPr>
              </m:ctrlPr>
            </m:funcPr>
            <m:fName>
              <m:r>
                <w:rPr>
                  <w:rFonts w:ascii="Cambria Math" w:hAnsi="Cambria Math"/>
                </w:rPr>
                <m:t>min</m:t>
              </m:r>
            </m:fName>
            <m:e>
              <m:r>
                <w:rPr>
                  <w:rFonts w:ascii="Cambria Math" w:hAnsi="Cambria Math"/>
                </w:rPr>
                <m:t>(</m:t>
              </m:r>
              <m:sSub>
                <m:sSubPr>
                  <m:ctrlPr>
                    <w:rPr>
                      <w:rFonts w:ascii="Cambria Math" w:hAnsi="Cambria Math"/>
                    </w:rPr>
                  </m:ctrlPr>
                </m:sSubPr>
                <m:e>
                  <m:r>
                    <w:rPr>
                      <w:rFonts w:ascii="Cambria Math" w:hAnsi="Cambria Math"/>
                    </w:rPr>
                    <m:t>CMR</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CAS</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CDU</m:t>
                  </m:r>
                </m:e>
                <m:sub>
                  <m:r>
                    <w:rPr>
                      <w:rFonts w:ascii="Cambria Math" w:hAnsi="Cambria Math"/>
                    </w:rPr>
                    <m:t>t</m:t>
                  </m:r>
                </m:sub>
              </m:sSub>
              <m:r>
                <w:rPr>
                  <w:rFonts w:ascii="Cambria Math" w:hAnsi="Cambria Math"/>
                </w:rPr>
                <m:t>)</m:t>
              </m:r>
            </m:e>
          </m:func>
          <m:r>
            <w:rPr>
              <w:rFonts w:ascii="Cambria Math" w:hAnsi="Cambria Math"/>
            </w:rPr>
            <m:t>×</m:t>
          </m:r>
          <m:sSub>
            <m:sSubPr>
              <m:ctrlPr>
                <w:rPr>
                  <w:rFonts w:ascii="Cambria Math" w:hAnsi="Cambria Math"/>
                </w:rPr>
              </m:ctrlPr>
            </m:sSubPr>
            <m:e>
              <m:r>
                <w:rPr>
                  <w:rFonts w:ascii="Cambria Math" w:hAnsi="Cambria Math"/>
                </w:rPr>
                <m:t>CRIR</m:t>
              </m:r>
            </m:e>
            <m:sub>
              <m:r>
                <w:rPr>
                  <w:rFonts w:ascii="Cambria Math" w:hAnsi="Cambria Math"/>
                </w:rPr>
                <m:t>t</m:t>
              </m:r>
            </m:sub>
          </m:sSub>
          <m:r>
            <m:rPr>
              <m:sty m:val="p"/>
            </m:rPr>
            <w:rPr>
              <w:rFonts w:ascii="Cambria Math" w:hAnsi="Cambria Math"/>
            </w:rPr>
            <m:t>))</m:t>
          </m:r>
        </m:oMath>
      </m:oMathPara>
    </w:p>
    <w:p w14:paraId="190C4C9C" w14:textId="77777777" w:rsidR="001A2306" w:rsidRPr="00925811" w:rsidRDefault="001A2306" w:rsidP="00243655">
      <w:pPr>
        <w:ind w:left="851"/>
      </w:pPr>
      <m:oMath>
        <m:r>
          <m:rPr>
            <m:sty m:val="p"/>
          </m:rPr>
          <w:rPr>
            <w:rFonts w:ascii="Cambria Math" w:hAnsi="Cambria Math"/>
          </w:rPr>
          <m:t xml:space="preserve">If </m:t>
        </m:r>
        <m:sSub>
          <m:sSubPr>
            <m:ctrlPr>
              <w:rPr>
                <w:rFonts w:ascii="Cambria Math" w:hAnsi="Cambria Math"/>
              </w:rPr>
            </m:ctrlPr>
          </m:sSubPr>
          <m:e>
            <m:r>
              <w:rPr>
                <w:rFonts w:ascii="Cambria Math" w:hAnsi="Cambria Math"/>
              </w:rPr>
              <m:t>CAS</m:t>
            </m:r>
          </m:e>
          <m:sub>
            <m:r>
              <w:rPr>
                <w:rFonts w:ascii="Cambria Math" w:hAnsi="Cambria Math"/>
              </w:rPr>
              <m:t>t</m:t>
            </m:r>
          </m:sub>
        </m:sSub>
        <m:r>
          <m:rPr>
            <m:sty m:val="p"/>
          </m:rPr>
          <w:rPr>
            <w:rFonts w:ascii="Cambria Math" w:hAnsi="Cambria Math"/>
          </w:rPr>
          <m:t>&lt;</m:t>
        </m:r>
        <m:sSub>
          <m:sSubPr>
            <m:ctrlPr>
              <w:rPr>
                <w:rFonts w:ascii="Cambria Math" w:hAnsi="Cambria Math"/>
              </w:rPr>
            </m:ctrlPr>
          </m:sSubPr>
          <m:e>
            <m:r>
              <w:rPr>
                <w:rFonts w:ascii="Cambria Math" w:hAnsi="Cambria Math"/>
              </w:rPr>
              <m:t>CDL</m:t>
            </m:r>
          </m:e>
          <m:sub>
            <m:r>
              <w:rPr>
                <w:rFonts w:ascii="Cambria Math" w:hAnsi="Cambria Math"/>
              </w:rPr>
              <m:t>t</m:t>
            </m:r>
          </m:sub>
        </m:sSub>
        <m:r>
          <m:rPr>
            <m:sty m:val="p"/>
          </m:rPr>
          <w:rPr>
            <w:rFonts w:ascii="Cambria Math" w:hAnsi="Cambria Math"/>
          </w:rPr>
          <m:t xml:space="preserve"> </m:t>
        </m:r>
      </m:oMath>
      <w:r w:rsidRPr="00925811">
        <w:t xml:space="preserve">then: </w:t>
      </w:r>
    </w:p>
    <w:p w14:paraId="07E3B8D8" w14:textId="77777777" w:rsidR="001A2306" w:rsidRPr="00925811" w:rsidRDefault="00883AC9" w:rsidP="001A2306">
      <m:oMathPara>
        <m:oMathParaPr>
          <m:jc m:val="center"/>
        </m:oMathParaPr>
        <m:oMath>
          <m:sSub>
            <m:sSubPr>
              <m:ctrlPr>
                <w:rPr>
                  <w:rFonts w:ascii="Cambria Math" w:hAnsi="Cambria Math"/>
                </w:rPr>
              </m:ctrlPr>
            </m:sSubPr>
            <m:e>
              <m:r>
                <w:rPr>
                  <w:rFonts w:ascii="Cambria Math" w:hAnsi="Cambria Math"/>
                </w:rPr>
                <m:t>CSB</m:t>
              </m:r>
            </m:e>
            <m:sub>
              <m:r>
                <w:rPr>
                  <w:rFonts w:ascii="Cambria Math" w:hAnsi="Cambria Math"/>
                </w:rPr>
                <m:t>t</m:t>
              </m:r>
            </m:sub>
          </m:sSub>
          <m:r>
            <w:rPr>
              <w:rFonts w:ascii="Cambria Math" w:hAnsi="Cambria Math"/>
            </w:rPr>
            <m:t>=</m:t>
          </m:r>
          <m:func>
            <m:funcPr>
              <m:ctrlPr>
                <w:rPr>
                  <w:rFonts w:ascii="Cambria Math" w:hAnsi="Cambria Math"/>
                </w:rPr>
              </m:ctrlPr>
            </m:funcPr>
            <m:fName>
              <m:r>
                <w:rPr>
                  <w:rFonts w:ascii="Cambria Math" w:hAnsi="Cambria Math"/>
                </w:rPr>
                <m:t>max</m:t>
              </m:r>
            </m:fName>
            <m:e>
              <m:r>
                <w:rPr>
                  <w:rFonts w:ascii="Cambria Math" w:hAnsi="Cambria Math"/>
                </w:rPr>
                <m:t>(-</m:t>
              </m:r>
              <m:sSub>
                <m:sSubPr>
                  <m:ctrlPr>
                    <w:rPr>
                      <w:rFonts w:ascii="Cambria Math" w:hAnsi="Cambria Math"/>
                    </w:rPr>
                  </m:ctrlPr>
                </m:sSubPr>
                <m:e>
                  <m:r>
                    <w:rPr>
                      <w:rFonts w:ascii="Cambria Math" w:hAnsi="Cambria Math"/>
                    </w:rPr>
                    <m:t>CMP</m:t>
                  </m:r>
                </m:e>
                <m:sub>
                  <m:r>
                    <w:rPr>
                      <w:rFonts w:ascii="Cambria Math" w:hAnsi="Cambria Math"/>
                    </w:rPr>
                    <m:t>t</m:t>
                  </m:r>
                </m:sub>
              </m:sSub>
              <m:r>
                <w:rPr>
                  <w:rFonts w:ascii="Cambria Math" w:hAnsi="Cambria Math"/>
                </w:rPr>
                <m:t xml:space="preserve">, </m:t>
              </m:r>
              <m:d>
                <m:dPr>
                  <m:ctrlPr>
                    <w:rPr>
                      <w:rFonts w:ascii="Cambria Math" w:hAnsi="Cambria Math"/>
                    </w:rPr>
                  </m:ctrlPr>
                </m:dPr>
                <m:e>
                  <m:d>
                    <m:dPr>
                      <m:ctrlPr>
                        <w:rPr>
                          <w:rFonts w:ascii="Cambria Math" w:hAnsi="Cambria Math"/>
                        </w:rPr>
                      </m:ctrlPr>
                    </m:dPr>
                    <m:e>
                      <m:sSub>
                        <m:sSubPr>
                          <m:ctrlPr>
                            <w:rPr>
                              <w:rFonts w:ascii="Cambria Math" w:hAnsi="Cambria Math"/>
                            </w:rPr>
                          </m:ctrlPr>
                        </m:sSubPr>
                        <m:e>
                          <m:r>
                            <w:rPr>
                              <w:rFonts w:ascii="Cambria Math" w:hAnsi="Cambria Math"/>
                            </w:rPr>
                            <m:t>CAS</m:t>
                          </m:r>
                        </m:e>
                        <m:sub>
                          <m:r>
                            <w:rPr>
                              <w:rFonts w:ascii="Cambria Math" w:hAnsi="Cambria Math"/>
                            </w:rPr>
                            <m:t>t</m:t>
                          </m:r>
                        </m:sub>
                      </m:sSub>
                      <m:r>
                        <w:rPr>
                          <w:rFonts w:ascii="Cambria Math" w:hAnsi="Cambria Math"/>
                        </w:rPr>
                        <m:t xml:space="preserve"> -</m:t>
                      </m:r>
                      <m:sSub>
                        <m:sSubPr>
                          <m:ctrlPr>
                            <w:rPr>
                              <w:rFonts w:ascii="Cambria Math" w:hAnsi="Cambria Math"/>
                            </w:rPr>
                          </m:ctrlPr>
                        </m:sSubPr>
                        <m:e>
                          <m:r>
                            <w:rPr>
                              <w:rFonts w:ascii="Cambria Math" w:hAnsi="Cambria Math"/>
                            </w:rPr>
                            <m:t>CDL</m:t>
                          </m:r>
                        </m:e>
                        <m:sub>
                          <m:r>
                            <w:rPr>
                              <w:rFonts w:ascii="Cambria Math" w:hAnsi="Cambria Math"/>
                            </w:rPr>
                            <m:t>t</m:t>
                          </m:r>
                        </m:sub>
                      </m:sSub>
                    </m:e>
                  </m:d>
                  <m:r>
                    <w:rPr>
                      <w:rFonts w:ascii="Cambria Math" w:hAnsi="Cambria Math"/>
                    </w:rPr>
                    <m:t>×</m:t>
                  </m:r>
                  <m:sSub>
                    <m:sSubPr>
                      <m:ctrlPr>
                        <w:rPr>
                          <w:rFonts w:ascii="Cambria Math" w:hAnsi="Cambria Math"/>
                        </w:rPr>
                      </m:ctrlPr>
                    </m:sSubPr>
                    <m:e>
                      <m:r>
                        <w:rPr>
                          <w:rFonts w:ascii="Cambria Math" w:hAnsi="Cambria Math"/>
                        </w:rPr>
                        <m:t>CPIR</m:t>
                      </m:r>
                    </m:e>
                    <m:sub>
                      <m:r>
                        <w:rPr>
                          <w:rFonts w:ascii="Cambria Math" w:hAnsi="Cambria Math"/>
                        </w:rPr>
                        <m:t>t</m:t>
                      </m:r>
                    </m:sub>
                  </m:sSub>
                </m:e>
              </m:d>
              <m:r>
                <w:rPr>
                  <w:rFonts w:ascii="Cambria Math" w:hAnsi="Cambria Math"/>
                </w:rPr>
                <m:t>)</m:t>
              </m:r>
            </m:e>
          </m:func>
        </m:oMath>
      </m:oMathPara>
    </w:p>
    <w:bookmarkEnd w:id="238"/>
    <w:p w14:paraId="4636E47A" w14:textId="77777777" w:rsidR="001A2306" w:rsidRPr="00925811" w:rsidRDefault="001A2306" w:rsidP="001A2306">
      <w:pPr>
        <w:pStyle w:val="FormulaDefinitions"/>
      </w:pPr>
      <w:r w:rsidRPr="00925811">
        <w:t>where:</w:t>
      </w:r>
    </w:p>
    <w:tbl>
      <w:tblPr>
        <w:tblStyle w:val="TableGridLight"/>
        <w:tblW w:w="8110" w:type="dxa"/>
        <w:tblLook w:val="04A0" w:firstRow="1" w:lastRow="0" w:firstColumn="1" w:lastColumn="0" w:noHBand="0" w:noVBand="1"/>
      </w:tblPr>
      <w:tblGrid>
        <w:gridCol w:w="1016"/>
        <w:gridCol w:w="7094"/>
      </w:tblGrid>
      <w:tr w:rsidR="001A2306" w:rsidRPr="00925811" w14:paraId="55B7FE86" w14:textId="77777777" w:rsidTr="00A75C46">
        <w:trPr>
          <w:cnfStyle w:val="100000000000" w:firstRow="1" w:lastRow="0" w:firstColumn="0" w:lastColumn="0" w:oddVBand="0" w:evenVBand="0" w:oddHBand="0" w:evenHBand="0" w:firstRowFirstColumn="0" w:firstRowLastColumn="0" w:lastRowFirstColumn="0" w:lastRowLastColumn="0"/>
          <w:trHeight w:val="458"/>
        </w:trPr>
        <w:tc>
          <w:tcPr>
            <w:cnfStyle w:val="001000000000" w:firstRow="0" w:lastRow="0" w:firstColumn="1" w:lastColumn="0" w:oddVBand="0" w:evenVBand="0" w:oddHBand="0" w:evenHBand="0" w:firstRowFirstColumn="0" w:firstRowLastColumn="0" w:lastRowFirstColumn="0" w:lastRowLastColumn="0"/>
            <w:tcW w:w="1016" w:type="dxa"/>
          </w:tcPr>
          <w:p w14:paraId="42E7E407" w14:textId="77777777" w:rsidR="001A2306" w:rsidRPr="00925811" w:rsidRDefault="001A2306" w:rsidP="001A2306">
            <w:r w:rsidRPr="00925811">
              <w:t>CDL</w:t>
            </w:r>
            <w:r w:rsidRPr="00925811">
              <w:rPr>
                <w:rStyle w:val="Subscript"/>
              </w:rPr>
              <w:t>t</w:t>
            </w:r>
          </w:p>
        </w:tc>
        <w:tc>
          <w:tcPr>
            <w:tcW w:w="7094" w:type="dxa"/>
          </w:tcPr>
          <w:p w14:paraId="5523B3DD" w14:textId="77777777" w:rsidR="001A2306" w:rsidRPr="00925811" w:rsidRDefault="001A2306" w:rsidP="001A2306">
            <w:pPr>
              <w:cnfStyle w:val="100000000000" w:firstRow="1" w:lastRow="0" w:firstColumn="0" w:lastColumn="0" w:oddVBand="0" w:evenVBand="0" w:oddHBand="0" w:evenHBand="0" w:firstRowFirstColumn="0" w:firstRowLastColumn="0" w:lastRowFirstColumn="0" w:lastRowLastColumn="0"/>
            </w:pPr>
            <w:r w:rsidRPr="00925811">
              <w:t>means the lower deadband value for the Connections Element of the Customer Satisfaction Survey and equals 8.90;</w:t>
            </w:r>
          </w:p>
        </w:tc>
      </w:tr>
      <w:tr w:rsidR="001A2306" w:rsidRPr="00925811" w14:paraId="6F13B59A" w14:textId="77777777" w:rsidTr="00A75C46">
        <w:trPr>
          <w:trHeight w:val="458"/>
        </w:trPr>
        <w:tc>
          <w:tcPr>
            <w:cnfStyle w:val="001000000000" w:firstRow="0" w:lastRow="0" w:firstColumn="1" w:lastColumn="0" w:oddVBand="0" w:evenVBand="0" w:oddHBand="0" w:evenHBand="0" w:firstRowFirstColumn="0" w:firstRowLastColumn="0" w:lastRowFirstColumn="0" w:lastRowLastColumn="0"/>
            <w:tcW w:w="1016" w:type="dxa"/>
          </w:tcPr>
          <w:p w14:paraId="0EAC4156" w14:textId="77777777" w:rsidR="001A2306" w:rsidRPr="00925811" w:rsidRDefault="001A2306" w:rsidP="001A2306">
            <w:r w:rsidRPr="00925811">
              <w:t>CAS</w:t>
            </w:r>
            <w:r w:rsidRPr="00925811">
              <w:rPr>
                <w:rStyle w:val="Subscript"/>
              </w:rPr>
              <w:t>t</w:t>
            </w:r>
          </w:p>
        </w:tc>
        <w:tc>
          <w:tcPr>
            <w:tcW w:w="7094" w:type="dxa"/>
          </w:tcPr>
          <w:p w14:paraId="01532DE1"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means the licensee’s actual performance for the Connections Element of the Customer Satisfaction Survey, as measured in accordance with the RIGs;</w:t>
            </w:r>
          </w:p>
        </w:tc>
      </w:tr>
      <w:tr w:rsidR="001A2306" w:rsidRPr="00925811" w14:paraId="3ECC7D17" w14:textId="77777777" w:rsidTr="00A75C46">
        <w:trPr>
          <w:trHeight w:val="458"/>
        </w:trPr>
        <w:tc>
          <w:tcPr>
            <w:cnfStyle w:val="001000000000" w:firstRow="0" w:lastRow="0" w:firstColumn="1" w:lastColumn="0" w:oddVBand="0" w:evenVBand="0" w:oddHBand="0" w:evenHBand="0" w:firstRowFirstColumn="0" w:firstRowLastColumn="0" w:lastRowFirstColumn="0" w:lastRowLastColumn="0"/>
            <w:tcW w:w="1016" w:type="dxa"/>
          </w:tcPr>
          <w:p w14:paraId="622ABCDF" w14:textId="77777777" w:rsidR="001A2306" w:rsidRPr="00925811" w:rsidRDefault="001A2306" w:rsidP="001A2306">
            <w:r w:rsidRPr="00925811">
              <w:t>CDU</w:t>
            </w:r>
            <w:r w:rsidRPr="00925811">
              <w:rPr>
                <w:rStyle w:val="Subscript"/>
              </w:rPr>
              <w:t>t</w:t>
            </w:r>
          </w:p>
        </w:tc>
        <w:tc>
          <w:tcPr>
            <w:tcW w:w="7094" w:type="dxa"/>
          </w:tcPr>
          <w:p w14:paraId="1C9C99FF"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means the upper deadband value for the Connections Element of the Customer Satisfaction Survey and equals 9.12;</w:t>
            </w:r>
          </w:p>
        </w:tc>
      </w:tr>
      <w:tr w:rsidR="001A2306" w:rsidRPr="00925811" w14:paraId="1B54E9B2" w14:textId="77777777" w:rsidTr="00A75C46">
        <w:trPr>
          <w:trHeight w:val="458"/>
        </w:trPr>
        <w:tc>
          <w:tcPr>
            <w:cnfStyle w:val="001000000000" w:firstRow="0" w:lastRow="0" w:firstColumn="1" w:lastColumn="0" w:oddVBand="0" w:evenVBand="0" w:oddHBand="0" w:evenHBand="0" w:firstRowFirstColumn="0" w:firstRowLastColumn="0" w:lastRowFirstColumn="0" w:lastRowLastColumn="0"/>
            <w:tcW w:w="1016" w:type="dxa"/>
          </w:tcPr>
          <w:p w14:paraId="45E7B0B3" w14:textId="77777777" w:rsidR="001A2306" w:rsidRPr="00925811" w:rsidRDefault="001A2306" w:rsidP="001A2306">
            <w:r w:rsidRPr="00925811">
              <w:t>CMR</w:t>
            </w:r>
            <w:r w:rsidRPr="00925811">
              <w:rPr>
                <w:rStyle w:val="Subscript"/>
              </w:rPr>
              <w:t>t</w:t>
            </w:r>
          </w:p>
        </w:tc>
        <w:tc>
          <w:tcPr>
            <w:tcW w:w="7094" w:type="dxa"/>
          </w:tcPr>
          <w:p w14:paraId="64729898"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means the maximum reward in respect of the Connections Element of the Customer Satisfaction Survey for the licensee, as specified in Appendix 6;</w:t>
            </w:r>
          </w:p>
        </w:tc>
      </w:tr>
      <w:tr w:rsidR="001A2306" w:rsidRPr="00925811" w14:paraId="1FF3BDE9" w14:textId="77777777" w:rsidTr="00A75C46">
        <w:trPr>
          <w:trHeight w:val="458"/>
        </w:trPr>
        <w:tc>
          <w:tcPr>
            <w:cnfStyle w:val="001000000000" w:firstRow="0" w:lastRow="0" w:firstColumn="1" w:lastColumn="0" w:oddVBand="0" w:evenVBand="0" w:oddHBand="0" w:evenHBand="0" w:firstRowFirstColumn="0" w:firstRowLastColumn="0" w:lastRowFirstColumn="0" w:lastRowLastColumn="0"/>
            <w:tcW w:w="1016" w:type="dxa"/>
          </w:tcPr>
          <w:p w14:paraId="2396096A" w14:textId="77777777" w:rsidR="001A2306" w:rsidRPr="00925811" w:rsidRDefault="001A2306" w:rsidP="001A2306">
            <w:r w:rsidRPr="00925811">
              <w:t>CRIR</w:t>
            </w:r>
            <w:r w:rsidRPr="00925811">
              <w:rPr>
                <w:rStyle w:val="Subscript"/>
              </w:rPr>
              <w:t>t</w:t>
            </w:r>
          </w:p>
        </w:tc>
        <w:tc>
          <w:tcPr>
            <w:tcW w:w="7094" w:type="dxa"/>
          </w:tcPr>
          <w:p w14:paraId="4DF3E061"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 xml:space="preserve">means the licensee's reward incentive rate for the Connections Element of the Customer Satisfaction Survey, as specified in Appendix 7; </w:t>
            </w:r>
          </w:p>
        </w:tc>
      </w:tr>
      <w:tr w:rsidR="001A2306" w:rsidRPr="00925811" w14:paraId="3C420D00" w14:textId="77777777" w:rsidTr="00A75C46">
        <w:trPr>
          <w:trHeight w:val="458"/>
        </w:trPr>
        <w:tc>
          <w:tcPr>
            <w:cnfStyle w:val="001000000000" w:firstRow="0" w:lastRow="0" w:firstColumn="1" w:lastColumn="0" w:oddVBand="0" w:evenVBand="0" w:oddHBand="0" w:evenHBand="0" w:firstRowFirstColumn="0" w:firstRowLastColumn="0" w:lastRowFirstColumn="0" w:lastRowLastColumn="0"/>
            <w:tcW w:w="1016" w:type="dxa"/>
          </w:tcPr>
          <w:p w14:paraId="64C950DC" w14:textId="77777777" w:rsidR="001A2306" w:rsidRPr="00925811" w:rsidRDefault="001A2306" w:rsidP="001A2306">
            <w:r w:rsidRPr="00925811">
              <w:t>CMP</w:t>
            </w:r>
            <w:r w:rsidRPr="00925811">
              <w:rPr>
                <w:rStyle w:val="Subscript"/>
              </w:rPr>
              <w:t>t</w:t>
            </w:r>
          </w:p>
        </w:tc>
        <w:tc>
          <w:tcPr>
            <w:tcW w:w="7094" w:type="dxa"/>
          </w:tcPr>
          <w:p w14:paraId="1A2FF120"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means the maximum penalty in respect of the Connections Element of the Customer Satisfaction Survey for the licensee, as specified in Appendix 8; and</w:t>
            </w:r>
          </w:p>
        </w:tc>
      </w:tr>
      <w:tr w:rsidR="001A2306" w:rsidRPr="00925811" w14:paraId="75ED8A8A" w14:textId="77777777" w:rsidTr="00A75C46">
        <w:trPr>
          <w:trHeight w:val="452"/>
        </w:trPr>
        <w:tc>
          <w:tcPr>
            <w:cnfStyle w:val="001000000000" w:firstRow="0" w:lastRow="0" w:firstColumn="1" w:lastColumn="0" w:oddVBand="0" w:evenVBand="0" w:oddHBand="0" w:evenHBand="0" w:firstRowFirstColumn="0" w:firstRowLastColumn="0" w:lastRowFirstColumn="0" w:lastRowLastColumn="0"/>
            <w:tcW w:w="1016" w:type="dxa"/>
          </w:tcPr>
          <w:p w14:paraId="4CF99191" w14:textId="77777777" w:rsidR="001A2306" w:rsidRPr="00925811" w:rsidRDefault="001A2306" w:rsidP="001A2306">
            <w:r w:rsidRPr="00925811">
              <w:t>CPIR</w:t>
            </w:r>
            <w:r w:rsidRPr="00925811">
              <w:rPr>
                <w:rStyle w:val="Subscript"/>
              </w:rPr>
              <w:t>t</w:t>
            </w:r>
          </w:p>
        </w:tc>
        <w:tc>
          <w:tcPr>
            <w:tcW w:w="7094" w:type="dxa"/>
          </w:tcPr>
          <w:p w14:paraId="1D5235FA"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 xml:space="preserve">means the licensee's penalty incentive rate for the Connections Element of the Customer Satisfaction Survey, as specified in Appendix 9. </w:t>
            </w:r>
          </w:p>
        </w:tc>
      </w:tr>
    </w:tbl>
    <w:p w14:paraId="34E8BE5A" w14:textId="77777777" w:rsidR="001A2306" w:rsidRPr="00925811" w:rsidRDefault="001A2306" w:rsidP="001A2306">
      <w:pPr>
        <w:pStyle w:val="Heading3"/>
      </w:pPr>
      <w:r w:rsidRPr="00925811">
        <w:t>Formulae for calculating the general enquiries customer satisfaction term (CSC</w:t>
      </w:r>
      <w:r w:rsidRPr="00925811">
        <w:rPr>
          <w:rStyle w:val="Subscript"/>
        </w:rPr>
        <w:t>t</w:t>
      </w:r>
      <w:r w:rsidRPr="00925811">
        <w:t>)</w:t>
      </w:r>
    </w:p>
    <w:p w14:paraId="5FDB6407" w14:textId="77777777" w:rsidR="001A2306" w:rsidRPr="00925811" w:rsidRDefault="001A2306" w:rsidP="001A2306">
      <w:pPr>
        <w:pStyle w:val="NumberedNormal"/>
      </w:pPr>
      <w:r w:rsidRPr="00925811">
        <w:t>The value of CSC</w:t>
      </w:r>
      <w:r w:rsidRPr="00925811">
        <w:rPr>
          <w:rStyle w:val="Subscript"/>
        </w:rPr>
        <w:t>t</w:t>
      </w:r>
      <w:r w:rsidRPr="00925811">
        <w:t xml:space="preserve"> is derived in accordance with the following formulae: </w:t>
      </w:r>
    </w:p>
    <w:p w14:paraId="7E993881" w14:textId="77777777" w:rsidR="001A2306" w:rsidRPr="00925811" w:rsidRDefault="001A2306" w:rsidP="001A2306">
      <w:pPr>
        <w:pStyle w:val="FormulaDefinitions"/>
      </w:pPr>
      <m:oMath>
        <m:r>
          <w:rPr>
            <w:rFonts w:ascii="Cambria Math" w:hAnsi="Cambria Math"/>
          </w:rPr>
          <m:t>If</m:t>
        </m:r>
        <m:r>
          <m:rPr>
            <m:sty m:val="p"/>
          </m:rPr>
          <w:rPr>
            <w:rFonts w:ascii="Cambria Math" w:hAnsi="Cambria Math"/>
          </w:rPr>
          <m:t xml:space="preserve"> </m:t>
        </m:r>
        <m:sSub>
          <m:sSubPr>
            <m:ctrlPr>
              <w:rPr>
                <w:rFonts w:ascii="Cambria Math" w:hAnsi="Cambria Math"/>
              </w:rPr>
            </m:ctrlPr>
          </m:sSubPr>
          <m:e>
            <m:r>
              <w:rPr>
                <w:rFonts w:ascii="Cambria Math" w:hAnsi="Cambria Math"/>
              </w:rPr>
              <m:t>GEDL</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GEAS</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GEDU</m:t>
            </m:r>
          </m:e>
          <m:sub>
            <m:r>
              <w:rPr>
                <w:rFonts w:ascii="Cambria Math" w:hAnsi="Cambria Math"/>
              </w:rPr>
              <m:t>t</m:t>
            </m:r>
          </m:sub>
        </m:sSub>
      </m:oMath>
      <w:r w:rsidRPr="00925811">
        <w:t xml:space="preserve"> then:</w:t>
      </w:r>
    </w:p>
    <w:p w14:paraId="5719B681" w14:textId="77777777" w:rsidR="001A2306" w:rsidRPr="00925811" w:rsidRDefault="00883AC9" w:rsidP="00925811">
      <w:pPr>
        <w:pStyle w:val="FormulaDefinitions"/>
        <w:tabs>
          <w:tab w:val="clear" w:pos="1758"/>
        </w:tabs>
        <w:ind w:left="-426" w:firstLine="0"/>
      </w:pPr>
      <m:oMathPara>
        <m:oMath>
          <m:sSub>
            <m:sSubPr>
              <m:ctrlPr>
                <w:rPr>
                  <w:rFonts w:ascii="Cambria Math" w:hAnsi="Cambria Math"/>
                </w:rPr>
              </m:ctrlPr>
            </m:sSubPr>
            <m:e>
              <m:r>
                <w:rPr>
                  <w:rFonts w:ascii="Cambria Math" w:hAnsi="Cambria Math"/>
                </w:rPr>
                <m:t>CSC</m:t>
              </m:r>
            </m:e>
            <m:sub>
              <m:r>
                <w:rPr>
                  <w:rFonts w:ascii="Cambria Math" w:hAnsi="Cambria Math"/>
                </w:rPr>
                <m:t>t</m:t>
              </m:r>
            </m:sub>
          </m:sSub>
          <m:r>
            <m:rPr>
              <m:sty m:val="p"/>
            </m:rPr>
            <w:rPr>
              <w:rFonts w:ascii="Cambria Math" w:hAnsi="Cambria Math"/>
            </w:rPr>
            <m:t>=0</m:t>
          </m:r>
        </m:oMath>
      </m:oMathPara>
    </w:p>
    <w:p w14:paraId="107B66A1" w14:textId="77777777" w:rsidR="001A2306" w:rsidRPr="00925811" w:rsidRDefault="001A2306" w:rsidP="001A2306">
      <w:pPr>
        <w:pStyle w:val="FormulaDefinitions"/>
      </w:pPr>
      <m:oMath>
        <m:r>
          <m:rPr>
            <m:sty m:val="p"/>
          </m:rPr>
          <w:rPr>
            <w:rFonts w:ascii="Cambria Math" w:hAnsi="Cambria Math"/>
          </w:rPr>
          <m:t xml:space="preserve">If </m:t>
        </m:r>
        <m:sSub>
          <m:sSubPr>
            <m:ctrlPr>
              <w:rPr>
                <w:rFonts w:ascii="Cambria Math" w:hAnsi="Cambria Math"/>
              </w:rPr>
            </m:ctrlPr>
          </m:sSubPr>
          <m:e>
            <m:r>
              <w:rPr>
                <w:rFonts w:ascii="Cambria Math" w:hAnsi="Cambria Math"/>
              </w:rPr>
              <m:t>GEAS</m:t>
            </m:r>
          </m:e>
          <m:sub>
            <m:r>
              <w:rPr>
                <w:rFonts w:ascii="Cambria Math" w:hAnsi="Cambria Math"/>
              </w:rPr>
              <m:t>t</m:t>
            </m:r>
          </m:sub>
        </m:sSub>
        <m:r>
          <m:rPr>
            <m:sty m:val="p"/>
          </m:rPr>
          <w:rPr>
            <w:rFonts w:ascii="Cambria Math" w:hAnsi="Cambria Math"/>
          </w:rPr>
          <m:t xml:space="preserve"> &gt;</m:t>
        </m:r>
        <m:sSub>
          <m:sSubPr>
            <m:ctrlPr>
              <w:rPr>
                <w:rFonts w:ascii="Cambria Math" w:hAnsi="Cambria Math"/>
              </w:rPr>
            </m:ctrlPr>
          </m:sSubPr>
          <m:e>
            <m:r>
              <w:rPr>
                <w:rFonts w:ascii="Cambria Math" w:hAnsi="Cambria Math"/>
              </w:rPr>
              <m:t>GEDU</m:t>
            </m:r>
          </m:e>
          <m:sub>
            <m:r>
              <m:rPr>
                <m:sty m:val="p"/>
              </m:rPr>
              <w:rPr>
                <w:rFonts w:ascii="Cambria Math" w:hAnsi="Cambria Math"/>
              </w:rPr>
              <m:t>t</m:t>
            </m:r>
          </m:sub>
        </m:sSub>
      </m:oMath>
      <w:r w:rsidRPr="00925811">
        <w:t xml:space="preserve"> then: </w:t>
      </w:r>
    </w:p>
    <w:p w14:paraId="691CFA50" w14:textId="6626C8F3" w:rsidR="001A2306" w:rsidRPr="00925811" w:rsidRDefault="00807BD2" w:rsidP="00925811">
      <w:pPr>
        <w:pStyle w:val="FormulaDefinitions"/>
        <w:ind w:left="0" w:firstLine="0"/>
      </w:pPr>
      <m:oMathPara>
        <m:oMath>
          <m:r>
            <w:rPr>
              <w:rFonts w:ascii="Cambria Math" w:eastAsiaTheme="minorEastAsia" w:hAnsi="Cambria Math"/>
            </w:rPr>
            <m:t xml:space="preserve">                            </m:t>
          </m:r>
          <m:sSub>
            <m:sSubPr>
              <m:ctrlPr>
                <w:rPr>
                  <w:rFonts w:ascii="Cambria Math" w:hAnsi="Cambria Math"/>
                </w:rPr>
              </m:ctrlPr>
            </m:sSubPr>
            <m:e>
              <m:r>
                <w:rPr>
                  <w:rFonts w:ascii="Cambria Math" w:hAnsi="Cambria Math"/>
                </w:rPr>
                <m:t>CSC</m:t>
              </m:r>
            </m:e>
            <m:sub>
              <m:r>
                <w:rPr>
                  <w:rFonts w:ascii="Cambria Math" w:hAnsi="Cambria Math"/>
                </w:rPr>
                <m:t>t</m:t>
              </m:r>
            </m:sub>
          </m:sSub>
          <m:r>
            <m:rPr>
              <m:sty m:val="p"/>
            </m:rPr>
            <w:rPr>
              <w:rFonts w:ascii="Cambria Math" w:hAnsi="Cambria Math"/>
            </w:rPr>
            <m:t>=</m:t>
          </m:r>
          <m:func>
            <m:funcPr>
              <m:ctrlPr>
                <w:rPr>
                  <w:rFonts w:ascii="Cambria Math" w:hAnsi="Cambria Math"/>
                </w:rPr>
              </m:ctrlPr>
            </m:funcPr>
            <m:fName>
              <m:r>
                <w:rPr>
                  <w:rFonts w:ascii="Cambria Math" w:hAnsi="Cambria Math"/>
                </w:rPr>
                <m:t>min</m:t>
              </m:r>
            </m:fName>
            <m:e>
              <m:r>
                <m:rPr>
                  <m:sty m:val="p"/>
                </m:rPr>
                <w:rPr>
                  <w:rFonts w:ascii="Cambria Math" w:hAnsi="Cambria Math"/>
                </w:rPr>
                <m:t>(</m:t>
              </m:r>
              <m:sSub>
                <m:sSubPr>
                  <m:ctrlPr>
                    <w:rPr>
                      <w:rFonts w:ascii="Cambria Math" w:hAnsi="Cambria Math"/>
                    </w:rPr>
                  </m:ctrlPr>
                </m:sSubPr>
                <m:e>
                  <m:r>
                    <w:rPr>
                      <w:rFonts w:ascii="Cambria Math" w:hAnsi="Cambria Math"/>
                    </w:rPr>
                    <m:t>GEMR</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GEAS</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GEDU</m:t>
                  </m:r>
                </m:e>
                <m:sub>
                  <m:r>
                    <w:rPr>
                      <w:rFonts w:ascii="Cambria Math" w:hAnsi="Cambria Math"/>
                    </w:rPr>
                    <m:t>t</m:t>
                  </m:r>
                </m:sub>
              </m:sSub>
              <m:r>
                <m:rPr>
                  <m:sty m:val="p"/>
                </m:rPr>
                <w:rPr>
                  <w:rFonts w:ascii="Cambria Math" w:hAnsi="Cambria Math"/>
                </w:rPr>
                <m:t>)</m:t>
              </m:r>
            </m:e>
          </m:func>
          <m:r>
            <m:rPr>
              <m:sty m:val="p"/>
            </m:rPr>
            <w:rPr>
              <w:rFonts w:ascii="Cambria Math" w:hAnsi="Cambria Math"/>
            </w:rPr>
            <m:t>×</m:t>
          </m:r>
          <m:sSub>
            <m:sSubPr>
              <m:ctrlPr>
                <w:rPr>
                  <w:rFonts w:ascii="Cambria Math" w:hAnsi="Cambria Math"/>
                </w:rPr>
              </m:ctrlPr>
            </m:sSubPr>
            <m:e>
              <m:r>
                <w:rPr>
                  <w:rFonts w:ascii="Cambria Math" w:hAnsi="Cambria Math"/>
                </w:rPr>
                <m:t>GERIR</m:t>
              </m:r>
            </m:e>
            <m:sub>
              <m:r>
                <w:rPr>
                  <w:rFonts w:ascii="Cambria Math" w:hAnsi="Cambria Math"/>
                </w:rPr>
                <m:t>t</m:t>
              </m:r>
            </m:sub>
          </m:sSub>
          <m:r>
            <m:rPr>
              <m:sty m:val="p"/>
            </m:rPr>
            <w:rPr>
              <w:rFonts w:ascii="Cambria Math" w:hAnsi="Cambria Math"/>
            </w:rPr>
            <m:t>))</m:t>
          </m:r>
        </m:oMath>
      </m:oMathPara>
    </w:p>
    <w:p w14:paraId="17BBC860" w14:textId="77777777" w:rsidR="001A2306" w:rsidRPr="00925811" w:rsidRDefault="001A2306" w:rsidP="001A2306">
      <w:pPr>
        <w:pStyle w:val="FormulaDefinitions"/>
      </w:pPr>
      <m:oMath>
        <m:r>
          <m:rPr>
            <m:sty m:val="p"/>
          </m:rPr>
          <w:rPr>
            <w:rFonts w:ascii="Cambria Math" w:hAnsi="Cambria Math"/>
          </w:rPr>
          <m:t xml:space="preserve">If </m:t>
        </m:r>
        <m:sSub>
          <m:sSubPr>
            <m:ctrlPr>
              <w:rPr>
                <w:rFonts w:ascii="Cambria Math" w:hAnsi="Cambria Math"/>
              </w:rPr>
            </m:ctrlPr>
          </m:sSubPr>
          <m:e>
            <m:r>
              <m:rPr>
                <m:sty m:val="p"/>
              </m:rPr>
              <w:rPr>
                <w:rFonts w:ascii="Cambria Math" w:hAnsi="Cambria Math"/>
              </w:rPr>
              <m:t>GEAS</m:t>
            </m:r>
          </m:e>
          <m:sub>
            <m:r>
              <m:rPr>
                <m:sty m:val="p"/>
              </m:rPr>
              <w:rPr>
                <w:rFonts w:ascii="Cambria Math" w:hAnsi="Cambria Math"/>
              </w:rPr>
              <m:t>t</m:t>
            </m:r>
          </m:sub>
        </m:sSub>
        <m:r>
          <m:rPr>
            <m:sty m:val="p"/>
          </m:rPr>
          <w:rPr>
            <w:rFonts w:ascii="Cambria Math" w:hAnsi="Cambria Math"/>
          </w:rPr>
          <m:t>&lt;</m:t>
        </m:r>
        <m:sSub>
          <m:sSubPr>
            <m:ctrlPr>
              <w:rPr>
                <w:rFonts w:ascii="Cambria Math" w:hAnsi="Cambria Math"/>
              </w:rPr>
            </m:ctrlPr>
          </m:sSubPr>
          <m:e>
            <m:r>
              <w:rPr>
                <w:rFonts w:ascii="Cambria Math" w:hAnsi="Cambria Math"/>
              </w:rPr>
              <m:t>GEDL</m:t>
            </m:r>
          </m:e>
          <m:sub>
            <m:r>
              <w:rPr>
                <w:rFonts w:ascii="Cambria Math" w:hAnsi="Cambria Math"/>
              </w:rPr>
              <m:t>t</m:t>
            </m:r>
          </m:sub>
        </m:sSub>
        <m:r>
          <m:rPr>
            <m:sty m:val="p"/>
          </m:rPr>
          <w:rPr>
            <w:rFonts w:ascii="Cambria Math" w:hAnsi="Cambria Math"/>
          </w:rPr>
          <m:t xml:space="preserve"> </m:t>
        </m:r>
      </m:oMath>
      <w:r w:rsidRPr="00925811">
        <w:t xml:space="preserve">then: </w:t>
      </w:r>
    </w:p>
    <w:p w14:paraId="1A02C147" w14:textId="77777777" w:rsidR="001A2306" w:rsidRPr="00925811" w:rsidRDefault="00883AC9" w:rsidP="001A2306">
      <w:pPr>
        <w:pStyle w:val="FormulaDefinitions"/>
      </w:pPr>
      <m:oMathPara>
        <m:oMathParaPr>
          <m:jc m:val="center"/>
        </m:oMathParaPr>
        <m:oMath>
          <m:sSub>
            <m:sSubPr>
              <m:ctrlPr>
                <w:rPr>
                  <w:rFonts w:ascii="Cambria Math" w:hAnsi="Cambria Math"/>
                </w:rPr>
              </m:ctrlPr>
            </m:sSubPr>
            <m:e>
              <m:r>
                <w:rPr>
                  <w:rFonts w:ascii="Cambria Math" w:hAnsi="Cambria Math"/>
                </w:rPr>
                <m:t>CSC</m:t>
              </m:r>
            </m:e>
            <m:sub>
              <m:r>
                <w:rPr>
                  <w:rFonts w:ascii="Cambria Math" w:hAnsi="Cambria Math"/>
                </w:rPr>
                <m:t>t</m:t>
              </m:r>
            </m:sub>
          </m:sSub>
          <m:r>
            <m:rPr>
              <m:sty m:val="p"/>
            </m:rPr>
            <w:rPr>
              <w:rFonts w:ascii="Cambria Math" w:hAnsi="Cambria Math"/>
            </w:rPr>
            <m:t>=</m:t>
          </m:r>
          <m:func>
            <m:funcPr>
              <m:ctrlPr>
                <w:rPr>
                  <w:rFonts w:ascii="Cambria Math" w:hAnsi="Cambria Math"/>
                </w:rPr>
              </m:ctrlPr>
            </m:funcPr>
            <m:fName>
              <m:r>
                <w:rPr>
                  <w:rFonts w:ascii="Cambria Math" w:hAnsi="Cambria Math"/>
                </w:rPr>
                <m:t>max</m:t>
              </m:r>
            </m:fName>
            <m:e>
              <m:r>
                <m:rPr>
                  <m:sty m:val="p"/>
                </m:rPr>
                <w:rPr>
                  <w:rFonts w:ascii="Cambria Math" w:hAnsi="Cambria Math"/>
                </w:rPr>
                <m:t>(-</m:t>
              </m:r>
              <m:sSub>
                <m:sSubPr>
                  <m:ctrlPr>
                    <w:rPr>
                      <w:rFonts w:ascii="Cambria Math" w:hAnsi="Cambria Math"/>
                    </w:rPr>
                  </m:ctrlPr>
                </m:sSubPr>
                <m:e>
                  <m:r>
                    <w:rPr>
                      <w:rFonts w:ascii="Cambria Math" w:hAnsi="Cambria Math"/>
                    </w:rPr>
                    <m:t>GEMP</m:t>
                  </m:r>
                </m:e>
                <m:sub>
                  <m:r>
                    <w:rPr>
                      <w:rFonts w:ascii="Cambria Math" w:hAnsi="Cambria Math"/>
                    </w:rPr>
                    <m:t>t</m:t>
                  </m:r>
                </m:sub>
              </m:sSub>
              <m:r>
                <m:rPr>
                  <m:sty m:val="p"/>
                </m:rPr>
                <w:rPr>
                  <w:rFonts w:ascii="Cambria Math" w:hAnsi="Cambria Math"/>
                </w:rPr>
                <m:t xml:space="preserve">, </m:t>
              </m:r>
              <m:d>
                <m:dPr>
                  <m:ctrlPr>
                    <w:rPr>
                      <w:rFonts w:ascii="Cambria Math" w:hAnsi="Cambria Math"/>
                    </w:rPr>
                  </m:ctrlPr>
                </m:dPr>
                <m:e>
                  <m:d>
                    <m:dPr>
                      <m:ctrlPr>
                        <w:rPr>
                          <w:rFonts w:ascii="Cambria Math" w:hAnsi="Cambria Math"/>
                        </w:rPr>
                      </m:ctrlPr>
                    </m:dPr>
                    <m:e>
                      <m:sSub>
                        <m:sSubPr>
                          <m:ctrlPr>
                            <w:rPr>
                              <w:rFonts w:ascii="Cambria Math" w:hAnsi="Cambria Math"/>
                            </w:rPr>
                          </m:ctrlPr>
                        </m:sSubPr>
                        <m:e>
                          <m:r>
                            <w:rPr>
                              <w:rFonts w:ascii="Cambria Math" w:hAnsi="Cambria Math"/>
                            </w:rPr>
                            <m:t>GEAS</m:t>
                          </m:r>
                        </m:e>
                        <m:sub>
                          <m:r>
                            <w:rPr>
                              <w:rFonts w:ascii="Cambria Math" w:hAnsi="Cambria Math"/>
                            </w:rPr>
                            <m:t>t</m:t>
                          </m:r>
                        </m:sub>
                      </m:sSub>
                      <m:r>
                        <m:rPr>
                          <m:sty m:val="p"/>
                        </m:rPr>
                        <w:rPr>
                          <w:rFonts w:ascii="Cambria Math" w:hAnsi="Cambria Math"/>
                        </w:rPr>
                        <m:t xml:space="preserve"> -</m:t>
                      </m:r>
                      <m:sSub>
                        <m:sSubPr>
                          <m:ctrlPr>
                            <w:rPr>
                              <w:rFonts w:ascii="Cambria Math" w:hAnsi="Cambria Math"/>
                            </w:rPr>
                          </m:ctrlPr>
                        </m:sSubPr>
                        <m:e>
                          <m:r>
                            <w:rPr>
                              <w:rFonts w:ascii="Cambria Math" w:hAnsi="Cambria Math"/>
                            </w:rPr>
                            <m:t>GEDL</m:t>
                          </m:r>
                        </m:e>
                        <m:sub>
                          <m:r>
                            <w:rPr>
                              <w:rFonts w:ascii="Cambria Math" w:hAnsi="Cambria Math"/>
                            </w:rPr>
                            <m:t>t</m:t>
                          </m:r>
                        </m:sub>
                      </m:sSub>
                    </m:e>
                  </m:d>
                  <m:r>
                    <m:rPr>
                      <m:sty m:val="p"/>
                    </m:rPr>
                    <w:rPr>
                      <w:rFonts w:ascii="Cambria Math" w:hAnsi="Cambria Math"/>
                    </w:rPr>
                    <m:t>×</m:t>
                  </m:r>
                  <m:sSub>
                    <m:sSubPr>
                      <m:ctrlPr>
                        <w:rPr>
                          <w:rFonts w:ascii="Cambria Math" w:hAnsi="Cambria Math"/>
                        </w:rPr>
                      </m:ctrlPr>
                    </m:sSubPr>
                    <m:e>
                      <m:r>
                        <w:rPr>
                          <w:rFonts w:ascii="Cambria Math" w:hAnsi="Cambria Math"/>
                        </w:rPr>
                        <m:t>GEPIR</m:t>
                      </m:r>
                    </m:e>
                    <m:sub>
                      <m:r>
                        <w:rPr>
                          <w:rFonts w:ascii="Cambria Math" w:hAnsi="Cambria Math"/>
                        </w:rPr>
                        <m:t>t</m:t>
                      </m:r>
                    </m:sub>
                  </m:sSub>
                </m:e>
              </m:d>
              <m:r>
                <m:rPr>
                  <m:sty m:val="p"/>
                </m:rPr>
                <w:rPr>
                  <w:rFonts w:ascii="Cambria Math" w:hAnsi="Cambria Math"/>
                </w:rPr>
                <m:t>)</m:t>
              </m:r>
            </m:e>
          </m:func>
        </m:oMath>
      </m:oMathPara>
    </w:p>
    <w:p w14:paraId="76BD6F52" w14:textId="77777777" w:rsidR="001A2306" w:rsidRPr="00925811" w:rsidRDefault="001A2306" w:rsidP="001A2306">
      <w:pPr>
        <w:pStyle w:val="FormulaDefinitions"/>
      </w:pPr>
      <w:r w:rsidRPr="00925811">
        <w:t>where:</w:t>
      </w:r>
    </w:p>
    <w:tbl>
      <w:tblPr>
        <w:tblStyle w:val="TableGridLight"/>
        <w:tblW w:w="8063" w:type="dxa"/>
        <w:tblLook w:val="04A0" w:firstRow="1" w:lastRow="0" w:firstColumn="1" w:lastColumn="0" w:noHBand="0" w:noVBand="1"/>
      </w:tblPr>
      <w:tblGrid>
        <w:gridCol w:w="1151"/>
        <w:gridCol w:w="6912"/>
      </w:tblGrid>
      <w:tr w:rsidR="001A2306" w:rsidRPr="00925811" w14:paraId="61E8BB90" w14:textId="77777777" w:rsidTr="00A75C46">
        <w:trPr>
          <w:cnfStyle w:val="100000000000" w:firstRow="1" w:lastRow="0" w:firstColumn="0" w:lastColumn="0" w:oddVBand="0" w:evenVBand="0" w:oddHBand="0" w:evenHBand="0" w:firstRowFirstColumn="0" w:firstRowLastColumn="0" w:lastRowFirstColumn="0" w:lastRowLastColumn="0"/>
          <w:trHeight w:val="469"/>
        </w:trPr>
        <w:tc>
          <w:tcPr>
            <w:cnfStyle w:val="001000000000" w:firstRow="0" w:lastRow="0" w:firstColumn="1" w:lastColumn="0" w:oddVBand="0" w:evenVBand="0" w:oddHBand="0" w:evenHBand="0" w:firstRowFirstColumn="0" w:firstRowLastColumn="0" w:lastRowFirstColumn="0" w:lastRowLastColumn="0"/>
            <w:tcW w:w="1151" w:type="dxa"/>
          </w:tcPr>
          <w:p w14:paraId="5C649546" w14:textId="77777777" w:rsidR="001A2306" w:rsidRPr="00925811" w:rsidRDefault="001A2306" w:rsidP="001A2306">
            <w:r w:rsidRPr="00925811">
              <w:t>GEDL</w:t>
            </w:r>
            <w:r w:rsidRPr="00925811">
              <w:rPr>
                <w:rStyle w:val="Subscript"/>
              </w:rPr>
              <w:t>t</w:t>
            </w:r>
          </w:p>
        </w:tc>
        <w:tc>
          <w:tcPr>
            <w:tcW w:w="6912" w:type="dxa"/>
          </w:tcPr>
          <w:p w14:paraId="19BF7B45" w14:textId="77777777" w:rsidR="001A2306" w:rsidRPr="00925811" w:rsidRDefault="001A2306" w:rsidP="001A2306">
            <w:pPr>
              <w:cnfStyle w:val="100000000000" w:firstRow="1" w:lastRow="0" w:firstColumn="0" w:lastColumn="0" w:oddVBand="0" w:evenVBand="0" w:oddHBand="0" w:evenHBand="0" w:firstRowFirstColumn="0" w:firstRowLastColumn="0" w:lastRowFirstColumn="0" w:lastRowLastColumn="0"/>
            </w:pPr>
            <w:r w:rsidRPr="00925811">
              <w:t>means the lower deadband value for the General Enquiries Element of the Customer Satisfaction Survey and equals 8.90;</w:t>
            </w:r>
          </w:p>
        </w:tc>
      </w:tr>
      <w:tr w:rsidR="001A2306" w:rsidRPr="00925811" w14:paraId="5B4AE8CA" w14:textId="77777777" w:rsidTr="00A75C46">
        <w:trPr>
          <w:trHeight w:val="469"/>
        </w:trPr>
        <w:tc>
          <w:tcPr>
            <w:cnfStyle w:val="001000000000" w:firstRow="0" w:lastRow="0" w:firstColumn="1" w:lastColumn="0" w:oddVBand="0" w:evenVBand="0" w:oddHBand="0" w:evenHBand="0" w:firstRowFirstColumn="0" w:firstRowLastColumn="0" w:lastRowFirstColumn="0" w:lastRowLastColumn="0"/>
            <w:tcW w:w="1151" w:type="dxa"/>
          </w:tcPr>
          <w:p w14:paraId="387077AD" w14:textId="77777777" w:rsidR="001A2306" w:rsidRPr="00925811" w:rsidRDefault="001A2306" w:rsidP="001A2306">
            <w:r w:rsidRPr="00925811">
              <w:t>GEAS</w:t>
            </w:r>
            <w:r w:rsidRPr="00925811">
              <w:rPr>
                <w:rStyle w:val="Subscript"/>
              </w:rPr>
              <w:t>t</w:t>
            </w:r>
          </w:p>
        </w:tc>
        <w:tc>
          <w:tcPr>
            <w:tcW w:w="6912" w:type="dxa"/>
          </w:tcPr>
          <w:p w14:paraId="4DAC050F"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means the licensee’s actual performance for the General Enquiries Element of the Customer Satisfaction Survey, as measured in accordance with the RIGs;</w:t>
            </w:r>
          </w:p>
        </w:tc>
      </w:tr>
      <w:tr w:rsidR="001A2306" w:rsidRPr="00925811" w14:paraId="76B55AFD" w14:textId="77777777" w:rsidTr="00A75C46">
        <w:trPr>
          <w:trHeight w:val="469"/>
        </w:trPr>
        <w:tc>
          <w:tcPr>
            <w:cnfStyle w:val="001000000000" w:firstRow="0" w:lastRow="0" w:firstColumn="1" w:lastColumn="0" w:oddVBand="0" w:evenVBand="0" w:oddHBand="0" w:evenHBand="0" w:firstRowFirstColumn="0" w:firstRowLastColumn="0" w:lastRowFirstColumn="0" w:lastRowLastColumn="0"/>
            <w:tcW w:w="1151" w:type="dxa"/>
          </w:tcPr>
          <w:p w14:paraId="63D16D24" w14:textId="77777777" w:rsidR="001A2306" w:rsidRPr="00925811" w:rsidRDefault="001A2306" w:rsidP="001A2306">
            <w:r w:rsidRPr="00925811">
              <w:t>GEDU</w:t>
            </w:r>
            <w:r w:rsidRPr="00925811">
              <w:rPr>
                <w:rStyle w:val="Subscript"/>
              </w:rPr>
              <w:t>t</w:t>
            </w:r>
          </w:p>
        </w:tc>
        <w:tc>
          <w:tcPr>
            <w:tcW w:w="6912" w:type="dxa"/>
          </w:tcPr>
          <w:p w14:paraId="7454DD29"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means the upper deadband value for the General Enquiries Element of the Customer Satisfaction Survey and equals 9.12;</w:t>
            </w:r>
          </w:p>
        </w:tc>
      </w:tr>
      <w:tr w:rsidR="001A2306" w:rsidRPr="00925811" w14:paraId="0755E642" w14:textId="77777777" w:rsidTr="00A75C46">
        <w:trPr>
          <w:trHeight w:val="469"/>
        </w:trPr>
        <w:tc>
          <w:tcPr>
            <w:cnfStyle w:val="001000000000" w:firstRow="0" w:lastRow="0" w:firstColumn="1" w:lastColumn="0" w:oddVBand="0" w:evenVBand="0" w:oddHBand="0" w:evenHBand="0" w:firstRowFirstColumn="0" w:firstRowLastColumn="0" w:lastRowFirstColumn="0" w:lastRowLastColumn="0"/>
            <w:tcW w:w="1151" w:type="dxa"/>
          </w:tcPr>
          <w:p w14:paraId="267087BC" w14:textId="77777777" w:rsidR="001A2306" w:rsidRPr="00925811" w:rsidRDefault="001A2306" w:rsidP="001A2306">
            <w:r w:rsidRPr="00925811">
              <w:t>GEMR</w:t>
            </w:r>
            <w:r w:rsidRPr="00925811">
              <w:rPr>
                <w:rStyle w:val="Subscript"/>
              </w:rPr>
              <w:t>t</w:t>
            </w:r>
          </w:p>
        </w:tc>
        <w:tc>
          <w:tcPr>
            <w:tcW w:w="6912" w:type="dxa"/>
          </w:tcPr>
          <w:p w14:paraId="4613F975"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means the maximum reward in respect of the General Enquiries Element of the Customer Satisfaction Survey for the licensee, as specified in Appendix 10;</w:t>
            </w:r>
          </w:p>
        </w:tc>
      </w:tr>
      <w:tr w:rsidR="001A2306" w:rsidRPr="00925811" w14:paraId="38F188AC" w14:textId="77777777" w:rsidTr="00A75C46">
        <w:trPr>
          <w:trHeight w:val="469"/>
        </w:trPr>
        <w:tc>
          <w:tcPr>
            <w:cnfStyle w:val="001000000000" w:firstRow="0" w:lastRow="0" w:firstColumn="1" w:lastColumn="0" w:oddVBand="0" w:evenVBand="0" w:oddHBand="0" w:evenHBand="0" w:firstRowFirstColumn="0" w:firstRowLastColumn="0" w:lastRowFirstColumn="0" w:lastRowLastColumn="0"/>
            <w:tcW w:w="1151" w:type="dxa"/>
          </w:tcPr>
          <w:p w14:paraId="056F22E9" w14:textId="77777777" w:rsidR="001A2306" w:rsidRPr="00925811" w:rsidRDefault="001A2306" w:rsidP="001A2306">
            <w:r w:rsidRPr="00925811">
              <w:t>GERIR</w:t>
            </w:r>
            <w:r w:rsidRPr="00925811">
              <w:rPr>
                <w:rStyle w:val="Subscript"/>
              </w:rPr>
              <w:t>t</w:t>
            </w:r>
          </w:p>
        </w:tc>
        <w:tc>
          <w:tcPr>
            <w:tcW w:w="6912" w:type="dxa"/>
          </w:tcPr>
          <w:p w14:paraId="139AE936"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 xml:space="preserve">means the licensee's reward incentive rate for the General Enquiries Element of the Customer Satisfaction Survey, as specified in Appendix 11; </w:t>
            </w:r>
          </w:p>
        </w:tc>
      </w:tr>
      <w:tr w:rsidR="001A2306" w:rsidRPr="00925811" w14:paraId="5005EE93" w14:textId="77777777" w:rsidTr="00A75C46">
        <w:trPr>
          <w:trHeight w:val="469"/>
        </w:trPr>
        <w:tc>
          <w:tcPr>
            <w:cnfStyle w:val="001000000000" w:firstRow="0" w:lastRow="0" w:firstColumn="1" w:lastColumn="0" w:oddVBand="0" w:evenVBand="0" w:oddHBand="0" w:evenHBand="0" w:firstRowFirstColumn="0" w:firstRowLastColumn="0" w:lastRowFirstColumn="0" w:lastRowLastColumn="0"/>
            <w:tcW w:w="1151" w:type="dxa"/>
          </w:tcPr>
          <w:p w14:paraId="2514EFF9" w14:textId="77777777" w:rsidR="001A2306" w:rsidRPr="00925811" w:rsidRDefault="001A2306" w:rsidP="001A2306">
            <w:r w:rsidRPr="00925811">
              <w:t>GEMP</w:t>
            </w:r>
            <w:r w:rsidRPr="00925811">
              <w:rPr>
                <w:rStyle w:val="Subscript"/>
              </w:rPr>
              <w:t>t</w:t>
            </w:r>
          </w:p>
        </w:tc>
        <w:tc>
          <w:tcPr>
            <w:tcW w:w="6912" w:type="dxa"/>
          </w:tcPr>
          <w:p w14:paraId="2F46F3DB"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means the maximum penalty in respect of the General Enquiries Element of the Customer Satisfaction Survey for the licensee, as specified in Appendix 12; and</w:t>
            </w:r>
          </w:p>
        </w:tc>
      </w:tr>
      <w:tr w:rsidR="001A2306" w:rsidRPr="00925811" w14:paraId="7588AD40" w14:textId="77777777" w:rsidTr="00A75C46">
        <w:trPr>
          <w:trHeight w:val="469"/>
        </w:trPr>
        <w:tc>
          <w:tcPr>
            <w:cnfStyle w:val="001000000000" w:firstRow="0" w:lastRow="0" w:firstColumn="1" w:lastColumn="0" w:oddVBand="0" w:evenVBand="0" w:oddHBand="0" w:evenHBand="0" w:firstRowFirstColumn="0" w:firstRowLastColumn="0" w:lastRowFirstColumn="0" w:lastRowLastColumn="0"/>
            <w:tcW w:w="1151" w:type="dxa"/>
          </w:tcPr>
          <w:p w14:paraId="0E9E6B53" w14:textId="77777777" w:rsidR="001A2306" w:rsidRPr="00925811" w:rsidRDefault="001A2306" w:rsidP="001A2306">
            <w:r w:rsidRPr="00925811">
              <w:t>GEPIR</w:t>
            </w:r>
            <w:r w:rsidRPr="00925811">
              <w:rPr>
                <w:rStyle w:val="Subscript"/>
              </w:rPr>
              <w:t>t</w:t>
            </w:r>
          </w:p>
        </w:tc>
        <w:tc>
          <w:tcPr>
            <w:tcW w:w="6912" w:type="dxa"/>
          </w:tcPr>
          <w:p w14:paraId="6E881489"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 xml:space="preserve">means the licensee's penalty incentive rate for the General Enquiries Element of the Customer Satisfaction Survey, as specified in Appendix 13. </w:t>
            </w:r>
          </w:p>
        </w:tc>
      </w:tr>
    </w:tbl>
    <w:p w14:paraId="176B563B" w14:textId="77777777" w:rsidR="001A2306" w:rsidRPr="00925811" w:rsidRDefault="001A2306" w:rsidP="001A2306">
      <w:pPr>
        <w:pStyle w:val="Heading3"/>
      </w:pPr>
      <w:r w:rsidRPr="00925811">
        <w:t>Formulae for calculating the Complaints Metric term (CM</w:t>
      </w:r>
      <w:r w:rsidRPr="00925811">
        <w:rPr>
          <w:rStyle w:val="Subscript"/>
        </w:rPr>
        <w:t>t</w:t>
      </w:r>
      <w:r w:rsidRPr="00925811">
        <w:t>)</w:t>
      </w:r>
    </w:p>
    <w:p w14:paraId="0BD7D128" w14:textId="77777777" w:rsidR="001A2306" w:rsidRPr="00925811" w:rsidRDefault="001A2306" w:rsidP="001A2306">
      <w:pPr>
        <w:pStyle w:val="NumberedNormal"/>
      </w:pPr>
      <w:r w:rsidRPr="00925811">
        <w:t>The value of CM</w:t>
      </w:r>
      <w:r w:rsidRPr="00925811">
        <w:rPr>
          <w:rStyle w:val="Subscript"/>
        </w:rPr>
        <w:t>t</w:t>
      </w:r>
      <w:r w:rsidRPr="00925811">
        <w:t xml:space="preserve"> is derived in accordance with the following formulae:</w:t>
      </w:r>
    </w:p>
    <w:p w14:paraId="717F9616" w14:textId="77777777" w:rsidR="001A2306" w:rsidRPr="00925811" w:rsidRDefault="001A2306" w:rsidP="00925811">
      <w:pPr>
        <w:pStyle w:val="FormulaDefinitions"/>
        <w:tabs>
          <w:tab w:val="clear" w:pos="1758"/>
          <w:tab w:val="left" w:pos="1134"/>
        </w:tabs>
        <w:ind w:left="851"/>
      </w:pPr>
      <m:oMathPara>
        <m:oMathParaPr>
          <m:jc m:val="left"/>
        </m:oMathParaPr>
        <m:oMath>
          <m:r>
            <m:rPr>
              <m:sty m:val="p"/>
            </m:rPr>
            <w:rPr>
              <w:rFonts w:ascii="Cambria Math" w:hAnsi="Cambria Math"/>
            </w:rPr>
            <m:t xml:space="preserve">If </m:t>
          </m:r>
          <m:sSub>
            <m:sSubPr>
              <m:ctrlPr>
                <w:rPr>
                  <w:rFonts w:ascii="Cambria Math" w:hAnsi="Cambria Math"/>
                </w:rPr>
              </m:ctrlPr>
            </m:sSubPr>
            <m:e>
              <m:r>
                <w:rPr>
                  <w:rFonts w:ascii="Cambria Math" w:hAnsi="Cambria Math"/>
                </w:rPr>
                <m:t>CMAS</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CMT</m:t>
              </m:r>
            </m:e>
            <m:sub>
              <m:r>
                <w:rPr>
                  <w:rFonts w:ascii="Cambria Math" w:hAnsi="Cambria Math"/>
                </w:rPr>
                <m:t>t</m:t>
              </m:r>
            </m:sub>
          </m:sSub>
          <m:r>
            <m:rPr>
              <m:sty m:val="p"/>
            </m:rPr>
            <w:rPr>
              <w:rFonts w:ascii="Cambria Math" w:hAnsi="Cambria Math"/>
            </w:rPr>
            <m:t>, then:</m:t>
          </m:r>
        </m:oMath>
      </m:oMathPara>
    </w:p>
    <w:p w14:paraId="46ADD0CA" w14:textId="77777777" w:rsidR="001A2306" w:rsidRPr="00925811" w:rsidRDefault="001A2306" w:rsidP="001A2306">
      <m:oMathPara>
        <m:oMathParaPr>
          <m:jc m:val="center"/>
        </m:oMathParaPr>
        <m:oMath>
          <m:r>
            <m:rPr>
              <m:sty m:val="p"/>
            </m:rPr>
            <w:rPr>
              <w:rFonts w:ascii="Cambria Math" w:hAnsi="Cambria Math"/>
            </w:rPr>
            <m:t xml:space="preserve"> </m:t>
          </m:r>
          <m:sSub>
            <m:sSubPr>
              <m:ctrlPr>
                <w:rPr>
                  <w:rFonts w:ascii="Cambria Math" w:hAnsi="Cambria Math"/>
                </w:rPr>
              </m:ctrlPr>
            </m:sSubPr>
            <m:e>
              <m:r>
                <w:rPr>
                  <w:rFonts w:ascii="Cambria Math" w:hAnsi="Cambria Math"/>
                </w:rPr>
                <m:t>CM</m:t>
              </m:r>
            </m:e>
            <m:sub>
              <m:r>
                <w:rPr>
                  <w:rFonts w:ascii="Cambria Math" w:hAnsi="Cambria Math"/>
                </w:rPr>
                <m:t>t</m:t>
              </m:r>
            </m:sub>
          </m:sSub>
          <m:r>
            <m:rPr>
              <m:sty m:val="p"/>
            </m:rPr>
            <w:rPr>
              <w:rFonts w:ascii="Cambria Math" w:hAnsi="Cambria Math"/>
            </w:rPr>
            <m:t>=0</m:t>
          </m:r>
        </m:oMath>
      </m:oMathPara>
    </w:p>
    <w:p w14:paraId="152FA688" w14:textId="77777777" w:rsidR="001A2306" w:rsidRPr="00925811" w:rsidRDefault="001A2306" w:rsidP="001A2306">
      <w:pPr>
        <w:pStyle w:val="FormulaDefinitions"/>
      </w:pPr>
      <m:oMath>
        <m:r>
          <m:rPr>
            <m:sty m:val="p"/>
          </m:rPr>
          <w:rPr>
            <w:rFonts w:ascii="Cambria Math" w:hAnsi="Cambria Math"/>
          </w:rPr>
          <m:t xml:space="preserve">If </m:t>
        </m:r>
        <m:sSub>
          <m:sSubPr>
            <m:ctrlPr>
              <w:rPr>
                <w:rFonts w:ascii="Cambria Math" w:hAnsi="Cambria Math"/>
              </w:rPr>
            </m:ctrlPr>
          </m:sSubPr>
          <m:e>
            <m:r>
              <w:rPr>
                <w:rFonts w:ascii="Cambria Math" w:hAnsi="Cambria Math"/>
              </w:rPr>
              <m:t>CMAS</m:t>
            </m:r>
          </m:e>
          <m:sub>
            <m:r>
              <w:rPr>
                <w:rFonts w:ascii="Cambria Math" w:hAnsi="Cambria Math"/>
              </w:rPr>
              <m:t>t</m:t>
            </m:r>
          </m:sub>
        </m:sSub>
        <m:r>
          <m:rPr>
            <m:sty m:val="p"/>
          </m:rPr>
          <w:rPr>
            <w:rFonts w:ascii="Cambria Math" w:hAnsi="Cambria Math"/>
          </w:rPr>
          <m:t xml:space="preserve"> &gt;</m:t>
        </m:r>
        <m:sSub>
          <m:sSubPr>
            <m:ctrlPr>
              <w:rPr>
                <w:rFonts w:ascii="Cambria Math" w:hAnsi="Cambria Math"/>
              </w:rPr>
            </m:ctrlPr>
          </m:sSubPr>
          <m:e>
            <m:r>
              <w:rPr>
                <w:rFonts w:ascii="Cambria Math" w:hAnsi="Cambria Math"/>
              </w:rPr>
              <m:t>CMT</m:t>
            </m:r>
          </m:e>
          <m:sub>
            <m:r>
              <m:rPr>
                <m:sty m:val="p"/>
              </m:rPr>
              <w:rPr>
                <w:rFonts w:ascii="Cambria Math" w:hAnsi="Cambria Math"/>
              </w:rPr>
              <m:t>t</m:t>
            </m:r>
          </m:sub>
        </m:sSub>
      </m:oMath>
      <w:r w:rsidRPr="00925811">
        <w:t xml:space="preserve"> then:</w:t>
      </w:r>
    </w:p>
    <w:p w14:paraId="60147E61" w14:textId="77777777" w:rsidR="001A2306" w:rsidRPr="00925811" w:rsidRDefault="00883AC9" w:rsidP="001A2306">
      <m:oMathPara>
        <m:oMath>
          <m:sSub>
            <m:sSubPr>
              <m:ctrlPr>
                <w:rPr>
                  <w:rFonts w:ascii="Cambria Math" w:hAnsi="Cambria Math"/>
                </w:rPr>
              </m:ctrlPr>
            </m:sSubPr>
            <m:e>
              <m:r>
                <w:rPr>
                  <w:rFonts w:ascii="Cambria Math" w:hAnsi="Cambria Math"/>
                </w:rPr>
                <m:t>CM</m:t>
              </m:r>
            </m:e>
            <m:sub>
              <m:r>
                <w:rPr>
                  <w:rFonts w:ascii="Cambria Math" w:hAnsi="Cambria Math"/>
                </w:rPr>
                <m:t>t</m:t>
              </m:r>
            </m:sub>
          </m:sSub>
          <m:r>
            <w:rPr>
              <w:rFonts w:ascii="Cambria Math" w:hAnsi="Cambria Math"/>
            </w:rPr>
            <m:t>=</m:t>
          </m:r>
          <m:func>
            <m:funcPr>
              <m:ctrlPr>
                <w:rPr>
                  <w:rFonts w:ascii="Cambria Math" w:hAnsi="Cambria Math"/>
                </w:rPr>
              </m:ctrlPr>
            </m:funcPr>
            <m:fName>
              <m:r>
                <w:rPr>
                  <w:rFonts w:ascii="Cambria Math" w:hAnsi="Cambria Math"/>
                </w:rPr>
                <m:t>max</m:t>
              </m:r>
            </m:fName>
            <m:e>
              <m:d>
                <m:dPr>
                  <m:ctrlPr>
                    <w:rPr>
                      <w:rFonts w:ascii="Cambria Math" w:hAnsi="Cambria Math"/>
                    </w:rPr>
                  </m:ctrlPr>
                </m:dPr>
                <m:e>
                  <m:sSub>
                    <m:sSubPr>
                      <m:ctrlPr>
                        <w:rPr>
                          <w:rFonts w:ascii="Cambria Math" w:hAnsi="Cambria Math"/>
                        </w:rPr>
                      </m:ctrlPr>
                    </m:sSubPr>
                    <m:e>
                      <m:r>
                        <w:rPr>
                          <w:rFonts w:ascii="Cambria Math" w:hAnsi="Cambria Math"/>
                        </w:rPr>
                        <m:t>-CMMP</m:t>
                      </m:r>
                    </m:e>
                    <m:sub>
                      <m:r>
                        <w:rPr>
                          <w:rFonts w:ascii="Cambria Math" w:hAnsi="Cambria Math"/>
                        </w:rPr>
                        <m:t>t</m:t>
                      </m:r>
                    </m:sub>
                  </m:sSub>
                  <m:r>
                    <w:rPr>
                      <w:rFonts w:ascii="Cambria Math" w:hAnsi="Cambria Math"/>
                    </w:rPr>
                    <m:t xml:space="preserve">, </m:t>
                  </m:r>
                  <m:d>
                    <m:dPr>
                      <m:ctrlPr>
                        <w:rPr>
                          <w:rFonts w:ascii="Cambria Math" w:hAnsi="Cambria Math"/>
                        </w:rPr>
                      </m:ctrlPr>
                    </m:dPr>
                    <m:e>
                      <m:sSub>
                        <m:sSubPr>
                          <m:ctrlPr>
                            <w:rPr>
                              <w:rFonts w:ascii="Cambria Math" w:hAnsi="Cambria Math"/>
                            </w:rPr>
                          </m:ctrlPr>
                        </m:sSubPr>
                        <m:e>
                          <m:r>
                            <w:rPr>
                              <w:rFonts w:ascii="Cambria Math" w:hAnsi="Cambria Math"/>
                            </w:rPr>
                            <m:t>CMT</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CMAS</m:t>
                          </m:r>
                        </m:e>
                        <m:sub>
                          <m:r>
                            <w:rPr>
                              <w:rFonts w:ascii="Cambria Math" w:hAnsi="Cambria Math"/>
                            </w:rPr>
                            <m:t>t</m:t>
                          </m:r>
                        </m:sub>
                      </m:sSub>
                    </m:e>
                  </m:d>
                  <m:r>
                    <w:rPr>
                      <w:rFonts w:ascii="Cambria Math" w:hAnsi="Cambria Math"/>
                    </w:rPr>
                    <m:t>×</m:t>
                  </m:r>
                  <m:sSub>
                    <m:sSubPr>
                      <m:ctrlPr>
                        <w:rPr>
                          <w:rFonts w:ascii="Cambria Math" w:hAnsi="Cambria Math"/>
                        </w:rPr>
                      </m:ctrlPr>
                    </m:sSubPr>
                    <m:e>
                      <m:r>
                        <w:rPr>
                          <w:rFonts w:ascii="Cambria Math" w:hAnsi="Cambria Math"/>
                        </w:rPr>
                        <m:t>IRCM</m:t>
                      </m:r>
                    </m:e>
                    <m:sub>
                      <m:r>
                        <w:rPr>
                          <w:rFonts w:ascii="Cambria Math" w:hAnsi="Cambria Math"/>
                        </w:rPr>
                        <m:t>t</m:t>
                      </m:r>
                    </m:sub>
                  </m:sSub>
                </m:e>
              </m:d>
            </m:e>
          </m:func>
        </m:oMath>
      </m:oMathPara>
    </w:p>
    <w:p w14:paraId="0D413A50" w14:textId="77777777" w:rsidR="001A2306" w:rsidRPr="00925811" w:rsidRDefault="001A2306" w:rsidP="001A2306">
      <w:pPr>
        <w:pStyle w:val="FormulaDefinitions"/>
      </w:pPr>
      <w:r w:rsidRPr="00925811">
        <w:t xml:space="preserve">where: </w:t>
      </w:r>
    </w:p>
    <w:tbl>
      <w:tblPr>
        <w:tblStyle w:val="TableGridLight"/>
        <w:tblW w:w="8080" w:type="dxa"/>
        <w:tblLook w:val="04A0" w:firstRow="1" w:lastRow="0" w:firstColumn="1" w:lastColumn="0" w:noHBand="0" w:noVBand="1"/>
      </w:tblPr>
      <w:tblGrid>
        <w:gridCol w:w="1134"/>
        <w:gridCol w:w="6946"/>
      </w:tblGrid>
      <w:tr w:rsidR="001A2306" w:rsidRPr="00925811" w14:paraId="4296B7A1" w14:textId="77777777" w:rsidTr="00A75C46">
        <w:trPr>
          <w:cnfStyle w:val="100000000000" w:firstRow="1" w:lastRow="0" w:firstColumn="0" w:lastColumn="0" w:oddVBand="0" w:evenVBand="0" w:oddHBand="0" w:evenHBand="0" w:firstRowFirstColumn="0" w:firstRowLastColumn="0" w:lastRowFirstColumn="0" w:lastRowLastColumn="0"/>
          <w:trHeight w:val="467"/>
        </w:trPr>
        <w:tc>
          <w:tcPr>
            <w:cnfStyle w:val="001000000000" w:firstRow="0" w:lastRow="0" w:firstColumn="1" w:lastColumn="0" w:oddVBand="0" w:evenVBand="0" w:oddHBand="0" w:evenHBand="0" w:firstRowFirstColumn="0" w:firstRowLastColumn="0" w:lastRowFirstColumn="0" w:lastRowLastColumn="0"/>
            <w:tcW w:w="1134" w:type="dxa"/>
          </w:tcPr>
          <w:p w14:paraId="1A66D832" w14:textId="77777777" w:rsidR="001A2306" w:rsidRPr="00925811" w:rsidRDefault="001A2306" w:rsidP="001A2306">
            <w:r w:rsidRPr="00925811">
              <w:t>CMAS</w:t>
            </w:r>
            <w:r w:rsidRPr="00925811">
              <w:rPr>
                <w:rStyle w:val="Subscript"/>
              </w:rPr>
              <w:t>t</w:t>
            </w:r>
          </w:p>
        </w:tc>
        <w:tc>
          <w:tcPr>
            <w:tcW w:w="6946" w:type="dxa"/>
          </w:tcPr>
          <w:p w14:paraId="7680B46D" w14:textId="77777777" w:rsidR="001A2306" w:rsidRPr="00925811" w:rsidRDefault="001A2306" w:rsidP="001A2306">
            <w:pPr>
              <w:cnfStyle w:val="100000000000" w:firstRow="1" w:lastRow="0" w:firstColumn="0" w:lastColumn="0" w:oddVBand="0" w:evenVBand="0" w:oddHBand="0" w:evenHBand="0" w:firstRowFirstColumn="0" w:firstRowLastColumn="0" w:lastRowFirstColumn="0" w:lastRowLastColumn="0"/>
            </w:pPr>
            <w:r w:rsidRPr="00925811">
              <w:t>means the licensee’s actual performance in relation to the Complaints Metric and is derived in accordance with paragraph 4.3.8;</w:t>
            </w:r>
          </w:p>
        </w:tc>
      </w:tr>
      <w:tr w:rsidR="001A2306" w:rsidRPr="00925811" w14:paraId="2125C282" w14:textId="77777777" w:rsidTr="00A75C46">
        <w:trPr>
          <w:trHeight w:val="467"/>
        </w:trPr>
        <w:tc>
          <w:tcPr>
            <w:cnfStyle w:val="001000000000" w:firstRow="0" w:lastRow="0" w:firstColumn="1" w:lastColumn="0" w:oddVBand="0" w:evenVBand="0" w:oddHBand="0" w:evenHBand="0" w:firstRowFirstColumn="0" w:firstRowLastColumn="0" w:lastRowFirstColumn="0" w:lastRowLastColumn="0"/>
            <w:tcW w:w="1134" w:type="dxa"/>
          </w:tcPr>
          <w:p w14:paraId="2B0F630C" w14:textId="77777777" w:rsidR="001A2306" w:rsidRPr="00925811" w:rsidRDefault="001A2306" w:rsidP="001A2306">
            <w:r w:rsidRPr="00925811">
              <w:t>CMT</w:t>
            </w:r>
            <w:r w:rsidRPr="00925811">
              <w:rPr>
                <w:rStyle w:val="Subscript"/>
              </w:rPr>
              <w:t>t</w:t>
            </w:r>
          </w:p>
        </w:tc>
        <w:tc>
          <w:tcPr>
            <w:tcW w:w="6946" w:type="dxa"/>
          </w:tcPr>
          <w:p w14:paraId="085788BF"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means the target for the Complaints Metric and equals 2.80;</w:t>
            </w:r>
          </w:p>
        </w:tc>
      </w:tr>
      <w:tr w:rsidR="001A2306" w:rsidRPr="00925811" w14:paraId="26757E9A" w14:textId="77777777" w:rsidTr="00A75C46">
        <w:trPr>
          <w:trHeight w:val="467"/>
        </w:trPr>
        <w:tc>
          <w:tcPr>
            <w:cnfStyle w:val="001000000000" w:firstRow="0" w:lastRow="0" w:firstColumn="1" w:lastColumn="0" w:oddVBand="0" w:evenVBand="0" w:oddHBand="0" w:evenHBand="0" w:firstRowFirstColumn="0" w:firstRowLastColumn="0" w:lastRowFirstColumn="0" w:lastRowLastColumn="0"/>
            <w:tcW w:w="1134" w:type="dxa"/>
          </w:tcPr>
          <w:p w14:paraId="40A3B4C4" w14:textId="77777777" w:rsidR="001A2306" w:rsidRPr="00925811" w:rsidRDefault="001A2306" w:rsidP="001A2306">
            <w:r w:rsidRPr="00925811">
              <w:t>CMMP</w:t>
            </w:r>
            <w:r w:rsidRPr="00925811">
              <w:rPr>
                <w:rStyle w:val="Subscript"/>
              </w:rPr>
              <w:t>t</w:t>
            </w:r>
          </w:p>
        </w:tc>
        <w:tc>
          <w:tcPr>
            <w:tcW w:w="6946" w:type="dxa"/>
          </w:tcPr>
          <w:p w14:paraId="635A9E3D"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means the maximum penalty in respect of the Complaints Metric for the licensee, as specified in Appendix 14; and</w:t>
            </w:r>
          </w:p>
        </w:tc>
      </w:tr>
      <w:tr w:rsidR="001A2306" w:rsidRPr="00925811" w14:paraId="4B6B6795" w14:textId="77777777" w:rsidTr="00A75C46">
        <w:trPr>
          <w:trHeight w:val="467"/>
        </w:trPr>
        <w:tc>
          <w:tcPr>
            <w:cnfStyle w:val="001000000000" w:firstRow="0" w:lastRow="0" w:firstColumn="1" w:lastColumn="0" w:oddVBand="0" w:evenVBand="0" w:oddHBand="0" w:evenHBand="0" w:firstRowFirstColumn="0" w:firstRowLastColumn="0" w:lastRowFirstColumn="0" w:lastRowLastColumn="0"/>
            <w:tcW w:w="1134" w:type="dxa"/>
          </w:tcPr>
          <w:p w14:paraId="048697C4" w14:textId="77777777" w:rsidR="001A2306" w:rsidRPr="00925811" w:rsidRDefault="001A2306" w:rsidP="001A2306">
            <w:r w:rsidRPr="00925811">
              <w:t>IRCM</w:t>
            </w:r>
            <w:r w:rsidRPr="00925811">
              <w:rPr>
                <w:rStyle w:val="Subscript"/>
              </w:rPr>
              <w:t>t</w:t>
            </w:r>
            <w:r w:rsidRPr="00925811">
              <w:tab/>
            </w:r>
          </w:p>
        </w:tc>
        <w:tc>
          <w:tcPr>
            <w:tcW w:w="6946" w:type="dxa"/>
          </w:tcPr>
          <w:p w14:paraId="3A78E80F"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means the licensee’s incentive rate for the Complaints Metric, as specified in Appendix 15.</w:t>
            </w:r>
          </w:p>
        </w:tc>
      </w:tr>
    </w:tbl>
    <w:p w14:paraId="72719AB0" w14:textId="77777777" w:rsidR="001A2306" w:rsidRPr="00925811" w:rsidRDefault="001A2306" w:rsidP="001A2306">
      <w:pPr>
        <w:pStyle w:val="NumberedNormal"/>
      </w:pPr>
      <w:r w:rsidRPr="00925811">
        <w:t>The value of CMAS</w:t>
      </w:r>
      <w:r w:rsidRPr="00925811">
        <w:rPr>
          <w:rStyle w:val="Subscript"/>
        </w:rPr>
        <w:t>t</w:t>
      </w:r>
      <w:r w:rsidRPr="00925811">
        <w:t xml:space="preserve"> is derived in accordance with the following formula:</w:t>
      </w:r>
    </w:p>
    <w:p w14:paraId="0B4850CB" w14:textId="77777777" w:rsidR="001A2306" w:rsidRPr="00925811" w:rsidRDefault="00883AC9" w:rsidP="001A2306">
      <m:oMathPara>
        <m:oMathParaPr>
          <m:jc m:val="center"/>
        </m:oMathParaPr>
        <m:oMath>
          <m:sSub>
            <m:sSubPr>
              <m:ctrlPr>
                <w:rPr>
                  <w:rFonts w:ascii="Cambria Math" w:hAnsi="Cambria Math"/>
                </w:rPr>
              </m:ctrlPr>
            </m:sSubPr>
            <m:e>
              <m:r>
                <w:rPr>
                  <w:rFonts w:ascii="Cambria Math" w:hAnsi="Cambria Math"/>
                </w:rPr>
                <m:t>CMAS</m:t>
              </m:r>
            </m:e>
            <m:sub>
              <m:r>
                <w:rPr>
                  <w:rFonts w:ascii="Cambria Math" w:hAnsi="Cambria Math"/>
                </w:rPr>
                <m:t>t</m:t>
              </m:r>
            </m:sub>
          </m:sSub>
          <m:r>
            <w:rPr>
              <w:rFonts w:ascii="Cambria Math" w:hAnsi="Cambria Math"/>
            </w:rPr>
            <m:t>=</m:t>
          </m:r>
          <m:d>
            <m:dPr>
              <m:ctrlPr>
                <w:rPr>
                  <w:rFonts w:ascii="Cambria Math" w:hAnsi="Cambria Math"/>
                </w:rPr>
              </m:ctrlPr>
            </m:dPr>
            <m:e>
              <m:sSub>
                <m:sSubPr>
                  <m:ctrlPr>
                    <w:rPr>
                      <w:rFonts w:ascii="Cambria Math" w:hAnsi="Cambria Math"/>
                    </w:rPr>
                  </m:ctrlPr>
                </m:sSubPr>
                <m:e>
                  <m:r>
                    <w:rPr>
                      <w:rFonts w:ascii="Cambria Math" w:hAnsi="Cambria Math"/>
                    </w:rPr>
                    <m:t>PURCD</m:t>
                  </m:r>
                </m:e>
                <m:sub>
                  <m:r>
                    <w:rPr>
                      <w:rFonts w:ascii="Cambria Math" w:hAnsi="Cambria Math"/>
                    </w:rPr>
                    <m:t>t</m:t>
                  </m:r>
                </m:sub>
              </m:sSub>
              <m:r>
                <w:rPr>
                  <w:rFonts w:ascii="Cambria Math" w:hAnsi="Cambria Math"/>
                </w:rPr>
                <m:t xml:space="preserve"> ×0.1</m:t>
              </m:r>
            </m:e>
          </m:d>
          <m:r>
            <w:rPr>
              <w:rFonts w:ascii="Cambria Math" w:hAnsi="Cambria Math"/>
            </w:rPr>
            <m:t xml:space="preserve">+ </m:t>
          </m:r>
          <m:d>
            <m:dPr>
              <m:ctrlPr>
                <w:rPr>
                  <w:rFonts w:ascii="Cambria Math" w:hAnsi="Cambria Math"/>
                </w:rPr>
              </m:ctrlPr>
            </m:dPr>
            <m:e>
              <m:sSub>
                <m:sSubPr>
                  <m:ctrlPr>
                    <w:rPr>
                      <w:rFonts w:ascii="Cambria Math" w:hAnsi="Cambria Math"/>
                    </w:rPr>
                  </m:ctrlPr>
                </m:sSubPr>
                <m:e>
                  <m:r>
                    <w:rPr>
                      <w:rFonts w:ascii="Cambria Math" w:hAnsi="Cambria Math"/>
                    </w:rPr>
                    <m:t>PURCM</m:t>
                  </m:r>
                </m:e>
                <m:sub>
                  <m:r>
                    <w:rPr>
                      <w:rFonts w:ascii="Cambria Math" w:hAnsi="Cambria Math"/>
                    </w:rPr>
                    <m:t>t</m:t>
                  </m:r>
                </m:sub>
              </m:sSub>
              <m:r>
                <w:rPr>
                  <w:rFonts w:ascii="Cambria Math" w:hAnsi="Cambria Math"/>
                </w:rPr>
                <m:t xml:space="preserve"> ×0.3</m:t>
              </m:r>
            </m:e>
          </m:d>
          <m:r>
            <w:rPr>
              <w:rFonts w:ascii="Cambria Math" w:hAnsi="Cambria Math"/>
            </w:rPr>
            <m:t xml:space="preserve">+ </m:t>
          </m:r>
          <m:d>
            <m:dPr>
              <m:ctrlPr>
                <w:rPr>
                  <w:rFonts w:ascii="Cambria Math" w:hAnsi="Cambria Math"/>
                </w:rPr>
              </m:ctrlPr>
            </m:dPr>
            <m:e>
              <m:sSub>
                <m:sSubPr>
                  <m:ctrlPr>
                    <w:rPr>
                      <w:rFonts w:ascii="Cambria Math" w:hAnsi="Cambria Math"/>
                    </w:rPr>
                  </m:ctrlPr>
                </m:sSubPr>
                <m:e>
                  <m:r>
                    <w:rPr>
                      <w:rFonts w:ascii="Cambria Math" w:hAnsi="Cambria Math"/>
                    </w:rPr>
                    <m:t>PRC</m:t>
                  </m:r>
                </m:e>
                <m:sub>
                  <m:r>
                    <w:rPr>
                      <w:rFonts w:ascii="Cambria Math" w:hAnsi="Cambria Math"/>
                    </w:rPr>
                    <m:t>t</m:t>
                  </m:r>
                </m:sub>
              </m:sSub>
              <m:r>
                <w:rPr>
                  <w:rFonts w:ascii="Cambria Math" w:hAnsi="Cambria Math"/>
                </w:rPr>
                <m:t>×0.5</m:t>
              </m:r>
            </m:e>
          </m:d>
          <m:r>
            <w:rPr>
              <w:rFonts w:ascii="Cambria Math" w:hAnsi="Cambria Math"/>
            </w:rPr>
            <m:t xml:space="preserve">+ </m:t>
          </m:r>
          <m:d>
            <m:dPr>
              <m:ctrlPr>
                <w:rPr>
                  <w:rFonts w:ascii="Cambria Math" w:hAnsi="Cambria Math"/>
                </w:rPr>
              </m:ctrlPr>
            </m:dPr>
            <m:e>
              <m:sSub>
                <m:sSubPr>
                  <m:ctrlPr>
                    <w:rPr>
                      <w:rFonts w:ascii="Cambria Math" w:hAnsi="Cambria Math"/>
                    </w:rPr>
                  </m:ctrlPr>
                </m:sSubPr>
                <m:e>
                  <m:r>
                    <w:rPr>
                      <w:rFonts w:ascii="Cambria Math" w:hAnsi="Cambria Math"/>
                    </w:rPr>
                    <m:t>POF</m:t>
                  </m:r>
                </m:e>
                <m:sub>
                  <m:r>
                    <w:rPr>
                      <w:rFonts w:ascii="Cambria Math" w:hAnsi="Cambria Math"/>
                    </w:rPr>
                    <m:t>t</m:t>
                  </m:r>
                </m:sub>
              </m:sSub>
              <m:r>
                <w:rPr>
                  <w:rFonts w:ascii="Cambria Math" w:hAnsi="Cambria Math"/>
                </w:rPr>
                <m:t xml:space="preserve"> ×0.1</m:t>
              </m:r>
            </m:e>
          </m:d>
        </m:oMath>
      </m:oMathPara>
    </w:p>
    <w:p w14:paraId="70504326" w14:textId="77777777" w:rsidR="001A2306" w:rsidRPr="00925811" w:rsidRDefault="001A2306" w:rsidP="001A2306">
      <w:pPr>
        <w:pStyle w:val="FormulaDefinitions"/>
      </w:pPr>
      <w:r w:rsidRPr="00925811">
        <w:t>where:</w:t>
      </w:r>
    </w:p>
    <w:tbl>
      <w:tblPr>
        <w:tblStyle w:val="TableGridLight"/>
        <w:tblW w:w="8080" w:type="dxa"/>
        <w:tblLook w:val="04A0" w:firstRow="1" w:lastRow="0" w:firstColumn="1" w:lastColumn="0" w:noHBand="0" w:noVBand="1"/>
      </w:tblPr>
      <w:tblGrid>
        <w:gridCol w:w="1208"/>
        <w:gridCol w:w="6872"/>
      </w:tblGrid>
      <w:tr w:rsidR="001A2306" w:rsidRPr="00925811" w14:paraId="31E905A7" w14:textId="77777777" w:rsidTr="00A75C46">
        <w:trPr>
          <w:cnfStyle w:val="100000000000" w:firstRow="1" w:lastRow="0" w:firstColumn="0" w:lastColumn="0" w:oddVBand="0" w:evenVBand="0" w:oddHBand="0" w:evenHBand="0" w:firstRowFirstColumn="0" w:firstRowLastColumn="0" w:lastRowFirstColumn="0" w:lastRowLastColumn="0"/>
          <w:trHeight w:val="467"/>
        </w:trPr>
        <w:tc>
          <w:tcPr>
            <w:cnfStyle w:val="001000000000" w:firstRow="0" w:lastRow="0" w:firstColumn="1" w:lastColumn="0" w:oddVBand="0" w:evenVBand="0" w:oddHBand="0" w:evenHBand="0" w:firstRowFirstColumn="0" w:firstRowLastColumn="0" w:lastRowFirstColumn="0" w:lastRowLastColumn="0"/>
            <w:tcW w:w="1208" w:type="dxa"/>
          </w:tcPr>
          <w:p w14:paraId="522D0CFA" w14:textId="77777777" w:rsidR="001A2306" w:rsidRPr="00925811" w:rsidRDefault="001A2306" w:rsidP="001A2306">
            <w:r w:rsidRPr="00925811">
              <w:t>PURCD</w:t>
            </w:r>
            <w:r w:rsidRPr="00925811">
              <w:rPr>
                <w:rStyle w:val="Subscript"/>
              </w:rPr>
              <w:t>t</w:t>
            </w:r>
          </w:p>
        </w:tc>
        <w:tc>
          <w:tcPr>
            <w:tcW w:w="6872" w:type="dxa"/>
          </w:tcPr>
          <w:p w14:paraId="2557BC8C" w14:textId="77777777" w:rsidR="001A2306" w:rsidRPr="00925811" w:rsidRDefault="001A2306" w:rsidP="001A2306">
            <w:pPr>
              <w:cnfStyle w:val="100000000000" w:firstRow="1" w:lastRow="0" w:firstColumn="0" w:lastColumn="0" w:oddVBand="0" w:evenVBand="0" w:oddHBand="0" w:evenHBand="0" w:firstRowFirstColumn="0" w:firstRowLastColumn="0" w:lastRowFirstColumn="0" w:lastRowLastColumn="0"/>
            </w:pPr>
            <w:r w:rsidRPr="00925811">
              <w:t>means the number of Unresolved Complaints by the end of the first Working Day after the day on which the Complaint was first received, expressed as a percentage of total Complaints;</w:t>
            </w:r>
          </w:p>
        </w:tc>
      </w:tr>
      <w:tr w:rsidR="001A2306" w:rsidRPr="00925811" w14:paraId="22329DE6" w14:textId="77777777" w:rsidTr="00A75C46">
        <w:trPr>
          <w:trHeight w:val="467"/>
        </w:trPr>
        <w:tc>
          <w:tcPr>
            <w:cnfStyle w:val="001000000000" w:firstRow="0" w:lastRow="0" w:firstColumn="1" w:lastColumn="0" w:oddVBand="0" w:evenVBand="0" w:oddHBand="0" w:evenHBand="0" w:firstRowFirstColumn="0" w:firstRowLastColumn="0" w:lastRowFirstColumn="0" w:lastRowLastColumn="0"/>
            <w:tcW w:w="1208" w:type="dxa"/>
          </w:tcPr>
          <w:p w14:paraId="538A9363" w14:textId="77777777" w:rsidR="001A2306" w:rsidRPr="00925811" w:rsidRDefault="001A2306" w:rsidP="001A2306">
            <w:r w:rsidRPr="00925811">
              <w:t>PURCM</w:t>
            </w:r>
            <w:r w:rsidRPr="00925811">
              <w:rPr>
                <w:rStyle w:val="Subscript"/>
              </w:rPr>
              <w:t>t</w:t>
            </w:r>
            <w:r w:rsidRPr="00925811">
              <w:t xml:space="preserve"> </w:t>
            </w:r>
          </w:p>
        </w:tc>
        <w:tc>
          <w:tcPr>
            <w:tcW w:w="6872" w:type="dxa"/>
          </w:tcPr>
          <w:p w14:paraId="06450DE4"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means the number of Unresolved Complaints after the end of 31 calendar days from the end of the first Working Day after the day on which the Complaint was first received, expressed as a percentage of total Complaints;</w:t>
            </w:r>
          </w:p>
        </w:tc>
      </w:tr>
      <w:tr w:rsidR="001A2306" w:rsidRPr="00925811" w14:paraId="06E4B1F9" w14:textId="77777777" w:rsidTr="00A75C46">
        <w:trPr>
          <w:trHeight w:val="467"/>
        </w:trPr>
        <w:tc>
          <w:tcPr>
            <w:cnfStyle w:val="001000000000" w:firstRow="0" w:lastRow="0" w:firstColumn="1" w:lastColumn="0" w:oddVBand="0" w:evenVBand="0" w:oddHBand="0" w:evenHBand="0" w:firstRowFirstColumn="0" w:firstRowLastColumn="0" w:lastRowFirstColumn="0" w:lastRowLastColumn="0"/>
            <w:tcW w:w="1208" w:type="dxa"/>
          </w:tcPr>
          <w:p w14:paraId="0AE051A1" w14:textId="77777777" w:rsidR="001A2306" w:rsidRPr="00925811" w:rsidRDefault="001A2306" w:rsidP="001A2306">
            <w:r w:rsidRPr="00925811">
              <w:t>PRC</w:t>
            </w:r>
            <w:r w:rsidRPr="00925811">
              <w:rPr>
                <w:rStyle w:val="Subscript"/>
              </w:rPr>
              <w:t>t</w:t>
            </w:r>
          </w:p>
        </w:tc>
        <w:tc>
          <w:tcPr>
            <w:tcW w:w="6872" w:type="dxa"/>
          </w:tcPr>
          <w:p w14:paraId="5AA8557E"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means the number of Repeat Complaints, expressed as a percentage of total Complaints; and</w:t>
            </w:r>
          </w:p>
        </w:tc>
      </w:tr>
      <w:tr w:rsidR="001A2306" w:rsidRPr="00925811" w14:paraId="305B3C75" w14:textId="77777777" w:rsidTr="00A75C46">
        <w:trPr>
          <w:trHeight w:val="467"/>
        </w:trPr>
        <w:tc>
          <w:tcPr>
            <w:cnfStyle w:val="001000000000" w:firstRow="0" w:lastRow="0" w:firstColumn="1" w:lastColumn="0" w:oddVBand="0" w:evenVBand="0" w:oddHBand="0" w:evenHBand="0" w:firstRowFirstColumn="0" w:firstRowLastColumn="0" w:lastRowFirstColumn="0" w:lastRowLastColumn="0"/>
            <w:tcW w:w="1208" w:type="dxa"/>
          </w:tcPr>
          <w:p w14:paraId="0E8C3FDA" w14:textId="77777777" w:rsidR="001A2306" w:rsidRPr="00925811" w:rsidRDefault="001A2306" w:rsidP="001A2306">
            <w:r w:rsidRPr="00925811">
              <w:t>POF</w:t>
            </w:r>
            <w:r w:rsidRPr="00925811">
              <w:rPr>
                <w:rStyle w:val="Subscript"/>
              </w:rPr>
              <w:t>t</w:t>
            </w:r>
          </w:p>
        </w:tc>
        <w:tc>
          <w:tcPr>
            <w:tcW w:w="6872" w:type="dxa"/>
          </w:tcPr>
          <w:p w14:paraId="357A4FFC"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means the number of Energy Ombudsman Findings Against the Licensee, expressed as a percentage of total Complaints.</w:t>
            </w:r>
          </w:p>
        </w:tc>
      </w:tr>
    </w:tbl>
    <w:p w14:paraId="372B1A0A" w14:textId="77777777" w:rsidR="001A2306" w:rsidRPr="00925811" w:rsidRDefault="001A2306" w:rsidP="001A2306">
      <w:pPr>
        <w:pStyle w:val="AppendixHeading"/>
      </w:pPr>
      <w:bookmarkStart w:id="239" w:name="_Toc115252654"/>
    </w:p>
    <w:p w14:paraId="0B92BAB1" w14:textId="77777777" w:rsidR="001A2306" w:rsidRPr="00925811" w:rsidRDefault="001A2306" w:rsidP="001A2306">
      <w:pPr>
        <w:pStyle w:val="Caption"/>
      </w:pPr>
      <w:r w:rsidRPr="00925811">
        <w:t>Maximum reward in respect of the Supply Interruptions Element of the Customer Satisfaction Survey (SIMR</w:t>
      </w:r>
      <w:r w:rsidRPr="00925811">
        <w:rPr>
          <w:rStyle w:val="Subscript"/>
        </w:rPr>
        <w:t>t</w:t>
      </w:r>
      <w:r w:rsidRPr="00925811">
        <w:t>) (£m)</w:t>
      </w:r>
    </w:p>
    <w:tbl>
      <w:tblPr>
        <w:tblStyle w:val="AppendixTable"/>
        <w:tblW w:w="8851" w:type="dxa"/>
        <w:tblLayout w:type="fixed"/>
        <w:tblLook w:val="04A0" w:firstRow="1" w:lastRow="0" w:firstColumn="1" w:lastColumn="0" w:noHBand="0" w:noVBand="1"/>
      </w:tblPr>
      <w:tblGrid>
        <w:gridCol w:w="1141"/>
        <w:gridCol w:w="1542"/>
        <w:gridCol w:w="1542"/>
        <w:gridCol w:w="1542"/>
        <w:gridCol w:w="1542"/>
        <w:gridCol w:w="1542"/>
      </w:tblGrid>
      <w:tr w:rsidR="001A2306" w:rsidRPr="00925811" w14:paraId="098DE68F" w14:textId="77777777" w:rsidTr="00A75C46">
        <w:trPr>
          <w:cnfStyle w:val="100000000000" w:firstRow="1" w:lastRow="0" w:firstColumn="0" w:lastColumn="0" w:oddVBand="0" w:evenVBand="0" w:oddHBand="0" w:evenHBand="0" w:firstRowFirstColumn="0" w:firstRowLastColumn="0" w:lastRowFirstColumn="0" w:lastRowLastColumn="0"/>
          <w:trHeight w:val="220"/>
        </w:trPr>
        <w:tc>
          <w:tcPr>
            <w:tcW w:w="1141" w:type="dxa"/>
          </w:tcPr>
          <w:p w14:paraId="1710CF9A" w14:textId="77777777" w:rsidR="001A2306" w:rsidRPr="00925811" w:rsidRDefault="001A2306" w:rsidP="001A2306">
            <w:r w:rsidRPr="00925811">
              <w:t>Licensee</w:t>
            </w:r>
          </w:p>
        </w:tc>
        <w:tc>
          <w:tcPr>
            <w:tcW w:w="1542" w:type="dxa"/>
          </w:tcPr>
          <w:p w14:paraId="7AF8FC5E" w14:textId="77777777" w:rsidR="001A2306" w:rsidRPr="00925811" w:rsidRDefault="001A2306" w:rsidP="001A2306">
            <w:r w:rsidRPr="00925811">
              <w:t>2023/24</w:t>
            </w:r>
          </w:p>
        </w:tc>
        <w:tc>
          <w:tcPr>
            <w:tcW w:w="1542" w:type="dxa"/>
          </w:tcPr>
          <w:p w14:paraId="3CF68F8B" w14:textId="77777777" w:rsidR="001A2306" w:rsidRPr="00925811" w:rsidRDefault="001A2306" w:rsidP="001A2306">
            <w:r w:rsidRPr="00925811">
              <w:t>2024/25</w:t>
            </w:r>
          </w:p>
        </w:tc>
        <w:tc>
          <w:tcPr>
            <w:tcW w:w="1542" w:type="dxa"/>
          </w:tcPr>
          <w:p w14:paraId="59EDA8D4" w14:textId="77777777" w:rsidR="001A2306" w:rsidRPr="00925811" w:rsidRDefault="001A2306" w:rsidP="001A2306">
            <w:r w:rsidRPr="00925811">
              <w:t>2025/26</w:t>
            </w:r>
          </w:p>
        </w:tc>
        <w:tc>
          <w:tcPr>
            <w:tcW w:w="1542" w:type="dxa"/>
          </w:tcPr>
          <w:p w14:paraId="0D72A4FC" w14:textId="77777777" w:rsidR="001A2306" w:rsidRPr="00925811" w:rsidRDefault="001A2306" w:rsidP="001A2306">
            <w:r w:rsidRPr="00925811">
              <w:t>2026/27</w:t>
            </w:r>
          </w:p>
        </w:tc>
        <w:tc>
          <w:tcPr>
            <w:tcW w:w="1542" w:type="dxa"/>
          </w:tcPr>
          <w:p w14:paraId="02301478" w14:textId="77777777" w:rsidR="001A2306" w:rsidRPr="00925811" w:rsidRDefault="001A2306" w:rsidP="001A2306">
            <w:r w:rsidRPr="00925811">
              <w:t>2027/28</w:t>
            </w:r>
          </w:p>
        </w:tc>
      </w:tr>
      <w:tr w:rsidR="001A2306" w:rsidRPr="00925811" w14:paraId="0CFA7F73" w14:textId="77777777" w:rsidTr="00A75C46">
        <w:trPr>
          <w:trHeight w:val="220"/>
        </w:trPr>
        <w:tc>
          <w:tcPr>
            <w:tcW w:w="1141" w:type="dxa"/>
          </w:tcPr>
          <w:p w14:paraId="23D2C0D0" w14:textId="77777777" w:rsidR="001A2306" w:rsidRPr="00925811" w:rsidRDefault="001A2306" w:rsidP="001A2306">
            <w:r w:rsidRPr="00925811">
              <w:t>ENWL</w:t>
            </w:r>
          </w:p>
        </w:tc>
        <w:tc>
          <w:tcPr>
            <w:tcW w:w="1542" w:type="dxa"/>
            <w:tcBorders>
              <w:top w:val="single" w:sz="4" w:space="0" w:color="auto"/>
              <w:left w:val="single" w:sz="4" w:space="0" w:color="auto"/>
              <w:bottom w:val="single" w:sz="4" w:space="0" w:color="auto"/>
              <w:right w:val="single" w:sz="4" w:space="0" w:color="auto"/>
            </w:tcBorders>
            <w:shd w:val="clear" w:color="auto" w:fill="auto"/>
            <w:vAlign w:val="bottom"/>
          </w:tcPr>
          <w:p w14:paraId="673BB342" w14:textId="77777777" w:rsidR="001A2306" w:rsidRPr="00925811" w:rsidRDefault="001A2306" w:rsidP="001A2306">
            <w:r w:rsidRPr="00925811">
              <w:t>1.047</w:t>
            </w:r>
          </w:p>
        </w:tc>
        <w:tc>
          <w:tcPr>
            <w:tcW w:w="1542" w:type="dxa"/>
            <w:tcBorders>
              <w:top w:val="single" w:sz="4" w:space="0" w:color="auto"/>
              <w:left w:val="nil"/>
              <w:bottom w:val="single" w:sz="4" w:space="0" w:color="auto"/>
              <w:right w:val="single" w:sz="4" w:space="0" w:color="auto"/>
            </w:tcBorders>
            <w:shd w:val="clear" w:color="auto" w:fill="auto"/>
            <w:vAlign w:val="bottom"/>
          </w:tcPr>
          <w:p w14:paraId="7858D569" w14:textId="77777777" w:rsidR="001A2306" w:rsidRPr="00925811" w:rsidRDefault="001A2306" w:rsidP="001A2306">
            <w:r w:rsidRPr="00925811">
              <w:t>1.047</w:t>
            </w:r>
          </w:p>
        </w:tc>
        <w:tc>
          <w:tcPr>
            <w:tcW w:w="1542" w:type="dxa"/>
            <w:tcBorders>
              <w:top w:val="single" w:sz="4" w:space="0" w:color="auto"/>
              <w:left w:val="nil"/>
              <w:bottom w:val="single" w:sz="4" w:space="0" w:color="auto"/>
              <w:right w:val="single" w:sz="4" w:space="0" w:color="auto"/>
            </w:tcBorders>
            <w:shd w:val="clear" w:color="auto" w:fill="auto"/>
            <w:vAlign w:val="bottom"/>
          </w:tcPr>
          <w:p w14:paraId="03000AFE" w14:textId="77777777" w:rsidR="001A2306" w:rsidRPr="00925811" w:rsidRDefault="001A2306" w:rsidP="001A2306">
            <w:r w:rsidRPr="00925811">
              <w:t>1.047</w:t>
            </w:r>
          </w:p>
        </w:tc>
        <w:tc>
          <w:tcPr>
            <w:tcW w:w="1542" w:type="dxa"/>
            <w:tcBorders>
              <w:top w:val="single" w:sz="4" w:space="0" w:color="auto"/>
              <w:left w:val="nil"/>
              <w:bottom w:val="single" w:sz="4" w:space="0" w:color="auto"/>
              <w:right w:val="single" w:sz="4" w:space="0" w:color="auto"/>
            </w:tcBorders>
            <w:shd w:val="clear" w:color="auto" w:fill="auto"/>
            <w:vAlign w:val="bottom"/>
          </w:tcPr>
          <w:p w14:paraId="33B270D7" w14:textId="77777777" w:rsidR="001A2306" w:rsidRPr="00925811" w:rsidRDefault="001A2306" w:rsidP="001A2306">
            <w:r w:rsidRPr="00925811">
              <w:t>1.047</w:t>
            </w:r>
          </w:p>
        </w:tc>
        <w:tc>
          <w:tcPr>
            <w:tcW w:w="1542" w:type="dxa"/>
            <w:tcBorders>
              <w:top w:val="single" w:sz="4" w:space="0" w:color="auto"/>
              <w:left w:val="nil"/>
              <w:bottom w:val="single" w:sz="4" w:space="0" w:color="auto"/>
              <w:right w:val="single" w:sz="4" w:space="0" w:color="auto"/>
            </w:tcBorders>
            <w:shd w:val="clear" w:color="auto" w:fill="auto"/>
            <w:vAlign w:val="bottom"/>
          </w:tcPr>
          <w:p w14:paraId="5F9FB548" w14:textId="77777777" w:rsidR="001A2306" w:rsidRPr="00925811" w:rsidRDefault="001A2306" w:rsidP="001A2306">
            <w:r w:rsidRPr="00925811">
              <w:t>1.047</w:t>
            </w:r>
          </w:p>
        </w:tc>
      </w:tr>
      <w:tr w:rsidR="001A2306" w:rsidRPr="00925811" w14:paraId="6DA4F217" w14:textId="77777777" w:rsidTr="00A75C46">
        <w:trPr>
          <w:trHeight w:val="220"/>
        </w:trPr>
        <w:tc>
          <w:tcPr>
            <w:tcW w:w="1141" w:type="dxa"/>
          </w:tcPr>
          <w:p w14:paraId="00F80EA9" w14:textId="77777777" w:rsidR="001A2306" w:rsidRPr="00925811" w:rsidRDefault="001A2306" w:rsidP="001A2306">
            <w:r w:rsidRPr="00925811">
              <w:t>NPgN</w:t>
            </w:r>
          </w:p>
        </w:tc>
        <w:tc>
          <w:tcPr>
            <w:tcW w:w="1542" w:type="dxa"/>
            <w:tcBorders>
              <w:top w:val="nil"/>
              <w:left w:val="single" w:sz="4" w:space="0" w:color="auto"/>
              <w:bottom w:val="single" w:sz="4" w:space="0" w:color="auto"/>
              <w:right w:val="single" w:sz="4" w:space="0" w:color="auto"/>
            </w:tcBorders>
            <w:shd w:val="clear" w:color="auto" w:fill="auto"/>
            <w:vAlign w:val="bottom"/>
          </w:tcPr>
          <w:p w14:paraId="47571F7E" w14:textId="77777777" w:rsidR="001A2306" w:rsidRPr="00925811" w:rsidRDefault="001A2306" w:rsidP="001A2306">
            <w:r w:rsidRPr="00925811">
              <w:t>0.778</w:t>
            </w:r>
          </w:p>
        </w:tc>
        <w:tc>
          <w:tcPr>
            <w:tcW w:w="1542" w:type="dxa"/>
            <w:tcBorders>
              <w:top w:val="nil"/>
              <w:left w:val="nil"/>
              <w:bottom w:val="single" w:sz="4" w:space="0" w:color="auto"/>
              <w:right w:val="single" w:sz="4" w:space="0" w:color="auto"/>
            </w:tcBorders>
            <w:shd w:val="clear" w:color="auto" w:fill="auto"/>
            <w:vAlign w:val="bottom"/>
          </w:tcPr>
          <w:p w14:paraId="74600428" w14:textId="77777777" w:rsidR="001A2306" w:rsidRPr="00925811" w:rsidRDefault="001A2306" w:rsidP="001A2306">
            <w:r w:rsidRPr="00925811">
              <w:t>0.778</w:t>
            </w:r>
          </w:p>
        </w:tc>
        <w:tc>
          <w:tcPr>
            <w:tcW w:w="1542" w:type="dxa"/>
            <w:tcBorders>
              <w:top w:val="nil"/>
              <w:left w:val="nil"/>
              <w:bottom w:val="single" w:sz="4" w:space="0" w:color="auto"/>
              <w:right w:val="single" w:sz="4" w:space="0" w:color="auto"/>
            </w:tcBorders>
            <w:shd w:val="clear" w:color="auto" w:fill="auto"/>
            <w:vAlign w:val="bottom"/>
          </w:tcPr>
          <w:p w14:paraId="228C609A" w14:textId="77777777" w:rsidR="001A2306" w:rsidRPr="00925811" w:rsidRDefault="001A2306" w:rsidP="001A2306">
            <w:r w:rsidRPr="00925811">
              <w:t>0.778</w:t>
            </w:r>
          </w:p>
        </w:tc>
        <w:tc>
          <w:tcPr>
            <w:tcW w:w="1542" w:type="dxa"/>
            <w:tcBorders>
              <w:top w:val="nil"/>
              <w:left w:val="nil"/>
              <w:bottom w:val="single" w:sz="4" w:space="0" w:color="auto"/>
              <w:right w:val="single" w:sz="4" w:space="0" w:color="auto"/>
            </w:tcBorders>
            <w:shd w:val="clear" w:color="auto" w:fill="auto"/>
            <w:vAlign w:val="bottom"/>
          </w:tcPr>
          <w:p w14:paraId="7E62C756" w14:textId="77777777" w:rsidR="001A2306" w:rsidRPr="00925811" w:rsidRDefault="001A2306" w:rsidP="001A2306">
            <w:r w:rsidRPr="00925811">
              <w:t>0.778</w:t>
            </w:r>
          </w:p>
        </w:tc>
        <w:tc>
          <w:tcPr>
            <w:tcW w:w="1542" w:type="dxa"/>
            <w:tcBorders>
              <w:top w:val="nil"/>
              <w:left w:val="nil"/>
              <w:bottom w:val="single" w:sz="4" w:space="0" w:color="auto"/>
              <w:right w:val="single" w:sz="4" w:space="0" w:color="auto"/>
            </w:tcBorders>
            <w:shd w:val="clear" w:color="auto" w:fill="auto"/>
            <w:vAlign w:val="bottom"/>
          </w:tcPr>
          <w:p w14:paraId="2E8634D1" w14:textId="77777777" w:rsidR="001A2306" w:rsidRPr="00925811" w:rsidRDefault="001A2306" w:rsidP="001A2306">
            <w:r w:rsidRPr="00925811">
              <w:t>0.778</w:t>
            </w:r>
          </w:p>
        </w:tc>
      </w:tr>
      <w:tr w:rsidR="001A2306" w:rsidRPr="00925811" w14:paraId="0CF84C6B" w14:textId="77777777" w:rsidTr="00A75C46">
        <w:trPr>
          <w:trHeight w:val="220"/>
        </w:trPr>
        <w:tc>
          <w:tcPr>
            <w:tcW w:w="1141" w:type="dxa"/>
          </w:tcPr>
          <w:p w14:paraId="6BE85716" w14:textId="77777777" w:rsidR="001A2306" w:rsidRPr="00925811" w:rsidRDefault="001A2306" w:rsidP="001A2306">
            <w:r w:rsidRPr="00925811">
              <w:t>NPgY</w:t>
            </w:r>
          </w:p>
        </w:tc>
        <w:tc>
          <w:tcPr>
            <w:tcW w:w="1542" w:type="dxa"/>
            <w:tcBorders>
              <w:top w:val="nil"/>
              <w:left w:val="single" w:sz="4" w:space="0" w:color="auto"/>
              <w:bottom w:val="single" w:sz="4" w:space="0" w:color="auto"/>
              <w:right w:val="single" w:sz="4" w:space="0" w:color="auto"/>
            </w:tcBorders>
            <w:shd w:val="clear" w:color="auto" w:fill="auto"/>
            <w:vAlign w:val="bottom"/>
          </w:tcPr>
          <w:p w14:paraId="4B61D536" w14:textId="77777777" w:rsidR="001A2306" w:rsidRPr="00925811" w:rsidRDefault="001A2306" w:rsidP="001A2306">
            <w:r w:rsidRPr="00925811">
              <w:t>1.073</w:t>
            </w:r>
          </w:p>
        </w:tc>
        <w:tc>
          <w:tcPr>
            <w:tcW w:w="1542" w:type="dxa"/>
            <w:tcBorders>
              <w:top w:val="nil"/>
              <w:left w:val="nil"/>
              <w:bottom w:val="single" w:sz="4" w:space="0" w:color="auto"/>
              <w:right w:val="single" w:sz="4" w:space="0" w:color="auto"/>
            </w:tcBorders>
            <w:shd w:val="clear" w:color="auto" w:fill="auto"/>
            <w:vAlign w:val="bottom"/>
          </w:tcPr>
          <w:p w14:paraId="033D59F4" w14:textId="77777777" w:rsidR="001A2306" w:rsidRPr="00925811" w:rsidRDefault="001A2306" w:rsidP="001A2306">
            <w:r w:rsidRPr="00925811">
              <w:t>1.073</w:t>
            </w:r>
          </w:p>
        </w:tc>
        <w:tc>
          <w:tcPr>
            <w:tcW w:w="1542" w:type="dxa"/>
            <w:tcBorders>
              <w:top w:val="nil"/>
              <w:left w:val="nil"/>
              <w:bottom w:val="single" w:sz="4" w:space="0" w:color="auto"/>
              <w:right w:val="single" w:sz="4" w:space="0" w:color="auto"/>
            </w:tcBorders>
            <w:shd w:val="clear" w:color="auto" w:fill="auto"/>
            <w:vAlign w:val="bottom"/>
          </w:tcPr>
          <w:p w14:paraId="63B0973E" w14:textId="77777777" w:rsidR="001A2306" w:rsidRPr="00925811" w:rsidRDefault="001A2306" w:rsidP="001A2306">
            <w:r w:rsidRPr="00925811">
              <w:t>1.073</w:t>
            </w:r>
          </w:p>
        </w:tc>
        <w:tc>
          <w:tcPr>
            <w:tcW w:w="1542" w:type="dxa"/>
            <w:tcBorders>
              <w:top w:val="nil"/>
              <w:left w:val="nil"/>
              <w:bottom w:val="single" w:sz="4" w:space="0" w:color="auto"/>
              <w:right w:val="single" w:sz="4" w:space="0" w:color="auto"/>
            </w:tcBorders>
            <w:shd w:val="clear" w:color="auto" w:fill="auto"/>
            <w:vAlign w:val="bottom"/>
          </w:tcPr>
          <w:p w14:paraId="08A708CF" w14:textId="77777777" w:rsidR="001A2306" w:rsidRPr="00925811" w:rsidRDefault="001A2306" w:rsidP="001A2306">
            <w:r w:rsidRPr="00925811">
              <w:t>1.073</w:t>
            </w:r>
          </w:p>
        </w:tc>
        <w:tc>
          <w:tcPr>
            <w:tcW w:w="1542" w:type="dxa"/>
            <w:tcBorders>
              <w:top w:val="nil"/>
              <w:left w:val="nil"/>
              <w:bottom w:val="single" w:sz="4" w:space="0" w:color="auto"/>
              <w:right w:val="single" w:sz="4" w:space="0" w:color="auto"/>
            </w:tcBorders>
            <w:shd w:val="clear" w:color="auto" w:fill="auto"/>
            <w:vAlign w:val="bottom"/>
          </w:tcPr>
          <w:p w14:paraId="0B09AB2B" w14:textId="77777777" w:rsidR="001A2306" w:rsidRPr="00925811" w:rsidRDefault="001A2306" w:rsidP="001A2306">
            <w:r w:rsidRPr="00925811">
              <w:t>1.073</w:t>
            </w:r>
          </w:p>
        </w:tc>
      </w:tr>
      <w:tr w:rsidR="001A2306" w:rsidRPr="00925811" w14:paraId="23E9C520" w14:textId="77777777" w:rsidTr="00A75C46">
        <w:trPr>
          <w:trHeight w:val="220"/>
        </w:trPr>
        <w:tc>
          <w:tcPr>
            <w:tcW w:w="1141" w:type="dxa"/>
          </w:tcPr>
          <w:p w14:paraId="2C985666" w14:textId="77777777" w:rsidR="001A2306" w:rsidRPr="00925811" w:rsidRDefault="001A2306" w:rsidP="001A2306">
            <w:r w:rsidRPr="00925811">
              <w:t>WMID</w:t>
            </w:r>
          </w:p>
        </w:tc>
        <w:tc>
          <w:tcPr>
            <w:tcW w:w="1542" w:type="dxa"/>
            <w:tcBorders>
              <w:top w:val="nil"/>
              <w:left w:val="single" w:sz="4" w:space="0" w:color="auto"/>
              <w:bottom w:val="single" w:sz="4" w:space="0" w:color="auto"/>
              <w:right w:val="single" w:sz="4" w:space="0" w:color="auto"/>
            </w:tcBorders>
            <w:shd w:val="clear" w:color="auto" w:fill="auto"/>
            <w:vAlign w:val="bottom"/>
          </w:tcPr>
          <w:p w14:paraId="6B37635D" w14:textId="77777777" w:rsidR="001A2306" w:rsidRPr="00925811" w:rsidRDefault="001A2306" w:rsidP="001A2306">
            <w:r w:rsidRPr="00925811">
              <w:t>1.351</w:t>
            </w:r>
          </w:p>
        </w:tc>
        <w:tc>
          <w:tcPr>
            <w:tcW w:w="1542" w:type="dxa"/>
            <w:tcBorders>
              <w:top w:val="nil"/>
              <w:left w:val="nil"/>
              <w:bottom w:val="single" w:sz="4" w:space="0" w:color="auto"/>
              <w:right w:val="single" w:sz="4" w:space="0" w:color="auto"/>
            </w:tcBorders>
            <w:shd w:val="clear" w:color="auto" w:fill="auto"/>
            <w:vAlign w:val="bottom"/>
          </w:tcPr>
          <w:p w14:paraId="46EBDE98" w14:textId="77777777" w:rsidR="001A2306" w:rsidRPr="00925811" w:rsidRDefault="001A2306" w:rsidP="001A2306">
            <w:r w:rsidRPr="00925811">
              <w:t>1.351</w:t>
            </w:r>
          </w:p>
        </w:tc>
        <w:tc>
          <w:tcPr>
            <w:tcW w:w="1542" w:type="dxa"/>
            <w:tcBorders>
              <w:top w:val="nil"/>
              <w:left w:val="nil"/>
              <w:bottom w:val="single" w:sz="4" w:space="0" w:color="auto"/>
              <w:right w:val="single" w:sz="4" w:space="0" w:color="auto"/>
            </w:tcBorders>
            <w:shd w:val="clear" w:color="auto" w:fill="auto"/>
            <w:vAlign w:val="bottom"/>
          </w:tcPr>
          <w:p w14:paraId="61C75824" w14:textId="77777777" w:rsidR="001A2306" w:rsidRPr="00925811" w:rsidRDefault="001A2306" w:rsidP="001A2306">
            <w:r w:rsidRPr="00925811">
              <w:t>1.351</w:t>
            </w:r>
          </w:p>
        </w:tc>
        <w:tc>
          <w:tcPr>
            <w:tcW w:w="1542" w:type="dxa"/>
            <w:tcBorders>
              <w:top w:val="nil"/>
              <w:left w:val="nil"/>
              <w:bottom w:val="single" w:sz="4" w:space="0" w:color="auto"/>
              <w:right w:val="single" w:sz="4" w:space="0" w:color="auto"/>
            </w:tcBorders>
            <w:shd w:val="clear" w:color="auto" w:fill="auto"/>
            <w:vAlign w:val="bottom"/>
          </w:tcPr>
          <w:p w14:paraId="378D3EA3" w14:textId="77777777" w:rsidR="001A2306" w:rsidRPr="00925811" w:rsidRDefault="001A2306" w:rsidP="001A2306">
            <w:r w:rsidRPr="00925811">
              <w:t>1.351</w:t>
            </w:r>
          </w:p>
        </w:tc>
        <w:tc>
          <w:tcPr>
            <w:tcW w:w="1542" w:type="dxa"/>
            <w:tcBorders>
              <w:top w:val="nil"/>
              <w:left w:val="nil"/>
              <w:bottom w:val="single" w:sz="4" w:space="0" w:color="auto"/>
              <w:right w:val="single" w:sz="4" w:space="0" w:color="auto"/>
            </w:tcBorders>
            <w:shd w:val="clear" w:color="auto" w:fill="auto"/>
            <w:vAlign w:val="bottom"/>
          </w:tcPr>
          <w:p w14:paraId="40A8B9B9" w14:textId="77777777" w:rsidR="001A2306" w:rsidRPr="00925811" w:rsidRDefault="001A2306" w:rsidP="001A2306">
            <w:r w:rsidRPr="00925811">
              <w:t>1.351</w:t>
            </w:r>
          </w:p>
        </w:tc>
      </w:tr>
      <w:tr w:rsidR="001A2306" w:rsidRPr="00925811" w14:paraId="7375F263" w14:textId="77777777" w:rsidTr="00A75C46">
        <w:trPr>
          <w:trHeight w:val="220"/>
        </w:trPr>
        <w:tc>
          <w:tcPr>
            <w:tcW w:w="1141" w:type="dxa"/>
          </w:tcPr>
          <w:p w14:paraId="5A3C2B13" w14:textId="77777777" w:rsidR="001A2306" w:rsidRPr="00925811" w:rsidRDefault="001A2306" w:rsidP="001A2306">
            <w:r w:rsidRPr="00925811">
              <w:t>EMID</w:t>
            </w:r>
          </w:p>
        </w:tc>
        <w:tc>
          <w:tcPr>
            <w:tcW w:w="1542" w:type="dxa"/>
            <w:tcBorders>
              <w:top w:val="nil"/>
              <w:left w:val="single" w:sz="4" w:space="0" w:color="auto"/>
              <w:bottom w:val="single" w:sz="4" w:space="0" w:color="auto"/>
              <w:right w:val="single" w:sz="4" w:space="0" w:color="auto"/>
            </w:tcBorders>
            <w:shd w:val="clear" w:color="auto" w:fill="auto"/>
            <w:vAlign w:val="bottom"/>
          </w:tcPr>
          <w:p w14:paraId="514D588F" w14:textId="77777777" w:rsidR="001A2306" w:rsidRPr="00925811" w:rsidRDefault="001A2306" w:rsidP="001A2306">
            <w:r w:rsidRPr="00925811">
              <w:t>1.383</w:t>
            </w:r>
          </w:p>
        </w:tc>
        <w:tc>
          <w:tcPr>
            <w:tcW w:w="1542" w:type="dxa"/>
            <w:tcBorders>
              <w:top w:val="nil"/>
              <w:left w:val="nil"/>
              <w:bottom w:val="single" w:sz="4" w:space="0" w:color="auto"/>
              <w:right w:val="single" w:sz="4" w:space="0" w:color="auto"/>
            </w:tcBorders>
            <w:shd w:val="clear" w:color="auto" w:fill="auto"/>
            <w:vAlign w:val="bottom"/>
          </w:tcPr>
          <w:p w14:paraId="1F4B4BEE" w14:textId="77777777" w:rsidR="001A2306" w:rsidRPr="00925811" w:rsidRDefault="001A2306" w:rsidP="001A2306">
            <w:r w:rsidRPr="00925811">
              <w:t>1.383</w:t>
            </w:r>
          </w:p>
        </w:tc>
        <w:tc>
          <w:tcPr>
            <w:tcW w:w="1542" w:type="dxa"/>
            <w:tcBorders>
              <w:top w:val="nil"/>
              <w:left w:val="nil"/>
              <w:bottom w:val="single" w:sz="4" w:space="0" w:color="auto"/>
              <w:right w:val="single" w:sz="4" w:space="0" w:color="auto"/>
            </w:tcBorders>
            <w:shd w:val="clear" w:color="auto" w:fill="auto"/>
            <w:vAlign w:val="bottom"/>
          </w:tcPr>
          <w:p w14:paraId="26ACA51B" w14:textId="77777777" w:rsidR="001A2306" w:rsidRPr="00925811" w:rsidRDefault="001A2306" w:rsidP="001A2306">
            <w:r w:rsidRPr="00925811">
              <w:t>1.383</w:t>
            </w:r>
          </w:p>
        </w:tc>
        <w:tc>
          <w:tcPr>
            <w:tcW w:w="1542" w:type="dxa"/>
            <w:tcBorders>
              <w:top w:val="nil"/>
              <w:left w:val="nil"/>
              <w:bottom w:val="single" w:sz="4" w:space="0" w:color="auto"/>
              <w:right w:val="single" w:sz="4" w:space="0" w:color="auto"/>
            </w:tcBorders>
            <w:shd w:val="clear" w:color="auto" w:fill="auto"/>
            <w:vAlign w:val="bottom"/>
          </w:tcPr>
          <w:p w14:paraId="4846C6C3" w14:textId="77777777" w:rsidR="001A2306" w:rsidRPr="00925811" w:rsidRDefault="001A2306" w:rsidP="001A2306">
            <w:r w:rsidRPr="00925811">
              <w:t>1.383</w:t>
            </w:r>
          </w:p>
        </w:tc>
        <w:tc>
          <w:tcPr>
            <w:tcW w:w="1542" w:type="dxa"/>
            <w:tcBorders>
              <w:top w:val="nil"/>
              <w:left w:val="nil"/>
              <w:bottom w:val="single" w:sz="4" w:space="0" w:color="auto"/>
              <w:right w:val="single" w:sz="4" w:space="0" w:color="auto"/>
            </w:tcBorders>
            <w:shd w:val="clear" w:color="auto" w:fill="auto"/>
            <w:vAlign w:val="bottom"/>
          </w:tcPr>
          <w:p w14:paraId="5E440B64" w14:textId="77777777" w:rsidR="001A2306" w:rsidRPr="00925811" w:rsidRDefault="001A2306" w:rsidP="001A2306">
            <w:r w:rsidRPr="00925811">
              <w:t>1.383</w:t>
            </w:r>
          </w:p>
        </w:tc>
      </w:tr>
      <w:tr w:rsidR="001A2306" w:rsidRPr="00925811" w14:paraId="01C45EF3" w14:textId="77777777" w:rsidTr="00A75C46">
        <w:trPr>
          <w:trHeight w:val="220"/>
        </w:trPr>
        <w:tc>
          <w:tcPr>
            <w:tcW w:w="1141" w:type="dxa"/>
          </w:tcPr>
          <w:p w14:paraId="0EE0B1DC" w14:textId="77777777" w:rsidR="001A2306" w:rsidRPr="00925811" w:rsidRDefault="001A2306" w:rsidP="001A2306">
            <w:r w:rsidRPr="00925811">
              <w:t>SWALES</w:t>
            </w:r>
          </w:p>
        </w:tc>
        <w:tc>
          <w:tcPr>
            <w:tcW w:w="1542" w:type="dxa"/>
            <w:tcBorders>
              <w:top w:val="nil"/>
              <w:left w:val="single" w:sz="4" w:space="0" w:color="auto"/>
              <w:bottom w:val="single" w:sz="4" w:space="0" w:color="auto"/>
              <w:right w:val="single" w:sz="4" w:space="0" w:color="auto"/>
            </w:tcBorders>
            <w:shd w:val="clear" w:color="auto" w:fill="auto"/>
            <w:vAlign w:val="bottom"/>
          </w:tcPr>
          <w:p w14:paraId="5D13FBFE" w14:textId="77777777" w:rsidR="001A2306" w:rsidRPr="00925811" w:rsidRDefault="001A2306" w:rsidP="001A2306">
            <w:r w:rsidRPr="00925811">
              <w:t>0.691</w:t>
            </w:r>
          </w:p>
        </w:tc>
        <w:tc>
          <w:tcPr>
            <w:tcW w:w="1542" w:type="dxa"/>
            <w:tcBorders>
              <w:top w:val="nil"/>
              <w:left w:val="nil"/>
              <w:bottom w:val="single" w:sz="4" w:space="0" w:color="auto"/>
              <w:right w:val="single" w:sz="4" w:space="0" w:color="auto"/>
            </w:tcBorders>
            <w:shd w:val="clear" w:color="auto" w:fill="auto"/>
            <w:vAlign w:val="bottom"/>
          </w:tcPr>
          <w:p w14:paraId="62B72C84" w14:textId="77777777" w:rsidR="001A2306" w:rsidRPr="00925811" w:rsidRDefault="001A2306" w:rsidP="001A2306">
            <w:r w:rsidRPr="00925811">
              <w:t>0.691</w:t>
            </w:r>
          </w:p>
        </w:tc>
        <w:tc>
          <w:tcPr>
            <w:tcW w:w="1542" w:type="dxa"/>
            <w:tcBorders>
              <w:top w:val="nil"/>
              <w:left w:val="nil"/>
              <w:bottom w:val="single" w:sz="4" w:space="0" w:color="auto"/>
              <w:right w:val="single" w:sz="4" w:space="0" w:color="auto"/>
            </w:tcBorders>
            <w:shd w:val="clear" w:color="auto" w:fill="auto"/>
            <w:vAlign w:val="bottom"/>
          </w:tcPr>
          <w:p w14:paraId="2833BDB7" w14:textId="77777777" w:rsidR="001A2306" w:rsidRPr="00925811" w:rsidRDefault="001A2306" w:rsidP="001A2306">
            <w:r w:rsidRPr="00925811">
              <w:t>0.691</w:t>
            </w:r>
          </w:p>
        </w:tc>
        <w:tc>
          <w:tcPr>
            <w:tcW w:w="1542" w:type="dxa"/>
            <w:tcBorders>
              <w:top w:val="nil"/>
              <w:left w:val="nil"/>
              <w:bottom w:val="single" w:sz="4" w:space="0" w:color="auto"/>
              <w:right w:val="single" w:sz="4" w:space="0" w:color="auto"/>
            </w:tcBorders>
            <w:shd w:val="clear" w:color="auto" w:fill="auto"/>
            <w:vAlign w:val="bottom"/>
          </w:tcPr>
          <w:p w14:paraId="6401CF53" w14:textId="77777777" w:rsidR="001A2306" w:rsidRPr="00925811" w:rsidRDefault="001A2306" w:rsidP="001A2306">
            <w:r w:rsidRPr="00925811">
              <w:t>0.691</w:t>
            </w:r>
          </w:p>
        </w:tc>
        <w:tc>
          <w:tcPr>
            <w:tcW w:w="1542" w:type="dxa"/>
            <w:tcBorders>
              <w:top w:val="nil"/>
              <w:left w:val="nil"/>
              <w:bottom w:val="single" w:sz="4" w:space="0" w:color="auto"/>
              <w:right w:val="single" w:sz="4" w:space="0" w:color="auto"/>
            </w:tcBorders>
            <w:shd w:val="clear" w:color="auto" w:fill="auto"/>
            <w:vAlign w:val="bottom"/>
          </w:tcPr>
          <w:p w14:paraId="347B85AF" w14:textId="77777777" w:rsidR="001A2306" w:rsidRPr="00925811" w:rsidRDefault="001A2306" w:rsidP="001A2306">
            <w:r w:rsidRPr="00925811">
              <w:t>0.691</w:t>
            </w:r>
          </w:p>
        </w:tc>
      </w:tr>
      <w:tr w:rsidR="001A2306" w:rsidRPr="00925811" w14:paraId="54731712" w14:textId="77777777" w:rsidTr="00A75C46">
        <w:trPr>
          <w:trHeight w:val="220"/>
        </w:trPr>
        <w:tc>
          <w:tcPr>
            <w:tcW w:w="1141" w:type="dxa"/>
          </w:tcPr>
          <w:p w14:paraId="657B319E" w14:textId="77777777" w:rsidR="001A2306" w:rsidRPr="00925811" w:rsidRDefault="001A2306" w:rsidP="001A2306">
            <w:r w:rsidRPr="00925811">
              <w:t>SWEST</w:t>
            </w:r>
          </w:p>
        </w:tc>
        <w:tc>
          <w:tcPr>
            <w:tcW w:w="1542" w:type="dxa"/>
            <w:tcBorders>
              <w:top w:val="nil"/>
              <w:left w:val="single" w:sz="4" w:space="0" w:color="auto"/>
              <w:bottom w:val="single" w:sz="4" w:space="0" w:color="auto"/>
              <w:right w:val="single" w:sz="4" w:space="0" w:color="auto"/>
            </w:tcBorders>
            <w:shd w:val="clear" w:color="auto" w:fill="auto"/>
            <w:vAlign w:val="bottom"/>
          </w:tcPr>
          <w:p w14:paraId="422B7416" w14:textId="77777777" w:rsidR="001A2306" w:rsidRPr="00925811" w:rsidRDefault="001A2306" w:rsidP="001A2306">
            <w:r w:rsidRPr="00925811">
              <w:t>1.049</w:t>
            </w:r>
          </w:p>
        </w:tc>
        <w:tc>
          <w:tcPr>
            <w:tcW w:w="1542" w:type="dxa"/>
            <w:tcBorders>
              <w:top w:val="nil"/>
              <w:left w:val="nil"/>
              <w:bottom w:val="single" w:sz="4" w:space="0" w:color="auto"/>
              <w:right w:val="single" w:sz="4" w:space="0" w:color="auto"/>
            </w:tcBorders>
            <w:shd w:val="clear" w:color="auto" w:fill="auto"/>
            <w:vAlign w:val="bottom"/>
          </w:tcPr>
          <w:p w14:paraId="181139E0" w14:textId="77777777" w:rsidR="001A2306" w:rsidRPr="00925811" w:rsidRDefault="001A2306" w:rsidP="001A2306">
            <w:r w:rsidRPr="00925811">
              <w:t>1.049</w:t>
            </w:r>
          </w:p>
        </w:tc>
        <w:tc>
          <w:tcPr>
            <w:tcW w:w="1542" w:type="dxa"/>
            <w:tcBorders>
              <w:top w:val="nil"/>
              <w:left w:val="nil"/>
              <w:bottom w:val="single" w:sz="4" w:space="0" w:color="auto"/>
              <w:right w:val="single" w:sz="4" w:space="0" w:color="auto"/>
            </w:tcBorders>
            <w:shd w:val="clear" w:color="auto" w:fill="auto"/>
            <w:vAlign w:val="bottom"/>
          </w:tcPr>
          <w:p w14:paraId="67E5FD98" w14:textId="77777777" w:rsidR="001A2306" w:rsidRPr="00925811" w:rsidRDefault="001A2306" w:rsidP="001A2306">
            <w:r w:rsidRPr="00925811">
              <w:t>1.049</w:t>
            </w:r>
          </w:p>
        </w:tc>
        <w:tc>
          <w:tcPr>
            <w:tcW w:w="1542" w:type="dxa"/>
            <w:tcBorders>
              <w:top w:val="nil"/>
              <w:left w:val="nil"/>
              <w:bottom w:val="single" w:sz="4" w:space="0" w:color="auto"/>
              <w:right w:val="single" w:sz="4" w:space="0" w:color="auto"/>
            </w:tcBorders>
            <w:shd w:val="clear" w:color="auto" w:fill="auto"/>
            <w:vAlign w:val="bottom"/>
          </w:tcPr>
          <w:p w14:paraId="7D3EAB66" w14:textId="77777777" w:rsidR="001A2306" w:rsidRPr="00925811" w:rsidRDefault="001A2306" w:rsidP="001A2306">
            <w:r w:rsidRPr="00925811">
              <w:t>1.049</w:t>
            </w:r>
          </w:p>
        </w:tc>
        <w:tc>
          <w:tcPr>
            <w:tcW w:w="1542" w:type="dxa"/>
            <w:tcBorders>
              <w:top w:val="nil"/>
              <w:left w:val="nil"/>
              <w:bottom w:val="single" w:sz="4" w:space="0" w:color="auto"/>
              <w:right w:val="single" w:sz="4" w:space="0" w:color="auto"/>
            </w:tcBorders>
            <w:shd w:val="clear" w:color="auto" w:fill="auto"/>
            <w:vAlign w:val="bottom"/>
          </w:tcPr>
          <w:p w14:paraId="68425992" w14:textId="77777777" w:rsidR="001A2306" w:rsidRPr="00925811" w:rsidRDefault="001A2306" w:rsidP="001A2306">
            <w:r w:rsidRPr="00925811">
              <w:t>1.049</w:t>
            </w:r>
          </w:p>
        </w:tc>
      </w:tr>
      <w:tr w:rsidR="001A2306" w:rsidRPr="00925811" w14:paraId="68A7C27B" w14:textId="77777777" w:rsidTr="00A75C46">
        <w:trPr>
          <w:trHeight w:val="220"/>
        </w:trPr>
        <w:tc>
          <w:tcPr>
            <w:tcW w:w="1141" w:type="dxa"/>
          </w:tcPr>
          <w:p w14:paraId="5E48EFFE" w14:textId="77777777" w:rsidR="001A2306" w:rsidRPr="00925811" w:rsidRDefault="001A2306" w:rsidP="001A2306">
            <w:r w:rsidRPr="00925811">
              <w:t>LPN</w:t>
            </w:r>
          </w:p>
        </w:tc>
        <w:tc>
          <w:tcPr>
            <w:tcW w:w="1542" w:type="dxa"/>
            <w:tcBorders>
              <w:top w:val="nil"/>
              <w:left w:val="single" w:sz="4" w:space="0" w:color="auto"/>
              <w:bottom w:val="single" w:sz="4" w:space="0" w:color="auto"/>
              <w:right w:val="single" w:sz="4" w:space="0" w:color="auto"/>
            </w:tcBorders>
            <w:shd w:val="clear" w:color="auto" w:fill="auto"/>
            <w:vAlign w:val="bottom"/>
          </w:tcPr>
          <w:p w14:paraId="2F2BD70A" w14:textId="77777777" w:rsidR="001A2306" w:rsidRPr="00925811" w:rsidRDefault="001A2306" w:rsidP="001A2306">
            <w:r w:rsidRPr="00925811">
              <w:t>0.908</w:t>
            </w:r>
          </w:p>
        </w:tc>
        <w:tc>
          <w:tcPr>
            <w:tcW w:w="1542" w:type="dxa"/>
            <w:tcBorders>
              <w:top w:val="nil"/>
              <w:left w:val="nil"/>
              <w:bottom w:val="single" w:sz="4" w:space="0" w:color="auto"/>
              <w:right w:val="single" w:sz="4" w:space="0" w:color="auto"/>
            </w:tcBorders>
            <w:shd w:val="clear" w:color="auto" w:fill="auto"/>
            <w:vAlign w:val="bottom"/>
          </w:tcPr>
          <w:p w14:paraId="3FE56676" w14:textId="77777777" w:rsidR="001A2306" w:rsidRPr="00925811" w:rsidRDefault="001A2306" w:rsidP="001A2306">
            <w:r w:rsidRPr="00925811">
              <w:t>0.908</w:t>
            </w:r>
          </w:p>
        </w:tc>
        <w:tc>
          <w:tcPr>
            <w:tcW w:w="1542" w:type="dxa"/>
            <w:tcBorders>
              <w:top w:val="nil"/>
              <w:left w:val="nil"/>
              <w:bottom w:val="single" w:sz="4" w:space="0" w:color="auto"/>
              <w:right w:val="single" w:sz="4" w:space="0" w:color="auto"/>
            </w:tcBorders>
            <w:shd w:val="clear" w:color="auto" w:fill="auto"/>
            <w:vAlign w:val="bottom"/>
          </w:tcPr>
          <w:p w14:paraId="5E988FD0" w14:textId="77777777" w:rsidR="001A2306" w:rsidRPr="00925811" w:rsidRDefault="001A2306" w:rsidP="001A2306">
            <w:r w:rsidRPr="00925811">
              <w:t>0.908</w:t>
            </w:r>
          </w:p>
        </w:tc>
        <w:tc>
          <w:tcPr>
            <w:tcW w:w="1542" w:type="dxa"/>
            <w:tcBorders>
              <w:top w:val="nil"/>
              <w:left w:val="nil"/>
              <w:bottom w:val="single" w:sz="4" w:space="0" w:color="auto"/>
              <w:right w:val="single" w:sz="4" w:space="0" w:color="auto"/>
            </w:tcBorders>
            <w:shd w:val="clear" w:color="auto" w:fill="auto"/>
            <w:vAlign w:val="bottom"/>
          </w:tcPr>
          <w:p w14:paraId="1DD1FB53" w14:textId="77777777" w:rsidR="001A2306" w:rsidRPr="00925811" w:rsidRDefault="001A2306" w:rsidP="001A2306">
            <w:r w:rsidRPr="00925811">
              <w:t>0.908</w:t>
            </w:r>
          </w:p>
        </w:tc>
        <w:tc>
          <w:tcPr>
            <w:tcW w:w="1542" w:type="dxa"/>
            <w:tcBorders>
              <w:top w:val="nil"/>
              <w:left w:val="nil"/>
              <w:bottom w:val="single" w:sz="4" w:space="0" w:color="auto"/>
              <w:right w:val="single" w:sz="4" w:space="0" w:color="auto"/>
            </w:tcBorders>
            <w:shd w:val="clear" w:color="auto" w:fill="auto"/>
            <w:vAlign w:val="bottom"/>
          </w:tcPr>
          <w:p w14:paraId="1BA3740C" w14:textId="77777777" w:rsidR="001A2306" w:rsidRPr="00925811" w:rsidRDefault="001A2306" w:rsidP="001A2306">
            <w:r w:rsidRPr="00925811">
              <w:t>0.908</w:t>
            </w:r>
          </w:p>
        </w:tc>
      </w:tr>
      <w:tr w:rsidR="001A2306" w:rsidRPr="00925811" w14:paraId="484AED82" w14:textId="77777777" w:rsidTr="00A75C46">
        <w:trPr>
          <w:trHeight w:val="220"/>
        </w:trPr>
        <w:tc>
          <w:tcPr>
            <w:tcW w:w="1141" w:type="dxa"/>
          </w:tcPr>
          <w:p w14:paraId="06DCC586" w14:textId="77777777" w:rsidR="001A2306" w:rsidRPr="00925811" w:rsidRDefault="001A2306" w:rsidP="001A2306">
            <w:r w:rsidRPr="00925811">
              <w:t>SPN</w:t>
            </w:r>
          </w:p>
        </w:tc>
        <w:tc>
          <w:tcPr>
            <w:tcW w:w="1542" w:type="dxa"/>
            <w:tcBorders>
              <w:top w:val="nil"/>
              <w:left w:val="single" w:sz="4" w:space="0" w:color="auto"/>
              <w:bottom w:val="single" w:sz="4" w:space="0" w:color="auto"/>
              <w:right w:val="single" w:sz="4" w:space="0" w:color="auto"/>
            </w:tcBorders>
            <w:shd w:val="clear" w:color="auto" w:fill="auto"/>
            <w:vAlign w:val="bottom"/>
          </w:tcPr>
          <w:p w14:paraId="5E925B2D" w14:textId="77777777" w:rsidR="001A2306" w:rsidRPr="00925811" w:rsidRDefault="001A2306" w:rsidP="001A2306">
            <w:r w:rsidRPr="00925811">
              <w:t>0.939</w:t>
            </w:r>
          </w:p>
        </w:tc>
        <w:tc>
          <w:tcPr>
            <w:tcW w:w="1542" w:type="dxa"/>
            <w:tcBorders>
              <w:top w:val="nil"/>
              <w:left w:val="nil"/>
              <w:bottom w:val="single" w:sz="4" w:space="0" w:color="auto"/>
              <w:right w:val="single" w:sz="4" w:space="0" w:color="auto"/>
            </w:tcBorders>
            <w:shd w:val="clear" w:color="auto" w:fill="auto"/>
            <w:vAlign w:val="bottom"/>
          </w:tcPr>
          <w:p w14:paraId="2FC0C1B6" w14:textId="77777777" w:rsidR="001A2306" w:rsidRPr="00925811" w:rsidRDefault="001A2306" w:rsidP="001A2306">
            <w:r w:rsidRPr="00925811">
              <w:t>0.939</w:t>
            </w:r>
          </w:p>
        </w:tc>
        <w:tc>
          <w:tcPr>
            <w:tcW w:w="1542" w:type="dxa"/>
            <w:tcBorders>
              <w:top w:val="nil"/>
              <w:left w:val="nil"/>
              <w:bottom w:val="single" w:sz="4" w:space="0" w:color="auto"/>
              <w:right w:val="single" w:sz="4" w:space="0" w:color="auto"/>
            </w:tcBorders>
            <w:shd w:val="clear" w:color="auto" w:fill="auto"/>
            <w:vAlign w:val="bottom"/>
          </w:tcPr>
          <w:p w14:paraId="10D44055" w14:textId="77777777" w:rsidR="001A2306" w:rsidRPr="00925811" w:rsidRDefault="001A2306" w:rsidP="001A2306">
            <w:r w:rsidRPr="00925811">
              <w:t>0.939</w:t>
            </w:r>
          </w:p>
        </w:tc>
        <w:tc>
          <w:tcPr>
            <w:tcW w:w="1542" w:type="dxa"/>
            <w:tcBorders>
              <w:top w:val="nil"/>
              <w:left w:val="nil"/>
              <w:bottom w:val="single" w:sz="4" w:space="0" w:color="auto"/>
              <w:right w:val="single" w:sz="4" w:space="0" w:color="auto"/>
            </w:tcBorders>
            <w:shd w:val="clear" w:color="auto" w:fill="auto"/>
            <w:vAlign w:val="bottom"/>
          </w:tcPr>
          <w:p w14:paraId="39B4AEDB" w14:textId="77777777" w:rsidR="001A2306" w:rsidRPr="00925811" w:rsidRDefault="001A2306" w:rsidP="001A2306">
            <w:r w:rsidRPr="00925811">
              <w:t>0.939</w:t>
            </w:r>
          </w:p>
        </w:tc>
        <w:tc>
          <w:tcPr>
            <w:tcW w:w="1542" w:type="dxa"/>
            <w:tcBorders>
              <w:top w:val="nil"/>
              <w:left w:val="nil"/>
              <w:bottom w:val="single" w:sz="4" w:space="0" w:color="auto"/>
              <w:right w:val="single" w:sz="4" w:space="0" w:color="auto"/>
            </w:tcBorders>
            <w:shd w:val="clear" w:color="auto" w:fill="auto"/>
            <w:vAlign w:val="bottom"/>
          </w:tcPr>
          <w:p w14:paraId="63A4E751" w14:textId="77777777" w:rsidR="001A2306" w:rsidRPr="00925811" w:rsidRDefault="001A2306" w:rsidP="001A2306">
            <w:r w:rsidRPr="00925811">
              <w:t>0.939</w:t>
            </w:r>
          </w:p>
        </w:tc>
      </w:tr>
      <w:tr w:rsidR="001A2306" w:rsidRPr="00925811" w14:paraId="78AC56F8" w14:textId="77777777" w:rsidTr="00A75C46">
        <w:trPr>
          <w:trHeight w:val="220"/>
        </w:trPr>
        <w:tc>
          <w:tcPr>
            <w:tcW w:w="1141" w:type="dxa"/>
          </w:tcPr>
          <w:p w14:paraId="7D868152" w14:textId="77777777" w:rsidR="001A2306" w:rsidRPr="00925811" w:rsidRDefault="001A2306" w:rsidP="001A2306">
            <w:r w:rsidRPr="00925811">
              <w:t>EPN</w:t>
            </w:r>
          </w:p>
        </w:tc>
        <w:tc>
          <w:tcPr>
            <w:tcW w:w="1542" w:type="dxa"/>
            <w:tcBorders>
              <w:top w:val="nil"/>
              <w:left w:val="single" w:sz="4" w:space="0" w:color="auto"/>
              <w:bottom w:val="single" w:sz="4" w:space="0" w:color="auto"/>
              <w:right w:val="single" w:sz="4" w:space="0" w:color="auto"/>
            </w:tcBorders>
            <w:shd w:val="clear" w:color="auto" w:fill="auto"/>
            <w:vAlign w:val="bottom"/>
          </w:tcPr>
          <w:p w14:paraId="2C1C129D" w14:textId="77777777" w:rsidR="001A2306" w:rsidRPr="00925811" w:rsidRDefault="001A2306" w:rsidP="001A2306">
            <w:r w:rsidRPr="00925811">
              <w:t>1.467</w:t>
            </w:r>
          </w:p>
        </w:tc>
        <w:tc>
          <w:tcPr>
            <w:tcW w:w="1542" w:type="dxa"/>
            <w:tcBorders>
              <w:top w:val="nil"/>
              <w:left w:val="nil"/>
              <w:bottom w:val="single" w:sz="4" w:space="0" w:color="auto"/>
              <w:right w:val="single" w:sz="4" w:space="0" w:color="auto"/>
            </w:tcBorders>
            <w:shd w:val="clear" w:color="auto" w:fill="auto"/>
            <w:vAlign w:val="bottom"/>
          </w:tcPr>
          <w:p w14:paraId="4C02D332" w14:textId="77777777" w:rsidR="001A2306" w:rsidRPr="00925811" w:rsidRDefault="001A2306" w:rsidP="001A2306">
            <w:r w:rsidRPr="00925811">
              <w:t>1.467</w:t>
            </w:r>
          </w:p>
        </w:tc>
        <w:tc>
          <w:tcPr>
            <w:tcW w:w="1542" w:type="dxa"/>
            <w:tcBorders>
              <w:top w:val="nil"/>
              <w:left w:val="nil"/>
              <w:bottom w:val="single" w:sz="4" w:space="0" w:color="auto"/>
              <w:right w:val="single" w:sz="4" w:space="0" w:color="auto"/>
            </w:tcBorders>
            <w:shd w:val="clear" w:color="auto" w:fill="auto"/>
            <w:vAlign w:val="bottom"/>
          </w:tcPr>
          <w:p w14:paraId="236D0DEA" w14:textId="77777777" w:rsidR="001A2306" w:rsidRPr="00925811" w:rsidRDefault="001A2306" w:rsidP="001A2306">
            <w:r w:rsidRPr="00925811">
              <w:t>1.467</w:t>
            </w:r>
          </w:p>
        </w:tc>
        <w:tc>
          <w:tcPr>
            <w:tcW w:w="1542" w:type="dxa"/>
            <w:tcBorders>
              <w:top w:val="nil"/>
              <w:left w:val="nil"/>
              <w:bottom w:val="single" w:sz="4" w:space="0" w:color="auto"/>
              <w:right w:val="single" w:sz="4" w:space="0" w:color="auto"/>
            </w:tcBorders>
            <w:shd w:val="clear" w:color="auto" w:fill="auto"/>
            <w:vAlign w:val="bottom"/>
          </w:tcPr>
          <w:p w14:paraId="29BBA14D" w14:textId="77777777" w:rsidR="001A2306" w:rsidRPr="00925811" w:rsidRDefault="001A2306" w:rsidP="001A2306">
            <w:r w:rsidRPr="00925811">
              <w:t>1.467</w:t>
            </w:r>
          </w:p>
        </w:tc>
        <w:tc>
          <w:tcPr>
            <w:tcW w:w="1542" w:type="dxa"/>
            <w:tcBorders>
              <w:top w:val="nil"/>
              <w:left w:val="nil"/>
              <w:bottom w:val="single" w:sz="4" w:space="0" w:color="auto"/>
              <w:right w:val="single" w:sz="4" w:space="0" w:color="auto"/>
            </w:tcBorders>
            <w:shd w:val="clear" w:color="auto" w:fill="auto"/>
            <w:vAlign w:val="bottom"/>
          </w:tcPr>
          <w:p w14:paraId="1E27D1E7" w14:textId="77777777" w:rsidR="001A2306" w:rsidRPr="00925811" w:rsidRDefault="001A2306" w:rsidP="001A2306">
            <w:r w:rsidRPr="00925811">
              <w:t>1.467</w:t>
            </w:r>
          </w:p>
        </w:tc>
      </w:tr>
      <w:tr w:rsidR="001A2306" w:rsidRPr="00925811" w14:paraId="03B48B49" w14:textId="77777777" w:rsidTr="00A75C46">
        <w:trPr>
          <w:trHeight w:val="220"/>
        </w:trPr>
        <w:tc>
          <w:tcPr>
            <w:tcW w:w="1141" w:type="dxa"/>
          </w:tcPr>
          <w:p w14:paraId="06914FF3" w14:textId="77777777" w:rsidR="001A2306" w:rsidRPr="00925811" w:rsidRDefault="001A2306" w:rsidP="001A2306">
            <w:r w:rsidRPr="00925811">
              <w:t>SPD</w:t>
            </w:r>
          </w:p>
        </w:tc>
        <w:tc>
          <w:tcPr>
            <w:tcW w:w="1542" w:type="dxa"/>
            <w:tcBorders>
              <w:top w:val="nil"/>
              <w:left w:val="single" w:sz="4" w:space="0" w:color="auto"/>
              <w:bottom w:val="single" w:sz="4" w:space="0" w:color="auto"/>
              <w:right w:val="single" w:sz="4" w:space="0" w:color="auto"/>
            </w:tcBorders>
            <w:shd w:val="clear" w:color="auto" w:fill="auto"/>
            <w:vAlign w:val="bottom"/>
          </w:tcPr>
          <w:p w14:paraId="0FB4C777" w14:textId="77777777" w:rsidR="001A2306" w:rsidRPr="00925811" w:rsidRDefault="001A2306" w:rsidP="001A2306">
            <w:r w:rsidRPr="00925811">
              <w:t>0.997</w:t>
            </w:r>
          </w:p>
        </w:tc>
        <w:tc>
          <w:tcPr>
            <w:tcW w:w="1542" w:type="dxa"/>
            <w:tcBorders>
              <w:top w:val="nil"/>
              <w:left w:val="nil"/>
              <w:bottom w:val="single" w:sz="4" w:space="0" w:color="auto"/>
              <w:right w:val="single" w:sz="4" w:space="0" w:color="auto"/>
            </w:tcBorders>
            <w:shd w:val="clear" w:color="auto" w:fill="auto"/>
            <w:vAlign w:val="bottom"/>
          </w:tcPr>
          <w:p w14:paraId="2554DDD3" w14:textId="77777777" w:rsidR="001A2306" w:rsidRPr="00925811" w:rsidRDefault="001A2306" w:rsidP="001A2306">
            <w:r w:rsidRPr="00925811">
              <w:t>0.997</w:t>
            </w:r>
          </w:p>
        </w:tc>
        <w:tc>
          <w:tcPr>
            <w:tcW w:w="1542" w:type="dxa"/>
            <w:tcBorders>
              <w:top w:val="nil"/>
              <w:left w:val="nil"/>
              <w:bottom w:val="single" w:sz="4" w:space="0" w:color="auto"/>
              <w:right w:val="single" w:sz="4" w:space="0" w:color="auto"/>
            </w:tcBorders>
            <w:shd w:val="clear" w:color="auto" w:fill="auto"/>
            <w:vAlign w:val="bottom"/>
          </w:tcPr>
          <w:p w14:paraId="43CEA6F8" w14:textId="77777777" w:rsidR="001A2306" w:rsidRPr="00925811" w:rsidRDefault="001A2306" w:rsidP="001A2306">
            <w:r w:rsidRPr="00925811">
              <w:t>0.997</w:t>
            </w:r>
          </w:p>
        </w:tc>
        <w:tc>
          <w:tcPr>
            <w:tcW w:w="1542" w:type="dxa"/>
            <w:tcBorders>
              <w:top w:val="nil"/>
              <w:left w:val="nil"/>
              <w:bottom w:val="single" w:sz="4" w:space="0" w:color="auto"/>
              <w:right w:val="single" w:sz="4" w:space="0" w:color="auto"/>
            </w:tcBorders>
            <w:shd w:val="clear" w:color="auto" w:fill="auto"/>
            <w:vAlign w:val="bottom"/>
          </w:tcPr>
          <w:p w14:paraId="69E83E39" w14:textId="77777777" w:rsidR="001A2306" w:rsidRPr="00925811" w:rsidRDefault="001A2306" w:rsidP="001A2306">
            <w:r w:rsidRPr="00925811">
              <w:t>0.997</w:t>
            </w:r>
          </w:p>
        </w:tc>
        <w:tc>
          <w:tcPr>
            <w:tcW w:w="1542" w:type="dxa"/>
            <w:tcBorders>
              <w:top w:val="nil"/>
              <w:left w:val="nil"/>
              <w:bottom w:val="single" w:sz="4" w:space="0" w:color="auto"/>
              <w:right w:val="single" w:sz="4" w:space="0" w:color="auto"/>
            </w:tcBorders>
            <w:shd w:val="clear" w:color="auto" w:fill="auto"/>
            <w:vAlign w:val="bottom"/>
          </w:tcPr>
          <w:p w14:paraId="0DA81183" w14:textId="77777777" w:rsidR="001A2306" w:rsidRPr="00925811" w:rsidRDefault="001A2306" w:rsidP="001A2306">
            <w:r w:rsidRPr="00925811">
              <w:t>0.997</w:t>
            </w:r>
          </w:p>
        </w:tc>
      </w:tr>
      <w:tr w:rsidR="001A2306" w:rsidRPr="00925811" w14:paraId="2DEA2D58" w14:textId="77777777" w:rsidTr="00A75C46">
        <w:trPr>
          <w:trHeight w:val="220"/>
        </w:trPr>
        <w:tc>
          <w:tcPr>
            <w:tcW w:w="1141" w:type="dxa"/>
          </w:tcPr>
          <w:p w14:paraId="405027F1" w14:textId="77777777" w:rsidR="001A2306" w:rsidRPr="00925811" w:rsidRDefault="001A2306" w:rsidP="001A2306">
            <w:r w:rsidRPr="00925811">
              <w:t>SPMW</w:t>
            </w:r>
          </w:p>
        </w:tc>
        <w:tc>
          <w:tcPr>
            <w:tcW w:w="1542" w:type="dxa"/>
            <w:tcBorders>
              <w:top w:val="nil"/>
              <w:left w:val="single" w:sz="4" w:space="0" w:color="auto"/>
              <w:bottom w:val="single" w:sz="4" w:space="0" w:color="auto"/>
              <w:right w:val="single" w:sz="4" w:space="0" w:color="auto"/>
            </w:tcBorders>
            <w:shd w:val="clear" w:color="auto" w:fill="auto"/>
            <w:vAlign w:val="bottom"/>
          </w:tcPr>
          <w:p w14:paraId="5E1919C6" w14:textId="77777777" w:rsidR="001A2306" w:rsidRPr="00925811" w:rsidRDefault="001A2306" w:rsidP="001A2306">
            <w:r w:rsidRPr="00925811">
              <w:t>1.109</w:t>
            </w:r>
          </w:p>
        </w:tc>
        <w:tc>
          <w:tcPr>
            <w:tcW w:w="1542" w:type="dxa"/>
            <w:tcBorders>
              <w:top w:val="nil"/>
              <w:left w:val="nil"/>
              <w:bottom w:val="single" w:sz="4" w:space="0" w:color="auto"/>
              <w:right w:val="single" w:sz="4" w:space="0" w:color="auto"/>
            </w:tcBorders>
            <w:shd w:val="clear" w:color="auto" w:fill="auto"/>
            <w:vAlign w:val="bottom"/>
          </w:tcPr>
          <w:p w14:paraId="03FE96E0" w14:textId="77777777" w:rsidR="001A2306" w:rsidRPr="00925811" w:rsidRDefault="001A2306" w:rsidP="001A2306">
            <w:r w:rsidRPr="00925811">
              <w:t>1.109</w:t>
            </w:r>
          </w:p>
        </w:tc>
        <w:tc>
          <w:tcPr>
            <w:tcW w:w="1542" w:type="dxa"/>
            <w:tcBorders>
              <w:top w:val="nil"/>
              <w:left w:val="nil"/>
              <w:bottom w:val="single" w:sz="4" w:space="0" w:color="auto"/>
              <w:right w:val="single" w:sz="4" w:space="0" w:color="auto"/>
            </w:tcBorders>
            <w:shd w:val="clear" w:color="auto" w:fill="auto"/>
            <w:vAlign w:val="bottom"/>
          </w:tcPr>
          <w:p w14:paraId="58EECFF6" w14:textId="77777777" w:rsidR="001A2306" w:rsidRPr="00925811" w:rsidRDefault="001A2306" w:rsidP="001A2306">
            <w:r w:rsidRPr="00925811">
              <w:t>1.109</w:t>
            </w:r>
          </w:p>
        </w:tc>
        <w:tc>
          <w:tcPr>
            <w:tcW w:w="1542" w:type="dxa"/>
            <w:tcBorders>
              <w:top w:val="nil"/>
              <w:left w:val="nil"/>
              <w:bottom w:val="single" w:sz="4" w:space="0" w:color="auto"/>
              <w:right w:val="single" w:sz="4" w:space="0" w:color="auto"/>
            </w:tcBorders>
            <w:shd w:val="clear" w:color="auto" w:fill="auto"/>
            <w:vAlign w:val="bottom"/>
          </w:tcPr>
          <w:p w14:paraId="5CAD003C" w14:textId="77777777" w:rsidR="001A2306" w:rsidRPr="00925811" w:rsidRDefault="001A2306" w:rsidP="001A2306">
            <w:r w:rsidRPr="00925811">
              <w:t>1.109</w:t>
            </w:r>
          </w:p>
        </w:tc>
        <w:tc>
          <w:tcPr>
            <w:tcW w:w="1542" w:type="dxa"/>
            <w:tcBorders>
              <w:top w:val="nil"/>
              <w:left w:val="nil"/>
              <w:bottom w:val="single" w:sz="4" w:space="0" w:color="auto"/>
              <w:right w:val="single" w:sz="4" w:space="0" w:color="auto"/>
            </w:tcBorders>
            <w:shd w:val="clear" w:color="auto" w:fill="auto"/>
            <w:vAlign w:val="bottom"/>
          </w:tcPr>
          <w:p w14:paraId="73EEDEE7" w14:textId="77777777" w:rsidR="001A2306" w:rsidRPr="00925811" w:rsidRDefault="001A2306" w:rsidP="001A2306">
            <w:r w:rsidRPr="00925811">
              <w:t>1.109</w:t>
            </w:r>
          </w:p>
        </w:tc>
      </w:tr>
      <w:tr w:rsidR="001A2306" w:rsidRPr="00925811" w14:paraId="48279C5A" w14:textId="77777777" w:rsidTr="00A75C46">
        <w:trPr>
          <w:trHeight w:val="220"/>
        </w:trPr>
        <w:tc>
          <w:tcPr>
            <w:tcW w:w="1141" w:type="dxa"/>
          </w:tcPr>
          <w:p w14:paraId="0BDA5254" w14:textId="77777777" w:rsidR="001A2306" w:rsidRPr="00925811" w:rsidRDefault="001A2306" w:rsidP="001A2306">
            <w:r w:rsidRPr="00925811">
              <w:t>SSEH</w:t>
            </w:r>
          </w:p>
        </w:tc>
        <w:tc>
          <w:tcPr>
            <w:tcW w:w="1542" w:type="dxa"/>
            <w:tcBorders>
              <w:top w:val="nil"/>
              <w:left w:val="single" w:sz="4" w:space="0" w:color="auto"/>
              <w:bottom w:val="single" w:sz="4" w:space="0" w:color="auto"/>
              <w:right w:val="single" w:sz="4" w:space="0" w:color="auto"/>
            </w:tcBorders>
            <w:shd w:val="clear" w:color="auto" w:fill="auto"/>
            <w:vAlign w:val="bottom"/>
          </w:tcPr>
          <w:p w14:paraId="51950D52" w14:textId="77777777" w:rsidR="001A2306" w:rsidRPr="00925811" w:rsidRDefault="001A2306" w:rsidP="001A2306">
            <w:r w:rsidRPr="00925811">
              <w:t>0.744</w:t>
            </w:r>
          </w:p>
        </w:tc>
        <w:tc>
          <w:tcPr>
            <w:tcW w:w="1542" w:type="dxa"/>
            <w:tcBorders>
              <w:top w:val="nil"/>
              <w:left w:val="nil"/>
              <w:bottom w:val="single" w:sz="4" w:space="0" w:color="auto"/>
              <w:right w:val="single" w:sz="4" w:space="0" w:color="auto"/>
            </w:tcBorders>
            <w:shd w:val="clear" w:color="auto" w:fill="auto"/>
            <w:vAlign w:val="bottom"/>
          </w:tcPr>
          <w:p w14:paraId="5E2CF474" w14:textId="77777777" w:rsidR="001A2306" w:rsidRPr="00925811" w:rsidRDefault="001A2306" w:rsidP="001A2306">
            <w:r w:rsidRPr="00925811">
              <w:t>0.744</w:t>
            </w:r>
          </w:p>
        </w:tc>
        <w:tc>
          <w:tcPr>
            <w:tcW w:w="1542" w:type="dxa"/>
            <w:tcBorders>
              <w:top w:val="nil"/>
              <w:left w:val="nil"/>
              <w:bottom w:val="single" w:sz="4" w:space="0" w:color="auto"/>
              <w:right w:val="single" w:sz="4" w:space="0" w:color="auto"/>
            </w:tcBorders>
            <w:shd w:val="clear" w:color="auto" w:fill="auto"/>
            <w:vAlign w:val="bottom"/>
          </w:tcPr>
          <w:p w14:paraId="7DAAF508" w14:textId="77777777" w:rsidR="001A2306" w:rsidRPr="00925811" w:rsidRDefault="001A2306" w:rsidP="001A2306">
            <w:r w:rsidRPr="00925811">
              <w:t>0.744</w:t>
            </w:r>
          </w:p>
        </w:tc>
        <w:tc>
          <w:tcPr>
            <w:tcW w:w="1542" w:type="dxa"/>
            <w:tcBorders>
              <w:top w:val="nil"/>
              <w:left w:val="nil"/>
              <w:bottom w:val="single" w:sz="4" w:space="0" w:color="auto"/>
              <w:right w:val="single" w:sz="4" w:space="0" w:color="auto"/>
            </w:tcBorders>
            <w:shd w:val="clear" w:color="auto" w:fill="auto"/>
            <w:vAlign w:val="bottom"/>
          </w:tcPr>
          <w:p w14:paraId="22872D84" w14:textId="77777777" w:rsidR="001A2306" w:rsidRPr="00925811" w:rsidRDefault="001A2306" w:rsidP="001A2306">
            <w:r w:rsidRPr="00925811">
              <w:t>0.744</w:t>
            </w:r>
          </w:p>
        </w:tc>
        <w:tc>
          <w:tcPr>
            <w:tcW w:w="1542" w:type="dxa"/>
            <w:tcBorders>
              <w:top w:val="nil"/>
              <w:left w:val="nil"/>
              <w:bottom w:val="single" w:sz="4" w:space="0" w:color="auto"/>
              <w:right w:val="single" w:sz="4" w:space="0" w:color="auto"/>
            </w:tcBorders>
            <w:shd w:val="clear" w:color="auto" w:fill="auto"/>
            <w:vAlign w:val="bottom"/>
          </w:tcPr>
          <w:p w14:paraId="36E9F34D" w14:textId="77777777" w:rsidR="001A2306" w:rsidRPr="00925811" w:rsidRDefault="001A2306" w:rsidP="001A2306">
            <w:r w:rsidRPr="00925811">
              <w:t>0.744</w:t>
            </w:r>
          </w:p>
        </w:tc>
      </w:tr>
      <w:tr w:rsidR="001A2306" w:rsidRPr="00925811" w14:paraId="24160250" w14:textId="77777777" w:rsidTr="00A75C46">
        <w:trPr>
          <w:trHeight w:val="220"/>
        </w:trPr>
        <w:tc>
          <w:tcPr>
            <w:tcW w:w="1141" w:type="dxa"/>
          </w:tcPr>
          <w:p w14:paraId="32A5F832" w14:textId="77777777" w:rsidR="001A2306" w:rsidRPr="00925811" w:rsidRDefault="001A2306" w:rsidP="001A2306">
            <w:r w:rsidRPr="00925811">
              <w:t>SSES</w:t>
            </w:r>
          </w:p>
        </w:tc>
        <w:tc>
          <w:tcPr>
            <w:tcW w:w="1542" w:type="dxa"/>
            <w:tcBorders>
              <w:top w:val="nil"/>
              <w:left w:val="single" w:sz="4" w:space="0" w:color="auto"/>
              <w:bottom w:val="single" w:sz="4" w:space="0" w:color="auto"/>
              <w:right w:val="single" w:sz="4" w:space="0" w:color="auto"/>
            </w:tcBorders>
            <w:shd w:val="clear" w:color="auto" w:fill="auto"/>
            <w:vAlign w:val="bottom"/>
          </w:tcPr>
          <w:p w14:paraId="242F654A" w14:textId="77777777" w:rsidR="001A2306" w:rsidRPr="00925811" w:rsidRDefault="001A2306" w:rsidP="001A2306">
            <w:r w:rsidRPr="00925811">
              <w:t>1.403</w:t>
            </w:r>
          </w:p>
        </w:tc>
        <w:tc>
          <w:tcPr>
            <w:tcW w:w="1542" w:type="dxa"/>
            <w:tcBorders>
              <w:top w:val="nil"/>
              <w:left w:val="nil"/>
              <w:bottom w:val="single" w:sz="4" w:space="0" w:color="auto"/>
              <w:right w:val="single" w:sz="4" w:space="0" w:color="auto"/>
            </w:tcBorders>
            <w:shd w:val="clear" w:color="auto" w:fill="auto"/>
            <w:vAlign w:val="bottom"/>
          </w:tcPr>
          <w:p w14:paraId="494D9A87" w14:textId="77777777" w:rsidR="001A2306" w:rsidRPr="00925811" w:rsidRDefault="001A2306" w:rsidP="001A2306">
            <w:r w:rsidRPr="00925811">
              <w:t>1.403</w:t>
            </w:r>
          </w:p>
        </w:tc>
        <w:tc>
          <w:tcPr>
            <w:tcW w:w="1542" w:type="dxa"/>
            <w:tcBorders>
              <w:top w:val="nil"/>
              <w:left w:val="nil"/>
              <w:bottom w:val="single" w:sz="4" w:space="0" w:color="auto"/>
              <w:right w:val="single" w:sz="4" w:space="0" w:color="auto"/>
            </w:tcBorders>
            <w:shd w:val="clear" w:color="auto" w:fill="auto"/>
            <w:vAlign w:val="bottom"/>
          </w:tcPr>
          <w:p w14:paraId="412E144B" w14:textId="77777777" w:rsidR="001A2306" w:rsidRPr="00925811" w:rsidRDefault="001A2306" w:rsidP="001A2306">
            <w:r w:rsidRPr="00925811">
              <w:t>1.403</w:t>
            </w:r>
          </w:p>
        </w:tc>
        <w:tc>
          <w:tcPr>
            <w:tcW w:w="1542" w:type="dxa"/>
            <w:tcBorders>
              <w:top w:val="nil"/>
              <w:left w:val="nil"/>
              <w:bottom w:val="single" w:sz="4" w:space="0" w:color="auto"/>
              <w:right w:val="single" w:sz="4" w:space="0" w:color="auto"/>
            </w:tcBorders>
            <w:shd w:val="clear" w:color="auto" w:fill="auto"/>
            <w:vAlign w:val="bottom"/>
          </w:tcPr>
          <w:p w14:paraId="1FCD66A0" w14:textId="77777777" w:rsidR="001A2306" w:rsidRPr="00925811" w:rsidRDefault="001A2306" w:rsidP="001A2306">
            <w:r w:rsidRPr="00925811">
              <w:t>1.403</w:t>
            </w:r>
          </w:p>
        </w:tc>
        <w:tc>
          <w:tcPr>
            <w:tcW w:w="1542" w:type="dxa"/>
            <w:tcBorders>
              <w:top w:val="nil"/>
              <w:left w:val="nil"/>
              <w:bottom w:val="single" w:sz="4" w:space="0" w:color="auto"/>
              <w:right w:val="single" w:sz="4" w:space="0" w:color="auto"/>
            </w:tcBorders>
            <w:shd w:val="clear" w:color="auto" w:fill="auto"/>
            <w:vAlign w:val="bottom"/>
          </w:tcPr>
          <w:p w14:paraId="25E6D8C0" w14:textId="77777777" w:rsidR="001A2306" w:rsidRPr="00925811" w:rsidRDefault="001A2306" w:rsidP="001A2306">
            <w:r w:rsidRPr="00925811">
              <w:t>1.403</w:t>
            </w:r>
          </w:p>
        </w:tc>
      </w:tr>
    </w:tbl>
    <w:p w14:paraId="7B637241" w14:textId="77777777" w:rsidR="001A2306" w:rsidRPr="00925811" w:rsidRDefault="001A2306" w:rsidP="001A2306">
      <w:pPr>
        <w:pStyle w:val="AppendixHeading"/>
      </w:pPr>
    </w:p>
    <w:p w14:paraId="3123147C" w14:textId="77777777" w:rsidR="001A2306" w:rsidRPr="00925811" w:rsidRDefault="001A2306" w:rsidP="001A2306">
      <w:pPr>
        <w:pStyle w:val="Caption"/>
      </w:pPr>
      <w:r w:rsidRPr="00925811">
        <w:t>Reward incentive rate for the Supply Interruptions Element of the Customer Satisfaction Survey (SIRIR</w:t>
      </w:r>
      <w:r w:rsidRPr="00925811">
        <w:rPr>
          <w:rStyle w:val="Subscript"/>
        </w:rPr>
        <w:t>t</w:t>
      </w:r>
      <w:r w:rsidRPr="00925811">
        <w:t>) (£m)</w:t>
      </w:r>
    </w:p>
    <w:tbl>
      <w:tblPr>
        <w:tblStyle w:val="AppendixTable"/>
        <w:tblW w:w="8395" w:type="dxa"/>
        <w:tblLayout w:type="fixed"/>
        <w:tblLook w:val="04A0" w:firstRow="1" w:lastRow="0" w:firstColumn="1" w:lastColumn="0" w:noHBand="0" w:noVBand="1"/>
      </w:tblPr>
      <w:tblGrid>
        <w:gridCol w:w="1119"/>
        <w:gridCol w:w="1455"/>
        <w:gridCol w:w="1455"/>
        <w:gridCol w:w="1455"/>
        <w:gridCol w:w="1455"/>
        <w:gridCol w:w="1456"/>
      </w:tblGrid>
      <w:tr w:rsidR="001A2306" w:rsidRPr="00925811" w14:paraId="4E713E53" w14:textId="77777777" w:rsidTr="00A75C46">
        <w:trPr>
          <w:cnfStyle w:val="100000000000" w:firstRow="1" w:lastRow="0" w:firstColumn="0" w:lastColumn="0" w:oddVBand="0" w:evenVBand="0" w:oddHBand="0" w:evenHBand="0" w:firstRowFirstColumn="0" w:firstRowLastColumn="0" w:lastRowFirstColumn="0" w:lastRowLastColumn="0"/>
          <w:trHeight w:val="242"/>
        </w:trPr>
        <w:tc>
          <w:tcPr>
            <w:tcW w:w="1119" w:type="dxa"/>
          </w:tcPr>
          <w:p w14:paraId="29D5B00A" w14:textId="77777777" w:rsidR="001A2306" w:rsidRPr="00925811" w:rsidRDefault="001A2306" w:rsidP="001A2306">
            <w:r w:rsidRPr="00925811">
              <w:t>Licensee</w:t>
            </w:r>
          </w:p>
        </w:tc>
        <w:tc>
          <w:tcPr>
            <w:tcW w:w="1455" w:type="dxa"/>
          </w:tcPr>
          <w:p w14:paraId="05CF450E" w14:textId="77777777" w:rsidR="001A2306" w:rsidRPr="00925811" w:rsidRDefault="001A2306" w:rsidP="001A2306">
            <w:r w:rsidRPr="00925811">
              <w:t>2023/24</w:t>
            </w:r>
          </w:p>
        </w:tc>
        <w:tc>
          <w:tcPr>
            <w:tcW w:w="1455" w:type="dxa"/>
          </w:tcPr>
          <w:p w14:paraId="7B98E041" w14:textId="77777777" w:rsidR="001A2306" w:rsidRPr="00925811" w:rsidRDefault="001A2306" w:rsidP="001A2306">
            <w:r w:rsidRPr="00925811">
              <w:t>2024/25</w:t>
            </w:r>
          </w:p>
        </w:tc>
        <w:tc>
          <w:tcPr>
            <w:tcW w:w="1455" w:type="dxa"/>
          </w:tcPr>
          <w:p w14:paraId="32E02A54" w14:textId="77777777" w:rsidR="001A2306" w:rsidRPr="00925811" w:rsidRDefault="001A2306" w:rsidP="001A2306">
            <w:r w:rsidRPr="00925811">
              <w:t>2025/26</w:t>
            </w:r>
          </w:p>
        </w:tc>
        <w:tc>
          <w:tcPr>
            <w:tcW w:w="1455" w:type="dxa"/>
          </w:tcPr>
          <w:p w14:paraId="5CC4B726" w14:textId="77777777" w:rsidR="001A2306" w:rsidRPr="00925811" w:rsidRDefault="001A2306" w:rsidP="001A2306">
            <w:r w:rsidRPr="00925811">
              <w:t>2026/27</w:t>
            </w:r>
          </w:p>
        </w:tc>
        <w:tc>
          <w:tcPr>
            <w:tcW w:w="1456" w:type="dxa"/>
          </w:tcPr>
          <w:p w14:paraId="01B31675" w14:textId="77777777" w:rsidR="001A2306" w:rsidRPr="00925811" w:rsidRDefault="001A2306" w:rsidP="001A2306">
            <w:r w:rsidRPr="00925811">
              <w:t>2027/28</w:t>
            </w:r>
          </w:p>
        </w:tc>
      </w:tr>
      <w:tr w:rsidR="001A2306" w:rsidRPr="00925811" w14:paraId="3ECDCDD0" w14:textId="77777777" w:rsidTr="00A75C46">
        <w:trPr>
          <w:trHeight w:val="242"/>
        </w:trPr>
        <w:tc>
          <w:tcPr>
            <w:tcW w:w="1119" w:type="dxa"/>
          </w:tcPr>
          <w:p w14:paraId="6970DC5B" w14:textId="77777777" w:rsidR="001A2306" w:rsidRPr="00925811" w:rsidRDefault="001A2306" w:rsidP="001A2306">
            <w:r w:rsidRPr="00925811">
              <w:t>ENWL</w:t>
            </w:r>
          </w:p>
        </w:tc>
        <w:tc>
          <w:tcPr>
            <w:tcW w:w="1455" w:type="dxa"/>
            <w:tcBorders>
              <w:top w:val="single" w:sz="4" w:space="0" w:color="auto"/>
              <w:left w:val="single" w:sz="4" w:space="0" w:color="auto"/>
              <w:bottom w:val="single" w:sz="4" w:space="0" w:color="auto"/>
              <w:right w:val="single" w:sz="4" w:space="0" w:color="auto"/>
            </w:tcBorders>
            <w:shd w:val="clear" w:color="auto" w:fill="auto"/>
            <w:vAlign w:val="bottom"/>
          </w:tcPr>
          <w:p w14:paraId="29C2769C" w14:textId="77777777" w:rsidR="001A2306" w:rsidRPr="00925811" w:rsidRDefault="001A2306" w:rsidP="001A2306">
            <w:r w:rsidRPr="00925811">
              <w:t>3.148</w:t>
            </w:r>
          </w:p>
        </w:tc>
        <w:tc>
          <w:tcPr>
            <w:tcW w:w="1455" w:type="dxa"/>
            <w:tcBorders>
              <w:top w:val="single" w:sz="4" w:space="0" w:color="auto"/>
              <w:left w:val="nil"/>
              <w:bottom w:val="single" w:sz="4" w:space="0" w:color="auto"/>
              <w:right w:val="single" w:sz="4" w:space="0" w:color="auto"/>
            </w:tcBorders>
            <w:shd w:val="clear" w:color="auto" w:fill="auto"/>
            <w:vAlign w:val="bottom"/>
          </w:tcPr>
          <w:p w14:paraId="244D1990" w14:textId="77777777" w:rsidR="001A2306" w:rsidRPr="00925811" w:rsidRDefault="001A2306" w:rsidP="001A2306">
            <w:r w:rsidRPr="00925811">
              <w:t>3.148</w:t>
            </w:r>
          </w:p>
        </w:tc>
        <w:tc>
          <w:tcPr>
            <w:tcW w:w="1455" w:type="dxa"/>
            <w:tcBorders>
              <w:top w:val="single" w:sz="4" w:space="0" w:color="auto"/>
              <w:left w:val="nil"/>
              <w:bottom w:val="single" w:sz="4" w:space="0" w:color="auto"/>
              <w:right w:val="single" w:sz="4" w:space="0" w:color="auto"/>
            </w:tcBorders>
            <w:shd w:val="clear" w:color="auto" w:fill="auto"/>
            <w:vAlign w:val="bottom"/>
          </w:tcPr>
          <w:p w14:paraId="3CDA6974" w14:textId="77777777" w:rsidR="001A2306" w:rsidRPr="00925811" w:rsidRDefault="001A2306" w:rsidP="001A2306">
            <w:r w:rsidRPr="00925811">
              <w:t>3.148</w:t>
            </w:r>
          </w:p>
        </w:tc>
        <w:tc>
          <w:tcPr>
            <w:tcW w:w="1455" w:type="dxa"/>
            <w:tcBorders>
              <w:top w:val="single" w:sz="4" w:space="0" w:color="auto"/>
              <w:left w:val="nil"/>
              <w:bottom w:val="single" w:sz="4" w:space="0" w:color="auto"/>
              <w:right w:val="single" w:sz="4" w:space="0" w:color="auto"/>
            </w:tcBorders>
            <w:shd w:val="clear" w:color="auto" w:fill="auto"/>
            <w:vAlign w:val="bottom"/>
          </w:tcPr>
          <w:p w14:paraId="220C4D33" w14:textId="77777777" w:rsidR="001A2306" w:rsidRPr="00925811" w:rsidRDefault="001A2306" w:rsidP="001A2306">
            <w:r w:rsidRPr="00925811">
              <w:t>3.148</w:t>
            </w:r>
          </w:p>
        </w:tc>
        <w:tc>
          <w:tcPr>
            <w:tcW w:w="1456" w:type="dxa"/>
            <w:tcBorders>
              <w:top w:val="single" w:sz="4" w:space="0" w:color="auto"/>
              <w:left w:val="nil"/>
              <w:bottom w:val="single" w:sz="4" w:space="0" w:color="auto"/>
              <w:right w:val="single" w:sz="4" w:space="0" w:color="auto"/>
            </w:tcBorders>
            <w:shd w:val="clear" w:color="auto" w:fill="auto"/>
            <w:vAlign w:val="bottom"/>
          </w:tcPr>
          <w:p w14:paraId="4CFA70FF" w14:textId="77777777" w:rsidR="001A2306" w:rsidRPr="00925811" w:rsidRDefault="001A2306" w:rsidP="001A2306">
            <w:r w:rsidRPr="00925811">
              <w:t>3.148</w:t>
            </w:r>
          </w:p>
        </w:tc>
      </w:tr>
      <w:tr w:rsidR="001A2306" w:rsidRPr="00925811" w14:paraId="5A4A84E0" w14:textId="77777777" w:rsidTr="00A75C46">
        <w:trPr>
          <w:trHeight w:val="242"/>
        </w:trPr>
        <w:tc>
          <w:tcPr>
            <w:tcW w:w="1119" w:type="dxa"/>
          </w:tcPr>
          <w:p w14:paraId="785D82F8" w14:textId="77777777" w:rsidR="001A2306" w:rsidRPr="00925811" w:rsidRDefault="001A2306" w:rsidP="001A2306">
            <w:r w:rsidRPr="00925811">
              <w:t>NPgN</w:t>
            </w:r>
          </w:p>
        </w:tc>
        <w:tc>
          <w:tcPr>
            <w:tcW w:w="1455" w:type="dxa"/>
            <w:tcBorders>
              <w:top w:val="nil"/>
              <w:left w:val="single" w:sz="4" w:space="0" w:color="auto"/>
              <w:bottom w:val="single" w:sz="4" w:space="0" w:color="auto"/>
              <w:right w:val="single" w:sz="4" w:space="0" w:color="auto"/>
            </w:tcBorders>
            <w:shd w:val="clear" w:color="auto" w:fill="auto"/>
            <w:vAlign w:val="bottom"/>
          </w:tcPr>
          <w:p w14:paraId="36765F34" w14:textId="77777777" w:rsidR="001A2306" w:rsidRPr="00925811" w:rsidRDefault="001A2306" w:rsidP="001A2306">
            <w:r w:rsidRPr="00925811">
              <w:t>2.339</w:t>
            </w:r>
          </w:p>
        </w:tc>
        <w:tc>
          <w:tcPr>
            <w:tcW w:w="1455" w:type="dxa"/>
            <w:tcBorders>
              <w:top w:val="nil"/>
              <w:left w:val="nil"/>
              <w:bottom w:val="single" w:sz="4" w:space="0" w:color="auto"/>
              <w:right w:val="single" w:sz="4" w:space="0" w:color="auto"/>
            </w:tcBorders>
            <w:shd w:val="clear" w:color="auto" w:fill="auto"/>
            <w:vAlign w:val="bottom"/>
          </w:tcPr>
          <w:p w14:paraId="762F1226" w14:textId="77777777" w:rsidR="001A2306" w:rsidRPr="00925811" w:rsidRDefault="001A2306" w:rsidP="001A2306">
            <w:r w:rsidRPr="00925811">
              <w:t>2.339</w:t>
            </w:r>
          </w:p>
        </w:tc>
        <w:tc>
          <w:tcPr>
            <w:tcW w:w="1455" w:type="dxa"/>
            <w:tcBorders>
              <w:top w:val="nil"/>
              <w:left w:val="nil"/>
              <w:bottom w:val="single" w:sz="4" w:space="0" w:color="auto"/>
              <w:right w:val="single" w:sz="4" w:space="0" w:color="auto"/>
            </w:tcBorders>
            <w:shd w:val="clear" w:color="auto" w:fill="auto"/>
            <w:vAlign w:val="bottom"/>
          </w:tcPr>
          <w:p w14:paraId="06D827DB" w14:textId="77777777" w:rsidR="001A2306" w:rsidRPr="00925811" w:rsidRDefault="001A2306" w:rsidP="001A2306">
            <w:r w:rsidRPr="00925811">
              <w:t>2.339</w:t>
            </w:r>
          </w:p>
        </w:tc>
        <w:tc>
          <w:tcPr>
            <w:tcW w:w="1455" w:type="dxa"/>
            <w:tcBorders>
              <w:top w:val="nil"/>
              <w:left w:val="nil"/>
              <w:bottom w:val="single" w:sz="4" w:space="0" w:color="auto"/>
              <w:right w:val="single" w:sz="4" w:space="0" w:color="auto"/>
            </w:tcBorders>
            <w:shd w:val="clear" w:color="auto" w:fill="auto"/>
            <w:vAlign w:val="bottom"/>
          </w:tcPr>
          <w:p w14:paraId="2D7DAD57" w14:textId="77777777" w:rsidR="001A2306" w:rsidRPr="00925811" w:rsidRDefault="001A2306" w:rsidP="001A2306">
            <w:r w:rsidRPr="00925811">
              <w:t>2.339</w:t>
            </w:r>
          </w:p>
        </w:tc>
        <w:tc>
          <w:tcPr>
            <w:tcW w:w="1456" w:type="dxa"/>
            <w:tcBorders>
              <w:top w:val="nil"/>
              <w:left w:val="nil"/>
              <w:bottom w:val="single" w:sz="4" w:space="0" w:color="auto"/>
              <w:right w:val="single" w:sz="4" w:space="0" w:color="auto"/>
            </w:tcBorders>
            <w:shd w:val="clear" w:color="auto" w:fill="auto"/>
            <w:vAlign w:val="bottom"/>
          </w:tcPr>
          <w:p w14:paraId="496F9F99" w14:textId="77777777" w:rsidR="001A2306" w:rsidRPr="00925811" w:rsidRDefault="001A2306" w:rsidP="001A2306">
            <w:r w:rsidRPr="00925811">
              <w:t>2.339</w:t>
            </w:r>
          </w:p>
        </w:tc>
      </w:tr>
      <w:tr w:rsidR="00273F9F" w:rsidRPr="00925811" w14:paraId="18DDB754" w14:textId="77777777" w:rsidTr="00925811">
        <w:trPr>
          <w:trHeight w:val="242"/>
        </w:trPr>
        <w:tc>
          <w:tcPr>
            <w:tcW w:w="0" w:type="dxa"/>
          </w:tcPr>
          <w:p w14:paraId="77D86C79" w14:textId="77777777" w:rsidR="00273F9F" w:rsidRPr="00925811" w:rsidRDefault="00273F9F" w:rsidP="00273F9F">
            <w:r w:rsidRPr="00925811">
              <w:t>NPgY</w:t>
            </w:r>
          </w:p>
        </w:tc>
        <w:tc>
          <w:tcPr>
            <w:tcW w:w="0" w:type="dxa"/>
            <w:tcBorders>
              <w:top w:val="nil"/>
              <w:left w:val="single" w:sz="4" w:space="0" w:color="auto"/>
              <w:bottom w:val="single" w:sz="4" w:space="0" w:color="auto"/>
              <w:right w:val="single" w:sz="4" w:space="0" w:color="auto"/>
            </w:tcBorders>
            <w:shd w:val="clear" w:color="auto" w:fill="auto"/>
          </w:tcPr>
          <w:p w14:paraId="44C65BC3" w14:textId="5A4C8B04" w:rsidR="00273F9F" w:rsidRPr="00925811" w:rsidRDefault="00273F9F" w:rsidP="00273F9F">
            <w:r w:rsidRPr="00925811">
              <w:t>3.227</w:t>
            </w:r>
          </w:p>
        </w:tc>
        <w:tc>
          <w:tcPr>
            <w:tcW w:w="0" w:type="dxa"/>
            <w:tcBorders>
              <w:top w:val="nil"/>
              <w:left w:val="nil"/>
              <w:bottom w:val="single" w:sz="4" w:space="0" w:color="auto"/>
              <w:right w:val="single" w:sz="4" w:space="0" w:color="auto"/>
            </w:tcBorders>
            <w:shd w:val="clear" w:color="auto" w:fill="auto"/>
          </w:tcPr>
          <w:p w14:paraId="08BB20C9" w14:textId="0FCFCA5D" w:rsidR="00273F9F" w:rsidRPr="00925811" w:rsidRDefault="00273F9F" w:rsidP="00273F9F">
            <w:r w:rsidRPr="00925811">
              <w:t>3.227</w:t>
            </w:r>
          </w:p>
        </w:tc>
        <w:tc>
          <w:tcPr>
            <w:tcW w:w="0" w:type="dxa"/>
            <w:tcBorders>
              <w:top w:val="nil"/>
              <w:left w:val="nil"/>
              <w:bottom w:val="single" w:sz="4" w:space="0" w:color="auto"/>
              <w:right w:val="single" w:sz="4" w:space="0" w:color="auto"/>
            </w:tcBorders>
            <w:shd w:val="clear" w:color="auto" w:fill="auto"/>
          </w:tcPr>
          <w:p w14:paraId="0DE56370" w14:textId="720F580F" w:rsidR="00273F9F" w:rsidRPr="00925811" w:rsidRDefault="00273F9F" w:rsidP="00273F9F">
            <w:r w:rsidRPr="00925811">
              <w:t>3.227</w:t>
            </w:r>
          </w:p>
        </w:tc>
        <w:tc>
          <w:tcPr>
            <w:tcW w:w="0" w:type="dxa"/>
            <w:tcBorders>
              <w:top w:val="nil"/>
              <w:left w:val="nil"/>
              <w:bottom w:val="single" w:sz="4" w:space="0" w:color="auto"/>
              <w:right w:val="single" w:sz="4" w:space="0" w:color="auto"/>
            </w:tcBorders>
            <w:shd w:val="clear" w:color="auto" w:fill="auto"/>
          </w:tcPr>
          <w:p w14:paraId="34247DCE" w14:textId="3AAC6ED5" w:rsidR="00273F9F" w:rsidRPr="00925811" w:rsidRDefault="00273F9F" w:rsidP="00273F9F">
            <w:r w:rsidRPr="00925811">
              <w:t>3.227</w:t>
            </w:r>
          </w:p>
        </w:tc>
        <w:tc>
          <w:tcPr>
            <w:tcW w:w="0" w:type="dxa"/>
            <w:tcBorders>
              <w:top w:val="nil"/>
              <w:left w:val="nil"/>
              <w:bottom w:val="single" w:sz="4" w:space="0" w:color="auto"/>
              <w:right w:val="single" w:sz="4" w:space="0" w:color="auto"/>
            </w:tcBorders>
            <w:shd w:val="clear" w:color="auto" w:fill="auto"/>
          </w:tcPr>
          <w:p w14:paraId="76FB1190" w14:textId="0FDBC8C5" w:rsidR="00273F9F" w:rsidRPr="00925811" w:rsidRDefault="00273F9F" w:rsidP="00273F9F">
            <w:r w:rsidRPr="00925811">
              <w:t>3.227</w:t>
            </w:r>
          </w:p>
        </w:tc>
      </w:tr>
      <w:tr w:rsidR="00273F9F" w:rsidRPr="00925811" w14:paraId="452F45CF" w14:textId="77777777" w:rsidTr="00925811">
        <w:trPr>
          <w:trHeight w:val="242"/>
        </w:trPr>
        <w:tc>
          <w:tcPr>
            <w:tcW w:w="0" w:type="dxa"/>
          </w:tcPr>
          <w:p w14:paraId="0CCEC84B" w14:textId="77777777" w:rsidR="00273F9F" w:rsidRPr="00925811" w:rsidRDefault="00273F9F" w:rsidP="00273F9F">
            <w:r w:rsidRPr="00925811">
              <w:t>WMID</w:t>
            </w:r>
          </w:p>
        </w:tc>
        <w:tc>
          <w:tcPr>
            <w:tcW w:w="0" w:type="dxa"/>
            <w:tcBorders>
              <w:top w:val="nil"/>
              <w:left w:val="single" w:sz="4" w:space="0" w:color="auto"/>
              <w:bottom w:val="single" w:sz="4" w:space="0" w:color="auto"/>
              <w:right w:val="single" w:sz="4" w:space="0" w:color="auto"/>
            </w:tcBorders>
            <w:shd w:val="clear" w:color="auto" w:fill="auto"/>
          </w:tcPr>
          <w:p w14:paraId="73E69041" w14:textId="2CAB8DD1" w:rsidR="00273F9F" w:rsidRPr="00925811" w:rsidRDefault="00273F9F" w:rsidP="00273F9F">
            <w:r w:rsidRPr="00925811">
              <w:t>4.063</w:t>
            </w:r>
          </w:p>
        </w:tc>
        <w:tc>
          <w:tcPr>
            <w:tcW w:w="0" w:type="dxa"/>
            <w:tcBorders>
              <w:top w:val="nil"/>
              <w:left w:val="nil"/>
              <w:bottom w:val="single" w:sz="4" w:space="0" w:color="auto"/>
              <w:right w:val="single" w:sz="4" w:space="0" w:color="auto"/>
            </w:tcBorders>
            <w:shd w:val="clear" w:color="auto" w:fill="auto"/>
          </w:tcPr>
          <w:p w14:paraId="6F38F17D" w14:textId="7157B36E" w:rsidR="00273F9F" w:rsidRPr="00925811" w:rsidRDefault="00273F9F" w:rsidP="00273F9F">
            <w:r w:rsidRPr="00925811">
              <w:t>4.063</w:t>
            </w:r>
          </w:p>
        </w:tc>
        <w:tc>
          <w:tcPr>
            <w:tcW w:w="0" w:type="dxa"/>
            <w:tcBorders>
              <w:top w:val="nil"/>
              <w:left w:val="nil"/>
              <w:bottom w:val="single" w:sz="4" w:space="0" w:color="auto"/>
              <w:right w:val="single" w:sz="4" w:space="0" w:color="auto"/>
            </w:tcBorders>
            <w:shd w:val="clear" w:color="auto" w:fill="auto"/>
          </w:tcPr>
          <w:p w14:paraId="76954D8E" w14:textId="1D3F8A82" w:rsidR="00273F9F" w:rsidRPr="00925811" w:rsidRDefault="00273F9F" w:rsidP="00273F9F">
            <w:r w:rsidRPr="00925811">
              <w:t>4.063</w:t>
            </w:r>
          </w:p>
        </w:tc>
        <w:tc>
          <w:tcPr>
            <w:tcW w:w="0" w:type="dxa"/>
            <w:tcBorders>
              <w:top w:val="nil"/>
              <w:left w:val="nil"/>
              <w:bottom w:val="single" w:sz="4" w:space="0" w:color="auto"/>
              <w:right w:val="single" w:sz="4" w:space="0" w:color="auto"/>
            </w:tcBorders>
            <w:shd w:val="clear" w:color="auto" w:fill="auto"/>
          </w:tcPr>
          <w:p w14:paraId="58CD383F" w14:textId="17658208" w:rsidR="00273F9F" w:rsidRPr="00925811" w:rsidRDefault="00273F9F" w:rsidP="00273F9F">
            <w:r w:rsidRPr="00925811">
              <w:t>4.063</w:t>
            </w:r>
          </w:p>
        </w:tc>
        <w:tc>
          <w:tcPr>
            <w:tcW w:w="0" w:type="dxa"/>
            <w:tcBorders>
              <w:top w:val="nil"/>
              <w:left w:val="nil"/>
              <w:bottom w:val="single" w:sz="4" w:space="0" w:color="auto"/>
              <w:right w:val="single" w:sz="4" w:space="0" w:color="auto"/>
            </w:tcBorders>
            <w:shd w:val="clear" w:color="auto" w:fill="auto"/>
          </w:tcPr>
          <w:p w14:paraId="53F3A5DF" w14:textId="50829889" w:rsidR="00273F9F" w:rsidRPr="00925811" w:rsidRDefault="00273F9F" w:rsidP="00273F9F">
            <w:r w:rsidRPr="00925811">
              <w:t>4.063</w:t>
            </w:r>
          </w:p>
        </w:tc>
      </w:tr>
      <w:tr w:rsidR="00273F9F" w:rsidRPr="00925811" w14:paraId="6378BEE8" w14:textId="77777777" w:rsidTr="00A75C46">
        <w:trPr>
          <w:trHeight w:val="242"/>
        </w:trPr>
        <w:tc>
          <w:tcPr>
            <w:tcW w:w="1119" w:type="dxa"/>
          </w:tcPr>
          <w:p w14:paraId="41960252" w14:textId="77777777" w:rsidR="00273F9F" w:rsidRPr="00925811" w:rsidRDefault="00273F9F" w:rsidP="00273F9F">
            <w:r w:rsidRPr="00925811">
              <w:t>EMID</w:t>
            </w:r>
          </w:p>
        </w:tc>
        <w:tc>
          <w:tcPr>
            <w:tcW w:w="1455" w:type="dxa"/>
            <w:tcBorders>
              <w:top w:val="nil"/>
              <w:left w:val="single" w:sz="4" w:space="0" w:color="auto"/>
              <w:bottom w:val="single" w:sz="4" w:space="0" w:color="auto"/>
              <w:right w:val="single" w:sz="4" w:space="0" w:color="auto"/>
            </w:tcBorders>
            <w:shd w:val="clear" w:color="auto" w:fill="auto"/>
            <w:vAlign w:val="bottom"/>
          </w:tcPr>
          <w:p w14:paraId="32E3E1C0" w14:textId="77777777" w:rsidR="00273F9F" w:rsidRPr="00925811" w:rsidRDefault="00273F9F" w:rsidP="00273F9F">
            <w:r w:rsidRPr="00925811">
              <w:t>4.158</w:t>
            </w:r>
          </w:p>
        </w:tc>
        <w:tc>
          <w:tcPr>
            <w:tcW w:w="1455" w:type="dxa"/>
            <w:tcBorders>
              <w:top w:val="nil"/>
              <w:left w:val="nil"/>
              <w:bottom w:val="single" w:sz="4" w:space="0" w:color="auto"/>
              <w:right w:val="single" w:sz="4" w:space="0" w:color="auto"/>
            </w:tcBorders>
            <w:shd w:val="clear" w:color="auto" w:fill="auto"/>
            <w:vAlign w:val="bottom"/>
          </w:tcPr>
          <w:p w14:paraId="6B58540B" w14:textId="77777777" w:rsidR="00273F9F" w:rsidRPr="00925811" w:rsidRDefault="00273F9F" w:rsidP="00273F9F">
            <w:r w:rsidRPr="00925811">
              <w:t>4.158</w:t>
            </w:r>
          </w:p>
        </w:tc>
        <w:tc>
          <w:tcPr>
            <w:tcW w:w="1455" w:type="dxa"/>
            <w:tcBorders>
              <w:top w:val="nil"/>
              <w:left w:val="nil"/>
              <w:bottom w:val="single" w:sz="4" w:space="0" w:color="auto"/>
              <w:right w:val="single" w:sz="4" w:space="0" w:color="auto"/>
            </w:tcBorders>
            <w:shd w:val="clear" w:color="auto" w:fill="auto"/>
            <w:vAlign w:val="bottom"/>
          </w:tcPr>
          <w:p w14:paraId="369D2D45" w14:textId="77777777" w:rsidR="00273F9F" w:rsidRPr="00925811" w:rsidRDefault="00273F9F" w:rsidP="00273F9F">
            <w:r w:rsidRPr="00925811">
              <w:t>4.158</w:t>
            </w:r>
          </w:p>
        </w:tc>
        <w:tc>
          <w:tcPr>
            <w:tcW w:w="1455" w:type="dxa"/>
            <w:tcBorders>
              <w:top w:val="nil"/>
              <w:left w:val="nil"/>
              <w:bottom w:val="single" w:sz="4" w:space="0" w:color="auto"/>
              <w:right w:val="single" w:sz="4" w:space="0" w:color="auto"/>
            </w:tcBorders>
            <w:shd w:val="clear" w:color="auto" w:fill="auto"/>
            <w:vAlign w:val="bottom"/>
          </w:tcPr>
          <w:p w14:paraId="46DE92E6" w14:textId="77777777" w:rsidR="00273F9F" w:rsidRPr="00925811" w:rsidRDefault="00273F9F" w:rsidP="00273F9F">
            <w:r w:rsidRPr="00925811">
              <w:t>4.158</w:t>
            </w:r>
          </w:p>
        </w:tc>
        <w:tc>
          <w:tcPr>
            <w:tcW w:w="1456" w:type="dxa"/>
            <w:tcBorders>
              <w:top w:val="nil"/>
              <w:left w:val="nil"/>
              <w:bottom w:val="single" w:sz="4" w:space="0" w:color="auto"/>
              <w:right w:val="single" w:sz="4" w:space="0" w:color="auto"/>
            </w:tcBorders>
            <w:shd w:val="clear" w:color="auto" w:fill="auto"/>
            <w:vAlign w:val="bottom"/>
          </w:tcPr>
          <w:p w14:paraId="63B64B6F" w14:textId="77777777" w:rsidR="00273F9F" w:rsidRPr="00925811" w:rsidRDefault="00273F9F" w:rsidP="00273F9F">
            <w:r w:rsidRPr="00925811">
              <w:t>4.158</w:t>
            </w:r>
          </w:p>
        </w:tc>
      </w:tr>
      <w:tr w:rsidR="004E7695" w:rsidRPr="00925811" w14:paraId="2AEFADE6" w14:textId="77777777" w:rsidTr="00925811">
        <w:trPr>
          <w:trHeight w:val="242"/>
        </w:trPr>
        <w:tc>
          <w:tcPr>
            <w:tcW w:w="0" w:type="dxa"/>
          </w:tcPr>
          <w:p w14:paraId="2A40C577" w14:textId="77777777" w:rsidR="004E7695" w:rsidRPr="00925811" w:rsidRDefault="004E7695" w:rsidP="004E7695">
            <w:r w:rsidRPr="00925811">
              <w:t>SWALES</w:t>
            </w:r>
          </w:p>
        </w:tc>
        <w:tc>
          <w:tcPr>
            <w:tcW w:w="0" w:type="dxa"/>
            <w:tcBorders>
              <w:top w:val="nil"/>
              <w:left w:val="single" w:sz="4" w:space="0" w:color="auto"/>
              <w:bottom w:val="single" w:sz="4" w:space="0" w:color="auto"/>
              <w:right w:val="single" w:sz="4" w:space="0" w:color="auto"/>
            </w:tcBorders>
            <w:shd w:val="clear" w:color="auto" w:fill="auto"/>
          </w:tcPr>
          <w:p w14:paraId="11E43163" w14:textId="74491D62" w:rsidR="004E7695" w:rsidRPr="00925811" w:rsidRDefault="004E7695" w:rsidP="004E7695">
            <w:r w:rsidRPr="00925811">
              <w:t>2.077</w:t>
            </w:r>
          </w:p>
        </w:tc>
        <w:tc>
          <w:tcPr>
            <w:tcW w:w="0" w:type="dxa"/>
            <w:tcBorders>
              <w:top w:val="nil"/>
              <w:left w:val="nil"/>
              <w:bottom w:val="single" w:sz="4" w:space="0" w:color="auto"/>
              <w:right w:val="single" w:sz="4" w:space="0" w:color="auto"/>
            </w:tcBorders>
            <w:shd w:val="clear" w:color="auto" w:fill="auto"/>
          </w:tcPr>
          <w:p w14:paraId="7A475D8E" w14:textId="79643B68" w:rsidR="004E7695" w:rsidRPr="00925811" w:rsidRDefault="004E7695" w:rsidP="004E7695">
            <w:r w:rsidRPr="00925811">
              <w:t>2.077</w:t>
            </w:r>
          </w:p>
        </w:tc>
        <w:tc>
          <w:tcPr>
            <w:tcW w:w="0" w:type="dxa"/>
            <w:tcBorders>
              <w:top w:val="nil"/>
              <w:left w:val="nil"/>
              <w:bottom w:val="single" w:sz="4" w:space="0" w:color="auto"/>
              <w:right w:val="single" w:sz="4" w:space="0" w:color="auto"/>
            </w:tcBorders>
            <w:shd w:val="clear" w:color="auto" w:fill="auto"/>
          </w:tcPr>
          <w:p w14:paraId="1EDD1270" w14:textId="0689AE28" w:rsidR="004E7695" w:rsidRPr="00925811" w:rsidRDefault="004E7695" w:rsidP="004E7695">
            <w:r w:rsidRPr="00925811">
              <w:t>2.077</w:t>
            </w:r>
          </w:p>
        </w:tc>
        <w:tc>
          <w:tcPr>
            <w:tcW w:w="0" w:type="dxa"/>
            <w:tcBorders>
              <w:top w:val="nil"/>
              <w:left w:val="nil"/>
              <w:bottom w:val="single" w:sz="4" w:space="0" w:color="auto"/>
              <w:right w:val="single" w:sz="4" w:space="0" w:color="auto"/>
            </w:tcBorders>
            <w:shd w:val="clear" w:color="auto" w:fill="auto"/>
          </w:tcPr>
          <w:p w14:paraId="22192449" w14:textId="52B370CD" w:rsidR="004E7695" w:rsidRPr="00925811" w:rsidRDefault="004E7695" w:rsidP="004E7695">
            <w:r w:rsidRPr="00925811">
              <w:t>2.077</w:t>
            </w:r>
          </w:p>
        </w:tc>
        <w:tc>
          <w:tcPr>
            <w:tcW w:w="0" w:type="dxa"/>
            <w:tcBorders>
              <w:top w:val="nil"/>
              <w:left w:val="nil"/>
              <w:bottom w:val="single" w:sz="4" w:space="0" w:color="auto"/>
              <w:right w:val="single" w:sz="4" w:space="0" w:color="auto"/>
            </w:tcBorders>
            <w:shd w:val="clear" w:color="auto" w:fill="auto"/>
          </w:tcPr>
          <w:p w14:paraId="3991D6F1" w14:textId="6A76855F" w:rsidR="004E7695" w:rsidRPr="00925811" w:rsidRDefault="004E7695" w:rsidP="004E7695">
            <w:r w:rsidRPr="00925811">
              <w:t>2.077</w:t>
            </w:r>
          </w:p>
        </w:tc>
      </w:tr>
      <w:tr w:rsidR="004E7695" w:rsidRPr="00925811" w14:paraId="3C745E4D" w14:textId="77777777" w:rsidTr="00925811">
        <w:trPr>
          <w:trHeight w:val="242"/>
        </w:trPr>
        <w:tc>
          <w:tcPr>
            <w:tcW w:w="0" w:type="dxa"/>
          </w:tcPr>
          <w:p w14:paraId="47EF1BEF" w14:textId="77777777" w:rsidR="004E7695" w:rsidRPr="00925811" w:rsidRDefault="004E7695" w:rsidP="004E7695">
            <w:r w:rsidRPr="00925811">
              <w:t>SWEST</w:t>
            </w:r>
          </w:p>
        </w:tc>
        <w:tc>
          <w:tcPr>
            <w:tcW w:w="0" w:type="dxa"/>
            <w:tcBorders>
              <w:top w:val="nil"/>
              <w:left w:val="single" w:sz="4" w:space="0" w:color="auto"/>
              <w:bottom w:val="single" w:sz="4" w:space="0" w:color="auto"/>
              <w:right w:val="single" w:sz="4" w:space="0" w:color="auto"/>
            </w:tcBorders>
            <w:shd w:val="clear" w:color="auto" w:fill="auto"/>
          </w:tcPr>
          <w:p w14:paraId="3B0F6F53" w14:textId="4C942C6F" w:rsidR="004E7695" w:rsidRPr="00925811" w:rsidRDefault="004E7695" w:rsidP="004E7695">
            <w:r w:rsidRPr="00925811">
              <w:t>3.155</w:t>
            </w:r>
          </w:p>
        </w:tc>
        <w:tc>
          <w:tcPr>
            <w:tcW w:w="0" w:type="dxa"/>
            <w:tcBorders>
              <w:top w:val="nil"/>
              <w:left w:val="nil"/>
              <w:bottom w:val="single" w:sz="4" w:space="0" w:color="auto"/>
              <w:right w:val="single" w:sz="4" w:space="0" w:color="auto"/>
            </w:tcBorders>
            <w:shd w:val="clear" w:color="auto" w:fill="auto"/>
          </w:tcPr>
          <w:p w14:paraId="5A2E9246" w14:textId="2F6DE4A3" w:rsidR="004E7695" w:rsidRPr="00925811" w:rsidRDefault="004E7695" w:rsidP="004E7695">
            <w:r w:rsidRPr="00925811">
              <w:t>3.155</w:t>
            </w:r>
          </w:p>
        </w:tc>
        <w:tc>
          <w:tcPr>
            <w:tcW w:w="0" w:type="dxa"/>
            <w:tcBorders>
              <w:top w:val="nil"/>
              <w:left w:val="nil"/>
              <w:bottom w:val="single" w:sz="4" w:space="0" w:color="auto"/>
              <w:right w:val="single" w:sz="4" w:space="0" w:color="auto"/>
            </w:tcBorders>
            <w:shd w:val="clear" w:color="auto" w:fill="auto"/>
          </w:tcPr>
          <w:p w14:paraId="47AE8070" w14:textId="779ADDF7" w:rsidR="004E7695" w:rsidRPr="00925811" w:rsidRDefault="004E7695" w:rsidP="004E7695">
            <w:r w:rsidRPr="00925811">
              <w:t>3.155</w:t>
            </w:r>
          </w:p>
        </w:tc>
        <w:tc>
          <w:tcPr>
            <w:tcW w:w="0" w:type="dxa"/>
            <w:tcBorders>
              <w:top w:val="nil"/>
              <w:left w:val="nil"/>
              <w:bottom w:val="single" w:sz="4" w:space="0" w:color="auto"/>
              <w:right w:val="single" w:sz="4" w:space="0" w:color="auto"/>
            </w:tcBorders>
            <w:shd w:val="clear" w:color="auto" w:fill="auto"/>
          </w:tcPr>
          <w:p w14:paraId="0C822FF1" w14:textId="09EFFA2D" w:rsidR="004E7695" w:rsidRPr="00925811" w:rsidRDefault="004E7695" w:rsidP="004E7695">
            <w:r w:rsidRPr="00925811">
              <w:t>3.155</w:t>
            </w:r>
          </w:p>
        </w:tc>
        <w:tc>
          <w:tcPr>
            <w:tcW w:w="0" w:type="dxa"/>
            <w:tcBorders>
              <w:top w:val="nil"/>
              <w:left w:val="nil"/>
              <w:bottom w:val="single" w:sz="4" w:space="0" w:color="auto"/>
              <w:right w:val="single" w:sz="4" w:space="0" w:color="auto"/>
            </w:tcBorders>
            <w:shd w:val="clear" w:color="auto" w:fill="auto"/>
          </w:tcPr>
          <w:p w14:paraId="7975EF90" w14:textId="55F9850D" w:rsidR="004E7695" w:rsidRPr="00925811" w:rsidRDefault="004E7695" w:rsidP="004E7695">
            <w:r w:rsidRPr="00925811">
              <w:t>3.155</w:t>
            </w:r>
          </w:p>
        </w:tc>
      </w:tr>
      <w:tr w:rsidR="004E7695" w:rsidRPr="00925811" w14:paraId="10E651B2" w14:textId="77777777" w:rsidTr="00A75C46">
        <w:trPr>
          <w:trHeight w:val="242"/>
        </w:trPr>
        <w:tc>
          <w:tcPr>
            <w:tcW w:w="1119" w:type="dxa"/>
          </w:tcPr>
          <w:p w14:paraId="57527488" w14:textId="77777777" w:rsidR="004E7695" w:rsidRPr="00925811" w:rsidRDefault="004E7695" w:rsidP="004E7695">
            <w:r w:rsidRPr="00925811">
              <w:t>LPN</w:t>
            </w:r>
          </w:p>
        </w:tc>
        <w:tc>
          <w:tcPr>
            <w:tcW w:w="1455" w:type="dxa"/>
            <w:tcBorders>
              <w:top w:val="nil"/>
              <w:left w:val="single" w:sz="4" w:space="0" w:color="auto"/>
              <w:bottom w:val="single" w:sz="4" w:space="0" w:color="auto"/>
              <w:right w:val="single" w:sz="4" w:space="0" w:color="auto"/>
            </w:tcBorders>
            <w:shd w:val="clear" w:color="auto" w:fill="auto"/>
            <w:vAlign w:val="bottom"/>
          </w:tcPr>
          <w:p w14:paraId="114D66F7" w14:textId="77777777" w:rsidR="004E7695" w:rsidRPr="00925811" w:rsidRDefault="004E7695" w:rsidP="004E7695">
            <w:r w:rsidRPr="00925811">
              <w:t>2.730</w:t>
            </w:r>
          </w:p>
        </w:tc>
        <w:tc>
          <w:tcPr>
            <w:tcW w:w="1455" w:type="dxa"/>
            <w:tcBorders>
              <w:top w:val="nil"/>
              <w:left w:val="nil"/>
              <w:bottom w:val="single" w:sz="4" w:space="0" w:color="auto"/>
              <w:right w:val="single" w:sz="4" w:space="0" w:color="auto"/>
            </w:tcBorders>
            <w:shd w:val="clear" w:color="auto" w:fill="auto"/>
            <w:vAlign w:val="bottom"/>
          </w:tcPr>
          <w:p w14:paraId="6173D83C" w14:textId="77777777" w:rsidR="004E7695" w:rsidRPr="00925811" w:rsidRDefault="004E7695" w:rsidP="004E7695">
            <w:r w:rsidRPr="00925811">
              <w:t>2.730</w:t>
            </w:r>
          </w:p>
        </w:tc>
        <w:tc>
          <w:tcPr>
            <w:tcW w:w="1455" w:type="dxa"/>
            <w:tcBorders>
              <w:top w:val="nil"/>
              <w:left w:val="nil"/>
              <w:bottom w:val="single" w:sz="4" w:space="0" w:color="auto"/>
              <w:right w:val="single" w:sz="4" w:space="0" w:color="auto"/>
            </w:tcBorders>
            <w:shd w:val="clear" w:color="auto" w:fill="auto"/>
            <w:vAlign w:val="bottom"/>
          </w:tcPr>
          <w:p w14:paraId="343B7314" w14:textId="77777777" w:rsidR="004E7695" w:rsidRPr="00925811" w:rsidRDefault="004E7695" w:rsidP="004E7695">
            <w:r w:rsidRPr="00925811">
              <w:t>2.730</w:t>
            </w:r>
          </w:p>
        </w:tc>
        <w:tc>
          <w:tcPr>
            <w:tcW w:w="1455" w:type="dxa"/>
            <w:tcBorders>
              <w:top w:val="nil"/>
              <w:left w:val="nil"/>
              <w:bottom w:val="single" w:sz="4" w:space="0" w:color="auto"/>
              <w:right w:val="single" w:sz="4" w:space="0" w:color="auto"/>
            </w:tcBorders>
            <w:shd w:val="clear" w:color="auto" w:fill="auto"/>
            <w:vAlign w:val="bottom"/>
          </w:tcPr>
          <w:p w14:paraId="67BA94B7" w14:textId="77777777" w:rsidR="004E7695" w:rsidRPr="00925811" w:rsidRDefault="004E7695" w:rsidP="004E7695">
            <w:r w:rsidRPr="00925811">
              <w:t>2.730</w:t>
            </w:r>
          </w:p>
        </w:tc>
        <w:tc>
          <w:tcPr>
            <w:tcW w:w="1456" w:type="dxa"/>
            <w:tcBorders>
              <w:top w:val="nil"/>
              <w:left w:val="nil"/>
              <w:bottom w:val="single" w:sz="4" w:space="0" w:color="auto"/>
              <w:right w:val="single" w:sz="4" w:space="0" w:color="auto"/>
            </w:tcBorders>
            <w:shd w:val="clear" w:color="auto" w:fill="auto"/>
            <w:vAlign w:val="bottom"/>
          </w:tcPr>
          <w:p w14:paraId="7BE81122" w14:textId="77777777" w:rsidR="004E7695" w:rsidRPr="00925811" w:rsidRDefault="004E7695" w:rsidP="004E7695">
            <w:r w:rsidRPr="00925811">
              <w:t>2.730</w:t>
            </w:r>
          </w:p>
        </w:tc>
      </w:tr>
      <w:tr w:rsidR="00CD1FAD" w:rsidRPr="00925811" w14:paraId="4C4AE1C0" w14:textId="77777777" w:rsidTr="00925811">
        <w:trPr>
          <w:trHeight w:val="242"/>
        </w:trPr>
        <w:tc>
          <w:tcPr>
            <w:tcW w:w="0" w:type="dxa"/>
          </w:tcPr>
          <w:p w14:paraId="6ED8D561" w14:textId="77777777" w:rsidR="00CD1FAD" w:rsidRPr="00925811" w:rsidRDefault="00CD1FAD" w:rsidP="00CD1FAD">
            <w:r w:rsidRPr="00925811">
              <w:t>SPN</w:t>
            </w:r>
          </w:p>
        </w:tc>
        <w:tc>
          <w:tcPr>
            <w:tcW w:w="0" w:type="dxa"/>
            <w:tcBorders>
              <w:top w:val="nil"/>
              <w:left w:val="single" w:sz="4" w:space="0" w:color="auto"/>
              <w:bottom w:val="single" w:sz="4" w:space="0" w:color="auto"/>
              <w:right w:val="single" w:sz="4" w:space="0" w:color="auto"/>
            </w:tcBorders>
            <w:shd w:val="clear" w:color="auto" w:fill="auto"/>
          </w:tcPr>
          <w:p w14:paraId="0F7EE187" w14:textId="17E46C75" w:rsidR="00CD1FAD" w:rsidRPr="00925811" w:rsidRDefault="00CD1FAD" w:rsidP="00CD1FAD">
            <w:r w:rsidRPr="00925811">
              <w:t>2.825</w:t>
            </w:r>
          </w:p>
        </w:tc>
        <w:tc>
          <w:tcPr>
            <w:tcW w:w="0" w:type="dxa"/>
            <w:tcBorders>
              <w:top w:val="nil"/>
              <w:left w:val="nil"/>
              <w:bottom w:val="single" w:sz="4" w:space="0" w:color="auto"/>
              <w:right w:val="single" w:sz="4" w:space="0" w:color="auto"/>
            </w:tcBorders>
            <w:shd w:val="clear" w:color="auto" w:fill="auto"/>
          </w:tcPr>
          <w:p w14:paraId="119EB21E" w14:textId="6DC7F58C" w:rsidR="00CD1FAD" w:rsidRPr="00925811" w:rsidRDefault="00CD1FAD" w:rsidP="00CD1FAD">
            <w:r w:rsidRPr="00925811">
              <w:t>2.825</w:t>
            </w:r>
          </w:p>
        </w:tc>
        <w:tc>
          <w:tcPr>
            <w:tcW w:w="0" w:type="dxa"/>
            <w:tcBorders>
              <w:top w:val="nil"/>
              <w:left w:val="nil"/>
              <w:bottom w:val="single" w:sz="4" w:space="0" w:color="auto"/>
              <w:right w:val="single" w:sz="4" w:space="0" w:color="auto"/>
            </w:tcBorders>
            <w:shd w:val="clear" w:color="auto" w:fill="auto"/>
          </w:tcPr>
          <w:p w14:paraId="1023D39C" w14:textId="1F3EDB7D" w:rsidR="00CD1FAD" w:rsidRPr="00925811" w:rsidRDefault="00CD1FAD" w:rsidP="00CD1FAD">
            <w:r w:rsidRPr="00925811">
              <w:t>2.825</w:t>
            </w:r>
          </w:p>
        </w:tc>
        <w:tc>
          <w:tcPr>
            <w:tcW w:w="0" w:type="dxa"/>
            <w:tcBorders>
              <w:top w:val="nil"/>
              <w:left w:val="nil"/>
              <w:bottom w:val="single" w:sz="4" w:space="0" w:color="auto"/>
              <w:right w:val="single" w:sz="4" w:space="0" w:color="auto"/>
            </w:tcBorders>
            <w:shd w:val="clear" w:color="auto" w:fill="auto"/>
          </w:tcPr>
          <w:p w14:paraId="4979CFAD" w14:textId="78523877" w:rsidR="00CD1FAD" w:rsidRPr="00925811" w:rsidRDefault="00CD1FAD" w:rsidP="00CD1FAD">
            <w:r w:rsidRPr="00925811">
              <w:t>2.825</w:t>
            </w:r>
          </w:p>
        </w:tc>
        <w:tc>
          <w:tcPr>
            <w:tcW w:w="0" w:type="dxa"/>
            <w:tcBorders>
              <w:top w:val="nil"/>
              <w:left w:val="nil"/>
              <w:bottom w:val="single" w:sz="4" w:space="0" w:color="auto"/>
              <w:right w:val="single" w:sz="4" w:space="0" w:color="auto"/>
            </w:tcBorders>
            <w:shd w:val="clear" w:color="auto" w:fill="auto"/>
          </w:tcPr>
          <w:p w14:paraId="61210F0A" w14:textId="7C1435A8" w:rsidR="00CD1FAD" w:rsidRPr="00925811" w:rsidRDefault="00CD1FAD" w:rsidP="00CD1FAD">
            <w:r w:rsidRPr="00925811">
              <w:t>2.825</w:t>
            </w:r>
          </w:p>
        </w:tc>
      </w:tr>
      <w:tr w:rsidR="00CD1FAD" w:rsidRPr="00925811" w14:paraId="1AB3D7BC" w14:textId="77777777" w:rsidTr="00925811">
        <w:trPr>
          <w:trHeight w:val="242"/>
        </w:trPr>
        <w:tc>
          <w:tcPr>
            <w:tcW w:w="0" w:type="dxa"/>
          </w:tcPr>
          <w:p w14:paraId="6FC36AE6" w14:textId="77777777" w:rsidR="00CD1FAD" w:rsidRPr="00925811" w:rsidRDefault="00CD1FAD" w:rsidP="00CD1FAD">
            <w:r w:rsidRPr="00925811">
              <w:t>EPN</w:t>
            </w:r>
          </w:p>
        </w:tc>
        <w:tc>
          <w:tcPr>
            <w:tcW w:w="0" w:type="dxa"/>
            <w:tcBorders>
              <w:top w:val="nil"/>
              <w:left w:val="single" w:sz="4" w:space="0" w:color="auto"/>
              <w:bottom w:val="single" w:sz="4" w:space="0" w:color="auto"/>
              <w:right w:val="single" w:sz="4" w:space="0" w:color="auto"/>
            </w:tcBorders>
            <w:shd w:val="clear" w:color="auto" w:fill="auto"/>
          </w:tcPr>
          <w:p w14:paraId="36E8E5D4" w14:textId="05B1D956" w:rsidR="00CD1FAD" w:rsidRPr="00925811" w:rsidRDefault="00CD1FAD" w:rsidP="00CD1FAD">
            <w:r w:rsidRPr="00925811">
              <w:t>4.410</w:t>
            </w:r>
          </w:p>
        </w:tc>
        <w:tc>
          <w:tcPr>
            <w:tcW w:w="0" w:type="dxa"/>
            <w:tcBorders>
              <w:top w:val="nil"/>
              <w:left w:val="nil"/>
              <w:bottom w:val="single" w:sz="4" w:space="0" w:color="auto"/>
              <w:right w:val="single" w:sz="4" w:space="0" w:color="auto"/>
            </w:tcBorders>
            <w:shd w:val="clear" w:color="auto" w:fill="auto"/>
          </w:tcPr>
          <w:p w14:paraId="1FC5BBA0" w14:textId="6D67D9D0" w:rsidR="00CD1FAD" w:rsidRPr="00925811" w:rsidRDefault="00CD1FAD" w:rsidP="00CD1FAD">
            <w:r w:rsidRPr="00925811">
              <w:t>4.410</w:t>
            </w:r>
          </w:p>
        </w:tc>
        <w:tc>
          <w:tcPr>
            <w:tcW w:w="0" w:type="dxa"/>
            <w:tcBorders>
              <w:top w:val="nil"/>
              <w:left w:val="nil"/>
              <w:bottom w:val="single" w:sz="4" w:space="0" w:color="auto"/>
              <w:right w:val="single" w:sz="4" w:space="0" w:color="auto"/>
            </w:tcBorders>
            <w:shd w:val="clear" w:color="auto" w:fill="auto"/>
          </w:tcPr>
          <w:p w14:paraId="7FBBB925" w14:textId="00F19568" w:rsidR="00CD1FAD" w:rsidRPr="00925811" w:rsidRDefault="00CD1FAD" w:rsidP="00CD1FAD">
            <w:r w:rsidRPr="00925811">
              <w:t>4.410</w:t>
            </w:r>
          </w:p>
        </w:tc>
        <w:tc>
          <w:tcPr>
            <w:tcW w:w="0" w:type="dxa"/>
            <w:tcBorders>
              <w:top w:val="nil"/>
              <w:left w:val="nil"/>
              <w:bottom w:val="single" w:sz="4" w:space="0" w:color="auto"/>
              <w:right w:val="single" w:sz="4" w:space="0" w:color="auto"/>
            </w:tcBorders>
            <w:shd w:val="clear" w:color="auto" w:fill="auto"/>
          </w:tcPr>
          <w:p w14:paraId="5FBAC058" w14:textId="696F6855" w:rsidR="00CD1FAD" w:rsidRPr="00925811" w:rsidRDefault="00CD1FAD" w:rsidP="00CD1FAD">
            <w:r w:rsidRPr="00925811">
              <w:t>4.410</w:t>
            </w:r>
          </w:p>
        </w:tc>
        <w:tc>
          <w:tcPr>
            <w:tcW w:w="0" w:type="dxa"/>
            <w:tcBorders>
              <w:top w:val="nil"/>
              <w:left w:val="nil"/>
              <w:bottom w:val="single" w:sz="4" w:space="0" w:color="auto"/>
              <w:right w:val="single" w:sz="4" w:space="0" w:color="auto"/>
            </w:tcBorders>
            <w:shd w:val="clear" w:color="auto" w:fill="auto"/>
          </w:tcPr>
          <w:p w14:paraId="1A71CC35" w14:textId="60CD40F2" w:rsidR="00CD1FAD" w:rsidRPr="00925811" w:rsidRDefault="00CD1FAD" w:rsidP="00CD1FAD">
            <w:r w:rsidRPr="00925811">
              <w:t>4.410</w:t>
            </w:r>
          </w:p>
        </w:tc>
      </w:tr>
      <w:tr w:rsidR="00CD1FAD" w:rsidRPr="00925811" w14:paraId="50B13812" w14:textId="77777777" w:rsidTr="00925811">
        <w:trPr>
          <w:trHeight w:val="242"/>
        </w:trPr>
        <w:tc>
          <w:tcPr>
            <w:tcW w:w="0" w:type="dxa"/>
          </w:tcPr>
          <w:p w14:paraId="00680FE8" w14:textId="77777777" w:rsidR="00CD1FAD" w:rsidRPr="00925811" w:rsidRDefault="00CD1FAD" w:rsidP="00CD1FAD">
            <w:r w:rsidRPr="00925811">
              <w:t>SPD</w:t>
            </w:r>
          </w:p>
        </w:tc>
        <w:tc>
          <w:tcPr>
            <w:tcW w:w="0" w:type="dxa"/>
            <w:tcBorders>
              <w:top w:val="nil"/>
              <w:left w:val="single" w:sz="4" w:space="0" w:color="auto"/>
              <w:bottom w:val="single" w:sz="4" w:space="0" w:color="auto"/>
              <w:right w:val="single" w:sz="4" w:space="0" w:color="auto"/>
            </w:tcBorders>
            <w:shd w:val="clear" w:color="auto" w:fill="auto"/>
          </w:tcPr>
          <w:p w14:paraId="3336EB22" w14:textId="3D415F41" w:rsidR="00CD1FAD" w:rsidRPr="00925811" w:rsidRDefault="00CD1FAD" w:rsidP="00CD1FAD">
            <w:r w:rsidRPr="00925811">
              <w:t>2.997</w:t>
            </w:r>
          </w:p>
        </w:tc>
        <w:tc>
          <w:tcPr>
            <w:tcW w:w="0" w:type="dxa"/>
            <w:tcBorders>
              <w:top w:val="nil"/>
              <w:left w:val="nil"/>
              <w:bottom w:val="single" w:sz="4" w:space="0" w:color="auto"/>
              <w:right w:val="single" w:sz="4" w:space="0" w:color="auto"/>
            </w:tcBorders>
            <w:shd w:val="clear" w:color="auto" w:fill="auto"/>
          </w:tcPr>
          <w:p w14:paraId="5CE74580" w14:textId="0FF00434" w:rsidR="00CD1FAD" w:rsidRPr="00925811" w:rsidRDefault="00CD1FAD" w:rsidP="00CD1FAD">
            <w:r w:rsidRPr="00925811">
              <w:t>2.997</w:t>
            </w:r>
          </w:p>
        </w:tc>
        <w:tc>
          <w:tcPr>
            <w:tcW w:w="0" w:type="dxa"/>
            <w:tcBorders>
              <w:top w:val="nil"/>
              <w:left w:val="nil"/>
              <w:bottom w:val="single" w:sz="4" w:space="0" w:color="auto"/>
              <w:right w:val="single" w:sz="4" w:space="0" w:color="auto"/>
            </w:tcBorders>
            <w:shd w:val="clear" w:color="auto" w:fill="auto"/>
          </w:tcPr>
          <w:p w14:paraId="2F623909" w14:textId="05DDEC3A" w:rsidR="00CD1FAD" w:rsidRPr="00925811" w:rsidRDefault="00CD1FAD" w:rsidP="00CD1FAD">
            <w:r w:rsidRPr="00925811">
              <w:t>2.997</w:t>
            </w:r>
          </w:p>
        </w:tc>
        <w:tc>
          <w:tcPr>
            <w:tcW w:w="0" w:type="dxa"/>
            <w:tcBorders>
              <w:top w:val="nil"/>
              <w:left w:val="nil"/>
              <w:bottom w:val="single" w:sz="4" w:space="0" w:color="auto"/>
              <w:right w:val="single" w:sz="4" w:space="0" w:color="auto"/>
            </w:tcBorders>
            <w:shd w:val="clear" w:color="auto" w:fill="auto"/>
          </w:tcPr>
          <w:p w14:paraId="6632D992" w14:textId="2DBC1C6D" w:rsidR="00CD1FAD" w:rsidRPr="00925811" w:rsidRDefault="00CD1FAD" w:rsidP="00CD1FAD">
            <w:r w:rsidRPr="00925811">
              <w:t>2.997</w:t>
            </w:r>
          </w:p>
        </w:tc>
        <w:tc>
          <w:tcPr>
            <w:tcW w:w="0" w:type="dxa"/>
            <w:tcBorders>
              <w:top w:val="nil"/>
              <w:left w:val="nil"/>
              <w:bottom w:val="single" w:sz="4" w:space="0" w:color="auto"/>
              <w:right w:val="single" w:sz="4" w:space="0" w:color="auto"/>
            </w:tcBorders>
            <w:shd w:val="clear" w:color="auto" w:fill="auto"/>
          </w:tcPr>
          <w:p w14:paraId="47D1A4EF" w14:textId="249B53A5" w:rsidR="00CD1FAD" w:rsidRPr="00925811" w:rsidRDefault="00CD1FAD" w:rsidP="00CD1FAD">
            <w:r w:rsidRPr="00925811">
              <w:t>2.997</w:t>
            </w:r>
          </w:p>
        </w:tc>
      </w:tr>
      <w:tr w:rsidR="00CD1FAD" w:rsidRPr="00925811" w14:paraId="6C6D561E" w14:textId="77777777" w:rsidTr="00925811">
        <w:trPr>
          <w:trHeight w:val="242"/>
        </w:trPr>
        <w:tc>
          <w:tcPr>
            <w:tcW w:w="0" w:type="dxa"/>
          </w:tcPr>
          <w:p w14:paraId="39C0DCD0" w14:textId="77777777" w:rsidR="00CD1FAD" w:rsidRPr="00925811" w:rsidRDefault="00CD1FAD" w:rsidP="00CD1FAD">
            <w:r w:rsidRPr="00925811">
              <w:t>SPMW</w:t>
            </w:r>
          </w:p>
        </w:tc>
        <w:tc>
          <w:tcPr>
            <w:tcW w:w="0" w:type="dxa"/>
            <w:tcBorders>
              <w:top w:val="nil"/>
              <w:left w:val="single" w:sz="4" w:space="0" w:color="auto"/>
              <w:bottom w:val="single" w:sz="4" w:space="0" w:color="auto"/>
              <w:right w:val="single" w:sz="4" w:space="0" w:color="auto"/>
            </w:tcBorders>
            <w:shd w:val="clear" w:color="auto" w:fill="auto"/>
          </w:tcPr>
          <w:p w14:paraId="36E3DBF9" w14:textId="6246032E" w:rsidR="00CD1FAD" w:rsidRPr="00925811" w:rsidRDefault="00CD1FAD" w:rsidP="00CD1FAD">
            <w:r w:rsidRPr="00925811">
              <w:t>3.335</w:t>
            </w:r>
          </w:p>
        </w:tc>
        <w:tc>
          <w:tcPr>
            <w:tcW w:w="0" w:type="dxa"/>
            <w:tcBorders>
              <w:top w:val="nil"/>
              <w:left w:val="nil"/>
              <w:bottom w:val="single" w:sz="4" w:space="0" w:color="auto"/>
              <w:right w:val="single" w:sz="4" w:space="0" w:color="auto"/>
            </w:tcBorders>
            <w:shd w:val="clear" w:color="auto" w:fill="auto"/>
          </w:tcPr>
          <w:p w14:paraId="5E7AB313" w14:textId="799F66A1" w:rsidR="00CD1FAD" w:rsidRPr="00925811" w:rsidRDefault="00CD1FAD" w:rsidP="00CD1FAD">
            <w:r w:rsidRPr="00925811">
              <w:t>3.335</w:t>
            </w:r>
          </w:p>
        </w:tc>
        <w:tc>
          <w:tcPr>
            <w:tcW w:w="0" w:type="dxa"/>
            <w:tcBorders>
              <w:top w:val="nil"/>
              <w:left w:val="nil"/>
              <w:bottom w:val="single" w:sz="4" w:space="0" w:color="auto"/>
              <w:right w:val="single" w:sz="4" w:space="0" w:color="auto"/>
            </w:tcBorders>
            <w:shd w:val="clear" w:color="auto" w:fill="auto"/>
          </w:tcPr>
          <w:p w14:paraId="2434D504" w14:textId="3D583666" w:rsidR="00CD1FAD" w:rsidRPr="00925811" w:rsidRDefault="00CD1FAD" w:rsidP="00CD1FAD">
            <w:r w:rsidRPr="00925811">
              <w:t>3.335</w:t>
            </w:r>
          </w:p>
        </w:tc>
        <w:tc>
          <w:tcPr>
            <w:tcW w:w="0" w:type="dxa"/>
            <w:tcBorders>
              <w:top w:val="nil"/>
              <w:left w:val="nil"/>
              <w:bottom w:val="single" w:sz="4" w:space="0" w:color="auto"/>
              <w:right w:val="single" w:sz="4" w:space="0" w:color="auto"/>
            </w:tcBorders>
            <w:shd w:val="clear" w:color="auto" w:fill="auto"/>
          </w:tcPr>
          <w:p w14:paraId="19DCD0A0" w14:textId="33C7F78E" w:rsidR="00CD1FAD" w:rsidRPr="00925811" w:rsidRDefault="00CD1FAD" w:rsidP="00CD1FAD">
            <w:r w:rsidRPr="00925811">
              <w:t>3.335</w:t>
            </w:r>
          </w:p>
        </w:tc>
        <w:tc>
          <w:tcPr>
            <w:tcW w:w="0" w:type="dxa"/>
            <w:tcBorders>
              <w:top w:val="nil"/>
              <w:left w:val="nil"/>
              <w:bottom w:val="single" w:sz="4" w:space="0" w:color="auto"/>
              <w:right w:val="single" w:sz="4" w:space="0" w:color="auto"/>
            </w:tcBorders>
            <w:shd w:val="clear" w:color="auto" w:fill="auto"/>
          </w:tcPr>
          <w:p w14:paraId="473C3941" w14:textId="1ACD8760" w:rsidR="00CD1FAD" w:rsidRPr="00925811" w:rsidRDefault="00CD1FAD" w:rsidP="00CD1FAD">
            <w:r w:rsidRPr="00925811">
              <w:t>3.335</w:t>
            </w:r>
          </w:p>
        </w:tc>
      </w:tr>
      <w:tr w:rsidR="00CD1FAD" w:rsidRPr="00925811" w14:paraId="51120ECC" w14:textId="77777777" w:rsidTr="00925811">
        <w:trPr>
          <w:trHeight w:val="242"/>
        </w:trPr>
        <w:tc>
          <w:tcPr>
            <w:tcW w:w="0" w:type="dxa"/>
          </w:tcPr>
          <w:p w14:paraId="398D9F21" w14:textId="77777777" w:rsidR="00CD1FAD" w:rsidRPr="00925811" w:rsidRDefault="00CD1FAD" w:rsidP="00CD1FAD">
            <w:r w:rsidRPr="00925811">
              <w:t>SSEH</w:t>
            </w:r>
          </w:p>
        </w:tc>
        <w:tc>
          <w:tcPr>
            <w:tcW w:w="0" w:type="dxa"/>
            <w:tcBorders>
              <w:top w:val="nil"/>
              <w:left w:val="single" w:sz="4" w:space="0" w:color="auto"/>
              <w:bottom w:val="single" w:sz="4" w:space="0" w:color="auto"/>
              <w:right w:val="single" w:sz="4" w:space="0" w:color="auto"/>
            </w:tcBorders>
            <w:shd w:val="clear" w:color="auto" w:fill="auto"/>
          </w:tcPr>
          <w:p w14:paraId="091E93ED" w14:textId="7ADA8461" w:rsidR="00CD1FAD" w:rsidRPr="00925811" w:rsidRDefault="00CD1FAD" w:rsidP="00CD1FAD">
            <w:r w:rsidRPr="00925811">
              <w:t>2.238</w:t>
            </w:r>
          </w:p>
        </w:tc>
        <w:tc>
          <w:tcPr>
            <w:tcW w:w="0" w:type="dxa"/>
            <w:tcBorders>
              <w:top w:val="nil"/>
              <w:left w:val="nil"/>
              <w:bottom w:val="single" w:sz="4" w:space="0" w:color="auto"/>
              <w:right w:val="single" w:sz="4" w:space="0" w:color="auto"/>
            </w:tcBorders>
            <w:shd w:val="clear" w:color="auto" w:fill="auto"/>
          </w:tcPr>
          <w:p w14:paraId="751DA3E4" w14:textId="508E1D62" w:rsidR="00CD1FAD" w:rsidRPr="00925811" w:rsidRDefault="00CD1FAD" w:rsidP="00CD1FAD">
            <w:r w:rsidRPr="00925811">
              <w:t>2.238</w:t>
            </w:r>
          </w:p>
        </w:tc>
        <w:tc>
          <w:tcPr>
            <w:tcW w:w="0" w:type="dxa"/>
            <w:tcBorders>
              <w:top w:val="nil"/>
              <w:left w:val="nil"/>
              <w:bottom w:val="single" w:sz="4" w:space="0" w:color="auto"/>
              <w:right w:val="single" w:sz="4" w:space="0" w:color="auto"/>
            </w:tcBorders>
            <w:shd w:val="clear" w:color="auto" w:fill="auto"/>
          </w:tcPr>
          <w:p w14:paraId="0D2555E5" w14:textId="57A0742A" w:rsidR="00CD1FAD" w:rsidRPr="00925811" w:rsidRDefault="00CD1FAD" w:rsidP="00CD1FAD">
            <w:r w:rsidRPr="00925811">
              <w:t>2.238</w:t>
            </w:r>
          </w:p>
        </w:tc>
        <w:tc>
          <w:tcPr>
            <w:tcW w:w="0" w:type="dxa"/>
            <w:tcBorders>
              <w:top w:val="nil"/>
              <w:left w:val="nil"/>
              <w:bottom w:val="single" w:sz="4" w:space="0" w:color="auto"/>
              <w:right w:val="single" w:sz="4" w:space="0" w:color="auto"/>
            </w:tcBorders>
            <w:shd w:val="clear" w:color="auto" w:fill="auto"/>
          </w:tcPr>
          <w:p w14:paraId="6C5CF39A" w14:textId="162AE0E1" w:rsidR="00CD1FAD" w:rsidRPr="00925811" w:rsidRDefault="00CD1FAD" w:rsidP="00CD1FAD">
            <w:r w:rsidRPr="00925811">
              <w:t>2.238</w:t>
            </w:r>
          </w:p>
        </w:tc>
        <w:tc>
          <w:tcPr>
            <w:tcW w:w="0" w:type="dxa"/>
            <w:tcBorders>
              <w:top w:val="nil"/>
              <w:left w:val="nil"/>
              <w:bottom w:val="single" w:sz="4" w:space="0" w:color="auto"/>
              <w:right w:val="single" w:sz="4" w:space="0" w:color="auto"/>
            </w:tcBorders>
            <w:shd w:val="clear" w:color="auto" w:fill="auto"/>
          </w:tcPr>
          <w:p w14:paraId="44FA4ABD" w14:textId="0F2B3FA7" w:rsidR="00CD1FAD" w:rsidRPr="00925811" w:rsidRDefault="00CD1FAD" w:rsidP="00CD1FAD">
            <w:r w:rsidRPr="00925811">
              <w:t>2.238</w:t>
            </w:r>
          </w:p>
        </w:tc>
      </w:tr>
      <w:tr w:rsidR="00CD1FAD" w:rsidRPr="00925811" w14:paraId="7F239198" w14:textId="77777777" w:rsidTr="00A75C46">
        <w:trPr>
          <w:trHeight w:val="242"/>
        </w:trPr>
        <w:tc>
          <w:tcPr>
            <w:tcW w:w="1119" w:type="dxa"/>
          </w:tcPr>
          <w:p w14:paraId="3CCE95A8" w14:textId="77777777" w:rsidR="00CD1FAD" w:rsidRPr="00925811" w:rsidRDefault="00CD1FAD" w:rsidP="00CD1FAD">
            <w:r w:rsidRPr="00925811">
              <w:t>SSES</w:t>
            </w:r>
          </w:p>
        </w:tc>
        <w:tc>
          <w:tcPr>
            <w:tcW w:w="1455" w:type="dxa"/>
            <w:tcBorders>
              <w:top w:val="single" w:sz="4" w:space="0" w:color="auto"/>
              <w:left w:val="single" w:sz="4" w:space="0" w:color="auto"/>
              <w:bottom w:val="single" w:sz="4" w:space="0" w:color="auto"/>
              <w:right w:val="single" w:sz="4" w:space="0" w:color="auto"/>
            </w:tcBorders>
            <w:shd w:val="clear" w:color="auto" w:fill="auto"/>
            <w:vAlign w:val="bottom"/>
          </w:tcPr>
          <w:p w14:paraId="5C5016EF" w14:textId="77777777" w:rsidR="00CD1FAD" w:rsidRPr="00925811" w:rsidRDefault="00CD1FAD" w:rsidP="00CD1FAD">
            <w:r w:rsidRPr="00925811">
              <w:t>4.218</w:t>
            </w:r>
          </w:p>
        </w:tc>
        <w:tc>
          <w:tcPr>
            <w:tcW w:w="1455" w:type="dxa"/>
            <w:tcBorders>
              <w:top w:val="single" w:sz="4" w:space="0" w:color="auto"/>
              <w:left w:val="nil"/>
              <w:bottom w:val="single" w:sz="4" w:space="0" w:color="auto"/>
              <w:right w:val="single" w:sz="4" w:space="0" w:color="auto"/>
            </w:tcBorders>
            <w:shd w:val="clear" w:color="auto" w:fill="auto"/>
            <w:vAlign w:val="bottom"/>
          </w:tcPr>
          <w:p w14:paraId="078CC4EA" w14:textId="77777777" w:rsidR="00CD1FAD" w:rsidRPr="00925811" w:rsidRDefault="00CD1FAD" w:rsidP="00CD1FAD">
            <w:r w:rsidRPr="00925811">
              <w:t>4.218</w:t>
            </w:r>
          </w:p>
        </w:tc>
        <w:tc>
          <w:tcPr>
            <w:tcW w:w="1455" w:type="dxa"/>
            <w:tcBorders>
              <w:top w:val="single" w:sz="4" w:space="0" w:color="auto"/>
              <w:left w:val="nil"/>
              <w:bottom w:val="single" w:sz="4" w:space="0" w:color="auto"/>
              <w:right w:val="single" w:sz="4" w:space="0" w:color="auto"/>
            </w:tcBorders>
            <w:shd w:val="clear" w:color="auto" w:fill="auto"/>
            <w:vAlign w:val="bottom"/>
          </w:tcPr>
          <w:p w14:paraId="3E6B02AD" w14:textId="77777777" w:rsidR="00CD1FAD" w:rsidRPr="00925811" w:rsidRDefault="00CD1FAD" w:rsidP="00CD1FAD">
            <w:r w:rsidRPr="00925811">
              <w:t>4.218</w:t>
            </w:r>
          </w:p>
        </w:tc>
        <w:tc>
          <w:tcPr>
            <w:tcW w:w="1455" w:type="dxa"/>
            <w:tcBorders>
              <w:top w:val="single" w:sz="4" w:space="0" w:color="auto"/>
              <w:left w:val="nil"/>
              <w:bottom w:val="single" w:sz="4" w:space="0" w:color="auto"/>
              <w:right w:val="single" w:sz="4" w:space="0" w:color="auto"/>
            </w:tcBorders>
            <w:shd w:val="clear" w:color="auto" w:fill="auto"/>
            <w:vAlign w:val="bottom"/>
          </w:tcPr>
          <w:p w14:paraId="2A526D22" w14:textId="77777777" w:rsidR="00CD1FAD" w:rsidRPr="00925811" w:rsidRDefault="00CD1FAD" w:rsidP="00CD1FAD">
            <w:r w:rsidRPr="00925811">
              <w:t>4.218</w:t>
            </w:r>
          </w:p>
        </w:tc>
        <w:tc>
          <w:tcPr>
            <w:tcW w:w="1456" w:type="dxa"/>
            <w:tcBorders>
              <w:top w:val="single" w:sz="4" w:space="0" w:color="auto"/>
              <w:left w:val="nil"/>
              <w:bottom w:val="single" w:sz="4" w:space="0" w:color="auto"/>
              <w:right w:val="single" w:sz="4" w:space="0" w:color="auto"/>
            </w:tcBorders>
            <w:shd w:val="clear" w:color="auto" w:fill="auto"/>
            <w:vAlign w:val="bottom"/>
          </w:tcPr>
          <w:p w14:paraId="3731735D" w14:textId="77777777" w:rsidR="00CD1FAD" w:rsidRPr="00925811" w:rsidRDefault="00CD1FAD" w:rsidP="00CD1FAD">
            <w:r w:rsidRPr="00925811">
              <w:t>4.218</w:t>
            </w:r>
          </w:p>
        </w:tc>
      </w:tr>
    </w:tbl>
    <w:p w14:paraId="12957A1E" w14:textId="77777777" w:rsidR="001A2306" w:rsidRPr="00925811" w:rsidRDefault="001A2306" w:rsidP="001A2306">
      <w:pPr>
        <w:pStyle w:val="AppendixHeading"/>
      </w:pPr>
    </w:p>
    <w:p w14:paraId="0B7A9B28" w14:textId="77777777" w:rsidR="001A2306" w:rsidRPr="00925811" w:rsidRDefault="001A2306" w:rsidP="001A2306">
      <w:pPr>
        <w:pStyle w:val="Caption"/>
      </w:pPr>
      <w:r w:rsidRPr="00925811">
        <w:t>Maximum penalty in respect of the Supply Interruptions Element of the Customer Satisfaction Survey (SIMP</w:t>
      </w:r>
      <w:r w:rsidRPr="00925811">
        <w:rPr>
          <w:rStyle w:val="Subscript"/>
        </w:rPr>
        <w:t>t</w:t>
      </w:r>
      <w:r w:rsidRPr="00925811">
        <w:t>) (£m)</w:t>
      </w:r>
    </w:p>
    <w:tbl>
      <w:tblPr>
        <w:tblStyle w:val="AppendixTable"/>
        <w:tblW w:w="8833" w:type="dxa"/>
        <w:tblLayout w:type="fixed"/>
        <w:tblLook w:val="04A0" w:firstRow="1" w:lastRow="0" w:firstColumn="1" w:lastColumn="0" w:noHBand="0" w:noVBand="1"/>
      </w:tblPr>
      <w:tblGrid>
        <w:gridCol w:w="1121"/>
        <w:gridCol w:w="1542"/>
        <w:gridCol w:w="1542"/>
        <w:gridCol w:w="1543"/>
        <w:gridCol w:w="1542"/>
        <w:gridCol w:w="1543"/>
      </w:tblGrid>
      <w:tr w:rsidR="001A2306" w:rsidRPr="00925811" w14:paraId="5314D946" w14:textId="77777777" w:rsidTr="00A75C46">
        <w:trPr>
          <w:cnfStyle w:val="100000000000" w:firstRow="1" w:lastRow="0" w:firstColumn="0" w:lastColumn="0" w:oddVBand="0" w:evenVBand="0" w:oddHBand="0" w:evenHBand="0" w:firstRowFirstColumn="0" w:firstRowLastColumn="0" w:lastRowFirstColumn="0" w:lastRowLastColumn="0"/>
          <w:trHeight w:val="224"/>
        </w:trPr>
        <w:tc>
          <w:tcPr>
            <w:tcW w:w="1121" w:type="dxa"/>
          </w:tcPr>
          <w:p w14:paraId="799F013B" w14:textId="77777777" w:rsidR="001A2306" w:rsidRPr="00925811" w:rsidRDefault="001A2306" w:rsidP="001A2306">
            <w:r w:rsidRPr="00925811">
              <w:t>Licensee</w:t>
            </w:r>
          </w:p>
        </w:tc>
        <w:tc>
          <w:tcPr>
            <w:tcW w:w="1542" w:type="dxa"/>
          </w:tcPr>
          <w:p w14:paraId="63FF1B02" w14:textId="77777777" w:rsidR="001A2306" w:rsidRPr="00925811" w:rsidRDefault="001A2306" w:rsidP="001A2306">
            <w:r w:rsidRPr="00925811">
              <w:t>2023/24</w:t>
            </w:r>
          </w:p>
        </w:tc>
        <w:tc>
          <w:tcPr>
            <w:tcW w:w="1542" w:type="dxa"/>
          </w:tcPr>
          <w:p w14:paraId="4CBC0F31" w14:textId="77777777" w:rsidR="001A2306" w:rsidRPr="00925811" w:rsidRDefault="001A2306" w:rsidP="001A2306">
            <w:r w:rsidRPr="00925811">
              <w:t>2024/25</w:t>
            </w:r>
          </w:p>
        </w:tc>
        <w:tc>
          <w:tcPr>
            <w:tcW w:w="1543" w:type="dxa"/>
          </w:tcPr>
          <w:p w14:paraId="659FA11E" w14:textId="77777777" w:rsidR="001A2306" w:rsidRPr="00925811" w:rsidRDefault="001A2306" w:rsidP="001A2306">
            <w:r w:rsidRPr="00925811">
              <w:t>2025/26</w:t>
            </w:r>
          </w:p>
        </w:tc>
        <w:tc>
          <w:tcPr>
            <w:tcW w:w="1542" w:type="dxa"/>
          </w:tcPr>
          <w:p w14:paraId="37F4DF54" w14:textId="77777777" w:rsidR="001A2306" w:rsidRPr="00925811" w:rsidRDefault="001A2306" w:rsidP="001A2306">
            <w:r w:rsidRPr="00925811">
              <w:t>2026/27</w:t>
            </w:r>
          </w:p>
        </w:tc>
        <w:tc>
          <w:tcPr>
            <w:tcW w:w="1543" w:type="dxa"/>
          </w:tcPr>
          <w:p w14:paraId="482874C7" w14:textId="77777777" w:rsidR="001A2306" w:rsidRPr="00925811" w:rsidRDefault="001A2306" w:rsidP="001A2306">
            <w:r w:rsidRPr="00925811">
              <w:t>2027/28</w:t>
            </w:r>
          </w:p>
        </w:tc>
      </w:tr>
      <w:tr w:rsidR="001A2306" w:rsidRPr="00925811" w14:paraId="5437311C" w14:textId="77777777" w:rsidTr="00A75C46">
        <w:trPr>
          <w:trHeight w:val="224"/>
        </w:trPr>
        <w:tc>
          <w:tcPr>
            <w:tcW w:w="1121" w:type="dxa"/>
          </w:tcPr>
          <w:p w14:paraId="61E02A3E" w14:textId="77777777" w:rsidR="001A2306" w:rsidRPr="00925811" w:rsidRDefault="001A2306" w:rsidP="001A2306">
            <w:r w:rsidRPr="00925811">
              <w:t>ENWL</w:t>
            </w:r>
          </w:p>
        </w:tc>
        <w:tc>
          <w:tcPr>
            <w:tcW w:w="1542" w:type="dxa"/>
            <w:tcBorders>
              <w:top w:val="single" w:sz="4" w:space="0" w:color="auto"/>
              <w:left w:val="single" w:sz="4" w:space="0" w:color="auto"/>
              <w:bottom w:val="single" w:sz="4" w:space="0" w:color="auto"/>
              <w:right w:val="single" w:sz="4" w:space="0" w:color="auto"/>
            </w:tcBorders>
            <w:shd w:val="clear" w:color="auto" w:fill="auto"/>
            <w:vAlign w:val="bottom"/>
          </w:tcPr>
          <w:p w14:paraId="6FC1883A" w14:textId="77777777" w:rsidR="001A2306" w:rsidRPr="00925811" w:rsidRDefault="001A2306" w:rsidP="001A2306">
            <w:r w:rsidRPr="00925811">
              <w:t>1.047</w:t>
            </w:r>
          </w:p>
        </w:tc>
        <w:tc>
          <w:tcPr>
            <w:tcW w:w="1542" w:type="dxa"/>
            <w:tcBorders>
              <w:top w:val="single" w:sz="4" w:space="0" w:color="auto"/>
              <w:left w:val="nil"/>
              <w:bottom w:val="single" w:sz="4" w:space="0" w:color="auto"/>
              <w:right w:val="single" w:sz="4" w:space="0" w:color="auto"/>
            </w:tcBorders>
            <w:shd w:val="clear" w:color="auto" w:fill="auto"/>
            <w:vAlign w:val="bottom"/>
          </w:tcPr>
          <w:p w14:paraId="6E941500" w14:textId="77777777" w:rsidR="001A2306" w:rsidRPr="00925811" w:rsidRDefault="001A2306" w:rsidP="001A2306">
            <w:r w:rsidRPr="00925811">
              <w:t>1.047</w:t>
            </w:r>
          </w:p>
        </w:tc>
        <w:tc>
          <w:tcPr>
            <w:tcW w:w="1543" w:type="dxa"/>
            <w:tcBorders>
              <w:top w:val="single" w:sz="4" w:space="0" w:color="auto"/>
              <w:left w:val="nil"/>
              <w:bottom w:val="single" w:sz="4" w:space="0" w:color="auto"/>
              <w:right w:val="single" w:sz="4" w:space="0" w:color="auto"/>
            </w:tcBorders>
            <w:shd w:val="clear" w:color="auto" w:fill="auto"/>
            <w:vAlign w:val="bottom"/>
          </w:tcPr>
          <w:p w14:paraId="41F68BA0" w14:textId="77777777" w:rsidR="001A2306" w:rsidRPr="00925811" w:rsidRDefault="001A2306" w:rsidP="001A2306">
            <w:r w:rsidRPr="00925811">
              <w:t>1.047</w:t>
            </w:r>
          </w:p>
        </w:tc>
        <w:tc>
          <w:tcPr>
            <w:tcW w:w="1542" w:type="dxa"/>
            <w:tcBorders>
              <w:top w:val="single" w:sz="4" w:space="0" w:color="auto"/>
              <w:left w:val="nil"/>
              <w:bottom w:val="single" w:sz="4" w:space="0" w:color="auto"/>
              <w:right w:val="single" w:sz="4" w:space="0" w:color="auto"/>
            </w:tcBorders>
            <w:shd w:val="clear" w:color="auto" w:fill="auto"/>
            <w:vAlign w:val="bottom"/>
          </w:tcPr>
          <w:p w14:paraId="2A573EE3" w14:textId="77777777" w:rsidR="001A2306" w:rsidRPr="00925811" w:rsidRDefault="001A2306" w:rsidP="001A2306">
            <w:r w:rsidRPr="00925811">
              <w:t>1.047</w:t>
            </w:r>
          </w:p>
        </w:tc>
        <w:tc>
          <w:tcPr>
            <w:tcW w:w="1543" w:type="dxa"/>
            <w:tcBorders>
              <w:top w:val="single" w:sz="4" w:space="0" w:color="auto"/>
              <w:left w:val="nil"/>
              <w:bottom w:val="single" w:sz="4" w:space="0" w:color="auto"/>
              <w:right w:val="single" w:sz="4" w:space="0" w:color="auto"/>
            </w:tcBorders>
            <w:shd w:val="clear" w:color="auto" w:fill="auto"/>
            <w:vAlign w:val="bottom"/>
          </w:tcPr>
          <w:p w14:paraId="7014420F" w14:textId="77777777" w:rsidR="001A2306" w:rsidRPr="00925811" w:rsidRDefault="001A2306" w:rsidP="001A2306">
            <w:r w:rsidRPr="00925811">
              <w:t>1.047</w:t>
            </w:r>
          </w:p>
        </w:tc>
      </w:tr>
      <w:tr w:rsidR="001A2306" w:rsidRPr="00925811" w14:paraId="4A6903CF" w14:textId="77777777" w:rsidTr="00A75C46">
        <w:trPr>
          <w:trHeight w:val="224"/>
        </w:trPr>
        <w:tc>
          <w:tcPr>
            <w:tcW w:w="1121" w:type="dxa"/>
          </w:tcPr>
          <w:p w14:paraId="6463DC28" w14:textId="77777777" w:rsidR="001A2306" w:rsidRPr="00925811" w:rsidRDefault="001A2306" w:rsidP="001A2306">
            <w:r w:rsidRPr="00925811">
              <w:t>NPgN</w:t>
            </w:r>
          </w:p>
        </w:tc>
        <w:tc>
          <w:tcPr>
            <w:tcW w:w="1542" w:type="dxa"/>
            <w:tcBorders>
              <w:top w:val="nil"/>
              <w:left w:val="single" w:sz="4" w:space="0" w:color="auto"/>
              <w:bottom w:val="single" w:sz="4" w:space="0" w:color="auto"/>
              <w:right w:val="single" w:sz="4" w:space="0" w:color="auto"/>
            </w:tcBorders>
            <w:shd w:val="clear" w:color="auto" w:fill="auto"/>
            <w:vAlign w:val="bottom"/>
          </w:tcPr>
          <w:p w14:paraId="6601D454" w14:textId="77777777" w:rsidR="001A2306" w:rsidRPr="00925811" w:rsidRDefault="001A2306" w:rsidP="001A2306">
            <w:r w:rsidRPr="00925811">
              <w:t>0.778</w:t>
            </w:r>
          </w:p>
        </w:tc>
        <w:tc>
          <w:tcPr>
            <w:tcW w:w="1542" w:type="dxa"/>
            <w:tcBorders>
              <w:top w:val="nil"/>
              <w:left w:val="nil"/>
              <w:bottom w:val="single" w:sz="4" w:space="0" w:color="auto"/>
              <w:right w:val="single" w:sz="4" w:space="0" w:color="auto"/>
            </w:tcBorders>
            <w:shd w:val="clear" w:color="auto" w:fill="auto"/>
            <w:vAlign w:val="bottom"/>
          </w:tcPr>
          <w:p w14:paraId="6F3B86A2" w14:textId="77777777" w:rsidR="001A2306" w:rsidRPr="00925811" w:rsidRDefault="001A2306" w:rsidP="001A2306">
            <w:r w:rsidRPr="00925811">
              <w:t>0.778</w:t>
            </w:r>
          </w:p>
        </w:tc>
        <w:tc>
          <w:tcPr>
            <w:tcW w:w="1543" w:type="dxa"/>
            <w:tcBorders>
              <w:top w:val="nil"/>
              <w:left w:val="nil"/>
              <w:bottom w:val="single" w:sz="4" w:space="0" w:color="auto"/>
              <w:right w:val="single" w:sz="4" w:space="0" w:color="auto"/>
            </w:tcBorders>
            <w:shd w:val="clear" w:color="auto" w:fill="auto"/>
            <w:vAlign w:val="bottom"/>
          </w:tcPr>
          <w:p w14:paraId="59A8F92C" w14:textId="77777777" w:rsidR="001A2306" w:rsidRPr="00925811" w:rsidRDefault="001A2306" w:rsidP="001A2306">
            <w:r w:rsidRPr="00925811">
              <w:t>0.778</w:t>
            </w:r>
          </w:p>
        </w:tc>
        <w:tc>
          <w:tcPr>
            <w:tcW w:w="1542" w:type="dxa"/>
            <w:tcBorders>
              <w:top w:val="nil"/>
              <w:left w:val="nil"/>
              <w:bottom w:val="single" w:sz="4" w:space="0" w:color="auto"/>
              <w:right w:val="single" w:sz="4" w:space="0" w:color="auto"/>
            </w:tcBorders>
            <w:shd w:val="clear" w:color="auto" w:fill="auto"/>
            <w:vAlign w:val="bottom"/>
          </w:tcPr>
          <w:p w14:paraId="426C04CB" w14:textId="77777777" w:rsidR="001A2306" w:rsidRPr="00925811" w:rsidRDefault="001A2306" w:rsidP="001A2306">
            <w:r w:rsidRPr="00925811">
              <w:t>0.778</w:t>
            </w:r>
          </w:p>
        </w:tc>
        <w:tc>
          <w:tcPr>
            <w:tcW w:w="1543" w:type="dxa"/>
            <w:tcBorders>
              <w:top w:val="nil"/>
              <w:left w:val="nil"/>
              <w:bottom w:val="single" w:sz="4" w:space="0" w:color="auto"/>
              <w:right w:val="single" w:sz="4" w:space="0" w:color="auto"/>
            </w:tcBorders>
            <w:shd w:val="clear" w:color="auto" w:fill="auto"/>
            <w:vAlign w:val="bottom"/>
          </w:tcPr>
          <w:p w14:paraId="4500CA98" w14:textId="77777777" w:rsidR="001A2306" w:rsidRPr="00925811" w:rsidRDefault="001A2306" w:rsidP="001A2306">
            <w:r w:rsidRPr="00925811">
              <w:t>0.778</w:t>
            </w:r>
          </w:p>
        </w:tc>
      </w:tr>
      <w:tr w:rsidR="001A2306" w:rsidRPr="00925811" w14:paraId="399BCFDE" w14:textId="77777777" w:rsidTr="00A75C46">
        <w:trPr>
          <w:trHeight w:val="224"/>
        </w:trPr>
        <w:tc>
          <w:tcPr>
            <w:tcW w:w="1121" w:type="dxa"/>
          </w:tcPr>
          <w:p w14:paraId="39C3E6D4" w14:textId="77777777" w:rsidR="001A2306" w:rsidRPr="00925811" w:rsidRDefault="001A2306" w:rsidP="001A2306">
            <w:r w:rsidRPr="00925811">
              <w:t>NPgY</w:t>
            </w:r>
          </w:p>
        </w:tc>
        <w:tc>
          <w:tcPr>
            <w:tcW w:w="1542" w:type="dxa"/>
            <w:tcBorders>
              <w:top w:val="nil"/>
              <w:left w:val="single" w:sz="4" w:space="0" w:color="auto"/>
              <w:bottom w:val="single" w:sz="4" w:space="0" w:color="auto"/>
              <w:right w:val="single" w:sz="4" w:space="0" w:color="auto"/>
            </w:tcBorders>
            <w:shd w:val="clear" w:color="auto" w:fill="auto"/>
            <w:vAlign w:val="bottom"/>
          </w:tcPr>
          <w:p w14:paraId="2B7B298F" w14:textId="77777777" w:rsidR="001A2306" w:rsidRPr="00925811" w:rsidRDefault="001A2306" w:rsidP="001A2306">
            <w:r w:rsidRPr="00925811">
              <w:t>1.073</w:t>
            </w:r>
          </w:p>
        </w:tc>
        <w:tc>
          <w:tcPr>
            <w:tcW w:w="1542" w:type="dxa"/>
            <w:tcBorders>
              <w:top w:val="nil"/>
              <w:left w:val="nil"/>
              <w:bottom w:val="single" w:sz="4" w:space="0" w:color="auto"/>
              <w:right w:val="single" w:sz="4" w:space="0" w:color="auto"/>
            </w:tcBorders>
            <w:shd w:val="clear" w:color="auto" w:fill="auto"/>
            <w:vAlign w:val="bottom"/>
          </w:tcPr>
          <w:p w14:paraId="2EF624EC" w14:textId="77777777" w:rsidR="001A2306" w:rsidRPr="00925811" w:rsidRDefault="001A2306" w:rsidP="001A2306">
            <w:r w:rsidRPr="00925811">
              <w:t>1.073</w:t>
            </w:r>
          </w:p>
        </w:tc>
        <w:tc>
          <w:tcPr>
            <w:tcW w:w="1543" w:type="dxa"/>
            <w:tcBorders>
              <w:top w:val="nil"/>
              <w:left w:val="nil"/>
              <w:bottom w:val="single" w:sz="4" w:space="0" w:color="auto"/>
              <w:right w:val="single" w:sz="4" w:space="0" w:color="auto"/>
            </w:tcBorders>
            <w:shd w:val="clear" w:color="auto" w:fill="auto"/>
            <w:vAlign w:val="bottom"/>
          </w:tcPr>
          <w:p w14:paraId="33F340A3" w14:textId="77777777" w:rsidR="001A2306" w:rsidRPr="00925811" w:rsidRDefault="001A2306" w:rsidP="001A2306">
            <w:r w:rsidRPr="00925811">
              <w:t>1.073</w:t>
            </w:r>
          </w:p>
        </w:tc>
        <w:tc>
          <w:tcPr>
            <w:tcW w:w="1542" w:type="dxa"/>
            <w:tcBorders>
              <w:top w:val="nil"/>
              <w:left w:val="nil"/>
              <w:bottom w:val="single" w:sz="4" w:space="0" w:color="auto"/>
              <w:right w:val="single" w:sz="4" w:space="0" w:color="auto"/>
            </w:tcBorders>
            <w:shd w:val="clear" w:color="auto" w:fill="auto"/>
            <w:vAlign w:val="bottom"/>
          </w:tcPr>
          <w:p w14:paraId="16036AF5" w14:textId="77777777" w:rsidR="001A2306" w:rsidRPr="00925811" w:rsidRDefault="001A2306" w:rsidP="001A2306">
            <w:r w:rsidRPr="00925811">
              <w:t>1.073</w:t>
            </w:r>
          </w:p>
        </w:tc>
        <w:tc>
          <w:tcPr>
            <w:tcW w:w="1543" w:type="dxa"/>
            <w:tcBorders>
              <w:top w:val="nil"/>
              <w:left w:val="nil"/>
              <w:bottom w:val="single" w:sz="4" w:space="0" w:color="auto"/>
              <w:right w:val="single" w:sz="4" w:space="0" w:color="auto"/>
            </w:tcBorders>
            <w:shd w:val="clear" w:color="auto" w:fill="auto"/>
            <w:vAlign w:val="bottom"/>
          </w:tcPr>
          <w:p w14:paraId="1C2B0642" w14:textId="77777777" w:rsidR="001A2306" w:rsidRPr="00925811" w:rsidRDefault="001A2306" w:rsidP="001A2306">
            <w:r w:rsidRPr="00925811">
              <w:t>1.073</w:t>
            </w:r>
          </w:p>
        </w:tc>
      </w:tr>
      <w:tr w:rsidR="001A2306" w:rsidRPr="00925811" w14:paraId="3529103C" w14:textId="77777777" w:rsidTr="00A75C46">
        <w:trPr>
          <w:trHeight w:val="224"/>
        </w:trPr>
        <w:tc>
          <w:tcPr>
            <w:tcW w:w="1121" w:type="dxa"/>
          </w:tcPr>
          <w:p w14:paraId="298252D6" w14:textId="77777777" w:rsidR="001A2306" w:rsidRPr="00925811" w:rsidRDefault="001A2306" w:rsidP="001A2306">
            <w:r w:rsidRPr="00925811">
              <w:t>WMID</w:t>
            </w:r>
          </w:p>
        </w:tc>
        <w:tc>
          <w:tcPr>
            <w:tcW w:w="1542" w:type="dxa"/>
            <w:tcBorders>
              <w:top w:val="nil"/>
              <w:left w:val="single" w:sz="4" w:space="0" w:color="auto"/>
              <w:bottom w:val="single" w:sz="4" w:space="0" w:color="auto"/>
              <w:right w:val="single" w:sz="4" w:space="0" w:color="auto"/>
            </w:tcBorders>
            <w:shd w:val="clear" w:color="auto" w:fill="auto"/>
            <w:vAlign w:val="bottom"/>
          </w:tcPr>
          <w:p w14:paraId="07B0B7C2" w14:textId="77777777" w:rsidR="001A2306" w:rsidRPr="00925811" w:rsidRDefault="001A2306" w:rsidP="001A2306">
            <w:r w:rsidRPr="00925811">
              <w:t>1.351</w:t>
            </w:r>
          </w:p>
        </w:tc>
        <w:tc>
          <w:tcPr>
            <w:tcW w:w="1542" w:type="dxa"/>
            <w:tcBorders>
              <w:top w:val="nil"/>
              <w:left w:val="nil"/>
              <w:bottom w:val="single" w:sz="4" w:space="0" w:color="auto"/>
              <w:right w:val="single" w:sz="4" w:space="0" w:color="auto"/>
            </w:tcBorders>
            <w:shd w:val="clear" w:color="auto" w:fill="auto"/>
            <w:vAlign w:val="bottom"/>
          </w:tcPr>
          <w:p w14:paraId="2186430D" w14:textId="77777777" w:rsidR="001A2306" w:rsidRPr="00925811" w:rsidRDefault="001A2306" w:rsidP="001A2306">
            <w:r w:rsidRPr="00925811">
              <w:t>1.351</w:t>
            </w:r>
          </w:p>
        </w:tc>
        <w:tc>
          <w:tcPr>
            <w:tcW w:w="1543" w:type="dxa"/>
            <w:tcBorders>
              <w:top w:val="nil"/>
              <w:left w:val="nil"/>
              <w:bottom w:val="single" w:sz="4" w:space="0" w:color="auto"/>
              <w:right w:val="single" w:sz="4" w:space="0" w:color="auto"/>
            </w:tcBorders>
            <w:shd w:val="clear" w:color="auto" w:fill="auto"/>
            <w:vAlign w:val="bottom"/>
          </w:tcPr>
          <w:p w14:paraId="36C71EB1" w14:textId="77777777" w:rsidR="001A2306" w:rsidRPr="00925811" w:rsidRDefault="001A2306" w:rsidP="001A2306">
            <w:r w:rsidRPr="00925811">
              <w:t>1.351</w:t>
            </w:r>
          </w:p>
        </w:tc>
        <w:tc>
          <w:tcPr>
            <w:tcW w:w="1542" w:type="dxa"/>
            <w:tcBorders>
              <w:top w:val="nil"/>
              <w:left w:val="nil"/>
              <w:bottom w:val="single" w:sz="4" w:space="0" w:color="auto"/>
              <w:right w:val="single" w:sz="4" w:space="0" w:color="auto"/>
            </w:tcBorders>
            <w:shd w:val="clear" w:color="auto" w:fill="auto"/>
            <w:vAlign w:val="bottom"/>
          </w:tcPr>
          <w:p w14:paraId="0FF14565" w14:textId="77777777" w:rsidR="001A2306" w:rsidRPr="00925811" w:rsidRDefault="001A2306" w:rsidP="001A2306">
            <w:r w:rsidRPr="00925811">
              <w:t>1.351</w:t>
            </w:r>
          </w:p>
        </w:tc>
        <w:tc>
          <w:tcPr>
            <w:tcW w:w="1543" w:type="dxa"/>
            <w:tcBorders>
              <w:top w:val="nil"/>
              <w:left w:val="nil"/>
              <w:bottom w:val="single" w:sz="4" w:space="0" w:color="auto"/>
              <w:right w:val="single" w:sz="4" w:space="0" w:color="auto"/>
            </w:tcBorders>
            <w:shd w:val="clear" w:color="auto" w:fill="auto"/>
            <w:vAlign w:val="bottom"/>
          </w:tcPr>
          <w:p w14:paraId="35FFE60B" w14:textId="77777777" w:rsidR="001A2306" w:rsidRPr="00925811" w:rsidRDefault="001A2306" w:rsidP="001A2306">
            <w:r w:rsidRPr="00925811">
              <w:t>1.351</w:t>
            </w:r>
          </w:p>
        </w:tc>
      </w:tr>
      <w:tr w:rsidR="001A2306" w:rsidRPr="00925811" w14:paraId="7488F77F" w14:textId="77777777" w:rsidTr="00A75C46">
        <w:trPr>
          <w:trHeight w:val="224"/>
        </w:trPr>
        <w:tc>
          <w:tcPr>
            <w:tcW w:w="1121" w:type="dxa"/>
          </w:tcPr>
          <w:p w14:paraId="03609848" w14:textId="77777777" w:rsidR="001A2306" w:rsidRPr="00925811" w:rsidRDefault="001A2306" w:rsidP="001A2306">
            <w:r w:rsidRPr="00925811">
              <w:t>EMID</w:t>
            </w:r>
          </w:p>
        </w:tc>
        <w:tc>
          <w:tcPr>
            <w:tcW w:w="1542" w:type="dxa"/>
            <w:tcBorders>
              <w:top w:val="nil"/>
              <w:left w:val="single" w:sz="4" w:space="0" w:color="auto"/>
              <w:bottom w:val="single" w:sz="4" w:space="0" w:color="auto"/>
              <w:right w:val="single" w:sz="4" w:space="0" w:color="auto"/>
            </w:tcBorders>
            <w:shd w:val="clear" w:color="auto" w:fill="auto"/>
            <w:vAlign w:val="bottom"/>
          </w:tcPr>
          <w:p w14:paraId="2BBEA466" w14:textId="77777777" w:rsidR="001A2306" w:rsidRPr="00925811" w:rsidRDefault="001A2306" w:rsidP="001A2306">
            <w:r w:rsidRPr="00925811">
              <w:t>1.383</w:t>
            </w:r>
          </w:p>
        </w:tc>
        <w:tc>
          <w:tcPr>
            <w:tcW w:w="1542" w:type="dxa"/>
            <w:tcBorders>
              <w:top w:val="nil"/>
              <w:left w:val="nil"/>
              <w:bottom w:val="single" w:sz="4" w:space="0" w:color="auto"/>
              <w:right w:val="single" w:sz="4" w:space="0" w:color="auto"/>
            </w:tcBorders>
            <w:shd w:val="clear" w:color="auto" w:fill="auto"/>
            <w:vAlign w:val="bottom"/>
          </w:tcPr>
          <w:p w14:paraId="4BB5B745" w14:textId="77777777" w:rsidR="001A2306" w:rsidRPr="00925811" w:rsidRDefault="001A2306" w:rsidP="001A2306">
            <w:r w:rsidRPr="00925811">
              <w:t>1.383</w:t>
            </w:r>
          </w:p>
        </w:tc>
        <w:tc>
          <w:tcPr>
            <w:tcW w:w="1543" w:type="dxa"/>
            <w:tcBorders>
              <w:top w:val="nil"/>
              <w:left w:val="nil"/>
              <w:bottom w:val="single" w:sz="4" w:space="0" w:color="auto"/>
              <w:right w:val="single" w:sz="4" w:space="0" w:color="auto"/>
            </w:tcBorders>
            <w:shd w:val="clear" w:color="auto" w:fill="auto"/>
            <w:vAlign w:val="bottom"/>
          </w:tcPr>
          <w:p w14:paraId="1544A038" w14:textId="77777777" w:rsidR="001A2306" w:rsidRPr="00925811" w:rsidRDefault="001A2306" w:rsidP="001A2306">
            <w:r w:rsidRPr="00925811">
              <w:t>1.383</w:t>
            </w:r>
          </w:p>
        </w:tc>
        <w:tc>
          <w:tcPr>
            <w:tcW w:w="1542" w:type="dxa"/>
            <w:tcBorders>
              <w:top w:val="nil"/>
              <w:left w:val="nil"/>
              <w:bottom w:val="single" w:sz="4" w:space="0" w:color="auto"/>
              <w:right w:val="single" w:sz="4" w:space="0" w:color="auto"/>
            </w:tcBorders>
            <w:shd w:val="clear" w:color="auto" w:fill="auto"/>
            <w:vAlign w:val="bottom"/>
          </w:tcPr>
          <w:p w14:paraId="04C34922" w14:textId="77777777" w:rsidR="001A2306" w:rsidRPr="00925811" w:rsidRDefault="001A2306" w:rsidP="001A2306">
            <w:r w:rsidRPr="00925811">
              <w:t>1.383</w:t>
            </w:r>
          </w:p>
        </w:tc>
        <w:tc>
          <w:tcPr>
            <w:tcW w:w="1543" w:type="dxa"/>
            <w:tcBorders>
              <w:top w:val="nil"/>
              <w:left w:val="nil"/>
              <w:bottom w:val="single" w:sz="4" w:space="0" w:color="auto"/>
              <w:right w:val="single" w:sz="4" w:space="0" w:color="auto"/>
            </w:tcBorders>
            <w:shd w:val="clear" w:color="auto" w:fill="auto"/>
            <w:vAlign w:val="bottom"/>
          </w:tcPr>
          <w:p w14:paraId="52D94716" w14:textId="77777777" w:rsidR="001A2306" w:rsidRPr="00925811" w:rsidRDefault="001A2306" w:rsidP="001A2306">
            <w:r w:rsidRPr="00925811">
              <w:t>1.383</w:t>
            </w:r>
          </w:p>
        </w:tc>
      </w:tr>
      <w:tr w:rsidR="001A2306" w:rsidRPr="00925811" w14:paraId="13D70AF2" w14:textId="77777777" w:rsidTr="00A75C46">
        <w:trPr>
          <w:trHeight w:val="224"/>
        </w:trPr>
        <w:tc>
          <w:tcPr>
            <w:tcW w:w="1121" w:type="dxa"/>
          </w:tcPr>
          <w:p w14:paraId="458BC18A" w14:textId="77777777" w:rsidR="001A2306" w:rsidRPr="00925811" w:rsidRDefault="001A2306" w:rsidP="001A2306">
            <w:r w:rsidRPr="00925811">
              <w:t>SWALES</w:t>
            </w:r>
          </w:p>
        </w:tc>
        <w:tc>
          <w:tcPr>
            <w:tcW w:w="1542" w:type="dxa"/>
            <w:tcBorders>
              <w:top w:val="nil"/>
              <w:left w:val="single" w:sz="4" w:space="0" w:color="auto"/>
              <w:bottom w:val="single" w:sz="4" w:space="0" w:color="auto"/>
              <w:right w:val="single" w:sz="4" w:space="0" w:color="auto"/>
            </w:tcBorders>
            <w:shd w:val="clear" w:color="auto" w:fill="auto"/>
            <w:vAlign w:val="bottom"/>
          </w:tcPr>
          <w:p w14:paraId="1D8CB575" w14:textId="77777777" w:rsidR="001A2306" w:rsidRPr="00925811" w:rsidRDefault="001A2306" w:rsidP="001A2306">
            <w:r w:rsidRPr="00925811">
              <w:t>0.691</w:t>
            </w:r>
          </w:p>
        </w:tc>
        <w:tc>
          <w:tcPr>
            <w:tcW w:w="1542" w:type="dxa"/>
            <w:tcBorders>
              <w:top w:val="nil"/>
              <w:left w:val="nil"/>
              <w:bottom w:val="single" w:sz="4" w:space="0" w:color="auto"/>
              <w:right w:val="single" w:sz="4" w:space="0" w:color="auto"/>
            </w:tcBorders>
            <w:shd w:val="clear" w:color="auto" w:fill="auto"/>
            <w:vAlign w:val="bottom"/>
          </w:tcPr>
          <w:p w14:paraId="3A1A19AE" w14:textId="77777777" w:rsidR="001A2306" w:rsidRPr="00925811" w:rsidRDefault="001A2306" w:rsidP="001A2306">
            <w:r w:rsidRPr="00925811">
              <w:t>0.691</w:t>
            </w:r>
          </w:p>
        </w:tc>
        <w:tc>
          <w:tcPr>
            <w:tcW w:w="1543" w:type="dxa"/>
            <w:tcBorders>
              <w:top w:val="nil"/>
              <w:left w:val="nil"/>
              <w:bottom w:val="single" w:sz="4" w:space="0" w:color="auto"/>
              <w:right w:val="single" w:sz="4" w:space="0" w:color="auto"/>
            </w:tcBorders>
            <w:shd w:val="clear" w:color="auto" w:fill="auto"/>
            <w:vAlign w:val="bottom"/>
          </w:tcPr>
          <w:p w14:paraId="1657E954" w14:textId="77777777" w:rsidR="001A2306" w:rsidRPr="00925811" w:rsidRDefault="001A2306" w:rsidP="001A2306">
            <w:r w:rsidRPr="00925811">
              <w:t>0.691</w:t>
            </w:r>
          </w:p>
        </w:tc>
        <w:tc>
          <w:tcPr>
            <w:tcW w:w="1542" w:type="dxa"/>
            <w:tcBorders>
              <w:top w:val="nil"/>
              <w:left w:val="nil"/>
              <w:bottom w:val="single" w:sz="4" w:space="0" w:color="auto"/>
              <w:right w:val="single" w:sz="4" w:space="0" w:color="auto"/>
            </w:tcBorders>
            <w:shd w:val="clear" w:color="auto" w:fill="auto"/>
            <w:vAlign w:val="bottom"/>
          </w:tcPr>
          <w:p w14:paraId="459EE912" w14:textId="77777777" w:rsidR="001A2306" w:rsidRPr="00925811" w:rsidRDefault="001A2306" w:rsidP="001A2306">
            <w:r w:rsidRPr="00925811">
              <w:t>0.691</w:t>
            </w:r>
          </w:p>
        </w:tc>
        <w:tc>
          <w:tcPr>
            <w:tcW w:w="1543" w:type="dxa"/>
            <w:tcBorders>
              <w:top w:val="nil"/>
              <w:left w:val="nil"/>
              <w:bottom w:val="single" w:sz="4" w:space="0" w:color="auto"/>
              <w:right w:val="single" w:sz="4" w:space="0" w:color="auto"/>
            </w:tcBorders>
            <w:shd w:val="clear" w:color="auto" w:fill="auto"/>
            <w:vAlign w:val="bottom"/>
          </w:tcPr>
          <w:p w14:paraId="7C604229" w14:textId="77777777" w:rsidR="001A2306" w:rsidRPr="00925811" w:rsidRDefault="001A2306" w:rsidP="001A2306">
            <w:r w:rsidRPr="00925811">
              <w:t>0.691</w:t>
            </w:r>
          </w:p>
        </w:tc>
      </w:tr>
      <w:tr w:rsidR="001A2306" w:rsidRPr="00925811" w14:paraId="015F3D74" w14:textId="77777777" w:rsidTr="00A75C46">
        <w:trPr>
          <w:trHeight w:val="224"/>
        </w:trPr>
        <w:tc>
          <w:tcPr>
            <w:tcW w:w="1121" w:type="dxa"/>
          </w:tcPr>
          <w:p w14:paraId="3BCB96B1" w14:textId="77777777" w:rsidR="001A2306" w:rsidRPr="00925811" w:rsidRDefault="001A2306" w:rsidP="001A2306">
            <w:r w:rsidRPr="00925811">
              <w:t>SWEST</w:t>
            </w:r>
          </w:p>
        </w:tc>
        <w:tc>
          <w:tcPr>
            <w:tcW w:w="1542" w:type="dxa"/>
            <w:tcBorders>
              <w:top w:val="nil"/>
              <w:left w:val="single" w:sz="4" w:space="0" w:color="auto"/>
              <w:bottom w:val="single" w:sz="4" w:space="0" w:color="auto"/>
              <w:right w:val="single" w:sz="4" w:space="0" w:color="auto"/>
            </w:tcBorders>
            <w:shd w:val="clear" w:color="auto" w:fill="auto"/>
            <w:vAlign w:val="bottom"/>
          </w:tcPr>
          <w:p w14:paraId="0C60E7A9" w14:textId="77777777" w:rsidR="001A2306" w:rsidRPr="00925811" w:rsidRDefault="001A2306" w:rsidP="001A2306">
            <w:r w:rsidRPr="00925811">
              <w:t>1.049</w:t>
            </w:r>
          </w:p>
        </w:tc>
        <w:tc>
          <w:tcPr>
            <w:tcW w:w="1542" w:type="dxa"/>
            <w:tcBorders>
              <w:top w:val="nil"/>
              <w:left w:val="nil"/>
              <w:bottom w:val="single" w:sz="4" w:space="0" w:color="auto"/>
              <w:right w:val="single" w:sz="4" w:space="0" w:color="auto"/>
            </w:tcBorders>
            <w:shd w:val="clear" w:color="auto" w:fill="auto"/>
            <w:vAlign w:val="bottom"/>
          </w:tcPr>
          <w:p w14:paraId="7CA3EC52" w14:textId="77777777" w:rsidR="001A2306" w:rsidRPr="00925811" w:rsidRDefault="001A2306" w:rsidP="001A2306">
            <w:r w:rsidRPr="00925811">
              <w:t>1.049</w:t>
            </w:r>
          </w:p>
        </w:tc>
        <w:tc>
          <w:tcPr>
            <w:tcW w:w="1543" w:type="dxa"/>
            <w:tcBorders>
              <w:top w:val="nil"/>
              <w:left w:val="nil"/>
              <w:bottom w:val="single" w:sz="4" w:space="0" w:color="auto"/>
              <w:right w:val="single" w:sz="4" w:space="0" w:color="auto"/>
            </w:tcBorders>
            <w:shd w:val="clear" w:color="auto" w:fill="auto"/>
            <w:vAlign w:val="bottom"/>
          </w:tcPr>
          <w:p w14:paraId="37AE1341" w14:textId="77777777" w:rsidR="001A2306" w:rsidRPr="00925811" w:rsidRDefault="001A2306" w:rsidP="001A2306">
            <w:r w:rsidRPr="00925811">
              <w:t>1.049</w:t>
            </w:r>
          </w:p>
        </w:tc>
        <w:tc>
          <w:tcPr>
            <w:tcW w:w="1542" w:type="dxa"/>
            <w:tcBorders>
              <w:top w:val="nil"/>
              <w:left w:val="nil"/>
              <w:bottom w:val="single" w:sz="4" w:space="0" w:color="auto"/>
              <w:right w:val="single" w:sz="4" w:space="0" w:color="auto"/>
            </w:tcBorders>
            <w:shd w:val="clear" w:color="auto" w:fill="auto"/>
            <w:vAlign w:val="bottom"/>
          </w:tcPr>
          <w:p w14:paraId="2C257C0E" w14:textId="77777777" w:rsidR="001A2306" w:rsidRPr="00925811" w:rsidRDefault="001A2306" w:rsidP="001A2306">
            <w:r w:rsidRPr="00925811">
              <w:t>1.049</w:t>
            </w:r>
          </w:p>
        </w:tc>
        <w:tc>
          <w:tcPr>
            <w:tcW w:w="1543" w:type="dxa"/>
            <w:tcBorders>
              <w:top w:val="nil"/>
              <w:left w:val="nil"/>
              <w:bottom w:val="single" w:sz="4" w:space="0" w:color="auto"/>
              <w:right w:val="single" w:sz="4" w:space="0" w:color="auto"/>
            </w:tcBorders>
            <w:shd w:val="clear" w:color="auto" w:fill="auto"/>
            <w:vAlign w:val="bottom"/>
          </w:tcPr>
          <w:p w14:paraId="3514FDF4" w14:textId="77777777" w:rsidR="001A2306" w:rsidRPr="00925811" w:rsidRDefault="001A2306" w:rsidP="001A2306">
            <w:r w:rsidRPr="00925811">
              <w:t>1.049</w:t>
            </w:r>
          </w:p>
        </w:tc>
      </w:tr>
      <w:tr w:rsidR="001A2306" w:rsidRPr="00925811" w14:paraId="14251B90" w14:textId="77777777" w:rsidTr="00A75C46">
        <w:trPr>
          <w:trHeight w:val="224"/>
        </w:trPr>
        <w:tc>
          <w:tcPr>
            <w:tcW w:w="1121" w:type="dxa"/>
          </w:tcPr>
          <w:p w14:paraId="3DC54D61" w14:textId="77777777" w:rsidR="001A2306" w:rsidRPr="00925811" w:rsidRDefault="001A2306" w:rsidP="001A2306">
            <w:r w:rsidRPr="00925811">
              <w:t>LPN</w:t>
            </w:r>
          </w:p>
        </w:tc>
        <w:tc>
          <w:tcPr>
            <w:tcW w:w="1542" w:type="dxa"/>
            <w:tcBorders>
              <w:top w:val="nil"/>
              <w:left w:val="single" w:sz="4" w:space="0" w:color="auto"/>
              <w:bottom w:val="single" w:sz="4" w:space="0" w:color="auto"/>
              <w:right w:val="single" w:sz="4" w:space="0" w:color="auto"/>
            </w:tcBorders>
            <w:shd w:val="clear" w:color="auto" w:fill="auto"/>
            <w:vAlign w:val="bottom"/>
          </w:tcPr>
          <w:p w14:paraId="55364B98" w14:textId="77777777" w:rsidR="001A2306" w:rsidRPr="00925811" w:rsidRDefault="001A2306" w:rsidP="001A2306">
            <w:r w:rsidRPr="00925811">
              <w:t>0.908</w:t>
            </w:r>
          </w:p>
        </w:tc>
        <w:tc>
          <w:tcPr>
            <w:tcW w:w="1542" w:type="dxa"/>
            <w:tcBorders>
              <w:top w:val="nil"/>
              <w:left w:val="nil"/>
              <w:bottom w:val="single" w:sz="4" w:space="0" w:color="auto"/>
              <w:right w:val="single" w:sz="4" w:space="0" w:color="auto"/>
            </w:tcBorders>
            <w:shd w:val="clear" w:color="auto" w:fill="auto"/>
            <w:vAlign w:val="bottom"/>
          </w:tcPr>
          <w:p w14:paraId="1EFEE4DB" w14:textId="77777777" w:rsidR="001A2306" w:rsidRPr="00925811" w:rsidRDefault="001A2306" w:rsidP="001A2306">
            <w:r w:rsidRPr="00925811">
              <w:t>0.908</w:t>
            </w:r>
          </w:p>
        </w:tc>
        <w:tc>
          <w:tcPr>
            <w:tcW w:w="1543" w:type="dxa"/>
            <w:tcBorders>
              <w:top w:val="nil"/>
              <w:left w:val="nil"/>
              <w:bottom w:val="single" w:sz="4" w:space="0" w:color="auto"/>
              <w:right w:val="single" w:sz="4" w:space="0" w:color="auto"/>
            </w:tcBorders>
            <w:shd w:val="clear" w:color="auto" w:fill="auto"/>
            <w:vAlign w:val="bottom"/>
          </w:tcPr>
          <w:p w14:paraId="339E68D8" w14:textId="77777777" w:rsidR="001A2306" w:rsidRPr="00925811" w:rsidRDefault="001A2306" w:rsidP="001A2306">
            <w:r w:rsidRPr="00925811">
              <w:t>0.908</w:t>
            </w:r>
          </w:p>
        </w:tc>
        <w:tc>
          <w:tcPr>
            <w:tcW w:w="1542" w:type="dxa"/>
            <w:tcBorders>
              <w:top w:val="nil"/>
              <w:left w:val="nil"/>
              <w:bottom w:val="single" w:sz="4" w:space="0" w:color="auto"/>
              <w:right w:val="single" w:sz="4" w:space="0" w:color="auto"/>
            </w:tcBorders>
            <w:shd w:val="clear" w:color="auto" w:fill="auto"/>
            <w:vAlign w:val="bottom"/>
          </w:tcPr>
          <w:p w14:paraId="5F2904A7" w14:textId="77777777" w:rsidR="001A2306" w:rsidRPr="00925811" w:rsidRDefault="001A2306" w:rsidP="001A2306">
            <w:r w:rsidRPr="00925811">
              <w:t>0.908</w:t>
            </w:r>
          </w:p>
        </w:tc>
        <w:tc>
          <w:tcPr>
            <w:tcW w:w="1543" w:type="dxa"/>
            <w:tcBorders>
              <w:top w:val="nil"/>
              <w:left w:val="nil"/>
              <w:bottom w:val="single" w:sz="4" w:space="0" w:color="auto"/>
              <w:right w:val="single" w:sz="4" w:space="0" w:color="auto"/>
            </w:tcBorders>
            <w:shd w:val="clear" w:color="auto" w:fill="auto"/>
            <w:vAlign w:val="bottom"/>
          </w:tcPr>
          <w:p w14:paraId="43A460DF" w14:textId="77777777" w:rsidR="001A2306" w:rsidRPr="00925811" w:rsidRDefault="001A2306" w:rsidP="001A2306">
            <w:r w:rsidRPr="00925811">
              <w:t>0.908</w:t>
            </w:r>
          </w:p>
        </w:tc>
      </w:tr>
      <w:tr w:rsidR="001A2306" w:rsidRPr="00925811" w14:paraId="79648E31" w14:textId="77777777" w:rsidTr="00A75C46">
        <w:trPr>
          <w:trHeight w:val="224"/>
        </w:trPr>
        <w:tc>
          <w:tcPr>
            <w:tcW w:w="1121" w:type="dxa"/>
          </w:tcPr>
          <w:p w14:paraId="6E9F20E7" w14:textId="77777777" w:rsidR="001A2306" w:rsidRPr="00925811" w:rsidRDefault="001A2306" w:rsidP="001A2306">
            <w:r w:rsidRPr="00925811">
              <w:t>SPN</w:t>
            </w:r>
          </w:p>
        </w:tc>
        <w:tc>
          <w:tcPr>
            <w:tcW w:w="1542" w:type="dxa"/>
            <w:tcBorders>
              <w:top w:val="nil"/>
              <w:left w:val="single" w:sz="4" w:space="0" w:color="auto"/>
              <w:bottom w:val="single" w:sz="4" w:space="0" w:color="auto"/>
              <w:right w:val="single" w:sz="4" w:space="0" w:color="auto"/>
            </w:tcBorders>
            <w:shd w:val="clear" w:color="auto" w:fill="auto"/>
            <w:vAlign w:val="bottom"/>
          </w:tcPr>
          <w:p w14:paraId="69BE2398" w14:textId="77777777" w:rsidR="001A2306" w:rsidRPr="00925811" w:rsidRDefault="001A2306" w:rsidP="001A2306">
            <w:r w:rsidRPr="00925811">
              <w:t>0.939</w:t>
            </w:r>
          </w:p>
        </w:tc>
        <w:tc>
          <w:tcPr>
            <w:tcW w:w="1542" w:type="dxa"/>
            <w:tcBorders>
              <w:top w:val="nil"/>
              <w:left w:val="nil"/>
              <w:bottom w:val="single" w:sz="4" w:space="0" w:color="auto"/>
              <w:right w:val="single" w:sz="4" w:space="0" w:color="auto"/>
            </w:tcBorders>
            <w:shd w:val="clear" w:color="auto" w:fill="auto"/>
            <w:vAlign w:val="bottom"/>
          </w:tcPr>
          <w:p w14:paraId="3E686ACA" w14:textId="77777777" w:rsidR="001A2306" w:rsidRPr="00925811" w:rsidRDefault="001A2306" w:rsidP="001A2306">
            <w:r w:rsidRPr="00925811">
              <w:t>0.939</w:t>
            </w:r>
          </w:p>
        </w:tc>
        <w:tc>
          <w:tcPr>
            <w:tcW w:w="1543" w:type="dxa"/>
            <w:tcBorders>
              <w:top w:val="nil"/>
              <w:left w:val="nil"/>
              <w:bottom w:val="single" w:sz="4" w:space="0" w:color="auto"/>
              <w:right w:val="single" w:sz="4" w:space="0" w:color="auto"/>
            </w:tcBorders>
            <w:shd w:val="clear" w:color="auto" w:fill="auto"/>
            <w:vAlign w:val="bottom"/>
          </w:tcPr>
          <w:p w14:paraId="46D5A8CA" w14:textId="77777777" w:rsidR="001A2306" w:rsidRPr="00925811" w:rsidRDefault="001A2306" w:rsidP="001A2306">
            <w:r w:rsidRPr="00925811">
              <w:t>0.939</w:t>
            </w:r>
          </w:p>
        </w:tc>
        <w:tc>
          <w:tcPr>
            <w:tcW w:w="1542" w:type="dxa"/>
            <w:tcBorders>
              <w:top w:val="nil"/>
              <w:left w:val="nil"/>
              <w:bottom w:val="single" w:sz="4" w:space="0" w:color="auto"/>
              <w:right w:val="single" w:sz="4" w:space="0" w:color="auto"/>
            </w:tcBorders>
            <w:shd w:val="clear" w:color="auto" w:fill="auto"/>
            <w:vAlign w:val="bottom"/>
          </w:tcPr>
          <w:p w14:paraId="0DB92C52" w14:textId="77777777" w:rsidR="001A2306" w:rsidRPr="00925811" w:rsidRDefault="001A2306" w:rsidP="001A2306">
            <w:r w:rsidRPr="00925811">
              <w:t>0.939</w:t>
            </w:r>
          </w:p>
        </w:tc>
        <w:tc>
          <w:tcPr>
            <w:tcW w:w="1543" w:type="dxa"/>
            <w:tcBorders>
              <w:top w:val="nil"/>
              <w:left w:val="nil"/>
              <w:bottom w:val="single" w:sz="4" w:space="0" w:color="auto"/>
              <w:right w:val="single" w:sz="4" w:space="0" w:color="auto"/>
            </w:tcBorders>
            <w:shd w:val="clear" w:color="auto" w:fill="auto"/>
            <w:vAlign w:val="bottom"/>
          </w:tcPr>
          <w:p w14:paraId="13E5FE96" w14:textId="77777777" w:rsidR="001A2306" w:rsidRPr="00925811" w:rsidRDefault="001A2306" w:rsidP="001A2306">
            <w:r w:rsidRPr="00925811">
              <w:t>0.939</w:t>
            </w:r>
          </w:p>
        </w:tc>
      </w:tr>
      <w:tr w:rsidR="001A2306" w:rsidRPr="00925811" w14:paraId="290403FC" w14:textId="77777777" w:rsidTr="00A75C46">
        <w:trPr>
          <w:trHeight w:val="224"/>
        </w:trPr>
        <w:tc>
          <w:tcPr>
            <w:tcW w:w="1121" w:type="dxa"/>
          </w:tcPr>
          <w:p w14:paraId="21AFD581" w14:textId="77777777" w:rsidR="001A2306" w:rsidRPr="00925811" w:rsidRDefault="001A2306" w:rsidP="001A2306">
            <w:r w:rsidRPr="00925811">
              <w:t>EPN</w:t>
            </w:r>
          </w:p>
        </w:tc>
        <w:tc>
          <w:tcPr>
            <w:tcW w:w="1542" w:type="dxa"/>
            <w:tcBorders>
              <w:top w:val="nil"/>
              <w:left w:val="single" w:sz="4" w:space="0" w:color="auto"/>
              <w:bottom w:val="single" w:sz="4" w:space="0" w:color="auto"/>
              <w:right w:val="single" w:sz="4" w:space="0" w:color="auto"/>
            </w:tcBorders>
            <w:shd w:val="clear" w:color="auto" w:fill="auto"/>
            <w:vAlign w:val="bottom"/>
          </w:tcPr>
          <w:p w14:paraId="719E7852" w14:textId="77777777" w:rsidR="001A2306" w:rsidRPr="00925811" w:rsidRDefault="001A2306" w:rsidP="001A2306">
            <w:r w:rsidRPr="00925811">
              <w:t>1.467</w:t>
            </w:r>
          </w:p>
        </w:tc>
        <w:tc>
          <w:tcPr>
            <w:tcW w:w="1542" w:type="dxa"/>
            <w:tcBorders>
              <w:top w:val="nil"/>
              <w:left w:val="nil"/>
              <w:bottom w:val="single" w:sz="4" w:space="0" w:color="auto"/>
              <w:right w:val="single" w:sz="4" w:space="0" w:color="auto"/>
            </w:tcBorders>
            <w:shd w:val="clear" w:color="auto" w:fill="auto"/>
            <w:vAlign w:val="bottom"/>
          </w:tcPr>
          <w:p w14:paraId="677AE669" w14:textId="77777777" w:rsidR="001A2306" w:rsidRPr="00925811" w:rsidRDefault="001A2306" w:rsidP="001A2306">
            <w:r w:rsidRPr="00925811">
              <w:t>1.467</w:t>
            </w:r>
          </w:p>
        </w:tc>
        <w:tc>
          <w:tcPr>
            <w:tcW w:w="1543" w:type="dxa"/>
            <w:tcBorders>
              <w:top w:val="nil"/>
              <w:left w:val="nil"/>
              <w:bottom w:val="single" w:sz="4" w:space="0" w:color="auto"/>
              <w:right w:val="single" w:sz="4" w:space="0" w:color="auto"/>
            </w:tcBorders>
            <w:shd w:val="clear" w:color="auto" w:fill="auto"/>
            <w:vAlign w:val="bottom"/>
          </w:tcPr>
          <w:p w14:paraId="70E63776" w14:textId="77777777" w:rsidR="001A2306" w:rsidRPr="00925811" w:rsidRDefault="001A2306" w:rsidP="001A2306">
            <w:r w:rsidRPr="00925811">
              <w:t>1.467</w:t>
            </w:r>
          </w:p>
        </w:tc>
        <w:tc>
          <w:tcPr>
            <w:tcW w:w="1542" w:type="dxa"/>
            <w:tcBorders>
              <w:top w:val="nil"/>
              <w:left w:val="nil"/>
              <w:bottom w:val="single" w:sz="4" w:space="0" w:color="auto"/>
              <w:right w:val="single" w:sz="4" w:space="0" w:color="auto"/>
            </w:tcBorders>
            <w:shd w:val="clear" w:color="auto" w:fill="auto"/>
            <w:vAlign w:val="bottom"/>
          </w:tcPr>
          <w:p w14:paraId="4AEAAA98" w14:textId="77777777" w:rsidR="001A2306" w:rsidRPr="00925811" w:rsidRDefault="001A2306" w:rsidP="001A2306">
            <w:r w:rsidRPr="00925811">
              <w:t>1.467</w:t>
            </w:r>
          </w:p>
        </w:tc>
        <w:tc>
          <w:tcPr>
            <w:tcW w:w="1543" w:type="dxa"/>
            <w:tcBorders>
              <w:top w:val="nil"/>
              <w:left w:val="nil"/>
              <w:bottom w:val="single" w:sz="4" w:space="0" w:color="auto"/>
              <w:right w:val="single" w:sz="4" w:space="0" w:color="auto"/>
            </w:tcBorders>
            <w:shd w:val="clear" w:color="auto" w:fill="auto"/>
            <w:vAlign w:val="bottom"/>
          </w:tcPr>
          <w:p w14:paraId="279F6575" w14:textId="77777777" w:rsidR="001A2306" w:rsidRPr="00925811" w:rsidRDefault="001A2306" w:rsidP="001A2306">
            <w:r w:rsidRPr="00925811">
              <w:t>1.467</w:t>
            </w:r>
          </w:p>
        </w:tc>
      </w:tr>
      <w:tr w:rsidR="001A2306" w:rsidRPr="00925811" w14:paraId="21B07264" w14:textId="77777777" w:rsidTr="00A75C46">
        <w:trPr>
          <w:trHeight w:val="224"/>
        </w:trPr>
        <w:tc>
          <w:tcPr>
            <w:tcW w:w="1121" w:type="dxa"/>
          </w:tcPr>
          <w:p w14:paraId="1A19A328" w14:textId="77777777" w:rsidR="001A2306" w:rsidRPr="00925811" w:rsidRDefault="001A2306" w:rsidP="001A2306">
            <w:r w:rsidRPr="00925811">
              <w:t>SPD</w:t>
            </w:r>
          </w:p>
        </w:tc>
        <w:tc>
          <w:tcPr>
            <w:tcW w:w="1542" w:type="dxa"/>
            <w:tcBorders>
              <w:top w:val="nil"/>
              <w:left w:val="single" w:sz="4" w:space="0" w:color="auto"/>
              <w:bottom w:val="single" w:sz="4" w:space="0" w:color="auto"/>
              <w:right w:val="single" w:sz="4" w:space="0" w:color="auto"/>
            </w:tcBorders>
            <w:shd w:val="clear" w:color="auto" w:fill="auto"/>
            <w:vAlign w:val="bottom"/>
          </w:tcPr>
          <w:p w14:paraId="6494E961" w14:textId="77777777" w:rsidR="001A2306" w:rsidRPr="00925811" w:rsidRDefault="001A2306" w:rsidP="001A2306">
            <w:r w:rsidRPr="00925811">
              <w:t>0.997</w:t>
            </w:r>
          </w:p>
        </w:tc>
        <w:tc>
          <w:tcPr>
            <w:tcW w:w="1542" w:type="dxa"/>
            <w:tcBorders>
              <w:top w:val="nil"/>
              <w:left w:val="nil"/>
              <w:bottom w:val="single" w:sz="4" w:space="0" w:color="auto"/>
              <w:right w:val="single" w:sz="4" w:space="0" w:color="auto"/>
            </w:tcBorders>
            <w:shd w:val="clear" w:color="auto" w:fill="auto"/>
            <w:vAlign w:val="bottom"/>
          </w:tcPr>
          <w:p w14:paraId="3FCA22C1" w14:textId="77777777" w:rsidR="001A2306" w:rsidRPr="00925811" w:rsidRDefault="001A2306" w:rsidP="001A2306">
            <w:r w:rsidRPr="00925811">
              <w:t>0.997</w:t>
            </w:r>
          </w:p>
        </w:tc>
        <w:tc>
          <w:tcPr>
            <w:tcW w:w="1543" w:type="dxa"/>
            <w:tcBorders>
              <w:top w:val="nil"/>
              <w:left w:val="nil"/>
              <w:bottom w:val="single" w:sz="4" w:space="0" w:color="auto"/>
              <w:right w:val="single" w:sz="4" w:space="0" w:color="auto"/>
            </w:tcBorders>
            <w:shd w:val="clear" w:color="auto" w:fill="auto"/>
            <w:vAlign w:val="bottom"/>
          </w:tcPr>
          <w:p w14:paraId="48A40AE6" w14:textId="77777777" w:rsidR="001A2306" w:rsidRPr="00925811" w:rsidRDefault="001A2306" w:rsidP="001A2306">
            <w:r w:rsidRPr="00925811">
              <w:t>0.997</w:t>
            </w:r>
          </w:p>
        </w:tc>
        <w:tc>
          <w:tcPr>
            <w:tcW w:w="1542" w:type="dxa"/>
            <w:tcBorders>
              <w:top w:val="nil"/>
              <w:left w:val="nil"/>
              <w:bottom w:val="single" w:sz="4" w:space="0" w:color="auto"/>
              <w:right w:val="single" w:sz="4" w:space="0" w:color="auto"/>
            </w:tcBorders>
            <w:shd w:val="clear" w:color="auto" w:fill="auto"/>
            <w:vAlign w:val="bottom"/>
          </w:tcPr>
          <w:p w14:paraId="5842E9A7" w14:textId="77777777" w:rsidR="001A2306" w:rsidRPr="00925811" w:rsidRDefault="001A2306" w:rsidP="001A2306">
            <w:r w:rsidRPr="00925811">
              <w:t>0.997</w:t>
            </w:r>
          </w:p>
        </w:tc>
        <w:tc>
          <w:tcPr>
            <w:tcW w:w="1543" w:type="dxa"/>
            <w:tcBorders>
              <w:top w:val="nil"/>
              <w:left w:val="nil"/>
              <w:bottom w:val="single" w:sz="4" w:space="0" w:color="auto"/>
              <w:right w:val="single" w:sz="4" w:space="0" w:color="auto"/>
            </w:tcBorders>
            <w:shd w:val="clear" w:color="auto" w:fill="auto"/>
            <w:vAlign w:val="bottom"/>
          </w:tcPr>
          <w:p w14:paraId="1A0A8C2E" w14:textId="77777777" w:rsidR="001A2306" w:rsidRPr="00925811" w:rsidRDefault="001A2306" w:rsidP="001A2306">
            <w:r w:rsidRPr="00925811">
              <w:t>0.997</w:t>
            </w:r>
          </w:p>
        </w:tc>
      </w:tr>
      <w:tr w:rsidR="001A2306" w:rsidRPr="00925811" w14:paraId="4FCC4F31" w14:textId="77777777" w:rsidTr="00A75C46">
        <w:trPr>
          <w:trHeight w:val="224"/>
        </w:trPr>
        <w:tc>
          <w:tcPr>
            <w:tcW w:w="1121" w:type="dxa"/>
          </w:tcPr>
          <w:p w14:paraId="09212A38" w14:textId="77777777" w:rsidR="001A2306" w:rsidRPr="00925811" w:rsidRDefault="001A2306" w:rsidP="001A2306">
            <w:r w:rsidRPr="00925811">
              <w:t>SPMW</w:t>
            </w:r>
          </w:p>
        </w:tc>
        <w:tc>
          <w:tcPr>
            <w:tcW w:w="1542" w:type="dxa"/>
            <w:tcBorders>
              <w:top w:val="nil"/>
              <w:left w:val="single" w:sz="4" w:space="0" w:color="auto"/>
              <w:bottom w:val="single" w:sz="4" w:space="0" w:color="auto"/>
              <w:right w:val="single" w:sz="4" w:space="0" w:color="auto"/>
            </w:tcBorders>
            <w:shd w:val="clear" w:color="auto" w:fill="auto"/>
            <w:vAlign w:val="bottom"/>
          </w:tcPr>
          <w:p w14:paraId="585D492F" w14:textId="77777777" w:rsidR="001A2306" w:rsidRPr="00925811" w:rsidRDefault="001A2306" w:rsidP="001A2306">
            <w:r w:rsidRPr="00925811">
              <w:t>1.109</w:t>
            </w:r>
          </w:p>
        </w:tc>
        <w:tc>
          <w:tcPr>
            <w:tcW w:w="1542" w:type="dxa"/>
            <w:tcBorders>
              <w:top w:val="nil"/>
              <w:left w:val="nil"/>
              <w:bottom w:val="single" w:sz="4" w:space="0" w:color="auto"/>
              <w:right w:val="single" w:sz="4" w:space="0" w:color="auto"/>
            </w:tcBorders>
            <w:shd w:val="clear" w:color="auto" w:fill="auto"/>
            <w:vAlign w:val="bottom"/>
          </w:tcPr>
          <w:p w14:paraId="0DCD7BAD" w14:textId="77777777" w:rsidR="001A2306" w:rsidRPr="00925811" w:rsidRDefault="001A2306" w:rsidP="001A2306">
            <w:r w:rsidRPr="00925811">
              <w:t>1.109</w:t>
            </w:r>
          </w:p>
        </w:tc>
        <w:tc>
          <w:tcPr>
            <w:tcW w:w="1543" w:type="dxa"/>
            <w:tcBorders>
              <w:top w:val="nil"/>
              <w:left w:val="nil"/>
              <w:bottom w:val="single" w:sz="4" w:space="0" w:color="auto"/>
              <w:right w:val="single" w:sz="4" w:space="0" w:color="auto"/>
            </w:tcBorders>
            <w:shd w:val="clear" w:color="auto" w:fill="auto"/>
            <w:vAlign w:val="bottom"/>
          </w:tcPr>
          <w:p w14:paraId="1F0E4908" w14:textId="77777777" w:rsidR="001A2306" w:rsidRPr="00925811" w:rsidRDefault="001A2306" w:rsidP="001A2306">
            <w:r w:rsidRPr="00925811">
              <w:t>1.109</w:t>
            </w:r>
          </w:p>
        </w:tc>
        <w:tc>
          <w:tcPr>
            <w:tcW w:w="1542" w:type="dxa"/>
            <w:tcBorders>
              <w:top w:val="nil"/>
              <w:left w:val="nil"/>
              <w:bottom w:val="single" w:sz="4" w:space="0" w:color="auto"/>
              <w:right w:val="single" w:sz="4" w:space="0" w:color="auto"/>
            </w:tcBorders>
            <w:shd w:val="clear" w:color="auto" w:fill="auto"/>
            <w:vAlign w:val="bottom"/>
          </w:tcPr>
          <w:p w14:paraId="02147FB1" w14:textId="77777777" w:rsidR="001A2306" w:rsidRPr="00925811" w:rsidRDefault="001A2306" w:rsidP="001A2306">
            <w:r w:rsidRPr="00925811">
              <w:t>1.109</w:t>
            </w:r>
          </w:p>
        </w:tc>
        <w:tc>
          <w:tcPr>
            <w:tcW w:w="1543" w:type="dxa"/>
            <w:tcBorders>
              <w:top w:val="nil"/>
              <w:left w:val="nil"/>
              <w:bottom w:val="single" w:sz="4" w:space="0" w:color="auto"/>
              <w:right w:val="single" w:sz="4" w:space="0" w:color="auto"/>
            </w:tcBorders>
            <w:shd w:val="clear" w:color="auto" w:fill="auto"/>
            <w:vAlign w:val="bottom"/>
          </w:tcPr>
          <w:p w14:paraId="67735D39" w14:textId="77777777" w:rsidR="001A2306" w:rsidRPr="00925811" w:rsidRDefault="001A2306" w:rsidP="001A2306">
            <w:r w:rsidRPr="00925811">
              <w:t>1.109</w:t>
            </w:r>
          </w:p>
        </w:tc>
      </w:tr>
      <w:tr w:rsidR="001A2306" w:rsidRPr="00925811" w14:paraId="60BFAF26" w14:textId="77777777" w:rsidTr="00A75C46">
        <w:trPr>
          <w:trHeight w:val="224"/>
        </w:trPr>
        <w:tc>
          <w:tcPr>
            <w:tcW w:w="1121" w:type="dxa"/>
          </w:tcPr>
          <w:p w14:paraId="6C06E277" w14:textId="77777777" w:rsidR="001A2306" w:rsidRPr="00925811" w:rsidRDefault="001A2306" w:rsidP="001A2306">
            <w:r w:rsidRPr="00925811">
              <w:t>SSEH</w:t>
            </w:r>
          </w:p>
        </w:tc>
        <w:tc>
          <w:tcPr>
            <w:tcW w:w="1542" w:type="dxa"/>
            <w:tcBorders>
              <w:top w:val="nil"/>
              <w:left w:val="single" w:sz="4" w:space="0" w:color="auto"/>
              <w:bottom w:val="single" w:sz="4" w:space="0" w:color="auto"/>
              <w:right w:val="single" w:sz="4" w:space="0" w:color="auto"/>
            </w:tcBorders>
            <w:shd w:val="clear" w:color="auto" w:fill="auto"/>
            <w:vAlign w:val="bottom"/>
          </w:tcPr>
          <w:p w14:paraId="5F2ADD00" w14:textId="77777777" w:rsidR="001A2306" w:rsidRPr="00925811" w:rsidRDefault="001A2306" w:rsidP="001A2306">
            <w:r w:rsidRPr="00925811">
              <w:t>0.744</w:t>
            </w:r>
          </w:p>
        </w:tc>
        <w:tc>
          <w:tcPr>
            <w:tcW w:w="1542" w:type="dxa"/>
            <w:tcBorders>
              <w:top w:val="nil"/>
              <w:left w:val="nil"/>
              <w:bottom w:val="single" w:sz="4" w:space="0" w:color="auto"/>
              <w:right w:val="single" w:sz="4" w:space="0" w:color="auto"/>
            </w:tcBorders>
            <w:shd w:val="clear" w:color="auto" w:fill="auto"/>
            <w:vAlign w:val="bottom"/>
          </w:tcPr>
          <w:p w14:paraId="0A6D26E4" w14:textId="77777777" w:rsidR="001A2306" w:rsidRPr="00925811" w:rsidRDefault="001A2306" w:rsidP="001A2306">
            <w:r w:rsidRPr="00925811">
              <w:t>0.744</w:t>
            </w:r>
          </w:p>
        </w:tc>
        <w:tc>
          <w:tcPr>
            <w:tcW w:w="1543" w:type="dxa"/>
            <w:tcBorders>
              <w:top w:val="nil"/>
              <w:left w:val="nil"/>
              <w:bottom w:val="single" w:sz="4" w:space="0" w:color="auto"/>
              <w:right w:val="single" w:sz="4" w:space="0" w:color="auto"/>
            </w:tcBorders>
            <w:shd w:val="clear" w:color="auto" w:fill="auto"/>
            <w:vAlign w:val="bottom"/>
          </w:tcPr>
          <w:p w14:paraId="18799CCC" w14:textId="77777777" w:rsidR="001A2306" w:rsidRPr="00925811" w:rsidRDefault="001A2306" w:rsidP="001A2306">
            <w:r w:rsidRPr="00925811">
              <w:t>0.744</w:t>
            </w:r>
          </w:p>
        </w:tc>
        <w:tc>
          <w:tcPr>
            <w:tcW w:w="1542" w:type="dxa"/>
            <w:tcBorders>
              <w:top w:val="nil"/>
              <w:left w:val="nil"/>
              <w:bottom w:val="single" w:sz="4" w:space="0" w:color="auto"/>
              <w:right w:val="single" w:sz="4" w:space="0" w:color="auto"/>
            </w:tcBorders>
            <w:shd w:val="clear" w:color="auto" w:fill="auto"/>
            <w:vAlign w:val="bottom"/>
          </w:tcPr>
          <w:p w14:paraId="0C80F8C8" w14:textId="77777777" w:rsidR="001A2306" w:rsidRPr="00925811" w:rsidRDefault="001A2306" w:rsidP="001A2306">
            <w:r w:rsidRPr="00925811">
              <w:t>0.744</w:t>
            </w:r>
          </w:p>
        </w:tc>
        <w:tc>
          <w:tcPr>
            <w:tcW w:w="1543" w:type="dxa"/>
            <w:tcBorders>
              <w:top w:val="nil"/>
              <w:left w:val="nil"/>
              <w:bottom w:val="single" w:sz="4" w:space="0" w:color="auto"/>
              <w:right w:val="single" w:sz="4" w:space="0" w:color="auto"/>
            </w:tcBorders>
            <w:shd w:val="clear" w:color="auto" w:fill="auto"/>
            <w:vAlign w:val="bottom"/>
          </w:tcPr>
          <w:p w14:paraId="4AD4CCC0" w14:textId="77777777" w:rsidR="001A2306" w:rsidRPr="00925811" w:rsidRDefault="001A2306" w:rsidP="001A2306">
            <w:r w:rsidRPr="00925811">
              <w:t>0.744</w:t>
            </w:r>
          </w:p>
        </w:tc>
      </w:tr>
      <w:tr w:rsidR="001A2306" w:rsidRPr="00925811" w14:paraId="42E4088F" w14:textId="77777777" w:rsidTr="00A75C46">
        <w:trPr>
          <w:trHeight w:val="224"/>
        </w:trPr>
        <w:tc>
          <w:tcPr>
            <w:tcW w:w="1121" w:type="dxa"/>
          </w:tcPr>
          <w:p w14:paraId="34AF36FF" w14:textId="77777777" w:rsidR="001A2306" w:rsidRPr="00925811" w:rsidRDefault="001A2306" w:rsidP="001A2306">
            <w:r w:rsidRPr="00925811">
              <w:t>SSES</w:t>
            </w:r>
          </w:p>
        </w:tc>
        <w:tc>
          <w:tcPr>
            <w:tcW w:w="1542" w:type="dxa"/>
            <w:tcBorders>
              <w:top w:val="nil"/>
              <w:left w:val="single" w:sz="4" w:space="0" w:color="auto"/>
              <w:bottom w:val="single" w:sz="4" w:space="0" w:color="auto"/>
              <w:right w:val="single" w:sz="4" w:space="0" w:color="auto"/>
            </w:tcBorders>
            <w:shd w:val="clear" w:color="auto" w:fill="auto"/>
            <w:vAlign w:val="bottom"/>
          </w:tcPr>
          <w:p w14:paraId="40DDA795" w14:textId="77777777" w:rsidR="001A2306" w:rsidRPr="00925811" w:rsidRDefault="001A2306" w:rsidP="001A2306">
            <w:r w:rsidRPr="00925811">
              <w:t>1.403</w:t>
            </w:r>
          </w:p>
        </w:tc>
        <w:tc>
          <w:tcPr>
            <w:tcW w:w="1542" w:type="dxa"/>
            <w:tcBorders>
              <w:top w:val="nil"/>
              <w:left w:val="nil"/>
              <w:bottom w:val="single" w:sz="4" w:space="0" w:color="auto"/>
              <w:right w:val="single" w:sz="4" w:space="0" w:color="auto"/>
            </w:tcBorders>
            <w:shd w:val="clear" w:color="auto" w:fill="auto"/>
            <w:vAlign w:val="bottom"/>
          </w:tcPr>
          <w:p w14:paraId="1272DBE5" w14:textId="77777777" w:rsidR="001A2306" w:rsidRPr="00925811" w:rsidRDefault="001A2306" w:rsidP="001A2306">
            <w:r w:rsidRPr="00925811">
              <w:t>1.403</w:t>
            </w:r>
          </w:p>
        </w:tc>
        <w:tc>
          <w:tcPr>
            <w:tcW w:w="1543" w:type="dxa"/>
            <w:tcBorders>
              <w:top w:val="nil"/>
              <w:left w:val="nil"/>
              <w:bottom w:val="single" w:sz="4" w:space="0" w:color="auto"/>
              <w:right w:val="single" w:sz="4" w:space="0" w:color="auto"/>
            </w:tcBorders>
            <w:shd w:val="clear" w:color="auto" w:fill="auto"/>
            <w:vAlign w:val="bottom"/>
          </w:tcPr>
          <w:p w14:paraId="5B6A8EB8" w14:textId="77777777" w:rsidR="001A2306" w:rsidRPr="00925811" w:rsidRDefault="001A2306" w:rsidP="001A2306">
            <w:r w:rsidRPr="00925811">
              <w:t>1.403</w:t>
            </w:r>
          </w:p>
        </w:tc>
        <w:tc>
          <w:tcPr>
            <w:tcW w:w="1542" w:type="dxa"/>
            <w:tcBorders>
              <w:top w:val="nil"/>
              <w:left w:val="nil"/>
              <w:bottom w:val="single" w:sz="4" w:space="0" w:color="auto"/>
              <w:right w:val="single" w:sz="4" w:space="0" w:color="auto"/>
            </w:tcBorders>
            <w:shd w:val="clear" w:color="auto" w:fill="auto"/>
            <w:vAlign w:val="bottom"/>
          </w:tcPr>
          <w:p w14:paraId="21F22155" w14:textId="77777777" w:rsidR="001A2306" w:rsidRPr="00925811" w:rsidRDefault="001A2306" w:rsidP="001A2306">
            <w:r w:rsidRPr="00925811">
              <w:t>1.403</w:t>
            </w:r>
          </w:p>
        </w:tc>
        <w:tc>
          <w:tcPr>
            <w:tcW w:w="1543" w:type="dxa"/>
            <w:tcBorders>
              <w:top w:val="nil"/>
              <w:left w:val="nil"/>
              <w:bottom w:val="single" w:sz="4" w:space="0" w:color="auto"/>
              <w:right w:val="single" w:sz="4" w:space="0" w:color="auto"/>
            </w:tcBorders>
            <w:shd w:val="clear" w:color="auto" w:fill="auto"/>
            <w:vAlign w:val="bottom"/>
          </w:tcPr>
          <w:p w14:paraId="60F5705A" w14:textId="77777777" w:rsidR="001A2306" w:rsidRPr="00925811" w:rsidRDefault="001A2306" w:rsidP="001A2306">
            <w:r w:rsidRPr="00925811">
              <w:t>1.403</w:t>
            </w:r>
          </w:p>
        </w:tc>
      </w:tr>
    </w:tbl>
    <w:p w14:paraId="412923F3" w14:textId="77777777" w:rsidR="001A2306" w:rsidRPr="00925811" w:rsidRDefault="001A2306" w:rsidP="001A2306">
      <w:pPr>
        <w:pStyle w:val="AppendixHeading"/>
      </w:pPr>
    </w:p>
    <w:p w14:paraId="6254FE7D" w14:textId="77777777" w:rsidR="001A2306" w:rsidRPr="00925811" w:rsidRDefault="001A2306" w:rsidP="001A2306">
      <w:pPr>
        <w:pStyle w:val="Caption"/>
      </w:pPr>
      <w:r w:rsidRPr="00925811">
        <w:t>Penalty incentive rate for the Supply Interruptions Element of the Customer Satisfaction Survey (SIPIR</w:t>
      </w:r>
      <w:r w:rsidRPr="00925811">
        <w:rPr>
          <w:rStyle w:val="Subscript"/>
        </w:rPr>
        <w:t>t</w:t>
      </w:r>
      <w:r w:rsidRPr="00925811">
        <w:t>) (£m)</w:t>
      </w:r>
    </w:p>
    <w:tbl>
      <w:tblPr>
        <w:tblStyle w:val="AppendixTable"/>
        <w:tblW w:w="8470" w:type="dxa"/>
        <w:tblLayout w:type="fixed"/>
        <w:tblLook w:val="04A0" w:firstRow="1" w:lastRow="0" w:firstColumn="1" w:lastColumn="0" w:noHBand="0" w:noVBand="1"/>
      </w:tblPr>
      <w:tblGrid>
        <w:gridCol w:w="1129"/>
        <w:gridCol w:w="1468"/>
        <w:gridCol w:w="1468"/>
        <w:gridCol w:w="1468"/>
        <w:gridCol w:w="1468"/>
        <w:gridCol w:w="1469"/>
      </w:tblGrid>
      <w:tr w:rsidR="001A2306" w:rsidRPr="00925811" w14:paraId="406A1D25" w14:textId="77777777" w:rsidTr="00A75C46">
        <w:trPr>
          <w:cnfStyle w:val="100000000000" w:firstRow="1" w:lastRow="0" w:firstColumn="0" w:lastColumn="0" w:oddVBand="0" w:evenVBand="0" w:oddHBand="0" w:evenHBand="0" w:firstRowFirstColumn="0" w:firstRowLastColumn="0" w:lastRowFirstColumn="0" w:lastRowLastColumn="0"/>
          <w:trHeight w:val="230"/>
        </w:trPr>
        <w:tc>
          <w:tcPr>
            <w:tcW w:w="1129" w:type="dxa"/>
          </w:tcPr>
          <w:p w14:paraId="71B3D9BF" w14:textId="77777777" w:rsidR="001A2306" w:rsidRPr="00925811" w:rsidRDefault="001A2306" w:rsidP="001A2306">
            <w:r w:rsidRPr="00925811">
              <w:t>Licensee</w:t>
            </w:r>
          </w:p>
        </w:tc>
        <w:tc>
          <w:tcPr>
            <w:tcW w:w="1468" w:type="dxa"/>
          </w:tcPr>
          <w:p w14:paraId="1BB57A83" w14:textId="77777777" w:rsidR="001A2306" w:rsidRPr="00925811" w:rsidRDefault="001A2306" w:rsidP="001A2306">
            <w:r w:rsidRPr="00925811">
              <w:t>2023/24</w:t>
            </w:r>
          </w:p>
        </w:tc>
        <w:tc>
          <w:tcPr>
            <w:tcW w:w="1468" w:type="dxa"/>
          </w:tcPr>
          <w:p w14:paraId="1C29AC77" w14:textId="77777777" w:rsidR="001A2306" w:rsidRPr="00925811" w:rsidRDefault="001A2306" w:rsidP="001A2306">
            <w:r w:rsidRPr="00925811">
              <w:t>2024/25</w:t>
            </w:r>
          </w:p>
        </w:tc>
        <w:tc>
          <w:tcPr>
            <w:tcW w:w="1468" w:type="dxa"/>
          </w:tcPr>
          <w:p w14:paraId="05C9FF8A" w14:textId="77777777" w:rsidR="001A2306" w:rsidRPr="00925811" w:rsidRDefault="001A2306" w:rsidP="001A2306">
            <w:r w:rsidRPr="00925811">
              <w:t>2025/26</w:t>
            </w:r>
          </w:p>
        </w:tc>
        <w:tc>
          <w:tcPr>
            <w:tcW w:w="1468" w:type="dxa"/>
          </w:tcPr>
          <w:p w14:paraId="315D0E5A" w14:textId="77777777" w:rsidR="001A2306" w:rsidRPr="00925811" w:rsidRDefault="001A2306" w:rsidP="001A2306">
            <w:r w:rsidRPr="00925811">
              <w:t>2026/27</w:t>
            </w:r>
          </w:p>
        </w:tc>
        <w:tc>
          <w:tcPr>
            <w:tcW w:w="1469" w:type="dxa"/>
          </w:tcPr>
          <w:p w14:paraId="59FC5588" w14:textId="77777777" w:rsidR="001A2306" w:rsidRPr="00925811" w:rsidRDefault="001A2306" w:rsidP="001A2306">
            <w:r w:rsidRPr="00925811">
              <w:t>2027/28</w:t>
            </w:r>
          </w:p>
        </w:tc>
      </w:tr>
      <w:tr w:rsidR="007112A6" w:rsidRPr="00925811" w14:paraId="1C980AA8" w14:textId="77777777" w:rsidTr="00A75C46">
        <w:trPr>
          <w:trHeight w:val="230"/>
        </w:trPr>
        <w:tc>
          <w:tcPr>
            <w:tcW w:w="1129" w:type="dxa"/>
          </w:tcPr>
          <w:p w14:paraId="41ECED02" w14:textId="77777777" w:rsidR="007112A6" w:rsidRPr="00925811" w:rsidRDefault="007112A6" w:rsidP="007112A6">
            <w:r w:rsidRPr="00925811">
              <w:t>ENWL</w:t>
            </w:r>
          </w:p>
        </w:tc>
        <w:tc>
          <w:tcPr>
            <w:tcW w:w="1468" w:type="dxa"/>
            <w:tcBorders>
              <w:top w:val="single" w:sz="4" w:space="0" w:color="auto"/>
              <w:left w:val="single" w:sz="4" w:space="0" w:color="auto"/>
              <w:bottom w:val="single" w:sz="4" w:space="0" w:color="auto"/>
              <w:right w:val="single" w:sz="4" w:space="0" w:color="auto"/>
            </w:tcBorders>
            <w:shd w:val="clear" w:color="auto" w:fill="auto"/>
            <w:vAlign w:val="bottom"/>
          </w:tcPr>
          <w:p w14:paraId="394D3407" w14:textId="77777777" w:rsidR="007112A6" w:rsidRPr="00925811" w:rsidRDefault="007112A6" w:rsidP="007112A6">
            <w:r w:rsidRPr="00925811">
              <w:t>3.148</w:t>
            </w:r>
          </w:p>
        </w:tc>
        <w:tc>
          <w:tcPr>
            <w:tcW w:w="1468" w:type="dxa"/>
            <w:tcBorders>
              <w:top w:val="single" w:sz="4" w:space="0" w:color="auto"/>
              <w:left w:val="nil"/>
              <w:bottom w:val="single" w:sz="4" w:space="0" w:color="auto"/>
              <w:right w:val="single" w:sz="4" w:space="0" w:color="auto"/>
            </w:tcBorders>
            <w:shd w:val="clear" w:color="auto" w:fill="auto"/>
            <w:vAlign w:val="bottom"/>
          </w:tcPr>
          <w:p w14:paraId="61D1C343" w14:textId="77777777" w:rsidR="007112A6" w:rsidRPr="00925811" w:rsidRDefault="007112A6" w:rsidP="007112A6">
            <w:r w:rsidRPr="00925811">
              <w:t>3.148</w:t>
            </w:r>
          </w:p>
        </w:tc>
        <w:tc>
          <w:tcPr>
            <w:tcW w:w="1468" w:type="dxa"/>
            <w:tcBorders>
              <w:top w:val="single" w:sz="4" w:space="0" w:color="auto"/>
              <w:left w:val="nil"/>
              <w:bottom w:val="single" w:sz="4" w:space="0" w:color="auto"/>
              <w:right w:val="single" w:sz="4" w:space="0" w:color="auto"/>
            </w:tcBorders>
            <w:shd w:val="clear" w:color="auto" w:fill="auto"/>
            <w:vAlign w:val="bottom"/>
          </w:tcPr>
          <w:p w14:paraId="473CCF8F" w14:textId="77777777" w:rsidR="007112A6" w:rsidRPr="00925811" w:rsidRDefault="007112A6" w:rsidP="007112A6">
            <w:r w:rsidRPr="00925811">
              <w:t>3.148</w:t>
            </w:r>
          </w:p>
        </w:tc>
        <w:tc>
          <w:tcPr>
            <w:tcW w:w="1468" w:type="dxa"/>
            <w:tcBorders>
              <w:top w:val="single" w:sz="4" w:space="0" w:color="auto"/>
              <w:left w:val="nil"/>
              <w:bottom w:val="single" w:sz="4" w:space="0" w:color="auto"/>
              <w:right w:val="single" w:sz="4" w:space="0" w:color="auto"/>
            </w:tcBorders>
            <w:shd w:val="clear" w:color="auto" w:fill="auto"/>
            <w:vAlign w:val="bottom"/>
          </w:tcPr>
          <w:p w14:paraId="02F38236" w14:textId="6BE28331" w:rsidR="007112A6" w:rsidRPr="00925811" w:rsidRDefault="007112A6" w:rsidP="007112A6">
            <w:r w:rsidRPr="00925811">
              <w:t>3.148</w:t>
            </w:r>
          </w:p>
        </w:tc>
        <w:tc>
          <w:tcPr>
            <w:tcW w:w="1469" w:type="dxa"/>
            <w:tcBorders>
              <w:top w:val="single" w:sz="4" w:space="0" w:color="auto"/>
              <w:left w:val="nil"/>
              <w:bottom w:val="single" w:sz="4" w:space="0" w:color="auto"/>
              <w:right w:val="single" w:sz="4" w:space="0" w:color="auto"/>
            </w:tcBorders>
            <w:shd w:val="clear" w:color="auto" w:fill="auto"/>
            <w:vAlign w:val="bottom"/>
          </w:tcPr>
          <w:p w14:paraId="52D6FC40" w14:textId="22F9CC26" w:rsidR="007112A6" w:rsidRPr="00925811" w:rsidRDefault="007112A6" w:rsidP="007112A6">
            <w:r w:rsidRPr="00925811">
              <w:t>3.148</w:t>
            </w:r>
          </w:p>
        </w:tc>
      </w:tr>
      <w:tr w:rsidR="003D3DC0" w:rsidRPr="00925811" w14:paraId="7FF9BBDD" w14:textId="77777777" w:rsidTr="00925811">
        <w:trPr>
          <w:trHeight w:val="230"/>
        </w:trPr>
        <w:tc>
          <w:tcPr>
            <w:tcW w:w="0" w:type="dxa"/>
          </w:tcPr>
          <w:p w14:paraId="0FDD8CA0" w14:textId="77777777" w:rsidR="003D3DC0" w:rsidRPr="00925811" w:rsidRDefault="003D3DC0" w:rsidP="003D3DC0">
            <w:r w:rsidRPr="00925811">
              <w:t>NPgN</w:t>
            </w:r>
          </w:p>
        </w:tc>
        <w:tc>
          <w:tcPr>
            <w:tcW w:w="0" w:type="dxa"/>
            <w:tcBorders>
              <w:top w:val="nil"/>
              <w:left w:val="single" w:sz="4" w:space="0" w:color="auto"/>
              <w:bottom w:val="single" w:sz="4" w:space="0" w:color="auto"/>
              <w:right w:val="single" w:sz="4" w:space="0" w:color="auto"/>
            </w:tcBorders>
            <w:shd w:val="clear" w:color="auto" w:fill="auto"/>
          </w:tcPr>
          <w:p w14:paraId="41689571" w14:textId="41AF76C2" w:rsidR="003D3DC0" w:rsidRPr="00925811" w:rsidRDefault="003D3DC0" w:rsidP="003D3DC0">
            <w:r w:rsidRPr="00925811">
              <w:t>2.339</w:t>
            </w:r>
          </w:p>
        </w:tc>
        <w:tc>
          <w:tcPr>
            <w:tcW w:w="0" w:type="dxa"/>
            <w:tcBorders>
              <w:top w:val="nil"/>
              <w:left w:val="nil"/>
              <w:bottom w:val="single" w:sz="4" w:space="0" w:color="auto"/>
              <w:right w:val="single" w:sz="4" w:space="0" w:color="auto"/>
            </w:tcBorders>
            <w:shd w:val="clear" w:color="auto" w:fill="auto"/>
          </w:tcPr>
          <w:p w14:paraId="6439D62F" w14:textId="5ACA0540" w:rsidR="003D3DC0" w:rsidRPr="00925811" w:rsidRDefault="003D3DC0" w:rsidP="003D3DC0">
            <w:r w:rsidRPr="00925811">
              <w:t>2.339</w:t>
            </w:r>
          </w:p>
        </w:tc>
        <w:tc>
          <w:tcPr>
            <w:tcW w:w="0" w:type="dxa"/>
            <w:tcBorders>
              <w:top w:val="nil"/>
              <w:left w:val="nil"/>
              <w:bottom w:val="single" w:sz="4" w:space="0" w:color="auto"/>
              <w:right w:val="single" w:sz="4" w:space="0" w:color="auto"/>
            </w:tcBorders>
            <w:shd w:val="clear" w:color="auto" w:fill="auto"/>
          </w:tcPr>
          <w:p w14:paraId="19DAA384" w14:textId="713DB329" w:rsidR="003D3DC0" w:rsidRPr="00925811" w:rsidRDefault="003D3DC0" w:rsidP="003D3DC0">
            <w:r w:rsidRPr="00925811">
              <w:t>2.339</w:t>
            </w:r>
          </w:p>
        </w:tc>
        <w:tc>
          <w:tcPr>
            <w:tcW w:w="0" w:type="dxa"/>
            <w:tcBorders>
              <w:top w:val="nil"/>
              <w:left w:val="nil"/>
              <w:bottom w:val="single" w:sz="4" w:space="0" w:color="auto"/>
              <w:right w:val="single" w:sz="4" w:space="0" w:color="auto"/>
            </w:tcBorders>
            <w:shd w:val="clear" w:color="auto" w:fill="auto"/>
          </w:tcPr>
          <w:p w14:paraId="73BFBBA4" w14:textId="4BE7CF28" w:rsidR="003D3DC0" w:rsidRPr="00925811" w:rsidRDefault="003D3DC0" w:rsidP="003D3DC0">
            <w:r w:rsidRPr="00925811">
              <w:t>2.339</w:t>
            </w:r>
          </w:p>
        </w:tc>
        <w:tc>
          <w:tcPr>
            <w:tcW w:w="0" w:type="dxa"/>
            <w:tcBorders>
              <w:top w:val="nil"/>
              <w:left w:val="nil"/>
              <w:bottom w:val="single" w:sz="4" w:space="0" w:color="auto"/>
              <w:right w:val="single" w:sz="4" w:space="0" w:color="auto"/>
            </w:tcBorders>
            <w:shd w:val="clear" w:color="auto" w:fill="auto"/>
          </w:tcPr>
          <w:p w14:paraId="1D8E87BA" w14:textId="6B706654" w:rsidR="003D3DC0" w:rsidRPr="00925811" w:rsidRDefault="003D3DC0" w:rsidP="003D3DC0">
            <w:r w:rsidRPr="00925811">
              <w:t>2.339</w:t>
            </w:r>
          </w:p>
        </w:tc>
      </w:tr>
      <w:tr w:rsidR="003D3DC0" w:rsidRPr="00925811" w14:paraId="058EAFCA" w14:textId="77777777" w:rsidTr="00925811">
        <w:trPr>
          <w:trHeight w:val="230"/>
        </w:trPr>
        <w:tc>
          <w:tcPr>
            <w:tcW w:w="0" w:type="dxa"/>
          </w:tcPr>
          <w:p w14:paraId="2AA91090" w14:textId="77777777" w:rsidR="003D3DC0" w:rsidRPr="00925811" w:rsidRDefault="003D3DC0" w:rsidP="003D3DC0">
            <w:r w:rsidRPr="00925811">
              <w:t>NPgY</w:t>
            </w:r>
          </w:p>
        </w:tc>
        <w:tc>
          <w:tcPr>
            <w:tcW w:w="0" w:type="dxa"/>
            <w:tcBorders>
              <w:top w:val="nil"/>
              <w:left w:val="single" w:sz="4" w:space="0" w:color="auto"/>
              <w:bottom w:val="single" w:sz="4" w:space="0" w:color="auto"/>
              <w:right w:val="single" w:sz="4" w:space="0" w:color="auto"/>
            </w:tcBorders>
            <w:shd w:val="clear" w:color="auto" w:fill="auto"/>
          </w:tcPr>
          <w:p w14:paraId="32ED20C8" w14:textId="2C38475B" w:rsidR="003D3DC0" w:rsidRPr="00925811" w:rsidRDefault="003D3DC0" w:rsidP="003D3DC0">
            <w:r w:rsidRPr="00925811">
              <w:t>3.227</w:t>
            </w:r>
          </w:p>
        </w:tc>
        <w:tc>
          <w:tcPr>
            <w:tcW w:w="0" w:type="dxa"/>
            <w:tcBorders>
              <w:top w:val="nil"/>
              <w:left w:val="nil"/>
              <w:bottom w:val="single" w:sz="4" w:space="0" w:color="auto"/>
              <w:right w:val="single" w:sz="4" w:space="0" w:color="auto"/>
            </w:tcBorders>
            <w:shd w:val="clear" w:color="auto" w:fill="auto"/>
          </w:tcPr>
          <w:p w14:paraId="4E0F6289" w14:textId="1AD1EDC7" w:rsidR="003D3DC0" w:rsidRPr="00925811" w:rsidRDefault="003D3DC0" w:rsidP="003D3DC0">
            <w:r w:rsidRPr="00925811">
              <w:t>3.227</w:t>
            </w:r>
          </w:p>
        </w:tc>
        <w:tc>
          <w:tcPr>
            <w:tcW w:w="0" w:type="dxa"/>
            <w:tcBorders>
              <w:top w:val="nil"/>
              <w:left w:val="nil"/>
              <w:bottom w:val="single" w:sz="4" w:space="0" w:color="auto"/>
              <w:right w:val="single" w:sz="4" w:space="0" w:color="auto"/>
            </w:tcBorders>
            <w:shd w:val="clear" w:color="auto" w:fill="auto"/>
          </w:tcPr>
          <w:p w14:paraId="3F43FF5B" w14:textId="2BB2E8DD" w:rsidR="003D3DC0" w:rsidRPr="00925811" w:rsidRDefault="003D3DC0" w:rsidP="003D3DC0">
            <w:r w:rsidRPr="00925811">
              <w:t>3.227</w:t>
            </w:r>
          </w:p>
        </w:tc>
        <w:tc>
          <w:tcPr>
            <w:tcW w:w="0" w:type="dxa"/>
            <w:tcBorders>
              <w:top w:val="nil"/>
              <w:left w:val="nil"/>
              <w:bottom w:val="single" w:sz="4" w:space="0" w:color="auto"/>
              <w:right w:val="single" w:sz="4" w:space="0" w:color="auto"/>
            </w:tcBorders>
            <w:shd w:val="clear" w:color="auto" w:fill="auto"/>
          </w:tcPr>
          <w:p w14:paraId="2EA81AE1" w14:textId="475B3692" w:rsidR="003D3DC0" w:rsidRPr="00925811" w:rsidRDefault="003D3DC0" w:rsidP="003D3DC0">
            <w:r w:rsidRPr="00925811">
              <w:t>3.227</w:t>
            </w:r>
          </w:p>
        </w:tc>
        <w:tc>
          <w:tcPr>
            <w:tcW w:w="0" w:type="dxa"/>
            <w:tcBorders>
              <w:top w:val="nil"/>
              <w:left w:val="nil"/>
              <w:bottom w:val="single" w:sz="4" w:space="0" w:color="auto"/>
              <w:right w:val="single" w:sz="4" w:space="0" w:color="auto"/>
            </w:tcBorders>
            <w:shd w:val="clear" w:color="auto" w:fill="auto"/>
          </w:tcPr>
          <w:p w14:paraId="021BF4E5" w14:textId="472572ED" w:rsidR="003D3DC0" w:rsidRPr="00925811" w:rsidRDefault="003D3DC0" w:rsidP="003D3DC0">
            <w:r w:rsidRPr="00925811">
              <w:t>3.227</w:t>
            </w:r>
          </w:p>
        </w:tc>
      </w:tr>
      <w:tr w:rsidR="00FE46DF" w:rsidRPr="00925811" w14:paraId="6F1B1747" w14:textId="77777777" w:rsidTr="00925811">
        <w:trPr>
          <w:trHeight w:val="230"/>
        </w:trPr>
        <w:tc>
          <w:tcPr>
            <w:tcW w:w="0" w:type="dxa"/>
          </w:tcPr>
          <w:p w14:paraId="4DFA8D82" w14:textId="77777777" w:rsidR="00FE46DF" w:rsidRPr="00925811" w:rsidRDefault="00FE46DF" w:rsidP="00FE46DF">
            <w:r w:rsidRPr="00925811">
              <w:t>WMID</w:t>
            </w:r>
          </w:p>
        </w:tc>
        <w:tc>
          <w:tcPr>
            <w:tcW w:w="0" w:type="dxa"/>
            <w:tcBorders>
              <w:top w:val="nil"/>
              <w:left w:val="single" w:sz="4" w:space="0" w:color="auto"/>
              <w:bottom w:val="single" w:sz="4" w:space="0" w:color="auto"/>
              <w:right w:val="single" w:sz="4" w:space="0" w:color="auto"/>
            </w:tcBorders>
            <w:shd w:val="clear" w:color="auto" w:fill="auto"/>
          </w:tcPr>
          <w:p w14:paraId="20139CBF" w14:textId="38E1D6B5" w:rsidR="00FE46DF" w:rsidRPr="00925811" w:rsidRDefault="00FE46DF" w:rsidP="00FE46DF">
            <w:r w:rsidRPr="00925811">
              <w:t>4.063</w:t>
            </w:r>
          </w:p>
        </w:tc>
        <w:tc>
          <w:tcPr>
            <w:tcW w:w="0" w:type="dxa"/>
            <w:tcBorders>
              <w:top w:val="nil"/>
              <w:left w:val="nil"/>
              <w:bottom w:val="single" w:sz="4" w:space="0" w:color="auto"/>
              <w:right w:val="single" w:sz="4" w:space="0" w:color="auto"/>
            </w:tcBorders>
            <w:shd w:val="clear" w:color="auto" w:fill="auto"/>
          </w:tcPr>
          <w:p w14:paraId="2B70FE7D" w14:textId="7233D5D4" w:rsidR="00FE46DF" w:rsidRPr="00925811" w:rsidRDefault="00FE46DF" w:rsidP="00FE46DF">
            <w:r w:rsidRPr="00925811">
              <w:t>4.063</w:t>
            </w:r>
          </w:p>
        </w:tc>
        <w:tc>
          <w:tcPr>
            <w:tcW w:w="0" w:type="dxa"/>
            <w:tcBorders>
              <w:top w:val="nil"/>
              <w:left w:val="nil"/>
              <w:bottom w:val="single" w:sz="4" w:space="0" w:color="auto"/>
              <w:right w:val="single" w:sz="4" w:space="0" w:color="auto"/>
            </w:tcBorders>
            <w:shd w:val="clear" w:color="auto" w:fill="auto"/>
          </w:tcPr>
          <w:p w14:paraId="28DFD69B" w14:textId="762E8AAE" w:rsidR="00FE46DF" w:rsidRPr="00925811" w:rsidRDefault="00FE46DF" w:rsidP="00FE46DF">
            <w:r w:rsidRPr="00925811">
              <w:t>4.063</w:t>
            </w:r>
          </w:p>
        </w:tc>
        <w:tc>
          <w:tcPr>
            <w:tcW w:w="0" w:type="dxa"/>
            <w:tcBorders>
              <w:top w:val="nil"/>
              <w:left w:val="nil"/>
              <w:bottom w:val="single" w:sz="4" w:space="0" w:color="auto"/>
              <w:right w:val="single" w:sz="4" w:space="0" w:color="auto"/>
            </w:tcBorders>
            <w:shd w:val="clear" w:color="auto" w:fill="auto"/>
          </w:tcPr>
          <w:p w14:paraId="2E38BFF1" w14:textId="622B0E37" w:rsidR="00FE46DF" w:rsidRPr="00925811" w:rsidRDefault="00FE46DF" w:rsidP="00FE46DF">
            <w:r w:rsidRPr="00925811">
              <w:t>4.063</w:t>
            </w:r>
          </w:p>
        </w:tc>
        <w:tc>
          <w:tcPr>
            <w:tcW w:w="0" w:type="dxa"/>
            <w:tcBorders>
              <w:top w:val="nil"/>
              <w:left w:val="nil"/>
              <w:bottom w:val="single" w:sz="4" w:space="0" w:color="auto"/>
              <w:right w:val="single" w:sz="4" w:space="0" w:color="auto"/>
            </w:tcBorders>
            <w:shd w:val="clear" w:color="auto" w:fill="auto"/>
          </w:tcPr>
          <w:p w14:paraId="52284CE7" w14:textId="64F30579" w:rsidR="00FE46DF" w:rsidRPr="00925811" w:rsidRDefault="00FE46DF" w:rsidP="00FE46DF">
            <w:r w:rsidRPr="00925811">
              <w:t>4.063</w:t>
            </w:r>
          </w:p>
        </w:tc>
      </w:tr>
      <w:tr w:rsidR="00FE46DF" w:rsidRPr="00925811" w14:paraId="5C2983FB" w14:textId="77777777" w:rsidTr="00925811">
        <w:trPr>
          <w:trHeight w:val="230"/>
        </w:trPr>
        <w:tc>
          <w:tcPr>
            <w:tcW w:w="0" w:type="dxa"/>
          </w:tcPr>
          <w:p w14:paraId="7D58E511" w14:textId="77777777" w:rsidR="00FE46DF" w:rsidRPr="00925811" w:rsidRDefault="00FE46DF" w:rsidP="00FE46DF">
            <w:r w:rsidRPr="00925811">
              <w:t>EMID</w:t>
            </w:r>
          </w:p>
        </w:tc>
        <w:tc>
          <w:tcPr>
            <w:tcW w:w="0" w:type="dxa"/>
            <w:tcBorders>
              <w:top w:val="nil"/>
              <w:left w:val="single" w:sz="4" w:space="0" w:color="auto"/>
              <w:bottom w:val="single" w:sz="4" w:space="0" w:color="auto"/>
              <w:right w:val="single" w:sz="4" w:space="0" w:color="auto"/>
            </w:tcBorders>
            <w:shd w:val="clear" w:color="auto" w:fill="auto"/>
          </w:tcPr>
          <w:p w14:paraId="5658BB21" w14:textId="7A089EEE" w:rsidR="00FE46DF" w:rsidRPr="00925811" w:rsidRDefault="00FE46DF" w:rsidP="00FE46DF">
            <w:r w:rsidRPr="00925811">
              <w:t>4.158</w:t>
            </w:r>
          </w:p>
        </w:tc>
        <w:tc>
          <w:tcPr>
            <w:tcW w:w="0" w:type="dxa"/>
            <w:tcBorders>
              <w:top w:val="nil"/>
              <w:left w:val="nil"/>
              <w:bottom w:val="single" w:sz="4" w:space="0" w:color="auto"/>
              <w:right w:val="single" w:sz="4" w:space="0" w:color="auto"/>
            </w:tcBorders>
            <w:shd w:val="clear" w:color="auto" w:fill="auto"/>
          </w:tcPr>
          <w:p w14:paraId="250FC7DE" w14:textId="42C52F2A" w:rsidR="00FE46DF" w:rsidRPr="00925811" w:rsidRDefault="00FE46DF" w:rsidP="00FE46DF">
            <w:r w:rsidRPr="00925811">
              <w:t>4.158</w:t>
            </w:r>
          </w:p>
        </w:tc>
        <w:tc>
          <w:tcPr>
            <w:tcW w:w="0" w:type="dxa"/>
            <w:tcBorders>
              <w:top w:val="nil"/>
              <w:left w:val="nil"/>
              <w:bottom w:val="single" w:sz="4" w:space="0" w:color="auto"/>
              <w:right w:val="single" w:sz="4" w:space="0" w:color="auto"/>
            </w:tcBorders>
            <w:shd w:val="clear" w:color="auto" w:fill="auto"/>
          </w:tcPr>
          <w:p w14:paraId="6973522F" w14:textId="572529FD" w:rsidR="00FE46DF" w:rsidRPr="00925811" w:rsidRDefault="00FE46DF" w:rsidP="00FE46DF">
            <w:r w:rsidRPr="00925811">
              <w:t>4.158</w:t>
            </w:r>
          </w:p>
        </w:tc>
        <w:tc>
          <w:tcPr>
            <w:tcW w:w="0" w:type="dxa"/>
            <w:tcBorders>
              <w:top w:val="nil"/>
              <w:left w:val="nil"/>
              <w:bottom w:val="single" w:sz="4" w:space="0" w:color="auto"/>
              <w:right w:val="single" w:sz="4" w:space="0" w:color="auto"/>
            </w:tcBorders>
            <w:shd w:val="clear" w:color="auto" w:fill="auto"/>
          </w:tcPr>
          <w:p w14:paraId="0824BA4E" w14:textId="7B6B57F9" w:rsidR="00FE46DF" w:rsidRPr="00925811" w:rsidRDefault="00FE46DF" w:rsidP="00FE46DF">
            <w:r w:rsidRPr="00925811">
              <w:t>4.158</w:t>
            </w:r>
          </w:p>
        </w:tc>
        <w:tc>
          <w:tcPr>
            <w:tcW w:w="0" w:type="dxa"/>
            <w:tcBorders>
              <w:top w:val="nil"/>
              <w:left w:val="nil"/>
              <w:bottom w:val="single" w:sz="4" w:space="0" w:color="auto"/>
              <w:right w:val="single" w:sz="4" w:space="0" w:color="auto"/>
            </w:tcBorders>
            <w:shd w:val="clear" w:color="auto" w:fill="auto"/>
          </w:tcPr>
          <w:p w14:paraId="040C0507" w14:textId="051A1559" w:rsidR="00FE46DF" w:rsidRPr="00925811" w:rsidRDefault="00FE46DF" w:rsidP="00FE46DF">
            <w:r w:rsidRPr="00925811">
              <w:t>4.158</w:t>
            </w:r>
          </w:p>
        </w:tc>
      </w:tr>
      <w:tr w:rsidR="00FE46DF" w:rsidRPr="00925811" w14:paraId="07F21533" w14:textId="77777777" w:rsidTr="00925811">
        <w:trPr>
          <w:trHeight w:val="230"/>
        </w:trPr>
        <w:tc>
          <w:tcPr>
            <w:tcW w:w="0" w:type="dxa"/>
          </w:tcPr>
          <w:p w14:paraId="3FB914FE" w14:textId="77777777" w:rsidR="00FE46DF" w:rsidRPr="00925811" w:rsidRDefault="00FE46DF" w:rsidP="00FE46DF">
            <w:r w:rsidRPr="00925811">
              <w:t>SWALES</w:t>
            </w:r>
          </w:p>
        </w:tc>
        <w:tc>
          <w:tcPr>
            <w:tcW w:w="0" w:type="dxa"/>
            <w:tcBorders>
              <w:top w:val="nil"/>
              <w:left w:val="single" w:sz="4" w:space="0" w:color="auto"/>
              <w:bottom w:val="single" w:sz="4" w:space="0" w:color="auto"/>
              <w:right w:val="single" w:sz="4" w:space="0" w:color="auto"/>
            </w:tcBorders>
            <w:shd w:val="clear" w:color="auto" w:fill="auto"/>
          </w:tcPr>
          <w:p w14:paraId="3A6721D3" w14:textId="3EEFB900" w:rsidR="00FE46DF" w:rsidRPr="00925811" w:rsidRDefault="00FE46DF" w:rsidP="00FE46DF">
            <w:r w:rsidRPr="00925811">
              <w:t>2.077</w:t>
            </w:r>
          </w:p>
        </w:tc>
        <w:tc>
          <w:tcPr>
            <w:tcW w:w="0" w:type="dxa"/>
            <w:tcBorders>
              <w:top w:val="nil"/>
              <w:left w:val="nil"/>
              <w:bottom w:val="single" w:sz="4" w:space="0" w:color="auto"/>
              <w:right w:val="single" w:sz="4" w:space="0" w:color="auto"/>
            </w:tcBorders>
            <w:shd w:val="clear" w:color="auto" w:fill="auto"/>
          </w:tcPr>
          <w:p w14:paraId="2189756B" w14:textId="4467F971" w:rsidR="00FE46DF" w:rsidRPr="00925811" w:rsidRDefault="00FE46DF" w:rsidP="00FE46DF">
            <w:r w:rsidRPr="00925811">
              <w:t>2.077</w:t>
            </w:r>
          </w:p>
        </w:tc>
        <w:tc>
          <w:tcPr>
            <w:tcW w:w="0" w:type="dxa"/>
            <w:tcBorders>
              <w:top w:val="nil"/>
              <w:left w:val="nil"/>
              <w:bottom w:val="single" w:sz="4" w:space="0" w:color="auto"/>
              <w:right w:val="single" w:sz="4" w:space="0" w:color="auto"/>
            </w:tcBorders>
            <w:shd w:val="clear" w:color="auto" w:fill="auto"/>
          </w:tcPr>
          <w:p w14:paraId="316A5493" w14:textId="1E92D7BD" w:rsidR="00FE46DF" w:rsidRPr="00925811" w:rsidRDefault="00FE46DF" w:rsidP="00FE46DF">
            <w:r w:rsidRPr="00925811">
              <w:t>2.077</w:t>
            </w:r>
          </w:p>
        </w:tc>
        <w:tc>
          <w:tcPr>
            <w:tcW w:w="0" w:type="dxa"/>
            <w:tcBorders>
              <w:top w:val="nil"/>
              <w:left w:val="nil"/>
              <w:bottom w:val="single" w:sz="4" w:space="0" w:color="auto"/>
              <w:right w:val="single" w:sz="4" w:space="0" w:color="auto"/>
            </w:tcBorders>
            <w:shd w:val="clear" w:color="auto" w:fill="auto"/>
          </w:tcPr>
          <w:p w14:paraId="573B68E9" w14:textId="63A96476" w:rsidR="00FE46DF" w:rsidRPr="00925811" w:rsidRDefault="00FE46DF" w:rsidP="00FE46DF">
            <w:r w:rsidRPr="00925811">
              <w:t>2.077</w:t>
            </w:r>
          </w:p>
        </w:tc>
        <w:tc>
          <w:tcPr>
            <w:tcW w:w="0" w:type="dxa"/>
            <w:tcBorders>
              <w:top w:val="nil"/>
              <w:left w:val="nil"/>
              <w:bottom w:val="single" w:sz="4" w:space="0" w:color="auto"/>
              <w:right w:val="single" w:sz="4" w:space="0" w:color="auto"/>
            </w:tcBorders>
            <w:shd w:val="clear" w:color="auto" w:fill="auto"/>
          </w:tcPr>
          <w:p w14:paraId="1D34A6DC" w14:textId="6B92EE46" w:rsidR="00FE46DF" w:rsidRPr="00925811" w:rsidRDefault="00FE46DF" w:rsidP="00FE46DF">
            <w:r w:rsidRPr="00925811">
              <w:t>2.077</w:t>
            </w:r>
          </w:p>
        </w:tc>
      </w:tr>
      <w:tr w:rsidR="00FE46DF" w:rsidRPr="00925811" w14:paraId="7D77CE3E" w14:textId="77777777" w:rsidTr="00925811">
        <w:trPr>
          <w:trHeight w:val="230"/>
        </w:trPr>
        <w:tc>
          <w:tcPr>
            <w:tcW w:w="0" w:type="dxa"/>
          </w:tcPr>
          <w:p w14:paraId="6D23FFBF" w14:textId="77777777" w:rsidR="00FE46DF" w:rsidRPr="00925811" w:rsidRDefault="00FE46DF" w:rsidP="00FE46DF">
            <w:r w:rsidRPr="00925811">
              <w:t>SWEST</w:t>
            </w:r>
          </w:p>
        </w:tc>
        <w:tc>
          <w:tcPr>
            <w:tcW w:w="0" w:type="dxa"/>
            <w:tcBorders>
              <w:top w:val="nil"/>
              <w:left w:val="single" w:sz="4" w:space="0" w:color="auto"/>
              <w:bottom w:val="single" w:sz="4" w:space="0" w:color="auto"/>
              <w:right w:val="single" w:sz="4" w:space="0" w:color="auto"/>
            </w:tcBorders>
            <w:shd w:val="clear" w:color="auto" w:fill="auto"/>
          </w:tcPr>
          <w:p w14:paraId="19172166" w14:textId="71AA5B75" w:rsidR="00FE46DF" w:rsidRPr="00925811" w:rsidRDefault="00FE46DF" w:rsidP="00FE46DF">
            <w:r w:rsidRPr="00925811">
              <w:t>3.155</w:t>
            </w:r>
          </w:p>
        </w:tc>
        <w:tc>
          <w:tcPr>
            <w:tcW w:w="0" w:type="dxa"/>
            <w:tcBorders>
              <w:top w:val="nil"/>
              <w:left w:val="nil"/>
              <w:bottom w:val="single" w:sz="4" w:space="0" w:color="auto"/>
              <w:right w:val="single" w:sz="4" w:space="0" w:color="auto"/>
            </w:tcBorders>
            <w:shd w:val="clear" w:color="auto" w:fill="auto"/>
          </w:tcPr>
          <w:p w14:paraId="276905D2" w14:textId="64D8DE16" w:rsidR="00FE46DF" w:rsidRPr="00925811" w:rsidRDefault="00FE46DF" w:rsidP="00FE46DF">
            <w:r w:rsidRPr="00925811">
              <w:t>3.155</w:t>
            </w:r>
          </w:p>
        </w:tc>
        <w:tc>
          <w:tcPr>
            <w:tcW w:w="0" w:type="dxa"/>
            <w:tcBorders>
              <w:top w:val="nil"/>
              <w:left w:val="nil"/>
              <w:bottom w:val="single" w:sz="4" w:space="0" w:color="auto"/>
              <w:right w:val="single" w:sz="4" w:space="0" w:color="auto"/>
            </w:tcBorders>
            <w:shd w:val="clear" w:color="auto" w:fill="auto"/>
          </w:tcPr>
          <w:p w14:paraId="031112DF" w14:textId="462F6873" w:rsidR="00FE46DF" w:rsidRPr="00925811" w:rsidRDefault="00FE46DF" w:rsidP="00FE46DF">
            <w:r w:rsidRPr="00925811">
              <w:t>3.155</w:t>
            </w:r>
          </w:p>
        </w:tc>
        <w:tc>
          <w:tcPr>
            <w:tcW w:w="0" w:type="dxa"/>
            <w:tcBorders>
              <w:top w:val="nil"/>
              <w:left w:val="nil"/>
              <w:bottom w:val="single" w:sz="4" w:space="0" w:color="auto"/>
              <w:right w:val="single" w:sz="4" w:space="0" w:color="auto"/>
            </w:tcBorders>
            <w:shd w:val="clear" w:color="auto" w:fill="auto"/>
          </w:tcPr>
          <w:p w14:paraId="410DB6B9" w14:textId="1FEE7F89" w:rsidR="00FE46DF" w:rsidRPr="00925811" w:rsidRDefault="00FE46DF" w:rsidP="00FE46DF">
            <w:r w:rsidRPr="00925811">
              <w:t>3.155</w:t>
            </w:r>
          </w:p>
        </w:tc>
        <w:tc>
          <w:tcPr>
            <w:tcW w:w="0" w:type="dxa"/>
            <w:tcBorders>
              <w:top w:val="nil"/>
              <w:left w:val="nil"/>
              <w:bottom w:val="single" w:sz="4" w:space="0" w:color="auto"/>
              <w:right w:val="single" w:sz="4" w:space="0" w:color="auto"/>
            </w:tcBorders>
            <w:shd w:val="clear" w:color="auto" w:fill="auto"/>
          </w:tcPr>
          <w:p w14:paraId="4627BC83" w14:textId="5119AD11" w:rsidR="00FE46DF" w:rsidRPr="00925811" w:rsidRDefault="00FE46DF" w:rsidP="00FE46DF">
            <w:r w:rsidRPr="00925811">
              <w:t>3.155</w:t>
            </w:r>
          </w:p>
        </w:tc>
      </w:tr>
      <w:tr w:rsidR="00FE46DF" w:rsidRPr="00925811" w14:paraId="71345DE8" w14:textId="77777777" w:rsidTr="00A75C46">
        <w:trPr>
          <w:trHeight w:val="230"/>
        </w:trPr>
        <w:tc>
          <w:tcPr>
            <w:tcW w:w="1129" w:type="dxa"/>
          </w:tcPr>
          <w:p w14:paraId="78302CDC" w14:textId="77777777" w:rsidR="00FE46DF" w:rsidRPr="00925811" w:rsidRDefault="00FE46DF" w:rsidP="00FE46DF">
            <w:r w:rsidRPr="00925811">
              <w:t>LPN</w:t>
            </w:r>
          </w:p>
        </w:tc>
        <w:tc>
          <w:tcPr>
            <w:tcW w:w="1468" w:type="dxa"/>
            <w:tcBorders>
              <w:top w:val="nil"/>
              <w:left w:val="single" w:sz="4" w:space="0" w:color="auto"/>
              <w:bottom w:val="single" w:sz="4" w:space="0" w:color="auto"/>
              <w:right w:val="single" w:sz="4" w:space="0" w:color="auto"/>
            </w:tcBorders>
            <w:shd w:val="clear" w:color="auto" w:fill="auto"/>
            <w:vAlign w:val="bottom"/>
          </w:tcPr>
          <w:p w14:paraId="6B35FC5D" w14:textId="77777777" w:rsidR="00FE46DF" w:rsidRPr="00925811" w:rsidRDefault="00FE46DF" w:rsidP="00FE46DF">
            <w:r w:rsidRPr="00925811">
              <w:t>2.730</w:t>
            </w:r>
          </w:p>
        </w:tc>
        <w:tc>
          <w:tcPr>
            <w:tcW w:w="1468" w:type="dxa"/>
            <w:tcBorders>
              <w:top w:val="nil"/>
              <w:left w:val="nil"/>
              <w:bottom w:val="single" w:sz="4" w:space="0" w:color="auto"/>
              <w:right w:val="single" w:sz="4" w:space="0" w:color="auto"/>
            </w:tcBorders>
            <w:shd w:val="clear" w:color="auto" w:fill="auto"/>
            <w:vAlign w:val="bottom"/>
          </w:tcPr>
          <w:p w14:paraId="111F7326" w14:textId="77777777" w:rsidR="00FE46DF" w:rsidRPr="00925811" w:rsidRDefault="00FE46DF" w:rsidP="00FE46DF">
            <w:r w:rsidRPr="00925811">
              <w:t>2.730</w:t>
            </w:r>
          </w:p>
        </w:tc>
        <w:tc>
          <w:tcPr>
            <w:tcW w:w="1468" w:type="dxa"/>
            <w:tcBorders>
              <w:top w:val="nil"/>
              <w:left w:val="nil"/>
              <w:bottom w:val="single" w:sz="4" w:space="0" w:color="auto"/>
              <w:right w:val="single" w:sz="4" w:space="0" w:color="auto"/>
            </w:tcBorders>
            <w:shd w:val="clear" w:color="auto" w:fill="auto"/>
            <w:vAlign w:val="bottom"/>
          </w:tcPr>
          <w:p w14:paraId="7E9139EA" w14:textId="77777777" w:rsidR="00FE46DF" w:rsidRPr="00925811" w:rsidRDefault="00FE46DF" w:rsidP="00FE46DF">
            <w:r w:rsidRPr="00925811">
              <w:t>2.730</w:t>
            </w:r>
          </w:p>
        </w:tc>
        <w:tc>
          <w:tcPr>
            <w:tcW w:w="1468" w:type="dxa"/>
            <w:tcBorders>
              <w:top w:val="nil"/>
              <w:left w:val="nil"/>
              <w:bottom w:val="single" w:sz="4" w:space="0" w:color="auto"/>
              <w:right w:val="single" w:sz="4" w:space="0" w:color="auto"/>
            </w:tcBorders>
            <w:shd w:val="clear" w:color="auto" w:fill="auto"/>
            <w:vAlign w:val="bottom"/>
          </w:tcPr>
          <w:p w14:paraId="2467C04B" w14:textId="77777777" w:rsidR="00FE46DF" w:rsidRPr="00925811" w:rsidRDefault="00FE46DF" w:rsidP="00FE46DF">
            <w:r w:rsidRPr="00925811">
              <w:t>2.730</w:t>
            </w:r>
          </w:p>
        </w:tc>
        <w:tc>
          <w:tcPr>
            <w:tcW w:w="1469" w:type="dxa"/>
            <w:tcBorders>
              <w:top w:val="nil"/>
              <w:left w:val="nil"/>
              <w:bottom w:val="single" w:sz="4" w:space="0" w:color="auto"/>
              <w:right w:val="single" w:sz="4" w:space="0" w:color="auto"/>
            </w:tcBorders>
            <w:shd w:val="clear" w:color="auto" w:fill="auto"/>
            <w:vAlign w:val="bottom"/>
          </w:tcPr>
          <w:p w14:paraId="3B48C182" w14:textId="77777777" w:rsidR="00FE46DF" w:rsidRPr="00925811" w:rsidRDefault="00FE46DF" w:rsidP="00FE46DF">
            <w:r w:rsidRPr="00925811">
              <w:t>2.730</w:t>
            </w:r>
          </w:p>
        </w:tc>
      </w:tr>
      <w:tr w:rsidR="001966C4" w:rsidRPr="00925811" w14:paraId="78C695B1" w14:textId="77777777" w:rsidTr="00925811">
        <w:trPr>
          <w:trHeight w:val="230"/>
        </w:trPr>
        <w:tc>
          <w:tcPr>
            <w:tcW w:w="0" w:type="dxa"/>
          </w:tcPr>
          <w:p w14:paraId="01038AA4" w14:textId="77777777" w:rsidR="001966C4" w:rsidRPr="00925811" w:rsidRDefault="001966C4" w:rsidP="001966C4">
            <w:r w:rsidRPr="00925811">
              <w:t>SPN</w:t>
            </w:r>
          </w:p>
        </w:tc>
        <w:tc>
          <w:tcPr>
            <w:tcW w:w="0" w:type="dxa"/>
            <w:tcBorders>
              <w:top w:val="nil"/>
              <w:left w:val="single" w:sz="4" w:space="0" w:color="auto"/>
              <w:bottom w:val="single" w:sz="4" w:space="0" w:color="auto"/>
              <w:right w:val="single" w:sz="4" w:space="0" w:color="auto"/>
            </w:tcBorders>
            <w:shd w:val="clear" w:color="auto" w:fill="auto"/>
          </w:tcPr>
          <w:p w14:paraId="7FEA64B4" w14:textId="70F8681A" w:rsidR="001966C4" w:rsidRPr="00925811" w:rsidRDefault="001966C4" w:rsidP="001966C4">
            <w:r w:rsidRPr="00925811">
              <w:t>2.825</w:t>
            </w:r>
          </w:p>
        </w:tc>
        <w:tc>
          <w:tcPr>
            <w:tcW w:w="0" w:type="dxa"/>
            <w:tcBorders>
              <w:top w:val="nil"/>
              <w:left w:val="nil"/>
              <w:bottom w:val="single" w:sz="4" w:space="0" w:color="auto"/>
              <w:right w:val="single" w:sz="4" w:space="0" w:color="auto"/>
            </w:tcBorders>
            <w:shd w:val="clear" w:color="auto" w:fill="auto"/>
          </w:tcPr>
          <w:p w14:paraId="5E265742" w14:textId="1EAEB25E" w:rsidR="001966C4" w:rsidRPr="00925811" w:rsidRDefault="001966C4" w:rsidP="001966C4">
            <w:r w:rsidRPr="00925811">
              <w:t>2.825</w:t>
            </w:r>
          </w:p>
        </w:tc>
        <w:tc>
          <w:tcPr>
            <w:tcW w:w="0" w:type="dxa"/>
            <w:tcBorders>
              <w:top w:val="nil"/>
              <w:left w:val="nil"/>
              <w:bottom w:val="single" w:sz="4" w:space="0" w:color="auto"/>
              <w:right w:val="single" w:sz="4" w:space="0" w:color="auto"/>
            </w:tcBorders>
            <w:shd w:val="clear" w:color="auto" w:fill="auto"/>
          </w:tcPr>
          <w:p w14:paraId="7FEE6CBE" w14:textId="51097C17" w:rsidR="001966C4" w:rsidRPr="00925811" w:rsidRDefault="001966C4" w:rsidP="001966C4">
            <w:r w:rsidRPr="00925811">
              <w:t>2.825</w:t>
            </w:r>
          </w:p>
        </w:tc>
        <w:tc>
          <w:tcPr>
            <w:tcW w:w="0" w:type="dxa"/>
            <w:tcBorders>
              <w:top w:val="nil"/>
              <w:left w:val="nil"/>
              <w:bottom w:val="single" w:sz="4" w:space="0" w:color="auto"/>
              <w:right w:val="single" w:sz="4" w:space="0" w:color="auto"/>
            </w:tcBorders>
            <w:shd w:val="clear" w:color="auto" w:fill="auto"/>
          </w:tcPr>
          <w:p w14:paraId="78CEB932" w14:textId="036E0380" w:rsidR="001966C4" w:rsidRPr="00925811" w:rsidRDefault="001966C4" w:rsidP="001966C4">
            <w:r w:rsidRPr="00925811">
              <w:t>2.825</w:t>
            </w:r>
          </w:p>
        </w:tc>
        <w:tc>
          <w:tcPr>
            <w:tcW w:w="0" w:type="dxa"/>
            <w:tcBorders>
              <w:top w:val="nil"/>
              <w:left w:val="nil"/>
              <w:bottom w:val="single" w:sz="4" w:space="0" w:color="auto"/>
              <w:right w:val="single" w:sz="4" w:space="0" w:color="auto"/>
            </w:tcBorders>
            <w:shd w:val="clear" w:color="auto" w:fill="auto"/>
          </w:tcPr>
          <w:p w14:paraId="2DA39CE4" w14:textId="56A4ED6C" w:rsidR="001966C4" w:rsidRPr="00925811" w:rsidRDefault="001966C4" w:rsidP="001966C4">
            <w:r w:rsidRPr="00925811">
              <w:t>2.825</w:t>
            </w:r>
          </w:p>
        </w:tc>
      </w:tr>
      <w:tr w:rsidR="001966C4" w:rsidRPr="00925811" w14:paraId="57EFF180" w14:textId="77777777" w:rsidTr="00A75C46">
        <w:trPr>
          <w:trHeight w:val="230"/>
        </w:trPr>
        <w:tc>
          <w:tcPr>
            <w:tcW w:w="1129" w:type="dxa"/>
          </w:tcPr>
          <w:p w14:paraId="75699059" w14:textId="77777777" w:rsidR="001966C4" w:rsidRPr="00925811" w:rsidRDefault="001966C4" w:rsidP="001966C4">
            <w:r w:rsidRPr="00925811">
              <w:t>EPN</w:t>
            </w:r>
          </w:p>
        </w:tc>
        <w:tc>
          <w:tcPr>
            <w:tcW w:w="1468" w:type="dxa"/>
            <w:tcBorders>
              <w:top w:val="nil"/>
              <w:left w:val="single" w:sz="4" w:space="0" w:color="auto"/>
              <w:bottom w:val="single" w:sz="4" w:space="0" w:color="auto"/>
              <w:right w:val="single" w:sz="4" w:space="0" w:color="auto"/>
            </w:tcBorders>
            <w:shd w:val="clear" w:color="auto" w:fill="auto"/>
            <w:vAlign w:val="bottom"/>
          </w:tcPr>
          <w:p w14:paraId="6DD399A5" w14:textId="77777777" w:rsidR="001966C4" w:rsidRPr="00925811" w:rsidRDefault="001966C4" w:rsidP="001966C4">
            <w:r w:rsidRPr="00925811">
              <w:t>4.410</w:t>
            </w:r>
          </w:p>
        </w:tc>
        <w:tc>
          <w:tcPr>
            <w:tcW w:w="1468" w:type="dxa"/>
            <w:tcBorders>
              <w:top w:val="nil"/>
              <w:left w:val="nil"/>
              <w:bottom w:val="single" w:sz="4" w:space="0" w:color="auto"/>
              <w:right w:val="single" w:sz="4" w:space="0" w:color="auto"/>
            </w:tcBorders>
            <w:shd w:val="clear" w:color="auto" w:fill="auto"/>
            <w:vAlign w:val="bottom"/>
          </w:tcPr>
          <w:p w14:paraId="69BA3DC2" w14:textId="77777777" w:rsidR="001966C4" w:rsidRPr="00925811" w:rsidRDefault="001966C4" w:rsidP="001966C4">
            <w:r w:rsidRPr="00925811">
              <w:t>4.410</w:t>
            </w:r>
          </w:p>
        </w:tc>
        <w:tc>
          <w:tcPr>
            <w:tcW w:w="1468" w:type="dxa"/>
            <w:tcBorders>
              <w:top w:val="nil"/>
              <w:left w:val="nil"/>
              <w:bottom w:val="single" w:sz="4" w:space="0" w:color="auto"/>
              <w:right w:val="single" w:sz="4" w:space="0" w:color="auto"/>
            </w:tcBorders>
            <w:shd w:val="clear" w:color="auto" w:fill="auto"/>
            <w:vAlign w:val="bottom"/>
          </w:tcPr>
          <w:p w14:paraId="28E02E32" w14:textId="77777777" w:rsidR="001966C4" w:rsidRPr="00925811" w:rsidRDefault="001966C4" w:rsidP="001966C4">
            <w:r w:rsidRPr="00925811">
              <w:t>4.410</w:t>
            </w:r>
          </w:p>
        </w:tc>
        <w:tc>
          <w:tcPr>
            <w:tcW w:w="1468" w:type="dxa"/>
            <w:tcBorders>
              <w:top w:val="nil"/>
              <w:left w:val="nil"/>
              <w:bottom w:val="single" w:sz="4" w:space="0" w:color="auto"/>
              <w:right w:val="single" w:sz="4" w:space="0" w:color="auto"/>
            </w:tcBorders>
            <w:shd w:val="clear" w:color="auto" w:fill="auto"/>
            <w:vAlign w:val="bottom"/>
          </w:tcPr>
          <w:p w14:paraId="3B58EB29" w14:textId="77777777" w:rsidR="001966C4" w:rsidRPr="00925811" w:rsidRDefault="001966C4" w:rsidP="001966C4">
            <w:r w:rsidRPr="00925811">
              <w:t>4.410</w:t>
            </w:r>
          </w:p>
        </w:tc>
        <w:tc>
          <w:tcPr>
            <w:tcW w:w="1469" w:type="dxa"/>
            <w:tcBorders>
              <w:top w:val="nil"/>
              <w:left w:val="nil"/>
              <w:bottom w:val="single" w:sz="4" w:space="0" w:color="auto"/>
              <w:right w:val="single" w:sz="4" w:space="0" w:color="auto"/>
            </w:tcBorders>
            <w:shd w:val="clear" w:color="auto" w:fill="auto"/>
            <w:vAlign w:val="bottom"/>
          </w:tcPr>
          <w:p w14:paraId="5D426A2C" w14:textId="77777777" w:rsidR="001966C4" w:rsidRPr="00925811" w:rsidRDefault="001966C4" w:rsidP="001966C4">
            <w:r w:rsidRPr="00925811">
              <w:t>4.410</w:t>
            </w:r>
          </w:p>
        </w:tc>
      </w:tr>
      <w:tr w:rsidR="00560289" w:rsidRPr="00925811" w14:paraId="3A775A19" w14:textId="77777777" w:rsidTr="00925811">
        <w:trPr>
          <w:trHeight w:val="230"/>
        </w:trPr>
        <w:tc>
          <w:tcPr>
            <w:tcW w:w="0" w:type="dxa"/>
          </w:tcPr>
          <w:p w14:paraId="2B109B56" w14:textId="77777777" w:rsidR="00560289" w:rsidRPr="00925811" w:rsidRDefault="00560289" w:rsidP="00560289">
            <w:r w:rsidRPr="00925811">
              <w:t>SPD</w:t>
            </w:r>
          </w:p>
        </w:tc>
        <w:tc>
          <w:tcPr>
            <w:tcW w:w="0" w:type="dxa"/>
            <w:tcBorders>
              <w:top w:val="nil"/>
              <w:left w:val="single" w:sz="4" w:space="0" w:color="auto"/>
              <w:bottom w:val="single" w:sz="4" w:space="0" w:color="auto"/>
              <w:right w:val="single" w:sz="4" w:space="0" w:color="auto"/>
            </w:tcBorders>
            <w:shd w:val="clear" w:color="auto" w:fill="auto"/>
          </w:tcPr>
          <w:p w14:paraId="3723F1EF" w14:textId="659C1434" w:rsidR="00560289" w:rsidRPr="00925811" w:rsidRDefault="00560289" w:rsidP="00560289">
            <w:r w:rsidRPr="00925811">
              <w:t>2.997</w:t>
            </w:r>
          </w:p>
        </w:tc>
        <w:tc>
          <w:tcPr>
            <w:tcW w:w="0" w:type="dxa"/>
            <w:tcBorders>
              <w:top w:val="nil"/>
              <w:left w:val="nil"/>
              <w:bottom w:val="single" w:sz="4" w:space="0" w:color="auto"/>
              <w:right w:val="single" w:sz="4" w:space="0" w:color="auto"/>
            </w:tcBorders>
            <w:shd w:val="clear" w:color="auto" w:fill="auto"/>
          </w:tcPr>
          <w:p w14:paraId="7905206F" w14:textId="74FBE9CE" w:rsidR="00560289" w:rsidRPr="00925811" w:rsidRDefault="00560289" w:rsidP="00560289">
            <w:r w:rsidRPr="00925811">
              <w:t>2.997</w:t>
            </w:r>
          </w:p>
        </w:tc>
        <w:tc>
          <w:tcPr>
            <w:tcW w:w="0" w:type="dxa"/>
            <w:tcBorders>
              <w:top w:val="nil"/>
              <w:left w:val="nil"/>
              <w:bottom w:val="single" w:sz="4" w:space="0" w:color="auto"/>
              <w:right w:val="single" w:sz="4" w:space="0" w:color="auto"/>
            </w:tcBorders>
            <w:shd w:val="clear" w:color="auto" w:fill="auto"/>
          </w:tcPr>
          <w:p w14:paraId="54BA2E85" w14:textId="24E233AE" w:rsidR="00560289" w:rsidRPr="00925811" w:rsidRDefault="00560289" w:rsidP="00560289">
            <w:r w:rsidRPr="00925811">
              <w:t>2.997</w:t>
            </w:r>
          </w:p>
        </w:tc>
        <w:tc>
          <w:tcPr>
            <w:tcW w:w="0" w:type="dxa"/>
            <w:tcBorders>
              <w:top w:val="nil"/>
              <w:left w:val="nil"/>
              <w:bottom w:val="single" w:sz="4" w:space="0" w:color="auto"/>
              <w:right w:val="single" w:sz="4" w:space="0" w:color="auto"/>
            </w:tcBorders>
            <w:shd w:val="clear" w:color="auto" w:fill="auto"/>
          </w:tcPr>
          <w:p w14:paraId="05978940" w14:textId="3F7FC0F7" w:rsidR="00560289" w:rsidRPr="00925811" w:rsidRDefault="00560289" w:rsidP="00560289">
            <w:r w:rsidRPr="00925811">
              <w:t>2.997</w:t>
            </w:r>
          </w:p>
        </w:tc>
        <w:tc>
          <w:tcPr>
            <w:tcW w:w="0" w:type="dxa"/>
            <w:tcBorders>
              <w:top w:val="nil"/>
              <w:left w:val="nil"/>
              <w:bottom w:val="single" w:sz="4" w:space="0" w:color="auto"/>
              <w:right w:val="single" w:sz="4" w:space="0" w:color="auto"/>
            </w:tcBorders>
            <w:shd w:val="clear" w:color="auto" w:fill="auto"/>
          </w:tcPr>
          <w:p w14:paraId="21790311" w14:textId="51662154" w:rsidR="00560289" w:rsidRPr="00925811" w:rsidRDefault="00560289" w:rsidP="00560289">
            <w:r w:rsidRPr="00925811">
              <w:t>2.997</w:t>
            </w:r>
          </w:p>
        </w:tc>
      </w:tr>
      <w:tr w:rsidR="00560289" w:rsidRPr="00925811" w14:paraId="08C8E4A5" w14:textId="77777777" w:rsidTr="00925811">
        <w:trPr>
          <w:trHeight w:val="230"/>
        </w:trPr>
        <w:tc>
          <w:tcPr>
            <w:tcW w:w="0" w:type="dxa"/>
          </w:tcPr>
          <w:p w14:paraId="0FC85065" w14:textId="77777777" w:rsidR="00560289" w:rsidRPr="00925811" w:rsidRDefault="00560289" w:rsidP="00560289">
            <w:r w:rsidRPr="00925811">
              <w:t>SPMW</w:t>
            </w:r>
          </w:p>
        </w:tc>
        <w:tc>
          <w:tcPr>
            <w:tcW w:w="0" w:type="dxa"/>
            <w:tcBorders>
              <w:top w:val="nil"/>
              <w:left w:val="single" w:sz="4" w:space="0" w:color="auto"/>
              <w:bottom w:val="single" w:sz="4" w:space="0" w:color="auto"/>
              <w:right w:val="single" w:sz="4" w:space="0" w:color="auto"/>
            </w:tcBorders>
            <w:shd w:val="clear" w:color="auto" w:fill="auto"/>
          </w:tcPr>
          <w:p w14:paraId="12C0E7F8" w14:textId="28F248D1" w:rsidR="00560289" w:rsidRPr="00925811" w:rsidRDefault="00560289" w:rsidP="00560289">
            <w:r w:rsidRPr="00925811">
              <w:t>3.335</w:t>
            </w:r>
          </w:p>
        </w:tc>
        <w:tc>
          <w:tcPr>
            <w:tcW w:w="0" w:type="dxa"/>
            <w:tcBorders>
              <w:top w:val="nil"/>
              <w:left w:val="nil"/>
              <w:bottom w:val="single" w:sz="4" w:space="0" w:color="auto"/>
              <w:right w:val="single" w:sz="4" w:space="0" w:color="auto"/>
            </w:tcBorders>
            <w:shd w:val="clear" w:color="auto" w:fill="auto"/>
          </w:tcPr>
          <w:p w14:paraId="0D8FCE31" w14:textId="45705E15" w:rsidR="00560289" w:rsidRPr="00925811" w:rsidRDefault="00560289" w:rsidP="00560289">
            <w:r w:rsidRPr="00925811">
              <w:t>3.335</w:t>
            </w:r>
          </w:p>
        </w:tc>
        <w:tc>
          <w:tcPr>
            <w:tcW w:w="0" w:type="dxa"/>
            <w:tcBorders>
              <w:top w:val="nil"/>
              <w:left w:val="nil"/>
              <w:bottom w:val="single" w:sz="4" w:space="0" w:color="auto"/>
              <w:right w:val="single" w:sz="4" w:space="0" w:color="auto"/>
            </w:tcBorders>
            <w:shd w:val="clear" w:color="auto" w:fill="auto"/>
          </w:tcPr>
          <w:p w14:paraId="60E5F103" w14:textId="6D42B46F" w:rsidR="00560289" w:rsidRPr="00925811" w:rsidRDefault="00560289" w:rsidP="00560289">
            <w:r w:rsidRPr="00925811">
              <w:t>3.335</w:t>
            </w:r>
          </w:p>
        </w:tc>
        <w:tc>
          <w:tcPr>
            <w:tcW w:w="0" w:type="dxa"/>
            <w:tcBorders>
              <w:top w:val="nil"/>
              <w:left w:val="nil"/>
              <w:bottom w:val="single" w:sz="4" w:space="0" w:color="auto"/>
              <w:right w:val="single" w:sz="4" w:space="0" w:color="auto"/>
            </w:tcBorders>
            <w:shd w:val="clear" w:color="auto" w:fill="auto"/>
          </w:tcPr>
          <w:p w14:paraId="705BD74E" w14:textId="2E319D5C" w:rsidR="00560289" w:rsidRPr="00925811" w:rsidRDefault="00560289" w:rsidP="00560289">
            <w:r w:rsidRPr="00925811">
              <w:t>3.335</w:t>
            </w:r>
          </w:p>
        </w:tc>
        <w:tc>
          <w:tcPr>
            <w:tcW w:w="0" w:type="dxa"/>
            <w:tcBorders>
              <w:top w:val="nil"/>
              <w:left w:val="nil"/>
              <w:bottom w:val="single" w:sz="4" w:space="0" w:color="auto"/>
              <w:right w:val="single" w:sz="4" w:space="0" w:color="auto"/>
            </w:tcBorders>
            <w:shd w:val="clear" w:color="auto" w:fill="auto"/>
          </w:tcPr>
          <w:p w14:paraId="0E5FB5AA" w14:textId="6D7D9E6B" w:rsidR="00560289" w:rsidRPr="00925811" w:rsidRDefault="00560289" w:rsidP="00560289">
            <w:r w:rsidRPr="00925811">
              <w:t>3.335</w:t>
            </w:r>
          </w:p>
        </w:tc>
      </w:tr>
      <w:tr w:rsidR="00560289" w:rsidRPr="00925811" w14:paraId="47D19262" w14:textId="77777777" w:rsidTr="00925811">
        <w:trPr>
          <w:trHeight w:val="230"/>
        </w:trPr>
        <w:tc>
          <w:tcPr>
            <w:tcW w:w="0" w:type="dxa"/>
          </w:tcPr>
          <w:p w14:paraId="1DF85606" w14:textId="77777777" w:rsidR="00560289" w:rsidRPr="00925811" w:rsidRDefault="00560289" w:rsidP="00560289">
            <w:r w:rsidRPr="00925811">
              <w:t>SSEH</w:t>
            </w:r>
          </w:p>
        </w:tc>
        <w:tc>
          <w:tcPr>
            <w:tcW w:w="0" w:type="dxa"/>
            <w:tcBorders>
              <w:top w:val="nil"/>
              <w:left w:val="single" w:sz="4" w:space="0" w:color="auto"/>
              <w:bottom w:val="single" w:sz="4" w:space="0" w:color="auto"/>
              <w:right w:val="single" w:sz="4" w:space="0" w:color="auto"/>
            </w:tcBorders>
            <w:shd w:val="clear" w:color="auto" w:fill="auto"/>
          </w:tcPr>
          <w:p w14:paraId="5B08F3FA" w14:textId="5A9AE4B0" w:rsidR="00560289" w:rsidRPr="00925811" w:rsidRDefault="00560289" w:rsidP="00560289">
            <w:r w:rsidRPr="00925811">
              <w:t>2.238</w:t>
            </w:r>
          </w:p>
        </w:tc>
        <w:tc>
          <w:tcPr>
            <w:tcW w:w="0" w:type="dxa"/>
            <w:tcBorders>
              <w:top w:val="nil"/>
              <w:left w:val="nil"/>
              <w:bottom w:val="single" w:sz="4" w:space="0" w:color="auto"/>
              <w:right w:val="single" w:sz="4" w:space="0" w:color="auto"/>
            </w:tcBorders>
            <w:shd w:val="clear" w:color="auto" w:fill="auto"/>
          </w:tcPr>
          <w:p w14:paraId="0184A8D2" w14:textId="643903D1" w:rsidR="00560289" w:rsidRPr="00925811" w:rsidRDefault="00560289" w:rsidP="00560289">
            <w:r w:rsidRPr="00925811">
              <w:t>2.238</w:t>
            </w:r>
          </w:p>
        </w:tc>
        <w:tc>
          <w:tcPr>
            <w:tcW w:w="0" w:type="dxa"/>
            <w:tcBorders>
              <w:top w:val="nil"/>
              <w:left w:val="nil"/>
              <w:bottom w:val="single" w:sz="4" w:space="0" w:color="auto"/>
              <w:right w:val="single" w:sz="4" w:space="0" w:color="auto"/>
            </w:tcBorders>
            <w:shd w:val="clear" w:color="auto" w:fill="auto"/>
          </w:tcPr>
          <w:p w14:paraId="594D4273" w14:textId="117D74BF" w:rsidR="00560289" w:rsidRPr="00925811" w:rsidRDefault="00560289" w:rsidP="00560289">
            <w:r w:rsidRPr="00925811">
              <w:t>2.238</w:t>
            </w:r>
          </w:p>
        </w:tc>
        <w:tc>
          <w:tcPr>
            <w:tcW w:w="0" w:type="dxa"/>
            <w:tcBorders>
              <w:top w:val="nil"/>
              <w:left w:val="nil"/>
              <w:bottom w:val="single" w:sz="4" w:space="0" w:color="auto"/>
              <w:right w:val="single" w:sz="4" w:space="0" w:color="auto"/>
            </w:tcBorders>
            <w:shd w:val="clear" w:color="auto" w:fill="auto"/>
          </w:tcPr>
          <w:p w14:paraId="03FB1E88" w14:textId="0307BC5F" w:rsidR="00560289" w:rsidRPr="00925811" w:rsidRDefault="00560289" w:rsidP="00560289">
            <w:r w:rsidRPr="00925811">
              <w:t>2.238</w:t>
            </w:r>
          </w:p>
        </w:tc>
        <w:tc>
          <w:tcPr>
            <w:tcW w:w="0" w:type="dxa"/>
            <w:tcBorders>
              <w:top w:val="nil"/>
              <w:left w:val="nil"/>
              <w:bottom w:val="single" w:sz="4" w:space="0" w:color="auto"/>
              <w:right w:val="single" w:sz="4" w:space="0" w:color="auto"/>
            </w:tcBorders>
            <w:shd w:val="clear" w:color="auto" w:fill="auto"/>
          </w:tcPr>
          <w:p w14:paraId="53CF03CC" w14:textId="5081D17F" w:rsidR="00560289" w:rsidRPr="00925811" w:rsidRDefault="00560289" w:rsidP="00560289">
            <w:r w:rsidRPr="00925811">
              <w:t>2.238</w:t>
            </w:r>
          </w:p>
        </w:tc>
      </w:tr>
      <w:tr w:rsidR="00560289" w:rsidRPr="00925811" w14:paraId="30A60E80" w14:textId="77777777" w:rsidTr="00925811">
        <w:trPr>
          <w:trHeight w:val="230"/>
        </w:trPr>
        <w:tc>
          <w:tcPr>
            <w:tcW w:w="0" w:type="dxa"/>
          </w:tcPr>
          <w:p w14:paraId="4DE99B4F" w14:textId="77777777" w:rsidR="00560289" w:rsidRPr="00925811" w:rsidRDefault="00560289" w:rsidP="00560289">
            <w:r w:rsidRPr="00925811">
              <w:t>SSES</w:t>
            </w:r>
          </w:p>
        </w:tc>
        <w:tc>
          <w:tcPr>
            <w:tcW w:w="0" w:type="dxa"/>
            <w:tcBorders>
              <w:top w:val="nil"/>
              <w:left w:val="single" w:sz="4" w:space="0" w:color="auto"/>
              <w:bottom w:val="single" w:sz="4" w:space="0" w:color="auto"/>
              <w:right w:val="single" w:sz="4" w:space="0" w:color="auto"/>
            </w:tcBorders>
            <w:shd w:val="clear" w:color="auto" w:fill="auto"/>
          </w:tcPr>
          <w:p w14:paraId="15F7FA25" w14:textId="2BF44F2D" w:rsidR="00560289" w:rsidRPr="00925811" w:rsidRDefault="00560289" w:rsidP="00560289">
            <w:r w:rsidRPr="00925811">
              <w:t>4.218</w:t>
            </w:r>
          </w:p>
        </w:tc>
        <w:tc>
          <w:tcPr>
            <w:tcW w:w="0" w:type="dxa"/>
            <w:tcBorders>
              <w:top w:val="nil"/>
              <w:left w:val="nil"/>
              <w:bottom w:val="single" w:sz="4" w:space="0" w:color="auto"/>
              <w:right w:val="single" w:sz="4" w:space="0" w:color="auto"/>
            </w:tcBorders>
            <w:shd w:val="clear" w:color="auto" w:fill="auto"/>
          </w:tcPr>
          <w:p w14:paraId="65442C1D" w14:textId="2B042C54" w:rsidR="00560289" w:rsidRPr="00925811" w:rsidRDefault="00560289" w:rsidP="00560289">
            <w:r w:rsidRPr="00925811">
              <w:t>4.218</w:t>
            </w:r>
          </w:p>
        </w:tc>
        <w:tc>
          <w:tcPr>
            <w:tcW w:w="0" w:type="dxa"/>
            <w:tcBorders>
              <w:top w:val="nil"/>
              <w:left w:val="nil"/>
              <w:bottom w:val="single" w:sz="4" w:space="0" w:color="auto"/>
              <w:right w:val="single" w:sz="4" w:space="0" w:color="auto"/>
            </w:tcBorders>
            <w:shd w:val="clear" w:color="auto" w:fill="auto"/>
          </w:tcPr>
          <w:p w14:paraId="035D4A1A" w14:textId="65B57384" w:rsidR="00560289" w:rsidRPr="00925811" w:rsidRDefault="00560289" w:rsidP="00560289">
            <w:r w:rsidRPr="00925811">
              <w:t>4.218</w:t>
            </w:r>
          </w:p>
        </w:tc>
        <w:tc>
          <w:tcPr>
            <w:tcW w:w="0" w:type="dxa"/>
            <w:tcBorders>
              <w:top w:val="nil"/>
              <w:left w:val="nil"/>
              <w:bottom w:val="single" w:sz="4" w:space="0" w:color="auto"/>
              <w:right w:val="single" w:sz="4" w:space="0" w:color="auto"/>
            </w:tcBorders>
            <w:shd w:val="clear" w:color="auto" w:fill="auto"/>
          </w:tcPr>
          <w:p w14:paraId="2CF07AB3" w14:textId="71602AD5" w:rsidR="00560289" w:rsidRPr="00925811" w:rsidRDefault="00560289" w:rsidP="00560289">
            <w:r w:rsidRPr="00925811">
              <w:t>4.218</w:t>
            </w:r>
          </w:p>
        </w:tc>
        <w:tc>
          <w:tcPr>
            <w:tcW w:w="0" w:type="dxa"/>
            <w:tcBorders>
              <w:top w:val="nil"/>
              <w:left w:val="nil"/>
              <w:bottom w:val="single" w:sz="4" w:space="0" w:color="auto"/>
              <w:right w:val="single" w:sz="4" w:space="0" w:color="auto"/>
            </w:tcBorders>
            <w:shd w:val="clear" w:color="auto" w:fill="auto"/>
          </w:tcPr>
          <w:p w14:paraId="209FE1CC" w14:textId="7AFCAB5C" w:rsidR="00560289" w:rsidRPr="00925811" w:rsidRDefault="00560289" w:rsidP="00560289">
            <w:r w:rsidRPr="00925811">
              <w:t>4.218</w:t>
            </w:r>
          </w:p>
        </w:tc>
      </w:tr>
    </w:tbl>
    <w:p w14:paraId="6D871199" w14:textId="77777777" w:rsidR="001A2306" w:rsidRPr="00925811" w:rsidRDefault="001A2306" w:rsidP="001A2306">
      <w:pPr>
        <w:pStyle w:val="AppendixHeading"/>
      </w:pPr>
    </w:p>
    <w:p w14:paraId="71BB1743" w14:textId="77777777" w:rsidR="001A2306" w:rsidRPr="00925811" w:rsidRDefault="001A2306" w:rsidP="001A2306">
      <w:pPr>
        <w:pStyle w:val="Caption"/>
      </w:pPr>
      <w:r w:rsidRPr="00925811">
        <w:t>Penalty incentive rate for the number of Unsuccessful Calls to the licensee’s Specified Lines (UCPIR</w:t>
      </w:r>
      <w:r w:rsidRPr="00925811">
        <w:rPr>
          <w:rStyle w:val="Subscript"/>
        </w:rPr>
        <w:t>t</w:t>
      </w:r>
      <w:r w:rsidRPr="00925811">
        <w:t>) (£m)</w:t>
      </w:r>
    </w:p>
    <w:tbl>
      <w:tblPr>
        <w:tblStyle w:val="AppendixTable"/>
        <w:tblW w:w="8014" w:type="dxa"/>
        <w:tblLayout w:type="fixed"/>
        <w:tblLook w:val="04A0" w:firstRow="1" w:lastRow="0" w:firstColumn="1" w:lastColumn="0" w:noHBand="0" w:noVBand="1"/>
      </w:tblPr>
      <w:tblGrid>
        <w:gridCol w:w="1068"/>
        <w:gridCol w:w="1389"/>
        <w:gridCol w:w="1389"/>
        <w:gridCol w:w="1389"/>
        <w:gridCol w:w="1389"/>
        <w:gridCol w:w="1390"/>
      </w:tblGrid>
      <w:tr w:rsidR="001A2306" w:rsidRPr="00925811" w14:paraId="082B8AD3" w14:textId="77777777" w:rsidTr="00A75C46">
        <w:trPr>
          <w:cnfStyle w:val="100000000000" w:firstRow="1" w:lastRow="0" w:firstColumn="0" w:lastColumn="0" w:oddVBand="0" w:evenVBand="0" w:oddHBand="0" w:evenHBand="0" w:firstRowFirstColumn="0" w:firstRowLastColumn="0" w:lastRowFirstColumn="0" w:lastRowLastColumn="0"/>
          <w:trHeight w:val="218"/>
        </w:trPr>
        <w:tc>
          <w:tcPr>
            <w:tcW w:w="1068" w:type="dxa"/>
          </w:tcPr>
          <w:p w14:paraId="317848C5" w14:textId="77777777" w:rsidR="001A2306" w:rsidRPr="00925811" w:rsidRDefault="001A2306" w:rsidP="001A2306">
            <w:r w:rsidRPr="00925811">
              <w:t>Licensee</w:t>
            </w:r>
          </w:p>
        </w:tc>
        <w:tc>
          <w:tcPr>
            <w:tcW w:w="1389" w:type="dxa"/>
          </w:tcPr>
          <w:p w14:paraId="6E8C88E7" w14:textId="77777777" w:rsidR="001A2306" w:rsidRPr="00925811" w:rsidRDefault="001A2306" w:rsidP="001A2306">
            <w:r w:rsidRPr="00925811">
              <w:t>2023/24</w:t>
            </w:r>
          </w:p>
        </w:tc>
        <w:tc>
          <w:tcPr>
            <w:tcW w:w="1389" w:type="dxa"/>
          </w:tcPr>
          <w:p w14:paraId="206CEFDE" w14:textId="77777777" w:rsidR="001A2306" w:rsidRPr="00925811" w:rsidRDefault="001A2306" w:rsidP="001A2306">
            <w:r w:rsidRPr="00925811">
              <w:t>2024/25</w:t>
            </w:r>
          </w:p>
        </w:tc>
        <w:tc>
          <w:tcPr>
            <w:tcW w:w="1389" w:type="dxa"/>
          </w:tcPr>
          <w:p w14:paraId="0E3AEB7F" w14:textId="77777777" w:rsidR="001A2306" w:rsidRPr="00925811" w:rsidRDefault="001A2306" w:rsidP="001A2306">
            <w:r w:rsidRPr="00925811">
              <w:t>2025/26</w:t>
            </w:r>
          </w:p>
        </w:tc>
        <w:tc>
          <w:tcPr>
            <w:tcW w:w="1389" w:type="dxa"/>
          </w:tcPr>
          <w:p w14:paraId="0569246F" w14:textId="77777777" w:rsidR="001A2306" w:rsidRPr="00925811" w:rsidRDefault="001A2306" w:rsidP="001A2306">
            <w:r w:rsidRPr="00925811">
              <w:t>2026/27</w:t>
            </w:r>
          </w:p>
        </w:tc>
        <w:tc>
          <w:tcPr>
            <w:tcW w:w="1390" w:type="dxa"/>
          </w:tcPr>
          <w:p w14:paraId="2DA759C4" w14:textId="77777777" w:rsidR="001A2306" w:rsidRPr="00925811" w:rsidRDefault="001A2306" w:rsidP="001A2306">
            <w:r w:rsidRPr="00925811">
              <w:t>2027/28</w:t>
            </w:r>
          </w:p>
        </w:tc>
      </w:tr>
      <w:tr w:rsidR="001A2306" w:rsidRPr="00925811" w14:paraId="23362D9E" w14:textId="77777777" w:rsidTr="00A75C46">
        <w:trPr>
          <w:trHeight w:val="218"/>
        </w:trPr>
        <w:tc>
          <w:tcPr>
            <w:tcW w:w="1068" w:type="dxa"/>
          </w:tcPr>
          <w:p w14:paraId="0979733C" w14:textId="77777777" w:rsidR="001A2306" w:rsidRPr="00925811" w:rsidRDefault="001A2306" w:rsidP="001A2306">
            <w:r w:rsidRPr="00925811">
              <w:t>ENWL</w:t>
            </w:r>
          </w:p>
        </w:tc>
        <w:tc>
          <w:tcPr>
            <w:tcW w:w="1389" w:type="dxa"/>
            <w:tcBorders>
              <w:top w:val="single" w:sz="4" w:space="0" w:color="auto"/>
              <w:left w:val="single" w:sz="4" w:space="0" w:color="auto"/>
              <w:bottom w:val="single" w:sz="4" w:space="0" w:color="auto"/>
              <w:right w:val="single" w:sz="4" w:space="0" w:color="auto"/>
            </w:tcBorders>
            <w:shd w:val="clear" w:color="auto" w:fill="auto"/>
            <w:vAlign w:val="bottom"/>
          </w:tcPr>
          <w:p w14:paraId="13466937" w14:textId="77777777" w:rsidR="001A2306" w:rsidRPr="00925811" w:rsidRDefault="001A2306" w:rsidP="001A2306">
            <w:r w:rsidRPr="00925811">
              <w:t>0.078</w:t>
            </w:r>
          </w:p>
        </w:tc>
        <w:tc>
          <w:tcPr>
            <w:tcW w:w="1389" w:type="dxa"/>
            <w:tcBorders>
              <w:top w:val="single" w:sz="4" w:space="0" w:color="auto"/>
              <w:left w:val="nil"/>
              <w:bottom w:val="single" w:sz="4" w:space="0" w:color="auto"/>
              <w:right w:val="single" w:sz="4" w:space="0" w:color="auto"/>
            </w:tcBorders>
            <w:shd w:val="clear" w:color="auto" w:fill="auto"/>
            <w:vAlign w:val="bottom"/>
          </w:tcPr>
          <w:p w14:paraId="0F3F2119" w14:textId="77777777" w:rsidR="001A2306" w:rsidRPr="00925811" w:rsidRDefault="001A2306" w:rsidP="001A2306">
            <w:r w:rsidRPr="00925811">
              <w:t>0.078</w:t>
            </w:r>
          </w:p>
        </w:tc>
        <w:tc>
          <w:tcPr>
            <w:tcW w:w="1389" w:type="dxa"/>
            <w:tcBorders>
              <w:top w:val="single" w:sz="4" w:space="0" w:color="auto"/>
              <w:left w:val="nil"/>
              <w:bottom w:val="single" w:sz="4" w:space="0" w:color="auto"/>
              <w:right w:val="single" w:sz="4" w:space="0" w:color="auto"/>
            </w:tcBorders>
            <w:shd w:val="clear" w:color="auto" w:fill="auto"/>
            <w:vAlign w:val="bottom"/>
          </w:tcPr>
          <w:p w14:paraId="03E585D1" w14:textId="77777777" w:rsidR="001A2306" w:rsidRPr="00925811" w:rsidRDefault="001A2306" w:rsidP="001A2306">
            <w:r w:rsidRPr="00925811">
              <w:t>0.078</w:t>
            </w:r>
          </w:p>
        </w:tc>
        <w:tc>
          <w:tcPr>
            <w:tcW w:w="1389" w:type="dxa"/>
            <w:tcBorders>
              <w:top w:val="single" w:sz="4" w:space="0" w:color="auto"/>
              <w:left w:val="nil"/>
              <w:bottom w:val="single" w:sz="4" w:space="0" w:color="auto"/>
              <w:right w:val="single" w:sz="4" w:space="0" w:color="auto"/>
            </w:tcBorders>
            <w:shd w:val="clear" w:color="auto" w:fill="auto"/>
            <w:vAlign w:val="bottom"/>
          </w:tcPr>
          <w:p w14:paraId="174B4C37" w14:textId="77777777" w:rsidR="001A2306" w:rsidRPr="00925811" w:rsidRDefault="001A2306" w:rsidP="001A2306">
            <w:r w:rsidRPr="00925811">
              <w:t>0.078</w:t>
            </w:r>
          </w:p>
        </w:tc>
        <w:tc>
          <w:tcPr>
            <w:tcW w:w="1390" w:type="dxa"/>
            <w:tcBorders>
              <w:top w:val="single" w:sz="4" w:space="0" w:color="auto"/>
              <w:left w:val="nil"/>
              <w:bottom w:val="single" w:sz="4" w:space="0" w:color="auto"/>
              <w:right w:val="single" w:sz="4" w:space="0" w:color="auto"/>
            </w:tcBorders>
            <w:shd w:val="clear" w:color="auto" w:fill="auto"/>
            <w:vAlign w:val="bottom"/>
          </w:tcPr>
          <w:p w14:paraId="3EB790AE" w14:textId="77777777" w:rsidR="001A2306" w:rsidRPr="00925811" w:rsidRDefault="001A2306" w:rsidP="001A2306">
            <w:r w:rsidRPr="00925811">
              <w:t>0.078</w:t>
            </w:r>
          </w:p>
        </w:tc>
      </w:tr>
      <w:tr w:rsidR="001A2306" w:rsidRPr="00925811" w14:paraId="35BDE3AF" w14:textId="77777777" w:rsidTr="00A75C46">
        <w:trPr>
          <w:trHeight w:val="218"/>
        </w:trPr>
        <w:tc>
          <w:tcPr>
            <w:tcW w:w="1068" w:type="dxa"/>
          </w:tcPr>
          <w:p w14:paraId="7080C808" w14:textId="77777777" w:rsidR="001A2306" w:rsidRPr="00925811" w:rsidRDefault="001A2306" w:rsidP="001A2306">
            <w:r w:rsidRPr="00925811">
              <w:t>NPgN</w:t>
            </w:r>
          </w:p>
        </w:tc>
        <w:tc>
          <w:tcPr>
            <w:tcW w:w="1389" w:type="dxa"/>
            <w:tcBorders>
              <w:top w:val="nil"/>
              <w:left w:val="single" w:sz="4" w:space="0" w:color="auto"/>
              <w:bottom w:val="single" w:sz="4" w:space="0" w:color="auto"/>
              <w:right w:val="single" w:sz="4" w:space="0" w:color="auto"/>
            </w:tcBorders>
            <w:shd w:val="clear" w:color="auto" w:fill="auto"/>
            <w:vAlign w:val="bottom"/>
          </w:tcPr>
          <w:p w14:paraId="1786DF9B" w14:textId="77777777" w:rsidR="001A2306" w:rsidRPr="00925811" w:rsidRDefault="001A2306" w:rsidP="001A2306">
            <w:r w:rsidRPr="00925811">
              <w:t>0.055</w:t>
            </w:r>
          </w:p>
        </w:tc>
        <w:tc>
          <w:tcPr>
            <w:tcW w:w="1389" w:type="dxa"/>
            <w:tcBorders>
              <w:top w:val="nil"/>
              <w:left w:val="nil"/>
              <w:bottom w:val="single" w:sz="4" w:space="0" w:color="auto"/>
              <w:right w:val="single" w:sz="4" w:space="0" w:color="auto"/>
            </w:tcBorders>
            <w:shd w:val="clear" w:color="auto" w:fill="auto"/>
            <w:vAlign w:val="bottom"/>
          </w:tcPr>
          <w:p w14:paraId="2C3D0B29" w14:textId="77777777" w:rsidR="001A2306" w:rsidRPr="00925811" w:rsidRDefault="001A2306" w:rsidP="001A2306">
            <w:r w:rsidRPr="00925811">
              <w:t>0.055</w:t>
            </w:r>
          </w:p>
        </w:tc>
        <w:tc>
          <w:tcPr>
            <w:tcW w:w="1389" w:type="dxa"/>
            <w:tcBorders>
              <w:top w:val="nil"/>
              <w:left w:val="nil"/>
              <w:bottom w:val="single" w:sz="4" w:space="0" w:color="auto"/>
              <w:right w:val="single" w:sz="4" w:space="0" w:color="auto"/>
            </w:tcBorders>
            <w:shd w:val="clear" w:color="auto" w:fill="auto"/>
            <w:vAlign w:val="bottom"/>
          </w:tcPr>
          <w:p w14:paraId="3CE1F32B" w14:textId="77777777" w:rsidR="001A2306" w:rsidRPr="00925811" w:rsidRDefault="001A2306" w:rsidP="001A2306">
            <w:r w:rsidRPr="00925811">
              <w:t>0.055</w:t>
            </w:r>
          </w:p>
        </w:tc>
        <w:tc>
          <w:tcPr>
            <w:tcW w:w="1389" w:type="dxa"/>
            <w:tcBorders>
              <w:top w:val="nil"/>
              <w:left w:val="nil"/>
              <w:bottom w:val="single" w:sz="4" w:space="0" w:color="auto"/>
              <w:right w:val="single" w:sz="4" w:space="0" w:color="auto"/>
            </w:tcBorders>
            <w:shd w:val="clear" w:color="auto" w:fill="auto"/>
            <w:vAlign w:val="bottom"/>
          </w:tcPr>
          <w:p w14:paraId="433A9934" w14:textId="77777777" w:rsidR="001A2306" w:rsidRPr="00925811" w:rsidRDefault="001A2306" w:rsidP="001A2306">
            <w:r w:rsidRPr="00925811">
              <w:t>0.055</w:t>
            </w:r>
          </w:p>
        </w:tc>
        <w:tc>
          <w:tcPr>
            <w:tcW w:w="1390" w:type="dxa"/>
            <w:tcBorders>
              <w:top w:val="nil"/>
              <w:left w:val="nil"/>
              <w:bottom w:val="single" w:sz="4" w:space="0" w:color="auto"/>
              <w:right w:val="single" w:sz="4" w:space="0" w:color="auto"/>
            </w:tcBorders>
            <w:shd w:val="clear" w:color="auto" w:fill="auto"/>
            <w:vAlign w:val="bottom"/>
          </w:tcPr>
          <w:p w14:paraId="3A143EE6" w14:textId="77777777" w:rsidR="001A2306" w:rsidRPr="00925811" w:rsidRDefault="001A2306" w:rsidP="001A2306">
            <w:r w:rsidRPr="00925811">
              <w:t>0.055</w:t>
            </w:r>
          </w:p>
        </w:tc>
      </w:tr>
      <w:tr w:rsidR="001A2306" w:rsidRPr="00925811" w14:paraId="0BF6C784" w14:textId="77777777" w:rsidTr="00A75C46">
        <w:trPr>
          <w:trHeight w:val="218"/>
        </w:trPr>
        <w:tc>
          <w:tcPr>
            <w:tcW w:w="1068" w:type="dxa"/>
          </w:tcPr>
          <w:p w14:paraId="50D47A27" w14:textId="77777777" w:rsidR="001A2306" w:rsidRPr="00925811" w:rsidRDefault="001A2306" w:rsidP="001A2306">
            <w:r w:rsidRPr="00925811">
              <w:t>NPgY</w:t>
            </w:r>
          </w:p>
        </w:tc>
        <w:tc>
          <w:tcPr>
            <w:tcW w:w="1389" w:type="dxa"/>
            <w:tcBorders>
              <w:top w:val="nil"/>
              <w:left w:val="single" w:sz="4" w:space="0" w:color="auto"/>
              <w:bottom w:val="single" w:sz="4" w:space="0" w:color="auto"/>
              <w:right w:val="single" w:sz="4" w:space="0" w:color="auto"/>
            </w:tcBorders>
            <w:shd w:val="clear" w:color="auto" w:fill="auto"/>
            <w:vAlign w:val="bottom"/>
          </w:tcPr>
          <w:p w14:paraId="025F123F" w14:textId="77777777" w:rsidR="001A2306" w:rsidRPr="00925811" w:rsidRDefault="001A2306" w:rsidP="001A2306">
            <w:r w:rsidRPr="00925811">
              <w:t>0.072</w:t>
            </w:r>
          </w:p>
        </w:tc>
        <w:tc>
          <w:tcPr>
            <w:tcW w:w="1389" w:type="dxa"/>
            <w:tcBorders>
              <w:top w:val="nil"/>
              <w:left w:val="nil"/>
              <w:bottom w:val="single" w:sz="4" w:space="0" w:color="auto"/>
              <w:right w:val="single" w:sz="4" w:space="0" w:color="auto"/>
            </w:tcBorders>
            <w:shd w:val="clear" w:color="auto" w:fill="auto"/>
            <w:vAlign w:val="bottom"/>
          </w:tcPr>
          <w:p w14:paraId="144BB9D4" w14:textId="77777777" w:rsidR="001A2306" w:rsidRPr="00925811" w:rsidRDefault="001A2306" w:rsidP="001A2306">
            <w:r w:rsidRPr="00925811">
              <w:t>0.072</w:t>
            </w:r>
          </w:p>
        </w:tc>
        <w:tc>
          <w:tcPr>
            <w:tcW w:w="1389" w:type="dxa"/>
            <w:tcBorders>
              <w:top w:val="nil"/>
              <w:left w:val="nil"/>
              <w:bottom w:val="single" w:sz="4" w:space="0" w:color="auto"/>
              <w:right w:val="single" w:sz="4" w:space="0" w:color="auto"/>
            </w:tcBorders>
            <w:shd w:val="clear" w:color="auto" w:fill="auto"/>
            <w:vAlign w:val="bottom"/>
          </w:tcPr>
          <w:p w14:paraId="3824C3AC" w14:textId="77777777" w:rsidR="001A2306" w:rsidRPr="00925811" w:rsidRDefault="001A2306" w:rsidP="001A2306">
            <w:r w:rsidRPr="00925811">
              <w:t>0.072</w:t>
            </w:r>
          </w:p>
        </w:tc>
        <w:tc>
          <w:tcPr>
            <w:tcW w:w="1389" w:type="dxa"/>
            <w:tcBorders>
              <w:top w:val="nil"/>
              <w:left w:val="nil"/>
              <w:bottom w:val="single" w:sz="4" w:space="0" w:color="auto"/>
              <w:right w:val="single" w:sz="4" w:space="0" w:color="auto"/>
            </w:tcBorders>
            <w:shd w:val="clear" w:color="auto" w:fill="auto"/>
            <w:vAlign w:val="bottom"/>
          </w:tcPr>
          <w:p w14:paraId="75737D2A" w14:textId="77777777" w:rsidR="001A2306" w:rsidRPr="00925811" w:rsidRDefault="001A2306" w:rsidP="001A2306">
            <w:r w:rsidRPr="00925811">
              <w:t>0.072</w:t>
            </w:r>
          </w:p>
        </w:tc>
        <w:tc>
          <w:tcPr>
            <w:tcW w:w="1390" w:type="dxa"/>
            <w:tcBorders>
              <w:top w:val="nil"/>
              <w:left w:val="nil"/>
              <w:bottom w:val="single" w:sz="4" w:space="0" w:color="auto"/>
              <w:right w:val="single" w:sz="4" w:space="0" w:color="auto"/>
            </w:tcBorders>
            <w:shd w:val="clear" w:color="auto" w:fill="auto"/>
            <w:vAlign w:val="bottom"/>
          </w:tcPr>
          <w:p w14:paraId="6A95B2BC" w14:textId="77777777" w:rsidR="001A2306" w:rsidRPr="00925811" w:rsidRDefault="001A2306" w:rsidP="001A2306">
            <w:r w:rsidRPr="00925811">
              <w:t>0.072</w:t>
            </w:r>
          </w:p>
        </w:tc>
      </w:tr>
      <w:tr w:rsidR="001A2306" w:rsidRPr="00925811" w14:paraId="1D222D5D" w14:textId="77777777" w:rsidTr="00A75C46">
        <w:trPr>
          <w:trHeight w:val="218"/>
        </w:trPr>
        <w:tc>
          <w:tcPr>
            <w:tcW w:w="1068" w:type="dxa"/>
          </w:tcPr>
          <w:p w14:paraId="1550D80A" w14:textId="77777777" w:rsidR="001A2306" w:rsidRPr="00925811" w:rsidRDefault="001A2306" w:rsidP="001A2306">
            <w:r w:rsidRPr="00925811">
              <w:t>WMID</w:t>
            </w:r>
          </w:p>
        </w:tc>
        <w:tc>
          <w:tcPr>
            <w:tcW w:w="1389" w:type="dxa"/>
            <w:tcBorders>
              <w:top w:val="nil"/>
              <w:left w:val="single" w:sz="4" w:space="0" w:color="auto"/>
              <w:bottom w:val="single" w:sz="4" w:space="0" w:color="auto"/>
              <w:right w:val="single" w:sz="4" w:space="0" w:color="auto"/>
            </w:tcBorders>
            <w:shd w:val="clear" w:color="auto" w:fill="auto"/>
            <w:vAlign w:val="bottom"/>
          </w:tcPr>
          <w:p w14:paraId="597CBD3D" w14:textId="77777777" w:rsidR="001A2306" w:rsidRPr="00925811" w:rsidRDefault="001A2306" w:rsidP="001A2306">
            <w:r w:rsidRPr="00925811">
              <w:t>0.084</w:t>
            </w:r>
          </w:p>
        </w:tc>
        <w:tc>
          <w:tcPr>
            <w:tcW w:w="1389" w:type="dxa"/>
            <w:tcBorders>
              <w:top w:val="nil"/>
              <w:left w:val="nil"/>
              <w:bottom w:val="single" w:sz="4" w:space="0" w:color="auto"/>
              <w:right w:val="single" w:sz="4" w:space="0" w:color="auto"/>
            </w:tcBorders>
            <w:shd w:val="clear" w:color="auto" w:fill="auto"/>
            <w:vAlign w:val="bottom"/>
          </w:tcPr>
          <w:p w14:paraId="2174C38D" w14:textId="77777777" w:rsidR="001A2306" w:rsidRPr="00925811" w:rsidRDefault="001A2306" w:rsidP="001A2306">
            <w:r w:rsidRPr="00925811">
              <w:t>0.084</w:t>
            </w:r>
          </w:p>
        </w:tc>
        <w:tc>
          <w:tcPr>
            <w:tcW w:w="1389" w:type="dxa"/>
            <w:tcBorders>
              <w:top w:val="nil"/>
              <w:left w:val="nil"/>
              <w:bottom w:val="single" w:sz="4" w:space="0" w:color="auto"/>
              <w:right w:val="single" w:sz="4" w:space="0" w:color="auto"/>
            </w:tcBorders>
            <w:shd w:val="clear" w:color="auto" w:fill="auto"/>
            <w:vAlign w:val="bottom"/>
          </w:tcPr>
          <w:p w14:paraId="177EAB67" w14:textId="77777777" w:rsidR="001A2306" w:rsidRPr="00925811" w:rsidRDefault="001A2306" w:rsidP="001A2306">
            <w:r w:rsidRPr="00925811">
              <w:t>0.084</w:t>
            </w:r>
          </w:p>
        </w:tc>
        <w:tc>
          <w:tcPr>
            <w:tcW w:w="1389" w:type="dxa"/>
            <w:tcBorders>
              <w:top w:val="nil"/>
              <w:left w:val="nil"/>
              <w:bottom w:val="single" w:sz="4" w:space="0" w:color="auto"/>
              <w:right w:val="single" w:sz="4" w:space="0" w:color="auto"/>
            </w:tcBorders>
            <w:shd w:val="clear" w:color="auto" w:fill="auto"/>
            <w:vAlign w:val="bottom"/>
          </w:tcPr>
          <w:p w14:paraId="71824437" w14:textId="77777777" w:rsidR="001A2306" w:rsidRPr="00925811" w:rsidRDefault="001A2306" w:rsidP="001A2306">
            <w:r w:rsidRPr="00925811">
              <w:t>0.084</w:t>
            </w:r>
          </w:p>
        </w:tc>
        <w:tc>
          <w:tcPr>
            <w:tcW w:w="1390" w:type="dxa"/>
            <w:tcBorders>
              <w:top w:val="nil"/>
              <w:left w:val="nil"/>
              <w:bottom w:val="single" w:sz="4" w:space="0" w:color="auto"/>
              <w:right w:val="single" w:sz="4" w:space="0" w:color="auto"/>
            </w:tcBorders>
            <w:shd w:val="clear" w:color="auto" w:fill="auto"/>
            <w:vAlign w:val="bottom"/>
          </w:tcPr>
          <w:p w14:paraId="2D7FDBDB" w14:textId="77777777" w:rsidR="001A2306" w:rsidRPr="00925811" w:rsidRDefault="001A2306" w:rsidP="001A2306">
            <w:r w:rsidRPr="00925811">
              <w:t>0.084</w:t>
            </w:r>
          </w:p>
        </w:tc>
      </w:tr>
      <w:tr w:rsidR="001A2306" w:rsidRPr="00925811" w14:paraId="521CE927" w14:textId="77777777" w:rsidTr="00A75C46">
        <w:trPr>
          <w:trHeight w:val="218"/>
        </w:trPr>
        <w:tc>
          <w:tcPr>
            <w:tcW w:w="1068" w:type="dxa"/>
          </w:tcPr>
          <w:p w14:paraId="4333033B" w14:textId="77777777" w:rsidR="001A2306" w:rsidRPr="00925811" w:rsidRDefault="001A2306" w:rsidP="001A2306">
            <w:r w:rsidRPr="00925811">
              <w:t>EMID</w:t>
            </w:r>
          </w:p>
        </w:tc>
        <w:tc>
          <w:tcPr>
            <w:tcW w:w="1389" w:type="dxa"/>
            <w:tcBorders>
              <w:top w:val="nil"/>
              <w:left w:val="single" w:sz="4" w:space="0" w:color="auto"/>
              <w:bottom w:val="single" w:sz="4" w:space="0" w:color="auto"/>
              <w:right w:val="single" w:sz="4" w:space="0" w:color="auto"/>
            </w:tcBorders>
            <w:shd w:val="clear" w:color="auto" w:fill="auto"/>
            <w:vAlign w:val="bottom"/>
          </w:tcPr>
          <w:p w14:paraId="170FBBFD" w14:textId="77777777" w:rsidR="001A2306" w:rsidRPr="00925811" w:rsidRDefault="001A2306" w:rsidP="001A2306">
            <w:r w:rsidRPr="00925811">
              <w:t>0.085</w:t>
            </w:r>
          </w:p>
        </w:tc>
        <w:tc>
          <w:tcPr>
            <w:tcW w:w="1389" w:type="dxa"/>
            <w:tcBorders>
              <w:top w:val="nil"/>
              <w:left w:val="nil"/>
              <w:bottom w:val="single" w:sz="4" w:space="0" w:color="auto"/>
              <w:right w:val="single" w:sz="4" w:space="0" w:color="auto"/>
            </w:tcBorders>
            <w:shd w:val="clear" w:color="auto" w:fill="auto"/>
            <w:vAlign w:val="bottom"/>
          </w:tcPr>
          <w:p w14:paraId="51AB8C4F" w14:textId="77777777" w:rsidR="001A2306" w:rsidRPr="00925811" w:rsidRDefault="001A2306" w:rsidP="001A2306">
            <w:r w:rsidRPr="00925811">
              <w:t>0.085</w:t>
            </w:r>
          </w:p>
        </w:tc>
        <w:tc>
          <w:tcPr>
            <w:tcW w:w="1389" w:type="dxa"/>
            <w:tcBorders>
              <w:top w:val="nil"/>
              <w:left w:val="nil"/>
              <w:bottom w:val="single" w:sz="4" w:space="0" w:color="auto"/>
              <w:right w:val="single" w:sz="4" w:space="0" w:color="auto"/>
            </w:tcBorders>
            <w:shd w:val="clear" w:color="auto" w:fill="auto"/>
            <w:vAlign w:val="bottom"/>
          </w:tcPr>
          <w:p w14:paraId="3D32A3C4" w14:textId="77777777" w:rsidR="001A2306" w:rsidRPr="00925811" w:rsidRDefault="001A2306" w:rsidP="001A2306">
            <w:r w:rsidRPr="00925811">
              <w:t>0.085</w:t>
            </w:r>
          </w:p>
        </w:tc>
        <w:tc>
          <w:tcPr>
            <w:tcW w:w="1389" w:type="dxa"/>
            <w:tcBorders>
              <w:top w:val="nil"/>
              <w:left w:val="nil"/>
              <w:bottom w:val="single" w:sz="4" w:space="0" w:color="auto"/>
              <w:right w:val="single" w:sz="4" w:space="0" w:color="auto"/>
            </w:tcBorders>
            <w:shd w:val="clear" w:color="auto" w:fill="auto"/>
            <w:vAlign w:val="bottom"/>
          </w:tcPr>
          <w:p w14:paraId="5AC173B6" w14:textId="77777777" w:rsidR="001A2306" w:rsidRPr="00925811" w:rsidRDefault="001A2306" w:rsidP="001A2306">
            <w:r w:rsidRPr="00925811">
              <w:t>0.085</w:t>
            </w:r>
          </w:p>
        </w:tc>
        <w:tc>
          <w:tcPr>
            <w:tcW w:w="1390" w:type="dxa"/>
            <w:tcBorders>
              <w:top w:val="nil"/>
              <w:left w:val="nil"/>
              <w:bottom w:val="single" w:sz="4" w:space="0" w:color="auto"/>
              <w:right w:val="single" w:sz="4" w:space="0" w:color="auto"/>
            </w:tcBorders>
            <w:shd w:val="clear" w:color="auto" w:fill="auto"/>
            <w:vAlign w:val="bottom"/>
          </w:tcPr>
          <w:p w14:paraId="4A810155" w14:textId="77777777" w:rsidR="001A2306" w:rsidRPr="00925811" w:rsidRDefault="001A2306" w:rsidP="001A2306">
            <w:r w:rsidRPr="00925811">
              <w:t>0.085</w:t>
            </w:r>
          </w:p>
        </w:tc>
      </w:tr>
      <w:tr w:rsidR="001A2306" w:rsidRPr="00925811" w14:paraId="01E3B559" w14:textId="77777777" w:rsidTr="00A75C46">
        <w:trPr>
          <w:trHeight w:val="218"/>
        </w:trPr>
        <w:tc>
          <w:tcPr>
            <w:tcW w:w="1068" w:type="dxa"/>
          </w:tcPr>
          <w:p w14:paraId="3A295DC0" w14:textId="77777777" w:rsidR="001A2306" w:rsidRPr="00925811" w:rsidRDefault="001A2306" w:rsidP="001A2306">
            <w:r w:rsidRPr="00925811">
              <w:t>SWALES</w:t>
            </w:r>
          </w:p>
        </w:tc>
        <w:tc>
          <w:tcPr>
            <w:tcW w:w="1389" w:type="dxa"/>
            <w:tcBorders>
              <w:top w:val="nil"/>
              <w:left w:val="single" w:sz="4" w:space="0" w:color="auto"/>
              <w:bottom w:val="single" w:sz="4" w:space="0" w:color="auto"/>
              <w:right w:val="single" w:sz="4" w:space="0" w:color="auto"/>
            </w:tcBorders>
            <w:shd w:val="clear" w:color="auto" w:fill="auto"/>
            <w:vAlign w:val="bottom"/>
          </w:tcPr>
          <w:p w14:paraId="5FFE6DC2" w14:textId="77777777" w:rsidR="001A2306" w:rsidRPr="00925811" w:rsidRDefault="001A2306" w:rsidP="001A2306">
            <w:r w:rsidRPr="00925811">
              <w:t>0.042</w:t>
            </w:r>
          </w:p>
        </w:tc>
        <w:tc>
          <w:tcPr>
            <w:tcW w:w="1389" w:type="dxa"/>
            <w:tcBorders>
              <w:top w:val="nil"/>
              <w:left w:val="nil"/>
              <w:bottom w:val="single" w:sz="4" w:space="0" w:color="auto"/>
              <w:right w:val="single" w:sz="4" w:space="0" w:color="auto"/>
            </w:tcBorders>
            <w:shd w:val="clear" w:color="auto" w:fill="auto"/>
            <w:vAlign w:val="bottom"/>
          </w:tcPr>
          <w:p w14:paraId="3EC5919B" w14:textId="77777777" w:rsidR="001A2306" w:rsidRPr="00925811" w:rsidRDefault="001A2306" w:rsidP="001A2306">
            <w:r w:rsidRPr="00925811">
              <w:t>0.042</w:t>
            </w:r>
          </w:p>
        </w:tc>
        <w:tc>
          <w:tcPr>
            <w:tcW w:w="1389" w:type="dxa"/>
            <w:tcBorders>
              <w:top w:val="nil"/>
              <w:left w:val="nil"/>
              <w:bottom w:val="single" w:sz="4" w:space="0" w:color="auto"/>
              <w:right w:val="single" w:sz="4" w:space="0" w:color="auto"/>
            </w:tcBorders>
            <w:shd w:val="clear" w:color="auto" w:fill="auto"/>
            <w:vAlign w:val="bottom"/>
          </w:tcPr>
          <w:p w14:paraId="3C6FB0E4" w14:textId="77777777" w:rsidR="001A2306" w:rsidRPr="00925811" w:rsidRDefault="001A2306" w:rsidP="001A2306">
            <w:r w:rsidRPr="00925811">
              <w:t>0.042</w:t>
            </w:r>
          </w:p>
        </w:tc>
        <w:tc>
          <w:tcPr>
            <w:tcW w:w="1389" w:type="dxa"/>
            <w:tcBorders>
              <w:top w:val="nil"/>
              <w:left w:val="nil"/>
              <w:bottom w:val="single" w:sz="4" w:space="0" w:color="auto"/>
              <w:right w:val="single" w:sz="4" w:space="0" w:color="auto"/>
            </w:tcBorders>
            <w:shd w:val="clear" w:color="auto" w:fill="auto"/>
            <w:vAlign w:val="bottom"/>
          </w:tcPr>
          <w:p w14:paraId="23E1DC8B" w14:textId="77777777" w:rsidR="001A2306" w:rsidRPr="00925811" w:rsidRDefault="001A2306" w:rsidP="001A2306">
            <w:r w:rsidRPr="00925811">
              <w:t>0.042</w:t>
            </w:r>
          </w:p>
        </w:tc>
        <w:tc>
          <w:tcPr>
            <w:tcW w:w="1390" w:type="dxa"/>
            <w:tcBorders>
              <w:top w:val="nil"/>
              <w:left w:val="nil"/>
              <w:bottom w:val="single" w:sz="4" w:space="0" w:color="auto"/>
              <w:right w:val="single" w:sz="4" w:space="0" w:color="auto"/>
            </w:tcBorders>
            <w:shd w:val="clear" w:color="auto" w:fill="auto"/>
            <w:vAlign w:val="bottom"/>
          </w:tcPr>
          <w:p w14:paraId="2AD67F70" w14:textId="77777777" w:rsidR="001A2306" w:rsidRPr="00925811" w:rsidRDefault="001A2306" w:rsidP="001A2306">
            <w:r w:rsidRPr="00925811">
              <w:t>0.042</w:t>
            </w:r>
          </w:p>
        </w:tc>
      </w:tr>
      <w:tr w:rsidR="001A2306" w:rsidRPr="00925811" w14:paraId="4F08B993" w14:textId="77777777" w:rsidTr="00A75C46">
        <w:trPr>
          <w:trHeight w:val="218"/>
        </w:trPr>
        <w:tc>
          <w:tcPr>
            <w:tcW w:w="1068" w:type="dxa"/>
          </w:tcPr>
          <w:p w14:paraId="17B0B9A7" w14:textId="77777777" w:rsidR="001A2306" w:rsidRPr="00925811" w:rsidRDefault="001A2306" w:rsidP="001A2306">
            <w:r w:rsidRPr="00925811">
              <w:t>SWEST</w:t>
            </w:r>
          </w:p>
        </w:tc>
        <w:tc>
          <w:tcPr>
            <w:tcW w:w="1389" w:type="dxa"/>
            <w:tcBorders>
              <w:top w:val="nil"/>
              <w:left w:val="single" w:sz="4" w:space="0" w:color="auto"/>
              <w:bottom w:val="single" w:sz="4" w:space="0" w:color="auto"/>
              <w:right w:val="single" w:sz="4" w:space="0" w:color="auto"/>
            </w:tcBorders>
            <w:shd w:val="clear" w:color="auto" w:fill="auto"/>
            <w:vAlign w:val="bottom"/>
          </w:tcPr>
          <w:p w14:paraId="71CEF67C" w14:textId="77777777" w:rsidR="001A2306" w:rsidRPr="00925811" w:rsidRDefault="001A2306" w:rsidP="001A2306">
            <w:r w:rsidRPr="00925811">
              <w:t>0.061</w:t>
            </w:r>
          </w:p>
        </w:tc>
        <w:tc>
          <w:tcPr>
            <w:tcW w:w="1389" w:type="dxa"/>
            <w:tcBorders>
              <w:top w:val="nil"/>
              <w:left w:val="nil"/>
              <w:bottom w:val="single" w:sz="4" w:space="0" w:color="auto"/>
              <w:right w:val="single" w:sz="4" w:space="0" w:color="auto"/>
            </w:tcBorders>
            <w:shd w:val="clear" w:color="auto" w:fill="auto"/>
            <w:vAlign w:val="bottom"/>
          </w:tcPr>
          <w:p w14:paraId="2BD2FA72" w14:textId="77777777" w:rsidR="001A2306" w:rsidRPr="00925811" w:rsidRDefault="001A2306" w:rsidP="001A2306">
            <w:r w:rsidRPr="00925811">
              <w:t>0.061</w:t>
            </w:r>
          </w:p>
        </w:tc>
        <w:tc>
          <w:tcPr>
            <w:tcW w:w="1389" w:type="dxa"/>
            <w:tcBorders>
              <w:top w:val="nil"/>
              <w:left w:val="nil"/>
              <w:bottom w:val="single" w:sz="4" w:space="0" w:color="auto"/>
              <w:right w:val="single" w:sz="4" w:space="0" w:color="auto"/>
            </w:tcBorders>
            <w:shd w:val="clear" w:color="auto" w:fill="auto"/>
            <w:vAlign w:val="bottom"/>
          </w:tcPr>
          <w:p w14:paraId="57DEA395" w14:textId="77777777" w:rsidR="001A2306" w:rsidRPr="00925811" w:rsidRDefault="001A2306" w:rsidP="001A2306">
            <w:r w:rsidRPr="00925811">
              <w:t>0.061</w:t>
            </w:r>
          </w:p>
        </w:tc>
        <w:tc>
          <w:tcPr>
            <w:tcW w:w="1389" w:type="dxa"/>
            <w:tcBorders>
              <w:top w:val="nil"/>
              <w:left w:val="nil"/>
              <w:bottom w:val="single" w:sz="4" w:space="0" w:color="auto"/>
              <w:right w:val="single" w:sz="4" w:space="0" w:color="auto"/>
            </w:tcBorders>
            <w:shd w:val="clear" w:color="auto" w:fill="auto"/>
            <w:vAlign w:val="bottom"/>
          </w:tcPr>
          <w:p w14:paraId="13365F80" w14:textId="77777777" w:rsidR="001A2306" w:rsidRPr="00925811" w:rsidRDefault="001A2306" w:rsidP="001A2306">
            <w:r w:rsidRPr="00925811">
              <w:t>0.061</w:t>
            </w:r>
          </w:p>
        </w:tc>
        <w:tc>
          <w:tcPr>
            <w:tcW w:w="1390" w:type="dxa"/>
            <w:tcBorders>
              <w:top w:val="nil"/>
              <w:left w:val="nil"/>
              <w:bottom w:val="single" w:sz="4" w:space="0" w:color="auto"/>
              <w:right w:val="single" w:sz="4" w:space="0" w:color="auto"/>
            </w:tcBorders>
            <w:shd w:val="clear" w:color="auto" w:fill="auto"/>
            <w:vAlign w:val="bottom"/>
          </w:tcPr>
          <w:p w14:paraId="27FA7935" w14:textId="77777777" w:rsidR="001A2306" w:rsidRPr="00925811" w:rsidRDefault="001A2306" w:rsidP="001A2306">
            <w:r w:rsidRPr="00925811">
              <w:t>0.061</w:t>
            </w:r>
          </w:p>
        </w:tc>
      </w:tr>
      <w:tr w:rsidR="001A2306" w:rsidRPr="00925811" w14:paraId="6A9B9311" w14:textId="77777777" w:rsidTr="00A75C46">
        <w:trPr>
          <w:trHeight w:val="218"/>
        </w:trPr>
        <w:tc>
          <w:tcPr>
            <w:tcW w:w="1068" w:type="dxa"/>
          </w:tcPr>
          <w:p w14:paraId="1CC415A5" w14:textId="77777777" w:rsidR="001A2306" w:rsidRPr="00925811" w:rsidRDefault="001A2306" w:rsidP="001A2306">
            <w:r w:rsidRPr="00925811">
              <w:t>LPN</w:t>
            </w:r>
          </w:p>
        </w:tc>
        <w:tc>
          <w:tcPr>
            <w:tcW w:w="1389" w:type="dxa"/>
            <w:tcBorders>
              <w:top w:val="nil"/>
              <w:left w:val="single" w:sz="4" w:space="0" w:color="auto"/>
              <w:bottom w:val="single" w:sz="4" w:space="0" w:color="auto"/>
              <w:right w:val="single" w:sz="4" w:space="0" w:color="auto"/>
            </w:tcBorders>
            <w:shd w:val="clear" w:color="auto" w:fill="auto"/>
            <w:vAlign w:val="bottom"/>
          </w:tcPr>
          <w:p w14:paraId="297F1B3B" w14:textId="77777777" w:rsidR="001A2306" w:rsidRPr="00925811" w:rsidRDefault="001A2306" w:rsidP="001A2306">
            <w:r w:rsidRPr="00925811">
              <w:t>0.074</w:t>
            </w:r>
          </w:p>
        </w:tc>
        <w:tc>
          <w:tcPr>
            <w:tcW w:w="1389" w:type="dxa"/>
            <w:tcBorders>
              <w:top w:val="nil"/>
              <w:left w:val="nil"/>
              <w:bottom w:val="single" w:sz="4" w:space="0" w:color="auto"/>
              <w:right w:val="single" w:sz="4" w:space="0" w:color="auto"/>
            </w:tcBorders>
            <w:shd w:val="clear" w:color="auto" w:fill="auto"/>
            <w:vAlign w:val="bottom"/>
          </w:tcPr>
          <w:p w14:paraId="0C447A6F" w14:textId="77777777" w:rsidR="001A2306" w:rsidRPr="00925811" w:rsidRDefault="001A2306" w:rsidP="001A2306">
            <w:r w:rsidRPr="00925811">
              <w:t>0.074</w:t>
            </w:r>
          </w:p>
        </w:tc>
        <w:tc>
          <w:tcPr>
            <w:tcW w:w="1389" w:type="dxa"/>
            <w:tcBorders>
              <w:top w:val="nil"/>
              <w:left w:val="nil"/>
              <w:bottom w:val="single" w:sz="4" w:space="0" w:color="auto"/>
              <w:right w:val="single" w:sz="4" w:space="0" w:color="auto"/>
            </w:tcBorders>
            <w:shd w:val="clear" w:color="auto" w:fill="auto"/>
            <w:vAlign w:val="bottom"/>
          </w:tcPr>
          <w:p w14:paraId="3A199931" w14:textId="77777777" w:rsidR="001A2306" w:rsidRPr="00925811" w:rsidRDefault="001A2306" w:rsidP="001A2306">
            <w:r w:rsidRPr="00925811">
              <w:t>0.074</w:t>
            </w:r>
          </w:p>
        </w:tc>
        <w:tc>
          <w:tcPr>
            <w:tcW w:w="1389" w:type="dxa"/>
            <w:tcBorders>
              <w:top w:val="nil"/>
              <w:left w:val="nil"/>
              <w:bottom w:val="single" w:sz="4" w:space="0" w:color="auto"/>
              <w:right w:val="single" w:sz="4" w:space="0" w:color="auto"/>
            </w:tcBorders>
            <w:shd w:val="clear" w:color="auto" w:fill="auto"/>
            <w:vAlign w:val="bottom"/>
          </w:tcPr>
          <w:p w14:paraId="0316AE5E" w14:textId="77777777" w:rsidR="001A2306" w:rsidRPr="00925811" w:rsidRDefault="001A2306" w:rsidP="001A2306">
            <w:r w:rsidRPr="00925811">
              <w:t>0.074</w:t>
            </w:r>
          </w:p>
        </w:tc>
        <w:tc>
          <w:tcPr>
            <w:tcW w:w="1390" w:type="dxa"/>
            <w:tcBorders>
              <w:top w:val="nil"/>
              <w:left w:val="nil"/>
              <w:bottom w:val="single" w:sz="4" w:space="0" w:color="auto"/>
              <w:right w:val="single" w:sz="4" w:space="0" w:color="auto"/>
            </w:tcBorders>
            <w:shd w:val="clear" w:color="auto" w:fill="auto"/>
            <w:vAlign w:val="bottom"/>
          </w:tcPr>
          <w:p w14:paraId="182BFD28" w14:textId="77777777" w:rsidR="001A2306" w:rsidRPr="00925811" w:rsidRDefault="001A2306" w:rsidP="001A2306">
            <w:r w:rsidRPr="00925811">
              <w:t>0.074</w:t>
            </w:r>
          </w:p>
        </w:tc>
      </w:tr>
      <w:tr w:rsidR="001A2306" w:rsidRPr="00925811" w14:paraId="067C5715" w14:textId="77777777" w:rsidTr="00A75C46">
        <w:trPr>
          <w:trHeight w:val="218"/>
        </w:trPr>
        <w:tc>
          <w:tcPr>
            <w:tcW w:w="1068" w:type="dxa"/>
          </w:tcPr>
          <w:p w14:paraId="6D65D21C" w14:textId="77777777" w:rsidR="001A2306" w:rsidRPr="00925811" w:rsidRDefault="001A2306" w:rsidP="001A2306">
            <w:r w:rsidRPr="00925811">
              <w:t>SPN</w:t>
            </w:r>
          </w:p>
        </w:tc>
        <w:tc>
          <w:tcPr>
            <w:tcW w:w="1389" w:type="dxa"/>
            <w:tcBorders>
              <w:top w:val="nil"/>
              <w:left w:val="single" w:sz="4" w:space="0" w:color="auto"/>
              <w:bottom w:val="single" w:sz="4" w:space="0" w:color="auto"/>
              <w:right w:val="single" w:sz="4" w:space="0" w:color="auto"/>
            </w:tcBorders>
            <w:shd w:val="clear" w:color="auto" w:fill="auto"/>
            <w:vAlign w:val="bottom"/>
          </w:tcPr>
          <w:p w14:paraId="763A5B54" w14:textId="77777777" w:rsidR="001A2306" w:rsidRPr="00925811" w:rsidRDefault="001A2306" w:rsidP="001A2306">
            <w:r w:rsidRPr="00925811">
              <w:t>0.072</w:t>
            </w:r>
          </w:p>
        </w:tc>
        <w:tc>
          <w:tcPr>
            <w:tcW w:w="1389" w:type="dxa"/>
            <w:tcBorders>
              <w:top w:val="nil"/>
              <w:left w:val="nil"/>
              <w:bottom w:val="single" w:sz="4" w:space="0" w:color="auto"/>
              <w:right w:val="single" w:sz="4" w:space="0" w:color="auto"/>
            </w:tcBorders>
            <w:shd w:val="clear" w:color="auto" w:fill="auto"/>
            <w:vAlign w:val="bottom"/>
          </w:tcPr>
          <w:p w14:paraId="37CE99BB" w14:textId="77777777" w:rsidR="001A2306" w:rsidRPr="00925811" w:rsidRDefault="001A2306" w:rsidP="001A2306">
            <w:r w:rsidRPr="00925811">
              <w:t>0.072</w:t>
            </w:r>
          </w:p>
        </w:tc>
        <w:tc>
          <w:tcPr>
            <w:tcW w:w="1389" w:type="dxa"/>
            <w:tcBorders>
              <w:top w:val="nil"/>
              <w:left w:val="nil"/>
              <w:bottom w:val="single" w:sz="4" w:space="0" w:color="auto"/>
              <w:right w:val="single" w:sz="4" w:space="0" w:color="auto"/>
            </w:tcBorders>
            <w:shd w:val="clear" w:color="auto" w:fill="auto"/>
            <w:vAlign w:val="bottom"/>
          </w:tcPr>
          <w:p w14:paraId="0BEC6A49" w14:textId="77777777" w:rsidR="001A2306" w:rsidRPr="00925811" w:rsidRDefault="001A2306" w:rsidP="001A2306">
            <w:r w:rsidRPr="00925811">
              <w:t>0.072</w:t>
            </w:r>
          </w:p>
        </w:tc>
        <w:tc>
          <w:tcPr>
            <w:tcW w:w="1389" w:type="dxa"/>
            <w:tcBorders>
              <w:top w:val="nil"/>
              <w:left w:val="nil"/>
              <w:bottom w:val="single" w:sz="4" w:space="0" w:color="auto"/>
              <w:right w:val="single" w:sz="4" w:space="0" w:color="auto"/>
            </w:tcBorders>
            <w:shd w:val="clear" w:color="auto" w:fill="auto"/>
            <w:vAlign w:val="bottom"/>
          </w:tcPr>
          <w:p w14:paraId="07B633B6" w14:textId="77777777" w:rsidR="001A2306" w:rsidRPr="00925811" w:rsidRDefault="001A2306" w:rsidP="001A2306">
            <w:r w:rsidRPr="00925811">
              <w:t>0.072</w:t>
            </w:r>
          </w:p>
        </w:tc>
        <w:tc>
          <w:tcPr>
            <w:tcW w:w="1390" w:type="dxa"/>
            <w:tcBorders>
              <w:top w:val="nil"/>
              <w:left w:val="nil"/>
              <w:bottom w:val="single" w:sz="4" w:space="0" w:color="auto"/>
              <w:right w:val="single" w:sz="4" w:space="0" w:color="auto"/>
            </w:tcBorders>
            <w:shd w:val="clear" w:color="auto" w:fill="auto"/>
            <w:vAlign w:val="bottom"/>
          </w:tcPr>
          <w:p w14:paraId="73EA81A4" w14:textId="77777777" w:rsidR="001A2306" w:rsidRPr="00925811" w:rsidRDefault="001A2306" w:rsidP="001A2306">
            <w:r w:rsidRPr="00925811">
              <w:t>0.072</w:t>
            </w:r>
          </w:p>
        </w:tc>
      </w:tr>
      <w:tr w:rsidR="001A2306" w:rsidRPr="00925811" w14:paraId="303423ED" w14:textId="77777777" w:rsidTr="00A75C46">
        <w:trPr>
          <w:trHeight w:val="218"/>
        </w:trPr>
        <w:tc>
          <w:tcPr>
            <w:tcW w:w="1068" w:type="dxa"/>
          </w:tcPr>
          <w:p w14:paraId="6B2586AF" w14:textId="77777777" w:rsidR="001A2306" w:rsidRPr="00925811" w:rsidRDefault="001A2306" w:rsidP="001A2306">
            <w:r w:rsidRPr="00925811">
              <w:t>EPN</w:t>
            </w:r>
          </w:p>
        </w:tc>
        <w:tc>
          <w:tcPr>
            <w:tcW w:w="1389" w:type="dxa"/>
            <w:tcBorders>
              <w:top w:val="nil"/>
              <w:left w:val="single" w:sz="4" w:space="0" w:color="auto"/>
              <w:bottom w:val="single" w:sz="4" w:space="0" w:color="auto"/>
              <w:right w:val="single" w:sz="4" w:space="0" w:color="auto"/>
            </w:tcBorders>
            <w:shd w:val="clear" w:color="auto" w:fill="auto"/>
            <w:vAlign w:val="bottom"/>
          </w:tcPr>
          <w:p w14:paraId="19ACE169" w14:textId="77777777" w:rsidR="001A2306" w:rsidRPr="00925811" w:rsidRDefault="001A2306" w:rsidP="001A2306">
            <w:r w:rsidRPr="00925811">
              <w:t>0.111</w:t>
            </w:r>
          </w:p>
        </w:tc>
        <w:tc>
          <w:tcPr>
            <w:tcW w:w="1389" w:type="dxa"/>
            <w:tcBorders>
              <w:top w:val="nil"/>
              <w:left w:val="nil"/>
              <w:bottom w:val="single" w:sz="4" w:space="0" w:color="auto"/>
              <w:right w:val="single" w:sz="4" w:space="0" w:color="auto"/>
            </w:tcBorders>
            <w:shd w:val="clear" w:color="auto" w:fill="auto"/>
            <w:vAlign w:val="bottom"/>
          </w:tcPr>
          <w:p w14:paraId="18503A1C" w14:textId="77777777" w:rsidR="001A2306" w:rsidRPr="00925811" w:rsidRDefault="001A2306" w:rsidP="001A2306">
            <w:r w:rsidRPr="00925811">
              <w:t>0.111</w:t>
            </w:r>
          </w:p>
        </w:tc>
        <w:tc>
          <w:tcPr>
            <w:tcW w:w="1389" w:type="dxa"/>
            <w:tcBorders>
              <w:top w:val="nil"/>
              <w:left w:val="nil"/>
              <w:bottom w:val="single" w:sz="4" w:space="0" w:color="auto"/>
              <w:right w:val="single" w:sz="4" w:space="0" w:color="auto"/>
            </w:tcBorders>
            <w:shd w:val="clear" w:color="auto" w:fill="auto"/>
            <w:vAlign w:val="bottom"/>
          </w:tcPr>
          <w:p w14:paraId="58D20A27" w14:textId="77777777" w:rsidR="001A2306" w:rsidRPr="00925811" w:rsidRDefault="001A2306" w:rsidP="001A2306">
            <w:r w:rsidRPr="00925811">
              <w:t>0.111</w:t>
            </w:r>
          </w:p>
        </w:tc>
        <w:tc>
          <w:tcPr>
            <w:tcW w:w="1389" w:type="dxa"/>
            <w:tcBorders>
              <w:top w:val="nil"/>
              <w:left w:val="nil"/>
              <w:bottom w:val="single" w:sz="4" w:space="0" w:color="auto"/>
              <w:right w:val="single" w:sz="4" w:space="0" w:color="auto"/>
            </w:tcBorders>
            <w:shd w:val="clear" w:color="auto" w:fill="auto"/>
            <w:vAlign w:val="bottom"/>
          </w:tcPr>
          <w:p w14:paraId="0CDC6D09" w14:textId="77777777" w:rsidR="001A2306" w:rsidRPr="00925811" w:rsidRDefault="001A2306" w:rsidP="001A2306">
            <w:r w:rsidRPr="00925811">
              <w:t>0.111</w:t>
            </w:r>
          </w:p>
        </w:tc>
        <w:tc>
          <w:tcPr>
            <w:tcW w:w="1390" w:type="dxa"/>
            <w:tcBorders>
              <w:top w:val="nil"/>
              <w:left w:val="nil"/>
              <w:bottom w:val="single" w:sz="4" w:space="0" w:color="auto"/>
              <w:right w:val="single" w:sz="4" w:space="0" w:color="auto"/>
            </w:tcBorders>
            <w:shd w:val="clear" w:color="auto" w:fill="auto"/>
            <w:vAlign w:val="bottom"/>
          </w:tcPr>
          <w:p w14:paraId="7F4FB733" w14:textId="77777777" w:rsidR="001A2306" w:rsidRPr="00925811" w:rsidRDefault="001A2306" w:rsidP="001A2306">
            <w:r w:rsidRPr="00925811">
              <w:t>0.111</w:t>
            </w:r>
          </w:p>
        </w:tc>
      </w:tr>
      <w:tr w:rsidR="001A2306" w:rsidRPr="00925811" w14:paraId="1B041099" w14:textId="77777777" w:rsidTr="00A75C46">
        <w:trPr>
          <w:trHeight w:val="218"/>
        </w:trPr>
        <w:tc>
          <w:tcPr>
            <w:tcW w:w="1068" w:type="dxa"/>
          </w:tcPr>
          <w:p w14:paraId="5B531370" w14:textId="77777777" w:rsidR="001A2306" w:rsidRPr="00925811" w:rsidRDefault="001A2306" w:rsidP="001A2306">
            <w:r w:rsidRPr="00925811">
              <w:t>SPD</w:t>
            </w:r>
          </w:p>
        </w:tc>
        <w:tc>
          <w:tcPr>
            <w:tcW w:w="1389" w:type="dxa"/>
            <w:tcBorders>
              <w:top w:val="nil"/>
              <w:left w:val="single" w:sz="4" w:space="0" w:color="auto"/>
              <w:bottom w:val="single" w:sz="4" w:space="0" w:color="auto"/>
              <w:right w:val="single" w:sz="4" w:space="0" w:color="auto"/>
            </w:tcBorders>
            <w:shd w:val="clear" w:color="auto" w:fill="auto"/>
            <w:vAlign w:val="bottom"/>
          </w:tcPr>
          <w:p w14:paraId="1D1D8F73" w14:textId="77777777" w:rsidR="001A2306" w:rsidRPr="00925811" w:rsidRDefault="001A2306" w:rsidP="001A2306">
            <w:r w:rsidRPr="00925811">
              <w:t>0.078</w:t>
            </w:r>
          </w:p>
        </w:tc>
        <w:tc>
          <w:tcPr>
            <w:tcW w:w="1389" w:type="dxa"/>
            <w:tcBorders>
              <w:top w:val="nil"/>
              <w:left w:val="nil"/>
              <w:bottom w:val="single" w:sz="4" w:space="0" w:color="auto"/>
              <w:right w:val="single" w:sz="4" w:space="0" w:color="auto"/>
            </w:tcBorders>
            <w:shd w:val="clear" w:color="auto" w:fill="auto"/>
            <w:vAlign w:val="bottom"/>
          </w:tcPr>
          <w:p w14:paraId="1214E780" w14:textId="77777777" w:rsidR="001A2306" w:rsidRPr="00925811" w:rsidRDefault="001A2306" w:rsidP="001A2306">
            <w:r w:rsidRPr="00925811">
              <w:t>0.078</w:t>
            </w:r>
          </w:p>
        </w:tc>
        <w:tc>
          <w:tcPr>
            <w:tcW w:w="1389" w:type="dxa"/>
            <w:tcBorders>
              <w:top w:val="nil"/>
              <w:left w:val="nil"/>
              <w:bottom w:val="single" w:sz="4" w:space="0" w:color="auto"/>
              <w:right w:val="single" w:sz="4" w:space="0" w:color="auto"/>
            </w:tcBorders>
            <w:shd w:val="clear" w:color="auto" w:fill="auto"/>
            <w:vAlign w:val="bottom"/>
          </w:tcPr>
          <w:p w14:paraId="4701E03B" w14:textId="77777777" w:rsidR="001A2306" w:rsidRPr="00925811" w:rsidRDefault="001A2306" w:rsidP="001A2306">
            <w:r w:rsidRPr="00925811">
              <w:t>0.078</w:t>
            </w:r>
          </w:p>
        </w:tc>
        <w:tc>
          <w:tcPr>
            <w:tcW w:w="1389" w:type="dxa"/>
            <w:tcBorders>
              <w:top w:val="nil"/>
              <w:left w:val="nil"/>
              <w:bottom w:val="single" w:sz="4" w:space="0" w:color="auto"/>
              <w:right w:val="single" w:sz="4" w:space="0" w:color="auto"/>
            </w:tcBorders>
            <w:shd w:val="clear" w:color="auto" w:fill="auto"/>
            <w:vAlign w:val="bottom"/>
          </w:tcPr>
          <w:p w14:paraId="2E042342" w14:textId="77777777" w:rsidR="001A2306" w:rsidRPr="00925811" w:rsidRDefault="001A2306" w:rsidP="001A2306">
            <w:r w:rsidRPr="00925811">
              <w:t>0.078</w:t>
            </w:r>
          </w:p>
        </w:tc>
        <w:tc>
          <w:tcPr>
            <w:tcW w:w="1390" w:type="dxa"/>
            <w:tcBorders>
              <w:top w:val="nil"/>
              <w:left w:val="nil"/>
              <w:bottom w:val="single" w:sz="4" w:space="0" w:color="auto"/>
              <w:right w:val="single" w:sz="4" w:space="0" w:color="auto"/>
            </w:tcBorders>
            <w:shd w:val="clear" w:color="auto" w:fill="auto"/>
            <w:vAlign w:val="bottom"/>
          </w:tcPr>
          <w:p w14:paraId="6FC95D10" w14:textId="77777777" w:rsidR="001A2306" w:rsidRPr="00925811" w:rsidRDefault="001A2306" w:rsidP="001A2306">
            <w:r w:rsidRPr="00925811">
              <w:t>0.078</w:t>
            </w:r>
          </w:p>
        </w:tc>
      </w:tr>
      <w:tr w:rsidR="001A2306" w:rsidRPr="00925811" w14:paraId="7202C61B" w14:textId="77777777" w:rsidTr="00A75C46">
        <w:trPr>
          <w:trHeight w:val="218"/>
        </w:trPr>
        <w:tc>
          <w:tcPr>
            <w:tcW w:w="1068" w:type="dxa"/>
          </w:tcPr>
          <w:p w14:paraId="05FD72B6" w14:textId="77777777" w:rsidR="001A2306" w:rsidRPr="00925811" w:rsidRDefault="001A2306" w:rsidP="001A2306">
            <w:r w:rsidRPr="00925811">
              <w:t>SPMW</w:t>
            </w:r>
          </w:p>
        </w:tc>
        <w:tc>
          <w:tcPr>
            <w:tcW w:w="1389" w:type="dxa"/>
            <w:tcBorders>
              <w:top w:val="nil"/>
              <w:left w:val="single" w:sz="4" w:space="0" w:color="auto"/>
              <w:bottom w:val="single" w:sz="4" w:space="0" w:color="auto"/>
              <w:right w:val="single" w:sz="4" w:space="0" w:color="auto"/>
            </w:tcBorders>
            <w:shd w:val="clear" w:color="auto" w:fill="auto"/>
            <w:vAlign w:val="bottom"/>
          </w:tcPr>
          <w:p w14:paraId="67265B46" w14:textId="77777777" w:rsidR="001A2306" w:rsidRPr="00925811" w:rsidRDefault="001A2306" w:rsidP="001A2306">
            <w:r w:rsidRPr="00925811">
              <w:t>0.082</w:t>
            </w:r>
          </w:p>
        </w:tc>
        <w:tc>
          <w:tcPr>
            <w:tcW w:w="1389" w:type="dxa"/>
            <w:tcBorders>
              <w:top w:val="nil"/>
              <w:left w:val="nil"/>
              <w:bottom w:val="single" w:sz="4" w:space="0" w:color="auto"/>
              <w:right w:val="single" w:sz="4" w:space="0" w:color="auto"/>
            </w:tcBorders>
            <w:shd w:val="clear" w:color="auto" w:fill="auto"/>
            <w:vAlign w:val="bottom"/>
          </w:tcPr>
          <w:p w14:paraId="45887E3F" w14:textId="77777777" w:rsidR="001A2306" w:rsidRPr="00925811" w:rsidRDefault="001A2306" w:rsidP="001A2306">
            <w:r w:rsidRPr="00925811">
              <w:t>0.082</w:t>
            </w:r>
          </w:p>
        </w:tc>
        <w:tc>
          <w:tcPr>
            <w:tcW w:w="1389" w:type="dxa"/>
            <w:tcBorders>
              <w:top w:val="nil"/>
              <w:left w:val="nil"/>
              <w:bottom w:val="single" w:sz="4" w:space="0" w:color="auto"/>
              <w:right w:val="single" w:sz="4" w:space="0" w:color="auto"/>
            </w:tcBorders>
            <w:shd w:val="clear" w:color="auto" w:fill="auto"/>
            <w:vAlign w:val="bottom"/>
          </w:tcPr>
          <w:p w14:paraId="20600D5B" w14:textId="77777777" w:rsidR="001A2306" w:rsidRPr="00925811" w:rsidRDefault="001A2306" w:rsidP="001A2306">
            <w:r w:rsidRPr="00925811">
              <w:t>0.082</w:t>
            </w:r>
          </w:p>
        </w:tc>
        <w:tc>
          <w:tcPr>
            <w:tcW w:w="1389" w:type="dxa"/>
            <w:tcBorders>
              <w:top w:val="nil"/>
              <w:left w:val="nil"/>
              <w:bottom w:val="single" w:sz="4" w:space="0" w:color="auto"/>
              <w:right w:val="single" w:sz="4" w:space="0" w:color="auto"/>
            </w:tcBorders>
            <w:shd w:val="clear" w:color="auto" w:fill="auto"/>
            <w:vAlign w:val="bottom"/>
          </w:tcPr>
          <w:p w14:paraId="1FED2710" w14:textId="77777777" w:rsidR="001A2306" w:rsidRPr="00925811" w:rsidRDefault="001A2306" w:rsidP="001A2306">
            <w:r w:rsidRPr="00925811">
              <w:t>0.082</w:t>
            </w:r>
          </w:p>
        </w:tc>
        <w:tc>
          <w:tcPr>
            <w:tcW w:w="1390" w:type="dxa"/>
            <w:tcBorders>
              <w:top w:val="nil"/>
              <w:left w:val="nil"/>
              <w:bottom w:val="single" w:sz="4" w:space="0" w:color="auto"/>
              <w:right w:val="single" w:sz="4" w:space="0" w:color="auto"/>
            </w:tcBorders>
            <w:shd w:val="clear" w:color="auto" w:fill="auto"/>
            <w:vAlign w:val="bottom"/>
          </w:tcPr>
          <w:p w14:paraId="680063D5" w14:textId="77777777" w:rsidR="001A2306" w:rsidRPr="00925811" w:rsidRDefault="001A2306" w:rsidP="001A2306">
            <w:r w:rsidRPr="00925811">
              <w:t>0.082</w:t>
            </w:r>
          </w:p>
        </w:tc>
      </w:tr>
      <w:tr w:rsidR="001A2306" w:rsidRPr="00925811" w14:paraId="6BC44CE6" w14:textId="77777777" w:rsidTr="00A75C46">
        <w:trPr>
          <w:trHeight w:val="218"/>
        </w:trPr>
        <w:tc>
          <w:tcPr>
            <w:tcW w:w="1068" w:type="dxa"/>
          </w:tcPr>
          <w:p w14:paraId="6F76F0F1" w14:textId="77777777" w:rsidR="001A2306" w:rsidRPr="00925811" w:rsidRDefault="001A2306" w:rsidP="001A2306">
            <w:r w:rsidRPr="00925811">
              <w:t>SSEH</w:t>
            </w:r>
          </w:p>
        </w:tc>
        <w:tc>
          <w:tcPr>
            <w:tcW w:w="1389" w:type="dxa"/>
            <w:tcBorders>
              <w:top w:val="nil"/>
              <w:left w:val="single" w:sz="4" w:space="0" w:color="auto"/>
              <w:bottom w:val="single" w:sz="4" w:space="0" w:color="auto"/>
              <w:right w:val="single" w:sz="4" w:space="0" w:color="auto"/>
            </w:tcBorders>
            <w:shd w:val="clear" w:color="auto" w:fill="auto"/>
            <w:vAlign w:val="bottom"/>
          </w:tcPr>
          <w:p w14:paraId="4106468F" w14:textId="77777777" w:rsidR="001A2306" w:rsidRPr="00925811" w:rsidRDefault="001A2306" w:rsidP="001A2306">
            <w:r w:rsidRPr="00925811">
              <w:t>0.043</w:t>
            </w:r>
          </w:p>
        </w:tc>
        <w:tc>
          <w:tcPr>
            <w:tcW w:w="1389" w:type="dxa"/>
            <w:tcBorders>
              <w:top w:val="nil"/>
              <w:left w:val="nil"/>
              <w:bottom w:val="single" w:sz="4" w:space="0" w:color="auto"/>
              <w:right w:val="single" w:sz="4" w:space="0" w:color="auto"/>
            </w:tcBorders>
            <w:shd w:val="clear" w:color="auto" w:fill="auto"/>
            <w:vAlign w:val="bottom"/>
          </w:tcPr>
          <w:p w14:paraId="28CDC347" w14:textId="77777777" w:rsidR="001A2306" w:rsidRPr="00925811" w:rsidRDefault="001A2306" w:rsidP="001A2306">
            <w:r w:rsidRPr="00925811">
              <w:t>0.043</w:t>
            </w:r>
          </w:p>
        </w:tc>
        <w:tc>
          <w:tcPr>
            <w:tcW w:w="1389" w:type="dxa"/>
            <w:tcBorders>
              <w:top w:val="nil"/>
              <w:left w:val="nil"/>
              <w:bottom w:val="single" w:sz="4" w:space="0" w:color="auto"/>
              <w:right w:val="single" w:sz="4" w:space="0" w:color="auto"/>
            </w:tcBorders>
            <w:shd w:val="clear" w:color="auto" w:fill="auto"/>
            <w:vAlign w:val="bottom"/>
          </w:tcPr>
          <w:p w14:paraId="78C940C6" w14:textId="77777777" w:rsidR="001A2306" w:rsidRPr="00925811" w:rsidRDefault="001A2306" w:rsidP="001A2306">
            <w:r w:rsidRPr="00925811">
              <w:t>0.043</w:t>
            </w:r>
          </w:p>
        </w:tc>
        <w:tc>
          <w:tcPr>
            <w:tcW w:w="1389" w:type="dxa"/>
            <w:tcBorders>
              <w:top w:val="nil"/>
              <w:left w:val="nil"/>
              <w:bottom w:val="single" w:sz="4" w:space="0" w:color="auto"/>
              <w:right w:val="single" w:sz="4" w:space="0" w:color="auto"/>
            </w:tcBorders>
            <w:shd w:val="clear" w:color="auto" w:fill="auto"/>
            <w:vAlign w:val="bottom"/>
          </w:tcPr>
          <w:p w14:paraId="5BC6DECB" w14:textId="77777777" w:rsidR="001A2306" w:rsidRPr="00925811" w:rsidRDefault="001A2306" w:rsidP="001A2306">
            <w:r w:rsidRPr="00925811">
              <w:t>0.043</w:t>
            </w:r>
          </w:p>
        </w:tc>
        <w:tc>
          <w:tcPr>
            <w:tcW w:w="1390" w:type="dxa"/>
            <w:tcBorders>
              <w:top w:val="nil"/>
              <w:left w:val="nil"/>
              <w:bottom w:val="single" w:sz="4" w:space="0" w:color="auto"/>
              <w:right w:val="single" w:sz="4" w:space="0" w:color="auto"/>
            </w:tcBorders>
            <w:shd w:val="clear" w:color="auto" w:fill="auto"/>
            <w:vAlign w:val="bottom"/>
          </w:tcPr>
          <w:p w14:paraId="775DFD1E" w14:textId="77777777" w:rsidR="001A2306" w:rsidRPr="00925811" w:rsidRDefault="001A2306" w:rsidP="001A2306">
            <w:r w:rsidRPr="00925811">
              <w:t>0.043</w:t>
            </w:r>
          </w:p>
        </w:tc>
      </w:tr>
      <w:tr w:rsidR="001A2306" w:rsidRPr="00925811" w14:paraId="5D58CD5B" w14:textId="77777777" w:rsidTr="00A75C46">
        <w:trPr>
          <w:trHeight w:val="218"/>
        </w:trPr>
        <w:tc>
          <w:tcPr>
            <w:tcW w:w="1068" w:type="dxa"/>
          </w:tcPr>
          <w:p w14:paraId="64C70E0F" w14:textId="77777777" w:rsidR="001A2306" w:rsidRPr="00925811" w:rsidRDefault="001A2306" w:rsidP="001A2306">
            <w:r w:rsidRPr="00925811">
              <w:t>SSES</w:t>
            </w:r>
          </w:p>
        </w:tc>
        <w:tc>
          <w:tcPr>
            <w:tcW w:w="1389" w:type="dxa"/>
            <w:tcBorders>
              <w:top w:val="nil"/>
              <w:left w:val="single" w:sz="4" w:space="0" w:color="auto"/>
              <w:bottom w:val="single" w:sz="4" w:space="0" w:color="auto"/>
              <w:right w:val="single" w:sz="4" w:space="0" w:color="auto"/>
            </w:tcBorders>
            <w:shd w:val="clear" w:color="auto" w:fill="auto"/>
            <w:vAlign w:val="bottom"/>
          </w:tcPr>
          <w:p w14:paraId="4373550D" w14:textId="77777777" w:rsidR="001A2306" w:rsidRPr="00925811" w:rsidRDefault="001A2306" w:rsidP="001A2306">
            <w:r w:rsidRPr="00925811">
              <w:t>0.110</w:t>
            </w:r>
          </w:p>
        </w:tc>
        <w:tc>
          <w:tcPr>
            <w:tcW w:w="1389" w:type="dxa"/>
            <w:tcBorders>
              <w:top w:val="nil"/>
              <w:left w:val="nil"/>
              <w:bottom w:val="single" w:sz="4" w:space="0" w:color="auto"/>
              <w:right w:val="single" w:sz="4" w:space="0" w:color="auto"/>
            </w:tcBorders>
            <w:shd w:val="clear" w:color="auto" w:fill="auto"/>
            <w:vAlign w:val="bottom"/>
          </w:tcPr>
          <w:p w14:paraId="3A92BA60" w14:textId="77777777" w:rsidR="001A2306" w:rsidRPr="00925811" w:rsidRDefault="001A2306" w:rsidP="001A2306">
            <w:r w:rsidRPr="00925811">
              <w:t>0.110</w:t>
            </w:r>
          </w:p>
        </w:tc>
        <w:tc>
          <w:tcPr>
            <w:tcW w:w="1389" w:type="dxa"/>
            <w:tcBorders>
              <w:top w:val="nil"/>
              <w:left w:val="nil"/>
              <w:bottom w:val="single" w:sz="4" w:space="0" w:color="auto"/>
              <w:right w:val="single" w:sz="4" w:space="0" w:color="auto"/>
            </w:tcBorders>
            <w:shd w:val="clear" w:color="auto" w:fill="auto"/>
            <w:vAlign w:val="bottom"/>
          </w:tcPr>
          <w:p w14:paraId="2A04C8DF" w14:textId="77777777" w:rsidR="001A2306" w:rsidRPr="00925811" w:rsidRDefault="001A2306" w:rsidP="001A2306">
            <w:r w:rsidRPr="00925811">
              <w:t>0.110</w:t>
            </w:r>
          </w:p>
        </w:tc>
        <w:tc>
          <w:tcPr>
            <w:tcW w:w="1389" w:type="dxa"/>
            <w:tcBorders>
              <w:top w:val="nil"/>
              <w:left w:val="nil"/>
              <w:bottom w:val="single" w:sz="4" w:space="0" w:color="auto"/>
              <w:right w:val="single" w:sz="4" w:space="0" w:color="auto"/>
            </w:tcBorders>
            <w:shd w:val="clear" w:color="auto" w:fill="auto"/>
            <w:vAlign w:val="bottom"/>
          </w:tcPr>
          <w:p w14:paraId="149ADE3E" w14:textId="77777777" w:rsidR="001A2306" w:rsidRPr="00925811" w:rsidRDefault="001A2306" w:rsidP="001A2306">
            <w:r w:rsidRPr="00925811">
              <w:t>0.110</w:t>
            </w:r>
          </w:p>
        </w:tc>
        <w:tc>
          <w:tcPr>
            <w:tcW w:w="1390" w:type="dxa"/>
            <w:tcBorders>
              <w:top w:val="nil"/>
              <w:left w:val="nil"/>
              <w:bottom w:val="single" w:sz="4" w:space="0" w:color="auto"/>
              <w:right w:val="single" w:sz="4" w:space="0" w:color="auto"/>
            </w:tcBorders>
            <w:shd w:val="clear" w:color="auto" w:fill="auto"/>
            <w:vAlign w:val="bottom"/>
          </w:tcPr>
          <w:p w14:paraId="144CB217" w14:textId="77777777" w:rsidR="001A2306" w:rsidRPr="00925811" w:rsidRDefault="001A2306" w:rsidP="001A2306">
            <w:r w:rsidRPr="00925811">
              <w:t>0.110</w:t>
            </w:r>
          </w:p>
        </w:tc>
      </w:tr>
    </w:tbl>
    <w:p w14:paraId="32CB1452" w14:textId="77777777" w:rsidR="001A2306" w:rsidRPr="00925811" w:rsidRDefault="001A2306" w:rsidP="001A2306">
      <w:pPr>
        <w:pStyle w:val="AppendixHeading"/>
      </w:pPr>
    </w:p>
    <w:p w14:paraId="33D755B9" w14:textId="77777777" w:rsidR="001A2306" w:rsidRPr="00925811" w:rsidRDefault="001A2306" w:rsidP="001A2306">
      <w:pPr>
        <w:pStyle w:val="Caption"/>
      </w:pPr>
      <w:r w:rsidRPr="00925811">
        <w:t>Maximum reward in respect of the Connections Element of the Customer Satisfaction Survey (CMR</w:t>
      </w:r>
      <w:r w:rsidRPr="00925811">
        <w:rPr>
          <w:rStyle w:val="Subscript"/>
        </w:rPr>
        <w:t>t</w:t>
      </w:r>
      <w:r w:rsidRPr="00925811">
        <w:t>) (£m)</w:t>
      </w:r>
    </w:p>
    <w:tbl>
      <w:tblPr>
        <w:tblStyle w:val="AppendixTable"/>
        <w:tblW w:w="8393" w:type="dxa"/>
        <w:tblLayout w:type="fixed"/>
        <w:tblLook w:val="04A0" w:firstRow="1" w:lastRow="0" w:firstColumn="1" w:lastColumn="0" w:noHBand="0" w:noVBand="1"/>
      </w:tblPr>
      <w:tblGrid>
        <w:gridCol w:w="1138"/>
        <w:gridCol w:w="1451"/>
        <w:gridCol w:w="1451"/>
        <w:gridCol w:w="1451"/>
        <w:gridCol w:w="1451"/>
        <w:gridCol w:w="1451"/>
      </w:tblGrid>
      <w:tr w:rsidR="001A2306" w:rsidRPr="00925811" w14:paraId="1973EBFE" w14:textId="77777777" w:rsidTr="00A75C46">
        <w:trPr>
          <w:cnfStyle w:val="100000000000" w:firstRow="1" w:lastRow="0" w:firstColumn="0" w:lastColumn="0" w:oddVBand="0" w:evenVBand="0" w:oddHBand="0" w:evenHBand="0" w:firstRowFirstColumn="0" w:firstRowLastColumn="0" w:lastRowFirstColumn="0" w:lastRowLastColumn="0"/>
          <w:trHeight w:val="233"/>
        </w:trPr>
        <w:tc>
          <w:tcPr>
            <w:tcW w:w="1138" w:type="dxa"/>
          </w:tcPr>
          <w:p w14:paraId="67005C11" w14:textId="77777777" w:rsidR="001A2306" w:rsidRPr="00925811" w:rsidRDefault="001A2306" w:rsidP="001A2306">
            <w:r w:rsidRPr="00925811">
              <w:t>Licensee</w:t>
            </w:r>
          </w:p>
        </w:tc>
        <w:tc>
          <w:tcPr>
            <w:tcW w:w="1451" w:type="dxa"/>
          </w:tcPr>
          <w:p w14:paraId="13D8EB6B" w14:textId="77777777" w:rsidR="001A2306" w:rsidRPr="00925811" w:rsidRDefault="001A2306" w:rsidP="001A2306">
            <w:r w:rsidRPr="00925811">
              <w:t>2023/24</w:t>
            </w:r>
          </w:p>
        </w:tc>
        <w:tc>
          <w:tcPr>
            <w:tcW w:w="1451" w:type="dxa"/>
          </w:tcPr>
          <w:p w14:paraId="03CC294A" w14:textId="77777777" w:rsidR="001A2306" w:rsidRPr="00925811" w:rsidRDefault="001A2306" w:rsidP="001A2306">
            <w:r w:rsidRPr="00925811">
              <w:t>2024/25</w:t>
            </w:r>
          </w:p>
        </w:tc>
        <w:tc>
          <w:tcPr>
            <w:tcW w:w="1451" w:type="dxa"/>
          </w:tcPr>
          <w:p w14:paraId="4A589EF3" w14:textId="77777777" w:rsidR="001A2306" w:rsidRPr="00925811" w:rsidRDefault="001A2306" w:rsidP="001A2306">
            <w:r w:rsidRPr="00925811">
              <w:t>2025/26</w:t>
            </w:r>
          </w:p>
        </w:tc>
        <w:tc>
          <w:tcPr>
            <w:tcW w:w="1451" w:type="dxa"/>
          </w:tcPr>
          <w:p w14:paraId="44D6AA6B" w14:textId="77777777" w:rsidR="001A2306" w:rsidRPr="00925811" w:rsidRDefault="001A2306" w:rsidP="001A2306">
            <w:r w:rsidRPr="00925811">
              <w:t>2026/27</w:t>
            </w:r>
          </w:p>
        </w:tc>
        <w:tc>
          <w:tcPr>
            <w:tcW w:w="1451" w:type="dxa"/>
          </w:tcPr>
          <w:p w14:paraId="7A54920D" w14:textId="77777777" w:rsidR="001A2306" w:rsidRPr="00925811" w:rsidRDefault="001A2306" w:rsidP="001A2306">
            <w:r w:rsidRPr="00925811">
              <w:t>2027/28</w:t>
            </w:r>
          </w:p>
        </w:tc>
      </w:tr>
      <w:tr w:rsidR="001A2306" w:rsidRPr="00925811" w14:paraId="618B7795" w14:textId="77777777" w:rsidTr="00A75C46">
        <w:trPr>
          <w:trHeight w:val="233"/>
        </w:trPr>
        <w:tc>
          <w:tcPr>
            <w:tcW w:w="1138" w:type="dxa"/>
          </w:tcPr>
          <w:p w14:paraId="0F313F13" w14:textId="77777777" w:rsidR="001A2306" w:rsidRPr="00925811" w:rsidRDefault="001A2306" w:rsidP="001A2306">
            <w:r w:rsidRPr="00925811">
              <w:t>ENWL</w:t>
            </w:r>
          </w:p>
        </w:tc>
        <w:tc>
          <w:tcPr>
            <w:tcW w:w="1451" w:type="dxa"/>
            <w:tcBorders>
              <w:top w:val="single" w:sz="4" w:space="0" w:color="auto"/>
              <w:left w:val="single" w:sz="4" w:space="0" w:color="auto"/>
              <w:bottom w:val="single" w:sz="4" w:space="0" w:color="auto"/>
              <w:right w:val="single" w:sz="4" w:space="0" w:color="auto"/>
            </w:tcBorders>
            <w:shd w:val="clear" w:color="auto" w:fill="auto"/>
            <w:vAlign w:val="bottom"/>
          </w:tcPr>
          <w:p w14:paraId="6F4D8089" w14:textId="77777777" w:rsidR="001A2306" w:rsidRPr="00925811" w:rsidRDefault="001A2306" w:rsidP="001A2306">
            <w:r w:rsidRPr="00925811">
              <w:t>1.745</w:t>
            </w:r>
          </w:p>
        </w:tc>
        <w:tc>
          <w:tcPr>
            <w:tcW w:w="1451" w:type="dxa"/>
            <w:tcBorders>
              <w:top w:val="single" w:sz="4" w:space="0" w:color="auto"/>
              <w:left w:val="nil"/>
              <w:bottom w:val="single" w:sz="4" w:space="0" w:color="auto"/>
              <w:right w:val="single" w:sz="4" w:space="0" w:color="auto"/>
            </w:tcBorders>
            <w:shd w:val="clear" w:color="auto" w:fill="auto"/>
            <w:vAlign w:val="bottom"/>
          </w:tcPr>
          <w:p w14:paraId="0B48F04C" w14:textId="77777777" w:rsidR="001A2306" w:rsidRPr="00925811" w:rsidRDefault="001A2306" w:rsidP="001A2306">
            <w:r w:rsidRPr="00925811">
              <w:t>1.745</w:t>
            </w:r>
          </w:p>
        </w:tc>
        <w:tc>
          <w:tcPr>
            <w:tcW w:w="1451" w:type="dxa"/>
            <w:tcBorders>
              <w:top w:val="single" w:sz="4" w:space="0" w:color="auto"/>
              <w:left w:val="nil"/>
              <w:bottom w:val="single" w:sz="4" w:space="0" w:color="auto"/>
              <w:right w:val="single" w:sz="4" w:space="0" w:color="auto"/>
            </w:tcBorders>
            <w:shd w:val="clear" w:color="auto" w:fill="auto"/>
            <w:vAlign w:val="bottom"/>
          </w:tcPr>
          <w:p w14:paraId="08375613" w14:textId="77777777" w:rsidR="001A2306" w:rsidRPr="00925811" w:rsidRDefault="001A2306" w:rsidP="001A2306">
            <w:r w:rsidRPr="00925811">
              <w:t>1.745</w:t>
            </w:r>
          </w:p>
        </w:tc>
        <w:tc>
          <w:tcPr>
            <w:tcW w:w="1451" w:type="dxa"/>
            <w:tcBorders>
              <w:top w:val="single" w:sz="4" w:space="0" w:color="auto"/>
              <w:left w:val="nil"/>
              <w:bottom w:val="single" w:sz="4" w:space="0" w:color="auto"/>
              <w:right w:val="single" w:sz="4" w:space="0" w:color="auto"/>
            </w:tcBorders>
            <w:shd w:val="clear" w:color="auto" w:fill="auto"/>
            <w:vAlign w:val="bottom"/>
          </w:tcPr>
          <w:p w14:paraId="4DEDCECC" w14:textId="77777777" w:rsidR="001A2306" w:rsidRPr="00925811" w:rsidRDefault="001A2306" w:rsidP="001A2306">
            <w:r w:rsidRPr="00925811">
              <w:t>1.745</w:t>
            </w:r>
          </w:p>
        </w:tc>
        <w:tc>
          <w:tcPr>
            <w:tcW w:w="1451" w:type="dxa"/>
            <w:tcBorders>
              <w:top w:val="single" w:sz="4" w:space="0" w:color="auto"/>
              <w:left w:val="nil"/>
              <w:bottom w:val="single" w:sz="4" w:space="0" w:color="auto"/>
              <w:right w:val="single" w:sz="4" w:space="0" w:color="auto"/>
            </w:tcBorders>
            <w:shd w:val="clear" w:color="auto" w:fill="auto"/>
            <w:vAlign w:val="bottom"/>
          </w:tcPr>
          <w:p w14:paraId="37235548" w14:textId="77777777" w:rsidR="001A2306" w:rsidRPr="00925811" w:rsidRDefault="001A2306" w:rsidP="001A2306">
            <w:r w:rsidRPr="00925811">
              <w:t>1.745</w:t>
            </w:r>
          </w:p>
        </w:tc>
      </w:tr>
      <w:tr w:rsidR="001A2306" w:rsidRPr="00925811" w14:paraId="44AEAA4D" w14:textId="77777777" w:rsidTr="00A75C46">
        <w:trPr>
          <w:trHeight w:val="233"/>
        </w:trPr>
        <w:tc>
          <w:tcPr>
            <w:tcW w:w="1138" w:type="dxa"/>
          </w:tcPr>
          <w:p w14:paraId="3E777375" w14:textId="77777777" w:rsidR="001A2306" w:rsidRPr="00925811" w:rsidRDefault="001A2306" w:rsidP="001A2306">
            <w:r w:rsidRPr="00925811">
              <w:t>NPgN</w:t>
            </w:r>
          </w:p>
        </w:tc>
        <w:tc>
          <w:tcPr>
            <w:tcW w:w="1451" w:type="dxa"/>
            <w:tcBorders>
              <w:top w:val="nil"/>
              <w:left w:val="single" w:sz="4" w:space="0" w:color="auto"/>
              <w:bottom w:val="single" w:sz="4" w:space="0" w:color="auto"/>
              <w:right w:val="single" w:sz="4" w:space="0" w:color="auto"/>
            </w:tcBorders>
            <w:shd w:val="clear" w:color="auto" w:fill="auto"/>
            <w:vAlign w:val="bottom"/>
          </w:tcPr>
          <w:p w14:paraId="079531AA" w14:textId="77777777" w:rsidR="001A2306" w:rsidRPr="00925811" w:rsidRDefault="001A2306" w:rsidP="001A2306">
            <w:r w:rsidRPr="00925811">
              <w:t>1.296</w:t>
            </w:r>
          </w:p>
        </w:tc>
        <w:tc>
          <w:tcPr>
            <w:tcW w:w="1451" w:type="dxa"/>
            <w:tcBorders>
              <w:top w:val="nil"/>
              <w:left w:val="nil"/>
              <w:bottom w:val="single" w:sz="4" w:space="0" w:color="auto"/>
              <w:right w:val="single" w:sz="4" w:space="0" w:color="auto"/>
            </w:tcBorders>
            <w:shd w:val="clear" w:color="auto" w:fill="auto"/>
            <w:vAlign w:val="bottom"/>
          </w:tcPr>
          <w:p w14:paraId="019EF84A" w14:textId="77777777" w:rsidR="001A2306" w:rsidRPr="00925811" w:rsidRDefault="001A2306" w:rsidP="001A2306">
            <w:r w:rsidRPr="00925811">
              <w:t>1.296</w:t>
            </w:r>
          </w:p>
        </w:tc>
        <w:tc>
          <w:tcPr>
            <w:tcW w:w="1451" w:type="dxa"/>
            <w:tcBorders>
              <w:top w:val="nil"/>
              <w:left w:val="nil"/>
              <w:bottom w:val="single" w:sz="4" w:space="0" w:color="auto"/>
              <w:right w:val="single" w:sz="4" w:space="0" w:color="auto"/>
            </w:tcBorders>
            <w:shd w:val="clear" w:color="auto" w:fill="auto"/>
            <w:vAlign w:val="bottom"/>
          </w:tcPr>
          <w:p w14:paraId="4AA7E4D5" w14:textId="77777777" w:rsidR="001A2306" w:rsidRPr="00925811" w:rsidRDefault="001A2306" w:rsidP="001A2306">
            <w:r w:rsidRPr="00925811">
              <w:t>1.296</w:t>
            </w:r>
          </w:p>
        </w:tc>
        <w:tc>
          <w:tcPr>
            <w:tcW w:w="1451" w:type="dxa"/>
            <w:tcBorders>
              <w:top w:val="nil"/>
              <w:left w:val="nil"/>
              <w:bottom w:val="single" w:sz="4" w:space="0" w:color="auto"/>
              <w:right w:val="single" w:sz="4" w:space="0" w:color="auto"/>
            </w:tcBorders>
            <w:shd w:val="clear" w:color="auto" w:fill="auto"/>
            <w:vAlign w:val="bottom"/>
          </w:tcPr>
          <w:p w14:paraId="260290D4" w14:textId="77777777" w:rsidR="001A2306" w:rsidRPr="00925811" w:rsidRDefault="001A2306" w:rsidP="001A2306">
            <w:r w:rsidRPr="00925811">
              <w:t>1.296</w:t>
            </w:r>
          </w:p>
        </w:tc>
        <w:tc>
          <w:tcPr>
            <w:tcW w:w="1451" w:type="dxa"/>
            <w:tcBorders>
              <w:top w:val="nil"/>
              <w:left w:val="nil"/>
              <w:bottom w:val="single" w:sz="4" w:space="0" w:color="auto"/>
              <w:right w:val="single" w:sz="4" w:space="0" w:color="auto"/>
            </w:tcBorders>
            <w:shd w:val="clear" w:color="auto" w:fill="auto"/>
            <w:vAlign w:val="bottom"/>
          </w:tcPr>
          <w:p w14:paraId="4B7AE4F7" w14:textId="77777777" w:rsidR="001A2306" w:rsidRPr="00925811" w:rsidRDefault="001A2306" w:rsidP="001A2306">
            <w:r w:rsidRPr="00925811">
              <w:t>1.296</w:t>
            </w:r>
          </w:p>
        </w:tc>
      </w:tr>
      <w:tr w:rsidR="001A2306" w:rsidRPr="00925811" w14:paraId="1F2046D8" w14:textId="77777777" w:rsidTr="00A75C46">
        <w:trPr>
          <w:trHeight w:val="233"/>
        </w:trPr>
        <w:tc>
          <w:tcPr>
            <w:tcW w:w="1138" w:type="dxa"/>
          </w:tcPr>
          <w:p w14:paraId="7BC82C41" w14:textId="77777777" w:rsidR="001A2306" w:rsidRPr="00925811" w:rsidRDefault="001A2306" w:rsidP="001A2306">
            <w:r w:rsidRPr="00925811">
              <w:t>NPgY</w:t>
            </w:r>
          </w:p>
        </w:tc>
        <w:tc>
          <w:tcPr>
            <w:tcW w:w="1451" w:type="dxa"/>
            <w:tcBorders>
              <w:top w:val="nil"/>
              <w:left w:val="single" w:sz="4" w:space="0" w:color="auto"/>
              <w:bottom w:val="single" w:sz="4" w:space="0" w:color="auto"/>
              <w:right w:val="single" w:sz="4" w:space="0" w:color="auto"/>
            </w:tcBorders>
            <w:shd w:val="clear" w:color="auto" w:fill="auto"/>
            <w:vAlign w:val="bottom"/>
          </w:tcPr>
          <w:p w14:paraId="4956A31D" w14:textId="77777777" w:rsidR="001A2306" w:rsidRPr="00925811" w:rsidRDefault="001A2306" w:rsidP="001A2306">
            <w:r w:rsidRPr="00925811">
              <w:t>1.789</w:t>
            </w:r>
          </w:p>
        </w:tc>
        <w:tc>
          <w:tcPr>
            <w:tcW w:w="1451" w:type="dxa"/>
            <w:tcBorders>
              <w:top w:val="nil"/>
              <w:left w:val="nil"/>
              <w:bottom w:val="single" w:sz="4" w:space="0" w:color="auto"/>
              <w:right w:val="single" w:sz="4" w:space="0" w:color="auto"/>
            </w:tcBorders>
            <w:shd w:val="clear" w:color="auto" w:fill="auto"/>
            <w:vAlign w:val="bottom"/>
          </w:tcPr>
          <w:p w14:paraId="1BBC5FC9" w14:textId="77777777" w:rsidR="001A2306" w:rsidRPr="00925811" w:rsidRDefault="001A2306" w:rsidP="001A2306">
            <w:r w:rsidRPr="00925811">
              <w:t>1.789</w:t>
            </w:r>
          </w:p>
        </w:tc>
        <w:tc>
          <w:tcPr>
            <w:tcW w:w="1451" w:type="dxa"/>
            <w:tcBorders>
              <w:top w:val="nil"/>
              <w:left w:val="nil"/>
              <w:bottom w:val="single" w:sz="4" w:space="0" w:color="auto"/>
              <w:right w:val="single" w:sz="4" w:space="0" w:color="auto"/>
            </w:tcBorders>
            <w:shd w:val="clear" w:color="auto" w:fill="auto"/>
            <w:vAlign w:val="bottom"/>
          </w:tcPr>
          <w:p w14:paraId="24B36A1A" w14:textId="77777777" w:rsidR="001A2306" w:rsidRPr="00925811" w:rsidRDefault="001A2306" w:rsidP="001A2306">
            <w:r w:rsidRPr="00925811">
              <w:t>1.789</w:t>
            </w:r>
          </w:p>
        </w:tc>
        <w:tc>
          <w:tcPr>
            <w:tcW w:w="1451" w:type="dxa"/>
            <w:tcBorders>
              <w:top w:val="nil"/>
              <w:left w:val="nil"/>
              <w:bottom w:val="single" w:sz="4" w:space="0" w:color="auto"/>
              <w:right w:val="single" w:sz="4" w:space="0" w:color="auto"/>
            </w:tcBorders>
            <w:shd w:val="clear" w:color="auto" w:fill="auto"/>
            <w:vAlign w:val="bottom"/>
          </w:tcPr>
          <w:p w14:paraId="11FA373F" w14:textId="77777777" w:rsidR="001A2306" w:rsidRPr="00925811" w:rsidRDefault="001A2306" w:rsidP="001A2306">
            <w:r w:rsidRPr="00925811">
              <w:t>1.789</w:t>
            </w:r>
          </w:p>
        </w:tc>
        <w:tc>
          <w:tcPr>
            <w:tcW w:w="1451" w:type="dxa"/>
            <w:tcBorders>
              <w:top w:val="nil"/>
              <w:left w:val="nil"/>
              <w:bottom w:val="single" w:sz="4" w:space="0" w:color="auto"/>
              <w:right w:val="single" w:sz="4" w:space="0" w:color="auto"/>
            </w:tcBorders>
            <w:shd w:val="clear" w:color="auto" w:fill="auto"/>
            <w:vAlign w:val="bottom"/>
          </w:tcPr>
          <w:p w14:paraId="47263085" w14:textId="77777777" w:rsidR="001A2306" w:rsidRPr="00925811" w:rsidRDefault="001A2306" w:rsidP="001A2306">
            <w:r w:rsidRPr="00925811">
              <w:t>1.789</w:t>
            </w:r>
          </w:p>
        </w:tc>
      </w:tr>
      <w:tr w:rsidR="001A2306" w:rsidRPr="00925811" w14:paraId="4CEF455B" w14:textId="77777777" w:rsidTr="00A75C46">
        <w:trPr>
          <w:trHeight w:val="233"/>
        </w:trPr>
        <w:tc>
          <w:tcPr>
            <w:tcW w:w="1138" w:type="dxa"/>
          </w:tcPr>
          <w:p w14:paraId="344A8EDB" w14:textId="77777777" w:rsidR="001A2306" w:rsidRPr="00925811" w:rsidRDefault="001A2306" w:rsidP="001A2306">
            <w:r w:rsidRPr="00925811">
              <w:t>WMID</w:t>
            </w:r>
          </w:p>
        </w:tc>
        <w:tc>
          <w:tcPr>
            <w:tcW w:w="1451" w:type="dxa"/>
            <w:tcBorders>
              <w:top w:val="nil"/>
              <w:left w:val="single" w:sz="4" w:space="0" w:color="auto"/>
              <w:bottom w:val="single" w:sz="4" w:space="0" w:color="auto"/>
              <w:right w:val="single" w:sz="4" w:space="0" w:color="auto"/>
            </w:tcBorders>
            <w:shd w:val="clear" w:color="auto" w:fill="auto"/>
            <w:vAlign w:val="bottom"/>
          </w:tcPr>
          <w:p w14:paraId="2B573EDA" w14:textId="77777777" w:rsidR="001A2306" w:rsidRPr="00925811" w:rsidRDefault="001A2306" w:rsidP="001A2306">
            <w:r w:rsidRPr="00925811">
              <w:t>2.252</w:t>
            </w:r>
          </w:p>
        </w:tc>
        <w:tc>
          <w:tcPr>
            <w:tcW w:w="1451" w:type="dxa"/>
            <w:tcBorders>
              <w:top w:val="nil"/>
              <w:left w:val="nil"/>
              <w:bottom w:val="single" w:sz="4" w:space="0" w:color="auto"/>
              <w:right w:val="single" w:sz="4" w:space="0" w:color="auto"/>
            </w:tcBorders>
            <w:shd w:val="clear" w:color="auto" w:fill="auto"/>
            <w:vAlign w:val="bottom"/>
          </w:tcPr>
          <w:p w14:paraId="4D12FC20" w14:textId="77777777" w:rsidR="001A2306" w:rsidRPr="00925811" w:rsidRDefault="001A2306" w:rsidP="001A2306">
            <w:r w:rsidRPr="00925811">
              <w:t>2.252</w:t>
            </w:r>
          </w:p>
        </w:tc>
        <w:tc>
          <w:tcPr>
            <w:tcW w:w="1451" w:type="dxa"/>
            <w:tcBorders>
              <w:top w:val="nil"/>
              <w:left w:val="nil"/>
              <w:bottom w:val="single" w:sz="4" w:space="0" w:color="auto"/>
              <w:right w:val="single" w:sz="4" w:space="0" w:color="auto"/>
            </w:tcBorders>
            <w:shd w:val="clear" w:color="auto" w:fill="auto"/>
            <w:vAlign w:val="bottom"/>
          </w:tcPr>
          <w:p w14:paraId="6C5F23AD" w14:textId="77777777" w:rsidR="001A2306" w:rsidRPr="00925811" w:rsidRDefault="001A2306" w:rsidP="001A2306">
            <w:r w:rsidRPr="00925811">
              <w:t>2.252</w:t>
            </w:r>
          </w:p>
        </w:tc>
        <w:tc>
          <w:tcPr>
            <w:tcW w:w="1451" w:type="dxa"/>
            <w:tcBorders>
              <w:top w:val="nil"/>
              <w:left w:val="nil"/>
              <w:bottom w:val="single" w:sz="4" w:space="0" w:color="auto"/>
              <w:right w:val="single" w:sz="4" w:space="0" w:color="auto"/>
            </w:tcBorders>
            <w:shd w:val="clear" w:color="auto" w:fill="auto"/>
            <w:vAlign w:val="bottom"/>
          </w:tcPr>
          <w:p w14:paraId="18E88BB3" w14:textId="77777777" w:rsidR="001A2306" w:rsidRPr="00925811" w:rsidRDefault="001A2306" w:rsidP="001A2306">
            <w:r w:rsidRPr="00925811">
              <w:t>2.252</w:t>
            </w:r>
          </w:p>
        </w:tc>
        <w:tc>
          <w:tcPr>
            <w:tcW w:w="1451" w:type="dxa"/>
            <w:tcBorders>
              <w:top w:val="nil"/>
              <w:left w:val="nil"/>
              <w:bottom w:val="single" w:sz="4" w:space="0" w:color="auto"/>
              <w:right w:val="single" w:sz="4" w:space="0" w:color="auto"/>
            </w:tcBorders>
            <w:shd w:val="clear" w:color="auto" w:fill="auto"/>
            <w:vAlign w:val="bottom"/>
          </w:tcPr>
          <w:p w14:paraId="2C442294" w14:textId="77777777" w:rsidR="001A2306" w:rsidRPr="00925811" w:rsidRDefault="001A2306" w:rsidP="001A2306">
            <w:r w:rsidRPr="00925811">
              <w:t>2.252</w:t>
            </w:r>
          </w:p>
        </w:tc>
      </w:tr>
      <w:tr w:rsidR="001A2306" w:rsidRPr="00925811" w14:paraId="2268AC64" w14:textId="77777777" w:rsidTr="00A75C46">
        <w:trPr>
          <w:trHeight w:val="233"/>
        </w:trPr>
        <w:tc>
          <w:tcPr>
            <w:tcW w:w="1138" w:type="dxa"/>
          </w:tcPr>
          <w:p w14:paraId="124499BD" w14:textId="77777777" w:rsidR="001A2306" w:rsidRPr="00925811" w:rsidRDefault="001A2306" w:rsidP="001A2306">
            <w:r w:rsidRPr="00925811">
              <w:t>EMID</w:t>
            </w:r>
          </w:p>
        </w:tc>
        <w:tc>
          <w:tcPr>
            <w:tcW w:w="1451" w:type="dxa"/>
            <w:tcBorders>
              <w:top w:val="nil"/>
              <w:left w:val="single" w:sz="4" w:space="0" w:color="auto"/>
              <w:bottom w:val="single" w:sz="4" w:space="0" w:color="auto"/>
              <w:right w:val="single" w:sz="4" w:space="0" w:color="auto"/>
            </w:tcBorders>
            <w:shd w:val="clear" w:color="auto" w:fill="auto"/>
            <w:vAlign w:val="bottom"/>
          </w:tcPr>
          <w:p w14:paraId="6CCAADCA" w14:textId="77777777" w:rsidR="001A2306" w:rsidRPr="00925811" w:rsidRDefault="001A2306" w:rsidP="001A2306">
            <w:r w:rsidRPr="00925811">
              <w:t>2.305</w:t>
            </w:r>
          </w:p>
        </w:tc>
        <w:tc>
          <w:tcPr>
            <w:tcW w:w="1451" w:type="dxa"/>
            <w:tcBorders>
              <w:top w:val="nil"/>
              <w:left w:val="nil"/>
              <w:bottom w:val="single" w:sz="4" w:space="0" w:color="auto"/>
              <w:right w:val="single" w:sz="4" w:space="0" w:color="auto"/>
            </w:tcBorders>
            <w:shd w:val="clear" w:color="auto" w:fill="auto"/>
            <w:vAlign w:val="bottom"/>
          </w:tcPr>
          <w:p w14:paraId="367A1F2F" w14:textId="77777777" w:rsidR="001A2306" w:rsidRPr="00925811" w:rsidRDefault="001A2306" w:rsidP="001A2306">
            <w:r w:rsidRPr="00925811">
              <w:t>2.305</w:t>
            </w:r>
          </w:p>
        </w:tc>
        <w:tc>
          <w:tcPr>
            <w:tcW w:w="1451" w:type="dxa"/>
            <w:tcBorders>
              <w:top w:val="nil"/>
              <w:left w:val="nil"/>
              <w:bottom w:val="single" w:sz="4" w:space="0" w:color="auto"/>
              <w:right w:val="single" w:sz="4" w:space="0" w:color="auto"/>
            </w:tcBorders>
            <w:shd w:val="clear" w:color="auto" w:fill="auto"/>
            <w:vAlign w:val="bottom"/>
          </w:tcPr>
          <w:p w14:paraId="060B3135" w14:textId="77777777" w:rsidR="001A2306" w:rsidRPr="00925811" w:rsidRDefault="001A2306" w:rsidP="001A2306">
            <w:r w:rsidRPr="00925811">
              <w:t>2.305</w:t>
            </w:r>
          </w:p>
        </w:tc>
        <w:tc>
          <w:tcPr>
            <w:tcW w:w="1451" w:type="dxa"/>
            <w:tcBorders>
              <w:top w:val="nil"/>
              <w:left w:val="nil"/>
              <w:bottom w:val="single" w:sz="4" w:space="0" w:color="auto"/>
              <w:right w:val="single" w:sz="4" w:space="0" w:color="auto"/>
            </w:tcBorders>
            <w:shd w:val="clear" w:color="auto" w:fill="auto"/>
            <w:vAlign w:val="bottom"/>
          </w:tcPr>
          <w:p w14:paraId="766B7DA4" w14:textId="77777777" w:rsidR="001A2306" w:rsidRPr="00925811" w:rsidRDefault="001A2306" w:rsidP="001A2306">
            <w:r w:rsidRPr="00925811">
              <w:t>2.305</w:t>
            </w:r>
          </w:p>
        </w:tc>
        <w:tc>
          <w:tcPr>
            <w:tcW w:w="1451" w:type="dxa"/>
            <w:tcBorders>
              <w:top w:val="nil"/>
              <w:left w:val="nil"/>
              <w:bottom w:val="single" w:sz="4" w:space="0" w:color="auto"/>
              <w:right w:val="single" w:sz="4" w:space="0" w:color="auto"/>
            </w:tcBorders>
            <w:shd w:val="clear" w:color="auto" w:fill="auto"/>
            <w:vAlign w:val="bottom"/>
          </w:tcPr>
          <w:p w14:paraId="14BFF00C" w14:textId="77777777" w:rsidR="001A2306" w:rsidRPr="00925811" w:rsidRDefault="001A2306" w:rsidP="001A2306">
            <w:r w:rsidRPr="00925811">
              <w:t>2.305</w:t>
            </w:r>
          </w:p>
        </w:tc>
      </w:tr>
      <w:tr w:rsidR="001A2306" w:rsidRPr="00925811" w14:paraId="2EF89193" w14:textId="77777777" w:rsidTr="00A75C46">
        <w:trPr>
          <w:trHeight w:val="233"/>
        </w:trPr>
        <w:tc>
          <w:tcPr>
            <w:tcW w:w="1138" w:type="dxa"/>
          </w:tcPr>
          <w:p w14:paraId="24AA3C5D" w14:textId="77777777" w:rsidR="001A2306" w:rsidRPr="00925811" w:rsidRDefault="001A2306" w:rsidP="001A2306">
            <w:r w:rsidRPr="00925811">
              <w:t>SWALES</w:t>
            </w:r>
          </w:p>
        </w:tc>
        <w:tc>
          <w:tcPr>
            <w:tcW w:w="1451" w:type="dxa"/>
            <w:tcBorders>
              <w:top w:val="nil"/>
              <w:left w:val="single" w:sz="4" w:space="0" w:color="auto"/>
              <w:bottom w:val="single" w:sz="4" w:space="0" w:color="auto"/>
              <w:right w:val="single" w:sz="4" w:space="0" w:color="auto"/>
            </w:tcBorders>
            <w:shd w:val="clear" w:color="auto" w:fill="auto"/>
            <w:vAlign w:val="bottom"/>
          </w:tcPr>
          <w:p w14:paraId="31DA92EE" w14:textId="77777777" w:rsidR="001A2306" w:rsidRPr="00925811" w:rsidRDefault="001A2306" w:rsidP="001A2306">
            <w:r w:rsidRPr="00925811">
              <w:t>1.152</w:t>
            </w:r>
          </w:p>
        </w:tc>
        <w:tc>
          <w:tcPr>
            <w:tcW w:w="1451" w:type="dxa"/>
            <w:tcBorders>
              <w:top w:val="nil"/>
              <w:left w:val="nil"/>
              <w:bottom w:val="single" w:sz="4" w:space="0" w:color="auto"/>
              <w:right w:val="single" w:sz="4" w:space="0" w:color="auto"/>
            </w:tcBorders>
            <w:shd w:val="clear" w:color="auto" w:fill="auto"/>
            <w:vAlign w:val="bottom"/>
          </w:tcPr>
          <w:p w14:paraId="29437174" w14:textId="77777777" w:rsidR="001A2306" w:rsidRPr="00925811" w:rsidRDefault="001A2306" w:rsidP="001A2306">
            <w:r w:rsidRPr="00925811">
              <w:t>1.152</w:t>
            </w:r>
          </w:p>
        </w:tc>
        <w:tc>
          <w:tcPr>
            <w:tcW w:w="1451" w:type="dxa"/>
            <w:tcBorders>
              <w:top w:val="nil"/>
              <w:left w:val="nil"/>
              <w:bottom w:val="single" w:sz="4" w:space="0" w:color="auto"/>
              <w:right w:val="single" w:sz="4" w:space="0" w:color="auto"/>
            </w:tcBorders>
            <w:shd w:val="clear" w:color="auto" w:fill="auto"/>
            <w:vAlign w:val="bottom"/>
          </w:tcPr>
          <w:p w14:paraId="1B644370" w14:textId="77777777" w:rsidR="001A2306" w:rsidRPr="00925811" w:rsidRDefault="001A2306" w:rsidP="001A2306">
            <w:r w:rsidRPr="00925811">
              <w:t>1.152</w:t>
            </w:r>
          </w:p>
        </w:tc>
        <w:tc>
          <w:tcPr>
            <w:tcW w:w="1451" w:type="dxa"/>
            <w:tcBorders>
              <w:top w:val="nil"/>
              <w:left w:val="nil"/>
              <w:bottom w:val="single" w:sz="4" w:space="0" w:color="auto"/>
              <w:right w:val="single" w:sz="4" w:space="0" w:color="auto"/>
            </w:tcBorders>
            <w:shd w:val="clear" w:color="auto" w:fill="auto"/>
            <w:vAlign w:val="bottom"/>
          </w:tcPr>
          <w:p w14:paraId="707BE06C" w14:textId="77777777" w:rsidR="001A2306" w:rsidRPr="00925811" w:rsidRDefault="001A2306" w:rsidP="001A2306">
            <w:r w:rsidRPr="00925811">
              <w:t>1.152</w:t>
            </w:r>
          </w:p>
        </w:tc>
        <w:tc>
          <w:tcPr>
            <w:tcW w:w="1451" w:type="dxa"/>
            <w:tcBorders>
              <w:top w:val="nil"/>
              <w:left w:val="nil"/>
              <w:bottom w:val="single" w:sz="4" w:space="0" w:color="auto"/>
              <w:right w:val="single" w:sz="4" w:space="0" w:color="auto"/>
            </w:tcBorders>
            <w:shd w:val="clear" w:color="auto" w:fill="auto"/>
            <w:vAlign w:val="bottom"/>
          </w:tcPr>
          <w:p w14:paraId="5B5D8D0A" w14:textId="77777777" w:rsidR="001A2306" w:rsidRPr="00925811" w:rsidRDefault="001A2306" w:rsidP="001A2306">
            <w:r w:rsidRPr="00925811">
              <w:t>1.152</w:t>
            </w:r>
          </w:p>
        </w:tc>
      </w:tr>
      <w:tr w:rsidR="001A2306" w:rsidRPr="00925811" w14:paraId="024B6D42" w14:textId="77777777" w:rsidTr="00A75C46">
        <w:trPr>
          <w:trHeight w:val="233"/>
        </w:trPr>
        <w:tc>
          <w:tcPr>
            <w:tcW w:w="1138" w:type="dxa"/>
          </w:tcPr>
          <w:p w14:paraId="10F57F2F" w14:textId="77777777" w:rsidR="001A2306" w:rsidRPr="00925811" w:rsidRDefault="001A2306" w:rsidP="001A2306">
            <w:r w:rsidRPr="00925811">
              <w:t>SWEST</w:t>
            </w:r>
          </w:p>
        </w:tc>
        <w:tc>
          <w:tcPr>
            <w:tcW w:w="1451" w:type="dxa"/>
            <w:tcBorders>
              <w:top w:val="nil"/>
              <w:left w:val="single" w:sz="4" w:space="0" w:color="auto"/>
              <w:bottom w:val="single" w:sz="4" w:space="0" w:color="auto"/>
              <w:right w:val="single" w:sz="4" w:space="0" w:color="auto"/>
            </w:tcBorders>
            <w:shd w:val="clear" w:color="auto" w:fill="auto"/>
            <w:vAlign w:val="bottom"/>
          </w:tcPr>
          <w:p w14:paraId="351CEC31" w14:textId="77777777" w:rsidR="001A2306" w:rsidRPr="00925811" w:rsidRDefault="001A2306" w:rsidP="001A2306">
            <w:r w:rsidRPr="00925811">
              <w:t>1.749</w:t>
            </w:r>
          </w:p>
        </w:tc>
        <w:tc>
          <w:tcPr>
            <w:tcW w:w="1451" w:type="dxa"/>
            <w:tcBorders>
              <w:top w:val="nil"/>
              <w:left w:val="nil"/>
              <w:bottom w:val="single" w:sz="4" w:space="0" w:color="auto"/>
              <w:right w:val="single" w:sz="4" w:space="0" w:color="auto"/>
            </w:tcBorders>
            <w:shd w:val="clear" w:color="auto" w:fill="auto"/>
            <w:vAlign w:val="bottom"/>
          </w:tcPr>
          <w:p w14:paraId="319DDD88" w14:textId="77777777" w:rsidR="001A2306" w:rsidRPr="00925811" w:rsidRDefault="001A2306" w:rsidP="001A2306">
            <w:r w:rsidRPr="00925811">
              <w:t>1.749</w:t>
            </w:r>
          </w:p>
        </w:tc>
        <w:tc>
          <w:tcPr>
            <w:tcW w:w="1451" w:type="dxa"/>
            <w:tcBorders>
              <w:top w:val="nil"/>
              <w:left w:val="nil"/>
              <w:bottom w:val="single" w:sz="4" w:space="0" w:color="auto"/>
              <w:right w:val="single" w:sz="4" w:space="0" w:color="auto"/>
            </w:tcBorders>
            <w:shd w:val="clear" w:color="auto" w:fill="auto"/>
            <w:vAlign w:val="bottom"/>
          </w:tcPr>
          <w:p w14:paraId="10487A0F" w14:textId="77777777" w:rsidR="001A2306" w:rsidRPr="00925811" w:rsidRDefault="001A2306" w:rsidP="001A2306">
            <w:r w:rsidRPr="00925811">
              <w:t>1.749</w:t>
            </w:r>
          </w:p>
        </w:tc>
        <w:tc>
          <w:tcPr>
            <w:tcW w:w="1451" w:type="dxa"/>
            <w:tcBorders>
              <w:top w:val="nil"/>
              <w:left w:val="nil"/>
              <w:bottom w:val="single" w:sz="4" w:space="0" w:color="auto"/>
              <w:right w:val="single" w:sz="4" w:space="0" w:color="auto"/>
            </w:tcBorders>
            <w:shd w:val="clear" w:color="auto" w:fill="auto"/>
            <w:vAlign w:val="bottom"/>
          </w:tcPr>
          <w:p w14:paraId="477F4826" w14:textId="77777777" w:rsidR="001A2306" w:rsidRPr="00925811" w:rsidRDefault="001A2306" w:rsidP="001A2306">
            <w:r w:rsidRPr="00925811">
              <w:t>1.749</w:t>
            </w:r>
          </w:p>
        </w:tc>
        <w:tc>
          <w:tcPr>
            <w:tcW w:w="1451" w:type="dxa"/>
            <w:tcBorders>
              <w:top w:val="nil"/>
              <w:left w:val="nil"/>
              <w:bottom w:val="single" w:sz="4" w:space="0" w:color="auto"/>
              <w:right w:val="single" w:sz="4" w:space="0" w:color="auto"/>
            </w:tcBorders>
            <w:shd w:val="clear" w:color="auto" w:fill="auto"/>
            <w:vAlign w:val="bottom"/>
          </w:tcPr>
          <w:p w14:paraId="78FFA435" w14:textId="77777777" w:rsidR="001A2306" w:rsidRPr="00925811" w:rsidRDefault="001A2306" w:rsidP="001A2306">
            <w:r w:rsidRPr="00925811">
              <w:t>1.749</w:t>
            </w:r>
          </w:p>
        </w:tc>
      </w:tr>
      <w:tr w:rsidR="001A2306" w:rsidRPr="00925811" w14:paraId="0DEC5320" w14:textId="77777777" w:rsidTr="00A75C46">
        <w:trPr>
          <w:trHeight w:val="233"/>
        </w:trPr>
        <w:tc>
          <w:tcPr>
            <w:tcW w:w="1138" w:type="dxa"/>
          </w:tcPr>
          <w:p w14:paraId="22AB34F3" w14:textId="77777777" w:rsidR="001A2306" w:rsidRPr="00925811" w:rsidRDefault="001A2306" w:rsidP="001A2306">
            <w:r w:rsidRPr="00925811">
              <w:t>LPN</w:t>
            </w:r>
          </w:p>
        </w:tc>
        <w:tc>
          <w:tcPr>
            <w:tcW w:w="1451" w:type="dxa"/>
            <w:tcBorders>
              <w:top w:val="nil"/>
              <w:left w:val="single" w:sz="4" w:space="0" w:color="auto"/>
              <w:bottom w:val="single" w:sz="4" w:space="0" w:color="auto"/>
              <w:right w:val="single" w:sz="4" w:space="0" w:color="auto"/>
            </w:tcBorders>
            <w:shd w:val="clear" w:color="auto" w:fill="auto"/>
            <w:vAlign w:val="bottom"/>
          </w:tcPr>
          <w:p w14:paraId="1D1B1C0F" w14:textId="77777777" w:rsidR="001A2306" w:rsidRPr="00925811" w:rsidRDefault="001A2306" w:rsidP="001A2306">
            <w:r w:rsidRPr="00925811">
              <w:t>1.513</w:t>
            </w:r>
          </w:p>
        </w:tc>
        <w:tc>
          <w:tcPr>
            <w:tcW w:w="1451" w:type="dxa"/>
            <w:tcBorders>
              <w:top w:val="nil"/>
              <w:left w:val="nil"/>
              <w:bottom w:val="single" w:sz="4" w:space="0" w:color="auto"/>
              <w:right w:val="single" w:sz="4" w:space="0" w:color="auto"/>
            </w:tcBorders>
            <w:shd w:val="clear" w:color="auto" w:fill="auto"/>
            <w:vAlign w:val="bottom"/>
          </w:tcPr>
          <w:p w14:paraId="34102465" w14:textId="77777777" w:rsidR="001A2306" w:rsidRPr="00925811" w:rsidRDefault="001A2306" w:rsidP="001A2306">
            <w:r w:rsidRPr="00925811">
              <w:t>1.513</w:t>
            </w:r>
          </w:p>
        </w:tc>
        <w:tc>
          <w:tcPr>
            <w:tcW w:w="1451" w:type="dxa"/>
            <w:tcBorders>
              <w:top w:val="nil"/>
              <w:left w:val="nil"/>
              <w:bottom w:val="single" w:sz="4" w:space="0" w:color="auto"/>
              <w:right w:val="single" w:sz="4" w:space="0" w:color="auto"/>
            </w:tcBorders>
            <w:shd w:val="clear" w:color="auto" w:fill="auto"/>
            <w:vAlign w:val="bottom"/>
          </w:tcPr>
          <w:p w14:paraId="6A511254" w14:textId="77777777" w:rsidR="001A2306" w:rsidRPr="00925811" w:rsidRDefault="001A2306" w:rsidP="001A2306">
            <w:r w:rsidRPr="00925811">
              <w:t>1.513</w:t>
            </w:r>
          </w:p>
        </w:tc>
        <w:tc>
          <w:tcPr>
            <w:tcW w:w="1451" w:type="dxa"/>
            <w:tcBorders>
              <w:top w:val="nil"/>
              <w:left w:val="nil"/>
              <w:bottom w:val="single" w:sz="4" w:space="0" w:color="auto"/>
              <w:right w:val="single" w:sz="4" w:space="0" w:color="auto"/>
            </w:tcBorders>
            <w:shd w:val="clear" w:color="auto" w:fill="auto"/>
            <w:vAlign w:val="bottom"/>
          </w:tcPr>
          <w:p w14:paraId="4338FFF9" w14:textId="77777777" w:rsidR="001A2306" w:rsidRPr="00925811" w:rsidRDefault="001A2306" w:rsidP="001A2306">
            <w:r w:rsidRPr="00925811">
              <w:t>1.513</w:t>
            </w:r>
          </w:p>
        </w:tc>
        <w:tc>
          <w:tcPr>
            <w:tcW w:w="1451" w:type="dxa"/>
            <w:tcBorders>
              <w:top w:val="nil"/>
              <w:left w:val="nil"/>
              <w:bottom w:val="single" w:sz="4" w:space="0" w:color="auto"/>
              <w:right w:val="single" w:sz="4" w:space="0" w:color="auto"/>
            </w:tcBorders>
            <w:shd w:val="clear" w:color="auto" w:fill="auto"/>
            <w:vAlign w:val="bottom"/>
          </w:tcPr>
          <w:p w14:paraId="7CC0DD07" w14:textId="77777777" w:rsidR="001A2306" w:rsidRPr="00925811" w:rsidRDefault="001A2306" w:rsidP="001A2306">
            <w:r w:rsidRPr="00925811">
              <w:t>1.513</w:t>
            </w:r>
          </w:p>
        </w:tc>
      </w:tr>
      <w:tr w:rsidR="001A2306" w:rsidRPr="00925811" w14:paraId="202482C4" w14:textId="77777777" w:rsidTr="00A75C46">
        <w:trPr>
          <w:trHeight w:val="233"/>
        </w:trPr>
        <w:tc>
          <w:tcPr>
            <w:tcW w:w="1138" w:type="dxa"/>
          </w:tcPr>
          <w:p w14:paraId="3E3DB696" w14:textId="77777777" w:rsidR="001A2306" w:rsidRPr="00925811" w:rsidRDefault="001A2306" w:rsidP="001A2306">
            <w:r w:rsidRPr="00925811">
              <w:t>SPN</w:t>
            </w:r>
          </w:p>
        </w:tc>
        <w:tc>
          <w:tcPr>
            <w:tcW w:w="1451" w:type="dxa"/>
            <w:tcBorders>
              <w:top w:val="nil"/>
              <w:left w:val="single" w:sz="4" w:space="0" w:color="auto"/>
              <w:bottom w:val="single" w:sz="4" w:space="0" w:color="auto"/>
              <w:right w:val="single" w:sz="4" w:space="0" w:color="auto"/>
            </w:tcBorders>
            <w:shd w:val="clear" w:color="auto" w:fill="auto"/>
            <w:vAlign w:val="bottom"/>
          </w:tcPr>
          <w:p w14:paraId="609268AA" w14:textId="77777777" w:rsidR="001A2306" w:rsidRPr="00925811" w:rsidRDefault="001A2306" w:rsidP="001A2306">
            <w:r w:rsidRPr="00925811">
              <w:t>1.566</w:t>
            </w:r>
          </w:p>
        </w:tc>
        <w:tc>
          <w:tcPr>
            <w:tcW w:w="1451" w:type="dxa"/>
            <w:tcBorders>
              <w:top w:val="nil"/>
              <w:left w:val="nil"/>
              <w:bottom w:val="single" w:sz="4" w:space="0" w:color="auto"/>
              <w:right w:val="single" w:sz="4" w:space="0" w:color="auto"/>
            </w:tcBorders>
            <w:shd w:val="clear" w:color="auto" w:fill="auto"/>
            <w:vAlign w:val="bottom"/>
          </w:tcPr>
          <w:p w14:paraId="6BC6293B" w14:textId="77777777" w:rsidR="001A2306" w:rsidRPr="00925811" w:rsidRDefault="001A2306" w:rsidP="001A2306">
            <w:r w:rsidRPr="00925811">
              <w:t>1.566</w:t>
            </w:r>
          </w:p>
        </w:tc>
        <w:tc>
          <w:tcPr>
            <w:tcW w:w="1451" w:type="dxa"/>
            <w:tcBorders>
              <w:top w:val="nil"/>
              <w:left w:val="nil"/>
              <w:bottom w:val="single" w:sz="4" w:space="0" w:color="auto"/>
              <w:right w:val="single" w:sz="4" w:space="0" w:color="auto"/>
            </w:tcBorders>
            <w:shd w:val="clear" w:color="auto" w:fill="auto"/>
            <w:vAlign w:val="bottom"/>
          </w:tcPr>
          <w:p w14:paraId="2C28B6B8" w14:textId="77777777" w:rsidR="001A2306" w:rsidRPr="00925811" w:rsidRDefault="001A2306" w:rsidP="001A2306">
            <w:r w:rsidRPr="00925811">
              <w:t>1.566</w:t>
            </w:r>
          </w:p>
        </w:tc>
        <w:tc>
          <w:tcPr>
            <w:tcW w:w="1451" w:type="dxa"/>
            <w:tcBorders>
              <w:top w:val="nil"/>
              <w:left w:val="nil"/>
              <w:bottom w:val="single" w:sz="4" w:space="0" w:color="auto"/>
              <w:right w:val="single" w:sz="4" w:space="0" w:color="auto"/>
            </w:tcBorders>
            <w:shd w:val="clear" w:color="auto" w:fill="auto"/>
            <w:vAlign w:val="bottom"/>
          </w:tcPr>
          <w:p w14:paraId="30F6751B" w14:textId="77777777" w:rsidR="001A2306" w:rsidRPr="00925811" w:rsidRDefault="001A2306" w:rsidP="001A2306">
            <w:r w:rsidRPr="00925811">
              <w:t>1.566</w:t>
            </w:r>
          </w:p>
        </w:tc>
        <w:tc>
          <w:tcPr>
            <w:tcW w:w="1451" w:type="dxa"/>
            <w:tcBorders>
              <w:top w:val="nil"/>
              <w:left w:val="nil"/>
              <w:bottom w:val="single" w:sz="4" w:space="0" w:color="auto"/>
              <w:right w:val="single" w:sz="4" w:space="0" w:color="auto"/>
            </w:tcBorders>
            <w:shd w:val="clear" w:color="auto" w:fill="auto"/>
            <w:vAlign w:val="bottom"/>
          </w:tcPr>
          <w:p w14:paraId="79F7527D" w14:textId="77777777" w:rsidR="001A2306" w:rsidRPr="00925811" w:rsidRDefault="001A2306" w:rsidP="001A2306">
            <w:r w:rsidRPr="00925811">
              <w:t>1.566</w:t>
            </w:r>
          </w:p>
        </w:tc>
      </w:tr>
      <w:tr w:rsidR="001A2306" w:rsidRPr="00925811" w14:paraId="7DFE6574" w14:textId="77777777" w:rsidTr="00A75C46">
        <w:trPr>
          <w:trHeight w:val="233"/>
        </w:trPr>
        <w:tc>
          <w:tcPr>
            <w:tcW w:w="1138" w:type="dxa"/>
          </w:tcPr>
          <w:p w14:paraId="33B96EB3" w14:textId="77777777" w:rsidR="001A2306" w:rsidRPr="00925811" w:rsidRDefault="001A2306" w:rsidP="001A2306">
            <w:r w:rsidRPr="00925811">
              <w:t>EPN</w:t>
            </w:r>
          </w:p>
        </w:tc>
        <w:tc>
          <w:tcPr>
            <w:tcW w:w="1451" w:type="dxa"/>
            <w:tcBorders>
              <w:top w:val="nil"/>
              <w:left w:val="single" w:sz="4" w:space="0" w:color="auto"/>
              <w:bottom w:val="single" w:sz="4" w:space="0" w:color="auto"/>
              <w:right w:val="single" w:sz="4" w:space="0" w:color="auto"/>
            </w:tcBorders>
            <w:shd w:val="clear" w:color="auto" w:fill="auto"/>
            <w:vAlign w:val="bottom"/>
          </w:tcPr>
          <w:p w14:paraId="6BD8862B" w14:textId="77777777" w:rsidR="001A2306" w:rsidRPr="00925811" w:rsidRDefault="001A2306" w:rsidP="001A2306">
            <w:r w:rsidRPr="00925811">
              <w:t>2.445</w:t>
            </w:r>
          </w:p>
        </w:tc>
        <w:tc>
          <w:tcPr>
            <w:tcW w:w="1451" w:type="dxa"/>
            <w:tcBorders>
              <w:top w:val="nil"/>
              <w:left w:val="nil"/>
              <w:bottom w:val="single" w:sz="4" w:space="0" w:color="auto"/>
              <w:right w:val="single" w:sz="4" w:space="0" w:color="auto"/>
            </w:tcBorders>
            <w:shd w:val="clear" w:color="auto" w:fill="auto"/>
            <w:vAlign w:val="bottom"/>
          </w:tcPr>
          <w:p w14:paraId="6CA001DA" w14:textId="77777777" w:rsidR="001A2306" w:rsidRPr="00925811" w:rsidRDefault="001A2306" w:rsidP="001A2306">
            <w:r w:rsidRPr="00925811">
              <w:t>2.445</w:t>
            </w:r>
          </w:p>
        </w:tc>
        <w:tc>
          <w:tcPr>
            <w:tcW w:w="1451" w:type="dxa"/>
            <w:tcBorders>
              <w:top w:val="nil"/>
              <w:left w:val="nil"/>
              <w:bottom w:val="single" w:sz="4" w:space="0" w:color="auto"/>
              <w:right w:val="single" w:sz="4" w:space="0" w:color="auto"/>
            </w:tcBorders>
            <w:shd w:val="clear" w:color="auto" w:fill="auto"/>
            <w:vAlign w:val="bottom"/>
          </w:tcPr>
          <w:p w14:paraId="5173E721" w14:textId="77777777" w:rsidR="001A2306" w:rsidRPr="00925811" w:rsidRDefault="001A2306" w:rsidP="001A2306">
            <w:r w:rsidRPr="00925811">
              <w:t>2.445</w:t>
            </w:r>
          </w:p>
        </w:tc>
        <w:tc>
          <w:tcPr>
            <w:tcW w:w="1451" w:type="dxa"/>
            <w:tcBorders>
              <w:top w:val="nil"/>
              <w:left w:val="nil"/>
              <w:bottom w:val="single" w:sz="4" w:space="0" w:color="auto"/>
              <w:right w:val="single" w:sz="4" w:space="0" w:color="auto"/>
            </w:tcBorders>
            <w:shd w:val="clear" w:color="auto" w:fill="auto"/>
            <w:vAlign w:val="bottom"/>
          </w:tcPr>
          <w:p w14:paraId="6676BC38" w14:textId="77777777" w:rsidR="001A2306" w:rsidRPr="00925811" w:rsidRDefault="001A2306" w:rsidP="001A2306">
            <w:r w:rsidRPr="00925811">
              <w:t>2.445</w:t>
            </w:r>
          </w:p>
        </w:tc>
        <w:tc>
          <w:tcPr>
            <w:tcW w:w="1451" w:type="dxa"/>
            <w:tcBorders>
              <w:top w:val="nil"/>
              <w:left w:val="nil"/>
              <w:bottom w:val="single" w:sz="4" w:space="0" w:color="auto"/>
              <w:right w:val="single" w:sz="4" w:space="0" w:color="auto"/>
            </w:tcBorders>
            <w:shd w:val="clear" w:color="auto" w:fill="auto"/>
            <w:vAlign w:val="bottom"/>
          </w:tcPr>
          <w:p w14:paraId="741FAB60" w14:textId="77777777" w:rsidR="001A2306" w:rsidRPr="00925811" w:rsidRDefault="001A2306" w:rsidP="001A2306">
            <w:r w:rsidRPr="00925811">
              <w:t>2.445</w:t>
            </w:r>
          </w:p>
        </w:tc>
      </w:tr>
      <w:tr w:rsidR="001A2306" w:rsidRPr="00925811" w14:paraId="3A0BFF7C" w14:textId="77777777" w:rsidTr="00A75C46">
        <w:trPr>
          <w:trHeight w:val="233"/>
        </w:trPr>
        <w:tc>
          <w:tcPr>
            <w:tcW w:w="1138" w:type="dxa"/>
          </w:tcPr>
          <w:p w14:paraId="2386FC6B" w14:textId="77777777" w:rsidR="001A2306" w:rsidRPr="00925811" w:rsidRDefault="001A2306" w:rsidP="001A2306">
            <w:r w:rsidRPr="00925811">
              <w:t>SPD</w:t>
            </w:r>
          </w:p>
        </w:tc>
        <w:tc>
          <w:tcPr>
            <w:tcW w:w="1451" w:type="dxa"/>
            <w:tcBorders>
              <w:top w:val="nil"/>
              <w:left w:val="single" w:sz="4" w:space="0" w:color="auto"/>
              <w:bottom w:val="single" w:sz="4" w:space="0" w:color="auto"/>
              <w:right w:val="single" w:sz="4" w:space="0" w:color="auto"/>
            </w:tcBorders>
            <w:shd w:val="clear" w:color="auto" w:fill="auto"/>
            <w:vAlign w:val="bottom"/>
          </w:tcPr>
          <w:p w14:paraId="0C8E504B" w14:textId="77777777" w:rsidR="001A2306" w:rsidRPr="00925811" w:rsidRDefault="001A2306" w:rsidP="001A2306">
            <w:r w:rsidRPr="00925811">
              <w:t>1.661</w:t>
            </w:r>
          </w:p>
        </w:tc>
        <w:tc>
          <w:tcPr>
            <w:tcW w:w="1451" w:type="dxa"/>
            <w:tcBorders>
              <w:top w:val="nil"/>
              <w:left w:val="nil"/>
              <w:bottom w:val="single" w:sz="4" w:space="0" w:color="auto"/>
              <w:right w:val="single" w:sz="4" w:space="0" w:color="auto"/>
            </w:tcBorders>
            <w:shd w:val="clear" w:color="auto" w:fill="auto"/>
            <w:vAlign w:val="bottom"/>
          </w:tcPr>
          <w:p w14:paraId="4AAB024C" w14:textId="77777777" w:rsidR="001A2306" w:rsidRPr="00925811" w:rsidRDefault="001A2306" w:rsidP="001A2306">
            <w:r w:rsidRPr="00925811">
              <w:t>1.661</w:t>
            </w:r>
          </w:p>
        </w:tc>
        <w:tc>
          <w:tcPr>
            <w:tcW w:w="1451" w:type="dxa"/>
            <w:tcBorders>
              <w:top w:val="nil"/>
              <w:left w:val="nil"/>
              <w:bottom w:val="single" w:sz="4" w:space="0" w:color="auto"/>
              <w:right w:val="single" w:sz="4" w:space="0" w:color="auto"/>
            </w:tcBorders>
            <w:shd w:val="clear" w:color="auto" w:fill="auto"/>
            <w:vAlign w:val="bottom"/>
          </w:tcPr>
          <w:p w14:paraId="1D83E82A" w14:textId="77777777" w:rsidR="001A2306" w:rsidRPr="00925811" w:rsidRDefault="001A2306" w:rsidP="001A2306">
            <w:r w:rsidRPr="00925811">
              <w:t>1.661</w:t>
            </w:r>
          </w:p>
        </w:tc>
        <w:tc>
          <w:tcPr>
            <w:tcW w:w="1451" w:type="dxa"/>
            <w:tcBorders>
              <w:top w:val="nil"/>
              <w:left w:val="nil"/>
              <w:bottom w:val="single" w:sz="4" w:space="0" w:color="auto"/>
              <w:right w:val="single" w:sz="4" w:space="0" w:color="auto"/>
            </w:tcBorders>
            <w:shd w:val="clear" w:color="auto" w:fill="auto"/>
            <w:vAlign w:val="bottom"/>
          </w:tcPr>
          <w:p w14:paraId="686E62D4" w14:textId="77777777" w:rsidR="001A2306" w:rsidRPr="00925811" w:rsidRDefault="001A2306" w:rsidP="001A2306">
            <w:r w:rsidRPr="00925811">
              <w:t>1.661</w:t>
            </w:r>
          </w:p>
        </w:tc>
        <w:tc>
          <w:tcPr>
            <w:tcW w:w="1451" w:type="dxa"/>
            <w:tcBorders>
              <w:top w:val="nil"/>
              <w:left w:val="nil"/>
              <w:bottom w:val="single" w:sz="4" w:space="0" w:color="auto"/>
              <w:right w:val="single" w:sz="4" w:space="0" w:color="auto"/>
            </w:tcBorders>
            <w:shd w:val="clear" w:color="auto" w:fill="auto"/>
            <w:vAlign w:val="bottom"/>
          </w:tcPr>
          <w:p w14:paraId="6DD25B78" w14:textId="77777777" w:rsidR="001A2306" w:rsidRPr="00925811" w:rsidRDefault="001A2306" w:rsidP="001A2306">
            <w:r w:rsidRPr="00925811">
              <w:t>1.661</w:t>
            </w:r>
          </w:p>
        </w:tc>
      </w:tr>
      <w:tr w:rsidR="001A2306" w:rsidRPr="00925811" w14:paraId="2D44B37E" w14:textId="77777777" w:rsidTr="00A75C46">
        <w:trPr>
          <w:trHeight w:val="233"/>
        </w:trPr>
        <w:tc>
          <w:tcPr>
            <w:tcW w:w="1138" w:type="dxa"/>
          </w:tcPr>
          <w:p w14:paraId="7954F94E" w14:textId="77777777" w:rsidR="001A2306" w:rsidRPr="00925811" w:rsidRDefault="001A2306" w:rsidP="001A2306">
            <w:r w:rsidRPr="00925811">
              <w:t>SPMW</w:t>
            </w:r>
          </w:p>
        </w:tc>
        <w:tc>
          <w:tcPr>
            <w:tcW w:w="1451" w:type="dxa"/>
            <w:tcBorders>
              <w:top w:val="single" w:sz="4" w:space="0" w:color="auto"/>
              <w:left w:val="single" w:sz="4" w:space="0" w:color="auto"/>
              <w:bottom w:val="single" w:sz="4" w:space="0" w:color="auto"/>
              <w:right w:val="single" w:sz="4" w:space="0" w:color="auto"/>
            </w:tcBorders>
            <w:shd w:val="clear" w:color="auto" w:fill="auto"/>
            <w:vAlign w:val="bottom"/>
          </w:tcPr>
          <w:p w14:paraId="4BED2D8E" w14:textId="77777777" w:rsidR="001A2306" w:rsidRPr="00925811" w:rsidRDefault="001A2306" w:rsidP="001A2306">
            <w:r w:rsidRPr="00925811">
              <w:t>1.849</w:t>
            </w:r>
          </w:p>
        </w:tc>
        <w:tc>
          <w:tcPr>
            <w:tcW w:w="1451" w:type="dxa"/>
            <w:tcBorders>
              <w:top w:val="single" w:sz="4" w:space="0" w:color="auto"/>
              <w:left w:val="nil"/>
              <w:bottom w:val="single" w:sz="4" w:space="0" w:color="auto"/>
              <w:right w:val="single" w:sz="4" w:space="0" w:color="auto"/>
            </w:tcBorders>
            <w:shd w:val="clear" w:color="auto" w:fill="auto"/>
            <w:vAlign w:val="bottom"/>
          </w:tcPr>
          <w:p w14:paraId="64F9831D" w14:textId="77777777" w:rsidR="001A2306" w:rsidRPr="00925811" w:rsidRDefault="001A2306" w:rsidP="001A2306">
            <w:r w:rsidRPr="00925811">
              <w:t>1.849</w:t>
            </w:r>
          </w:p>
        </w:tc>
        <w:tc>
          <w:tcPr>
            <w:tcW w:w="1451" w:type="dxa"/>
            <w:tcBorders>
              <w:top w:val="single" w:sz="4" w:space="0" w:color="auto"/>
              <w:left w:val="nil"/>
              <w:bottom w:val="single" w:sz="4" w:space="0" w:color="auto"/>
              <w:right w:val="single" w:sz="4" w:space="0" w:color="auto"/>
            </w:tcBorders>
            <w:shd w:val="clear" w:color="auto" w:fill="auto"/>
            <w:vAlign w:val="bottom"/>
          </w:tcPr>
          <w:p w14:paraId="5327EA44" w14:textId="77777777" w:rsidR="001A2306" w:rsidRPr="00925811" w:rsidRDefault="001A2306" w:rsidP="001A2306">
            <w:r w:rsidRPr="00925811">
              <w:t>1.849</w:t>
            </w:r>
          </w:p>
        </w:tc>
        <w:tc>
          <w:tcPr>
            <w:tcW w:w="1451" w:type="dxa"/>
            <w:tcBorders>
              <w:top w:val="single" w:sz="4" w:space="0" w:color="auto"/>
              <w:left w:val="nil"/>
              <w:bottom w:val="single" w:sz="4" w:space="0" w:color="auto"/>
              <w:right w:val="single" w:sz="4" w:space="0" w:color="auto"/>
            </w:tcBorders>
            <w:shd w:val="clear" w:color="auto" w:fill="auto"/>
            <w:vAlign w:val="bottom"/>
          </w:tcPr>
          <w:p w14:paraId="3D5320C6" w14:textId="77777777" w:rsidR="001A2306" w:rsidRPr="00925811" w:rsidRDefault="001A2306" w:rsidP="001A2306">
            <w:r w:rsidRPr="00925811">
              <w:t>1.849</w:t>
            </w:r>
          </w:p>
        </w:tc>
        <w:tc>
          <w:tcPr>
            <w:tcW w:w="1451" w:type="dxa"/>
            <w:tcBorders>
              <w:top w:val="single" w:sz="4" w:space="0" w:color="auto"/>
              <w:left w:val="nil"/>
              <w:bottom w:val="single" w:sz="4" w:space="0" w:color="auto"/>
              <w:right w:val="single" w:sz="4" w:space="0" w:color="auto"/>
            </w:tcBorders>
            <w:shd w:val="clear" w:color="auto" w:fill="auto"/>
            <w:vAlign w:val="bottom"/>
          </w:tcPr>
          <w:p w14:paraId="391D1F40" w14:textId="77777777" w:rsidR="001A2306" w:rsidRPr="00925811" w:rsidRDefault="001A2306" w:rsidP="001A2306">
            <w:r w:rsidRPr="00925811">
              <w:t>1.849</w:t>
            </w:r>
          </w:p>
        </w:tc>
      </w:tr>
      <w:tr w:rsidR="001A2306" w:rsidRPr="00925811" w14:paraId="2628A4E9" w14:textId="77777777" w:rsidTr="00A75C46">
        <w:trPr>
          <w:trHeight w:val="233"/>
        </w:trPr>
        <w:tc>
          <w:tcPr>
            <w:tcW w:w="1138" w:type="dxa"/>
          </w:tcPr>
          <w:p w14:paraId="3FA6A910" w14:textId="77777777" w:rsidR="001A2306" w:rsidRPr="00925811" w:rsidRDefault="001A2306" w:rsidP="001A2306">
            <w:r w:rsidRPr="00925811">
              <w:t>SSEH</w:t>
            </w:r>
          </w:p>
        </w:tc>
        <w:tc>
          <w:tcPr>
            <w:tcW w:w="1451" w:type="dxa"/>
            <w:tcBorders>
              <w:top w:val="nil"/>
              <w:left w:val="single" w:sz="4" w:space="0" w:color="auto"/>
              <w:bottom w:val="single" w:sz="4" w:space="0" w:color="auto"/>
              <w:right w:val="single" w:sz="4" w:space="0" w:color="auto"/>
            </w:tcBorders>
            <w:shd w:val="clear" w:color="auto" w:fill="auto"/>
            <w:vAlign w:val="bottom"/>
          </w:tcPr>
          <w:p w14:paraId="77B09ECE" w14:textId="77777777" w:rsidR="001A2306" w:rsidRPr="00925811" w:rsidRDefault="001A2306" w:rsidP="001A2306">
            <w:r w:rsidRPr="00925811">
              <w:t>1.240</w:t>
            </w:r>
          </w:p>
        </w:tc>
        <w:tc>
          <w:tcPr>
            <w:tcW w:w="1451" w:type="dxa"/>
            <w:tcBorders>
              <w:top w:val="nil"/>
              <w:left w:val="nil"/>
              <w:bottom w:val="single" w:sz="4" w:space="0" w:color="auto"/>
              <w:right w:val="single" w:sz="4" w:space="0" w:color="auto"/>
            </w:tcBorders>
            <w:shd w:val="clear" w:color="auto" w:fill="auto"/>
            <w:vAlign w:val="bottom"/>
          </w:tcPr>
          <w:p w14:paraId="4DC9366D" w14:textId="77777777" w:rsidR="001A2306" w:rsidRPr="00925811" w:rsidRDefault="001A2306" w:rsidP="001A2306">
            <w:r w:rsidRPr="00925811">
              <w:t>1.240</w:t>
            </w:r>
          </w:p>
        </w:tc>
        <w:tc>
          <w:tcPr>
            <w:tcW w:w="1451" w:type="dxa"/>
            <w:tcBorders>
              <w:top w:val="nil"/>
              <w:left w:val="nil"/>
              <w:bottom w:val="single" w:sz="4" w:space="0" w:color="auto"/>
              <w:right w:val="single" w:sz="4" w:space="0" w:color="auto"/>
            </w:tcBorders>
            <w:shd w:val="clear" w:color="auto" w:fill="auto"/>
            <w:vAlign w:val="bottom"/>
          </w:tcPr>
          <w:p w14:paraId="3B39DB86" w14:textId="77777777" w:rsidR="001A2306" w:rsidRPr="00925811" w:rsidRDefault="001A2306" w:rsidP="001A2306">
            <w:r w:rsidRPr="00925811">
              <w:t>1.240</w:t>
            </w:r>
          </w:p>
        </w:tc>
        <w:tc>
          <w:tcPr>
            <w:tcW w:w="1451" w:type="dxa"/>
            <w:tcBorders>
              <w:top w:val="nil"/>
              <w:left w:val="nil"/>
              <w:bottom w:val="single" w:sz="4" w:space="0" w:color="auto"/>
              <w:right w:val="single" w:sz="4" w:space="0" w:color="auto"/>
            </w:tcBorders>
            <w:shd w:val="clear" w:color="auto" w:fill="auto"/>
            <w:vAlign w:val="bottom"/>
          </w:tcPr>
          <w:p w14:paraId="35A77B0C" w14:textId="77777777" w:rsidR="001A2306" w:rsidRPr="00925811" w:rsidRDefault="001A2306" w:rsidP="001A2306">
            <w:r w:rsidRPr="00925811">
              <w:t>1.240</w:t>
            </w:r>
          </w:p>
        </w:tc>
        <w:tc>
          <w:tcPr>
            <w:tcW w:w="1451" w:type="dxa"/>
            <w:tcBorders>
              <w:top w:val="nil"/>
              <w:left w:val="nil"/>
              <w:bottom w:val="single" w:sz="4" w:space="0" w:color="auto"/>
              <w:right w:val="single" w:sz="4" w:space="0" w:color="auto"/>
            </w:tcBorders>
            <w:shd w:val="clear" w:color="auto" w:fill="auto"/>
            <w:vAlign w:val="bottom"/>
          </w:tcPr>
          <w:p w14:paraId="75284D41" w14:textId="77777777" w:rsidR="001A2306" w:rsidRPr="00925811" w:rsidRDefault="001A2306" w:rsidP="001A2306">
            <w:r w:rsidRPr="00925811">
              <w:t>1.240</w:t>
            </w:r>
          </w:p>
        </w:tc>
      </w:tr>
      <w:tr w:rsidR="001A2306" w:rsidRPr="00925811" w14:paraId="52CB61DC" w14:textId="77777777" w:rsidTr="00A75C46">
        <w:trPr>
          <w:trHeight w:val="233"/>
        </w:trPr>
        <w:tc>
          <w:tcPr>
            <w:tcW w:w="1138" w:type="dxa"/>
          </w:tcPr>
          <w:p w14:paraId="004B4083" w14:textId="77777777" w:rsidR="001A2306" w:rsidRPr="00925811" w:rsidRDefault="001A2306" w:rsidP="001A2306">
            <w:r w:rsidRPr="00925811">
              <w:t>SSES</w:t>
            </w:r>
          </w:p>
        </w:tc>
        <w:tc>
          <w:tcPr>
            <w:tcW w:w="1451" w:type="dxa"/>
            <w:tcBorders>
              <w:top w:val="nil"/>
              <w:left w:val="single" w:sz="4" w:space="0" w:color="auto"/>
              <w:bottom w:val="single" w:sz="4" w:space="0" w:color="auto"/>
              <w:right w:val="single" w:sz="4" w:space="0" w:color="auto"/>
            </w:tcBorders>
            <w:shd w:val="clear" w:color="auto" w:fill="auto"/>
            <w:vAlign w:val="bottom"/>
          </w:tcPr>
          <w:p w14:paraId="61F6881A" w14:textId="77777777" w:rsidR="001A2306" w:rsidRPr="00925811" w:rsidRDefault="001A2306" w:rsidP="001A2306">
            <w:r w:rsidRPr="00925811">
              <w:t>2.338</w:t>
            </w:r>
          </w:p>
        </w:tc>
        <w:tc>
          <w:tcPr>
            <w:tcW w:w="1451" w:type="dxa"/>
            <w:tcBorders>
              <w:top w:val="nil"/>
              <w:left w:val="nil"/>
              <w:bottom w:val="single" w:sz="4" w:space="0" w:color="auto"/>
              <w:right w:val="single" w:sz="4" w:space="0" w:color="auto"/>
            </w:tcBorders>
            <w:shd w:val="clear" w:color="auto" w:fill="auto"/>
            <w:vAlign w:val="bottom"/>
          </w:tcPr>
          <w:p w14:paraId="49D03539" w14:textId="77777777" w:rsidR="001A2306" w:rsidRPr="00925811" w:rsidRDefault="001A2306" w:rsidP="001A2306">
            <w:r w:rsidRPr="00925811">
              <w:t>2.338</w:t>
            </w:r>
          </w:p>
        </w:tc>
        <w:tc>
          <w:tcPr>
            <w:tcW w:w="1451" w:type="dxa"/>
            <w:tcBorders>
              <w:top w:val="nil"/>
              <w:left w:val="nil"/>
              <w:bottom w:val="single" w:sz="4" w:space="0" w:color="auto"/>
              <w:right w:val="single" w:sz="4" w:space="0" w:color="auto"/>
            </w:tcBorders>
            <w:shd w:val="clear" w:color="auto" w:fill="auto"/>
            <w:vAlign w:val="bottom"/>
          </w:tcPr>
          <w:p w14:paraId="5396A386" w14:textId="77777777" w:rsidR="001A2306" w:rsidRPr="00925811" w:rsidRDefault="001A2306" w:rsidP="001A2306">
            <w:r w:rsidRPr="00925811">
              <w:t>2.338</w:t>
            </w:r>
          </w:p>
        </w:tc>
        <w:tc>
          <w:tcPr>
            <w:tcW w:w="1451" w:type="dxa"/>
            <w:tcBorders>
              <w:top w:val="nil"/>
              <w:left w:val="nil"/>
              <w:bottom w:val="single" w:sz="4" w:space="0" w:color="auto"/>
              <w:right w:val="single" w:sz="4" w:space="0" w:color="auto"/>
            </w:tcBorders>
            <w:shd w:val="clear" w:color="auto" w:fill="auto"/>
            <w:vAlign w:val="bottom"/>
          </w:tcPr>
          <w:p w14:paraId="550C2106" w14:textId="77777777" w:rsidR="001A2306" w:rsidRPr="00925811" w:rsidRDefault="001A2306" w:rsidP="001A2306">
            <w:r w:rsidRPr="00925811">
              <w:t>2.338</w:t>
            </w:r>
          </w:p>
        </w:tc>
        <w:tc>
          <w:tcPr>
            <w:tcW w:w="1451" w:type="dxa"/>
            <w:tcBorders>
              <w:top w:val="nil"/>
              <w:left w:val="nil"/>
              <w:bottom w:val="single" w:sz="4" w:space="0" w:color="auto"/>
              <w:right w:val="single" w:sz="4" w:space="0" w:color="auto"/>
            </w:tcBorders>
            <w:shd w:val="clear" w:color="auto" w:fill="auto"/>
            <w:vAlign w:val="bottom"/>
          </w:tcPr>
          <w:p w14:paraId="4D5BB8BF" w14:textId="77777777" w:rsidR="001A2306" w:rsidRPr="00925811" w:rsidRDefault="001A2306" w:rsidP="001A2306">
            <w:r w:rsidRPr="00925811">
              <w:t>2.338</w:t>
            </w:r>
          </w:p>
        </w:tc>
      </w:tr>
    </w:tbl>
    <w:p w14:paraId="5F761308" w14:textId="77777777" w:rsidR="001A2306" w:rsidRPr="00925811" w:rsidRDefault="001A2306" w:rsidP="001A2306">
      <w:pPr>
        <w:pStyle w:val="AppendixHeading"/>
      </w:pPr>
    </w:p>
    <w:p w14:paraId="4FC4F924" w14:textId="77777777" w:rsidR="001A2306" w:rsidRPr="00925811" w:rsidRDefault="001A2306" w:rsidP="001A2306">
      <w:pPr>
        <w:pStyle w:val="Caption"/>
      </w:pPr>
      <w:r w:rsidRPr="00925811">
        <w:t>Reward incentive rate for the Connections Element of the Customer Satisfaction Survey (CRIR</w:t>
      </w:r>
      <w:r w:rsidRPr="00925811">
        <w:rPr>
          <w:rStyle w:val="Subscript"/>
        </w:rPr>
        <w:t>t</w:t>
      </w:r>
      <w:r w:rsidRPr="00925811">
        <w:t>) (£m)</w:t>
      </w:r>
    </w:p>
    <w:tbl>
      <w:tblPr>
        <w:tblStyle w:val="AppendixTable"/>
        <w:tblW w:w="8346" w:type="dxa"/>
        <w:tblLayout w:type="fixed"/>
        <w:tblLook w:val="04A0" w:firstRow="1" w:lastRow="0" w:firstColumn="1" w:lastColumn="0" w:noHBand="0" w:noVBand="1"/>
      </w:tblPr>
      <w:tblGrid>
        <w:gridCol w:w="1059"/>
        <w:gridCol w:w="1457"/>
        <w:gridCol w:w="1457"/>
        <w:gridCol w:w="1458"/>
        <w:gridCol w:w="1457"/>
        <w:gridCol w:w="1458"/>
      </w:tblGrid>
      <w:tr w:rsidR="001A2306" w:rsidRPr="00925811" w14:paraId="3F38BF8A" w14:textId="77777777" w:rsidTr="00A75C46">
        <w:trPr>
          <w:cnfStyle w:val="100000000000" w:firstRow="1" w:lastRow="0" w:firstColumn="0" w:lastColumn="0" w:oddVBand="0" w:evenVBand="0" w:oddHBand="0" w:evenHBand="0" w:firstRowFirstColumn="0" w:firstRowLastColumn="0" w:lastRowFirstColumn="0" w:lastRowLastColumn="0"/>
          <w:trHeight w:val="353"/>
        </w:trPr>
        <w:tc>
          <w:tcPr>
            <w:tcW w:w="1059" w:type="dxa"/>
          </w:tcPr>
          <w:p w14:paraId="5296AEBF" w14:textId="77777777" w:rsidR="001A2306" w:rsidRPr="00925811" w:rsidRDefault="001A2306" w:rsidP="001A2306">
            <w:r w:rsidRPr="00925811">
              <w:t>Licensee</w:t>
            </w:r>
          </w:p>
        </w:tc>
        <w:tc>
          <w:tcPr>
            <w:tcW w:w="1457" w:type="dxa"/>
          </w:tcPr>
          <w:p w14:paraId="79BAB8F7" w14:textId="77777777" w:rsidR="001A2306" w:rsidRPr="00925811" w:rsidRDefault="001A2306" w:rsidP="001A2306">
            <w:r w:rsidRPr="00925811">
              <w:t>2023/24</w:t>
            </w:r>
          </w:p>
        </w:tc>
        <w:tc>
          <w:tcPr>
            <w:tcW w:w="1457" w:type="dxa"/>
          </w:tcPr>
          <w:p w14:paraId="0B56C4EF" w14:textId="77777777" w:rsidR="001A2306" w:rsidRPr="00925811" w:rsidRDefault="001A2306" w:rsidP="001A2306">
            <w:r w:rsidRPr="00925811">
              <w:t>2024/25</w:t>
            </w:r>
          </w:p>
        </w:tc>
        <w:tc>
          <w:tcPr>
            <w:tcW w:w="1458" w:type="dxa"/>
          </w:tcPr>
          <w:p w14:paraId="1ACDB934" w14:textId="77777777" w:rsidR="001A2306" w:rsidRPr="00925811" w:rsidRDefault="001A2306" w:rsidP="001A2306">
            <w:r w:rsidRPr="00925811">
              <w:t>2025/26</w:t>
            </w:r>
          </w:p>
        </w:tc>
        <w:tc>
          <w:tcPr>
            <w:tcW w:w="1457" w:type="dxa"/>
          </w:tcPr>
          <w:p w14:paraId="6146B217" w14:textId="77777777" w:rsidR="001A2306" w:rsidRPr="00925811" w:rsidRDefault="001A2306" w:rsidP="001A2306">
            <w:r w:rsidRPr="00925811">
              <w:t>2026/27</w:t>
            </w:r>
          </w:p>
        </w:tc>
        <w:tc>
          <w:tcPr>
            <w:tcW w:w="1458" w:type="dxa"/>
          </w:tcPr>
          <w:p w14:paraId="702B1104" w14:textId="77777777" w:rsidR="001A2306" w:rsidRPr="00925811" w:rsidRDefault="001A2306" w:rsidP="001A2306">
            <w:r w:rsidRPr="00925811">
              <w:t>2027/28</w:t>
            </w:r>
          </w:p>
        </w:tc>
      </w:tr>
      <w:tr w:rsidR="00457951" w:rsidRPr="00925811" w14:paraId="00A32470" w14:textId="77777777" w:rsidTr="00925811">
        <w:trPr>
          <w:trHeight w:val="353"/>
        </w:trPr>
        <w:tc>
          <w:tcPr>
            <w:tcW w:w="0" w:type="dxa"/>
          </w:tcPr>
          <w:p w14:paraId="7F18D8FC" w14:textId="77777777" w:rsidR="00457951" w:rsidRPr="00925811" w:rsidRDefault="00457951" w:rsidP="00457951">
            <w:r w:rsidRPr="00925811">
              <w:t>ENWL</w:t>
            </w:r>
          </w:p>
        </w:tc>
        <w:tc>
          <w:tcPr>
            <w:tcW w:w="0" w:type="dxa"/>
            <w:tcBorders>
              <w:top w:val="single" w:sz="4" w:space="0" w:color="auto"/>
              <w:left w:val="single" w:sz="4" w:space="0" w:color="auto"/>
              <w:bottom w:val="single" w:sz="4" w:space="0" w:color="auto"/>
              <w:right w:val="single" w:sz="4" w:space="0" w:color="auto"/>
            </w:tcBorders>
            <w:shd w:val="clear" w:color="auto" w:fill="auto"/>
          </w:tcPr>
          <w:p w14:paraId="7749432A" w14:textId="1E0C2BCD" w:rsidR="00457951" w:rsidRPr="00925811" w:rsidRDefault="00457951" w:rsidP="00457951">
            <w:r w:rsidRPr="00925811">
              <w:t>5.246</w:t>
            </w:r>
          </w:p>
        </w:tc>
        <w:tc>
          <w:tcPr>
            <w:tcW w:w="0" w:type="dxa"/>
            <w:tcBorders>
              <w:top w:val="single" w:sz="4" w:space="0" w:color="auto"/>
              <w:left w:val="nil"/>
              <w:bottom w:val="single" w:sz="4" w:space="0" w:color="auto"/>
              <w:right w:val="single" w:sz="4" w:space="0" w:color="auto"/>
            </w:tcBorders>
            <w:shd w:val="clear" w:color="auto" w:fill="auto"/>
          </w:tcPr>
          <w:p w14:paraId="50A299C5" w14:textId="17815749" w:rsidR="00457951" w:rsidRPr="00925811" w:rsidRDefault="00457951" w:rsidP="00457951">
            <w:r w:rsidRPr="00925811">
              <w:t>5.246</w:t>
            </w:r>
          </w:p>
        </w:tc>
        <w:tc>
          <w:tcPr>
            <w:tcW w:w="0" w:type="dxa"/>
            <w:tcBorders>
              <w:top w:val="single" w:sz="4" w:space="0" w:color="auto"/>
              <w:left w:val="nil"/>
              <w:bottom w:val="single" w:sz="4" w:space="0" w:color="auto"/>
              <w:right w:val="single" w:sz="4" w:space="0" w:color="auto"/>
            </w:tcBorders>
            <w:shd w:val="clear" w:color="auto" w:fill="auto"/>
          </w:tcPr>
          <w:p w14:paraId="08F1E99F" w14:textId="4F02F6F9" w:rsidR="00457951" w:rsidRPr="00925811" w:rsidRDefault="00457951" w:rsidP="00457951">
            <w:r w:rsidRPr="00925811">
              <w:t>5.246</w:t>
            </w:r>
          </w:p>
        </w:tc>
        <w:tc>
          <w:tcPr>
            <w:tcW w:w="0" w:type="dxa"/>
            <w:tcBorders>
              <w:top w:val="single" w:sz="4" w:space="0" w:color="auto"/>
              <w:left w:val="nil"/>
              <w:bottom w:val="single" w:sz="4" w:space="0" w:color="auto"/>
              <w:right w:val="single" w:sz="4" w:space="0" w:color="auto"/>
            </w:tcBorders>
            <w:shd w:val="clear" w:color="auto" w:fill="auto"/>
          </w:tcPr>
          <w:p w14:paraId="439C1E13" w14:textId="328FB0FF" w:rsidR="00457951" w:rsidRPr="00925811" w:rsidRDefault="00457951" w:rsidP="00457951">
            <w:r w:rsidRPr="00925811">
              <w:t>5.246</w:t>
            </w:r>
          </w:p>
        </w:tc>
        <w:tc>
          <w:tcPr>
            <w:tcW w:w="0" w:type="dxa"/>
            <w:tcBorders>
              <w:top w:val="single" w:sz="4" w:space="0" w:color="auto"/>
              <w:left w:val="nil"/>
              <w:bottom w:val="single" w:sz="4" w:space="0" w:color="auto"/>
              <w:right w:val="single" w:sz="4" w:space="0" w:color="auto"/>
            </w:tcBorders>
            <w:shd w:val="clear" w:color="auto" w:fill="auto"/>
          </w:tcPr>
          <w:p w14:paraId="573AAA46" w14:textId="278E0859" w:rsidR="00457951" w:rsidRPr="00925811" w:rsidRDefault="00457951" w:rsidP="00457951">
            <w:r w:rsidRPr="00925811">
              <w:t>5.246</w:t>
            </w:r>
          </w:p>
        </w:tc>
      </w:tr>
      <w:tr w:rsidR="00457951" w:rsidRPr="00925811" w14:paraId="5E0B1ECD" w14:textId="77777777" w:rsidTr="00925811">
        <w:trPr>
          <w:trHeight w:val="353"/>
        </w:trPr>
        <w:tc>
          <w:tcPr>
            <w:tcW w:w="0" w:type="dxa"/>
          </w:tcPr>
          <w:p w14:paraId="0DB98A79" w14:textId="77777777" w:rsidR="00457951" w:rsidRPr="00925811" w:rsidRDefault="00457951" w:rsidP="00457951">
            <w:r w:rsidRPr="00925811">
              <w:t>NPgN</w:t>
            </w:r>
          </w:p>
        </w:tc>
        <w:tc>
          <w:tcPr>
            <w:tcW w:w="0" w:type="dxa"/>
            <w:tcBorders>
              <w:top w:val="nil"/>
              <w:left w:val="single" w:sz="4" w:space="0" w:color="auto"/>
              <w:bottom w:val="single" w:sz="4" w:space="0" w:color="auto"/>
              <w:right w:val="single" w:sz="4" w:space="0" w:color="auto"/>
            </w:tcBorders>
            <w:shd w:val="clear" w:color="auto" w:fill="auto"/>
          </w:tcPr>
          <w:p w14:paraId="2201F6C3" w14:textId="38A1C77A" w:rsidR="00457951" w:rsidRPr="00925811" w:rsidRDefault="00457951" w:rsidP="00457951">
            <w:r w:rsidRPr="00925811">
              <w:t>3.898</w:t>
            </w:r>
          </w:p>
        </w:tc>
        <w:tc>
          <w:tcPr>
            <w:tcW w:w="0" w:type="dxa"/>
            <w:tcBorders>
              <w:top w:val="nil"/>
              <w:left w:val="nil"/>
              <w:bottom w:val="single" w:sz="4" w:space="0" w:color="auto"/>
              <w:right w:val="single" w:sz="4" w:space="0" w:color="auto"/>
            </w:tcBorders>
            <w:shd w:val="clear" w:color="auto" w:fill="auto"/>
          </w:tcPr>
          <w:p w14:paraId="40645BA9" w14:textId="7358FB55" w:rsidR="00457951" w:rsidRPr="00925811" w:rsidRDefault="00457951" w:rsidP="00457951">
            <w:r w:rsidRPr="00925811">
              <w:t>3.898</w:t>
            </w:r>
          </w:p>
        </w:tc>
        <w:tc>
          <w:tcPr>
            <w:tcW w:w="0" w:type="dxa"/>
            <w:tcBorders>
              <w:top w:val="nil"/>
              <w:left w:val="nil"/>
              <w:bottom w:val="single" w:sz="4" w:space="0" w:color="auto"/>
              <w:right w:val="single" w:sz="4" w:space="0" w:color="auto"/>
            </w:tcBorders>
            <w:shd w:val="clear" w:color="auto" w:fill="auto"/>
          </w:tcPr>
          <w:p w14:paraId="651D4928" w14:textId="4B47E319" w:rsidR="00457951" w:rsidRPr="00925811" w:rsidRDefault="00457951" w:rsidP="00457951">
            <w:r w:rsidRPr="00925811">
              <w:t>3.898</w:t>
            </w:r>
          </w:p>
        </w:tc>
        <w:tc>
          <w:tcPr>
            <w:tcW w:w="0" w:type="dxa"/>
            <w:tcBorders>
              <w:top w:val="nil"/>
              <w:left w:val="nil"/>
              <w:bottom w:val="single" w:sz="4" w:space="0" w:color="auto"/>
              <w:right w:val="single" w:sz="4" w:space="0" w:color="auto"/>
            </w:tcBorders>
            <w:shd w:val="clear" w:color="auto" w:fill="auto"/>
          </w:tcPr>
          <w:p w14:paraId="2F8C7520" w14:textId="73D22B41" w:rsidR="00457951" w:rsidRPr="00925811" w:rsidRDefault="00457951" w:rsidP="00457951">
            <w:r w:rsidRPr="00925811">
              <w:t>3.898</w:t>
            </w:r>
          </w:p>
        </w:tc>
        <w:tc>
          <w:tcPr>
            <w:tcW w:w="0" w:type="dxa"/>
            <w:tcBorders>
              <w:top w:val="nil"/>
              <w:left w:val="nil"/>
              <w:bottom w:val="single" w:sz="4" w:space="0" w:color="auto"/>
              <w:right w:val="single" w:sz="4" w:space="0" w:color="auto"/>
            </w:tcBorders>
            <w:shd w:val="clear" w:color="auto" w:fill="auto"/>
          </w:tcPr>
          <w:p w14:paraId="3A760E30" w14:textId="7FDDFF80" w:rsidR="00457951" w:rsidRPr="00925811" w:rsidRDefault="00457951" w:rsidP="00457951">
            <w:r w:rsidRPr="00925811">
              <w:t>3.898</w:t>
            </w:r>
          </w:p>
        </w:tc>
      </w:tr>
      <w:tr w:rsidR="00457951" w:rsidRPr="00925811" w14:paraId="559C66A3" w14:textId="77777777" w:rsidTr="00925811">
        <w:trPr>
          <w:trHeight w:val="353"/>
        </w:trPr>
        <w:tc>
          <w:tcPr>
            <w:tcW w:w="0" w:type="dxa"/>
          </w:tcPr>
          <w:p w14:paraId="6BA996BB" w14:textId="77777777" w:rsidR="00457951" w:rsidRPr="00925811" w:rsidRDefault="00457951" w:rsidP="00457951">
            <w:r w:rsidRPr="00925811">
              <w:t>NPgY</w:t>
            </w:r>
          </w:p>
        </w:tc>
        <w:tc>
          <w:tcPr>
            <w:tcW w:w="0" w:type="dxa"/>
            <w:tcBorders>
              <w:top w:val="nil"/>
              <w:left w:val="single" w:sz="4" w:space="0" w:color="auto"/>
              <w:bottom w:val="single" w:sz="4" w:space="0" w:color="auto"/>
              <w:right w:val="single" w:sz="4" w:space="0" w:color="auto"/>
            </w:tcBorders>
            <w:shd w:val="clear" w:color="auto" w:fill="auto"/>
          </w:tcPr>
          <w:p w14:paraId="6408723A" w14:textId="4964CAE4" w:rsidR="00457951" w:rsidRPr="00925811" w:rsidRDefault="00457951" w:rsidP="00457951">
            <w:r w:rsidRPr="00925811">
              <w:t>5.378</w:t>
            </w:r>
          </w:p>
        </w:tc>
        <w:tc>
          <w:tcPr>
            <w:tcW w:w="0" w:type="dxa"/>
            <w:tcBorders>
              <w:top w:val="nil"/>
              <w:left w:val="nil"/>
              <w:bottom w:val="single" w:sz="4" w:space="0" w:color="auto"/>
              <w:right w:val="single" w:sz="4" w:space="0" w:color="auto"/>
            </w:tcBorders>
            <w:shd w:val="clear" w:color="auto" w:fill="auto"/>
          </w:tcPr>
          <w:p w14:paraId="3313034C" w14:textId="36BE23C9" w:rsidR="00457951" w:rsidRPr="00925811" w:rsidRDefault="00457951" w:rsidP="00457951">
            <w:r w:rsidRPr="00925811">
              <w:t>5.378</w:t>
            </w:r>
          </w:p>
        </w:tc>
        <w:tc>
          <w:tcPr>
            <w:tcW w:w="0" w:type="dxa"/>
            <w:tcBorders>
              <w:top w:val="nil"/>
              <w:left w:val="nil"/>
              <w:bottom w:val="single" w:sz="4" w:space="0" w:color="auto"/>
              <w:right w:val="single" w:sz="4" w:space="0" w:color="auto"/>
            </w:tcBorders>
            <w:shd w:val="clear" w:color="auto" w:fill="auto"/>
          </w:tcPr>
          <w:p w14:paraId="7B72477C" w14:textId="5280DF2E" w:rsidR="00457951" w:rsidRPr="00925811" w:rsidRDefault="00457951" w:rsidP="00457951">
            <w:r w:rsidRPr="00925811">
              <w:t>5.378</w:t>
            </w:r>
          </w:p>
        </w:tc>
        <w:tc>
          <w:tcPr>
            <w:tcW w:w="0" w:type="dxa"/>
            <w:tcBorders>
              <w:top w:val="nil"/>
              <w:left w:val="nil"/>
              <w:bottom w:val="single" w:sz="4" w:space="0" w:color="auto"/>
              <w:right w:val="single" w:sz="4" w:space="0" w:color="auto"/>
            </w:tcBorders>
            <w:shd w:val="clear" w:color="auto" w:fill="auto"/>
          </w:tcPr>
          <w:p w14:paraId="6A2D47D2" w14:textId="2D1D46D8" w:rsidR="00457951" w:rsidRPr="00925811" w:rsidRDefault="00457951" w:rsidP="00457951">
            <w:r w:rsidRPr="00925811">
              <w:t>5.378</w:t>
            </w:r>
          </w:p>
        </w:tc>
        <w:tc>
          <w:tcPr>
            <w:tcW w:w="0" w:type="dxa"/>
            <w:tcBorders>
              <w:top w:val="nil"/>
              <w:left w:val="nil"/>
              <w:bottom w:val="single" w:sz="4" w:space="0" w:color="auto"/>
              <w:right w:val="single" w:sz="4" w:space="0" w:color="auto"/>
            </w:tcBorders>
            <w:shd w:val="clear" w:color="auto" w:fill="auto"/>
          </w:tcPr>
          <w:p w14:paraId="66293328" w14:textId="7072198C" w:rsidR="00457951" w:rsidRPr="00925811" w:rsidRDefault="00457951" w:rsidP="00457951">
            <w:r w:rsidRPr="00925811">
              <w:t>5.378</w:t>
            </w:r>
          </w:p>
        </w:tc>
      </w:tr>
      <w:tr w:rsidR="00457951" w:rsidRPr="00925811" w14:paraId="62743921" w14:textId="77777777" w:rsidTr="00925811">
        <w:trPr>
          <w:trHeight w:val="353"/>
        </w:trPr>
        <w:tc>
          <w:tcPr>
            <w:tcW w:w="0" w:type="dxa"/>
          </w:tcPr>
          <w:p w14:paraId="6C1A64A3" w14:textId="77777777" w:rsidR="00457951" w:rsidRPr="00925811" w:rsidRDefault="00457951" w:rsidP="00457951">
            <w:r w:rsidRPr="00925811">
              <w:t>WMID</w:t>
            </w:r>
          </w:p>
        </w:tc>
        <w:tc>
          <w:tcPr>
            <w:tcW w:w="0" w:type="dxa"/>
            <w:tcBorders>
              <w:top w:val="nil"/>
              <w:left w:val="single" w:sz="4" w:space="0" w:color="auto"/>
              <w:bottom w:val="single" w:sz="4" w:space="0" w:color="auto"/>
              <w:right w:val="single" w:sz="4" w:space="0" w:color="auto"/>
            </w:tcBorders>
            <w:shd w:val="clear" w:color="auto" w:fill="auto"/>
          </w:tcPr>
          <w:p w14:paraId="4B93B0DC" w14:textId="2A24FC11" w:rsidR="00457951" w:rsidRPr="00925811" w:rsidRDefault="00457951" w:rsidP="00457951">
            <w:r w:rsidRPr="00925811">
              <w:t>6.771</w:t>
            </w:r>
          </w:p>
        </w:tc>
        <w:tc>
          <w:tcPr>
            <w:tcW w:w="0" w:type="dxa"/>
            <w:tcBorders>
              <w:top w:val="nil"/>
              <w:left w:val="nil"/>
              <w:bottom w:val="single" w:sz="4" w:space="0" w:color="auto"/>
              <w:right w:val="single" w:sz="4" w:space="0" w:color="auto"/>
            </w:tcBorders>
            <w:shd w:val="clear" w:color="auto" w:fill="auto"/>
          </w:tcPr>
          <w:p w14:paraId="7BF4B445" w14:textId="20A0437B" w:rsidR="00457951" w:rsidRPr="00925811" w:rsidRDefault="00457951" w:rsidP="00457951">
            <w:r w:rsidRPr="00925811">
              <w:t>6.771</w:t>
            </w:r>
          </w:p>
        </w:tc>
        <w:tc>
          <w:tcPr>
            <w:tcW w:w="0" w:type="dxa"/>
            <w:tcBorders>
              <w:top w:val="nil"/>
              <w:left w:val="nil"/>
              <w:bottom w:val="single" w:sz="4" w:space="0" w:color="auto"/>
              <w:right w:val="single" w:sz="4" w:space="0" w:color="auto"/>
            </w:tcBorders>
            <w:shd w:val="clear" w:color="auto" w:fill="auto"/>
          </w:tcPr>
          <w:p w14:paraId="75B4BECA" w14:textId="05F84F2D" w:rsidR="00457951" w:rsidRPr="00925811" w:rsidRDefault="00457951" w:rsidP="00457951">
            <w:r w:rsidRPr="00925811">
              <w:t>6.771</w:t>
            </w:r>
          </w:p>
        </w:tc>
        <w:tc>
          <w:tcPr>
            <w:tcW w:w="0" w:type="dxa"/>
            <w:tcBorders>
              <w:top w:val="nil"/>
              <w:left w:val="nil"/>
              <w:bottom w:val="single" w:sz="4" w:space="0" w:color="auto"/>
              <w:right w:val="single" w:sz="4" w:space="0" w:color="auto"/>
            </w:tcBorders>
            <w:shd w:val="clear" w:color="auto" w:fill="auto"/>
          </w:tcPr>
          <w:p w14:paraId="320831D0" w14:textId="4645F018" w:rsidR="00457951" w:rsidRPr="00925811" w:rsidRDefault="00457951" w:rsidP="00457951">
            <w:r w:rsidRPr="00925811">
              <w:t>6.771</w:t>
            </w:r>
          </w:p>
        </w:tc>
        <w:tc>
          <w:tcPr>
            <w:tcW w:w="0" w:type="dxa"/>
            <w:tcBorders>
              <w:top w:val="nil"/>
              <w:left w:val="nil"/>
              <w:bottom w:val="single" w:sz="4" w:space="0" w:color="auto"/>
              <w:right w:val="single" w:sz="4" w:space="0" w:color="auto"/>
            </w:tcBorders>
            <w:shd w:val="clear" w:color="auto" w:fill="auto"/>
          </w:tcPr>
          <w:p w14:paraId="7F6BB7B9" w14:textId="3EC54945" w:rsidR="00457951" w:rsidRPr="00925811" w:rsidRDefault="00457951" w:rsidP="00457951">
            <w:r w:rsidRPr="00925811">
              <w:t>6.771</w:t>
            </w:r>
          </w:p>
        </w:tc>
      </w:tr>
      <w:tr w:rsidR="00457951" w:rsidRPr="00925811" w14:paraId="3E29EF7C" w14:textId="77777777" w:rsidTr="00925811">
        <w:trPr>
          <w:trHeight w:val="353"/>
        </w:trPr>
        <w:tc>
          <w:tcPr>
            <w:tcW w:w="0" w:type="dxa"/>
          </w:tcPr>
          <w:p w14:paraId="1FC089D2" w14:textId="77777777" w:rsidR="00457951" w:rsidRPr="00925811" w:rsidRDefault="00457951" w:rsidP="00457951">
            <w:r w:rsidRPr="00925811">
              <w:t>EMID</w:t>
            </w:r>
          </w:p>
        </w:tc>
        <w:tc>
          <w:tcPr>
            <w:tcW w:w="0" w:type="dxa"/>
            <w:tcBorders>
              <w:top w:val="nil"/>
              <w:left w:val="single" w:sz="4" w:space="0" w:color="auto"/>
              <w:bottom w:val="single" w:sz="4" w:space="0" w:color="auto"/>
              <w:right w:val="single" w:sz="4" w:space="0" w:color="auto"/>
            </w:tcBorders>
            <w:shd w:val="clear" w:color="auto" w:fill="auto"/>
          </w:tcPr>
          <w:p w14:paraId="3874072B" w14:textId="4A7337DC" w:rsidR="00457951" w:rsidRPr="00925811" w:rsidRDefault="00457951" w:rsidP="00457951">
            <w:r w:rsidRPr="00925811">
              <w:t>6.931</w:t>
            </w:r>
          </w:p>
        </w:tc>
        <w:tc>
          <w:tcPr>
            <w:tcW w:w="0" w:type="dxa"/>
            <w:tcBorders>
              <w:top w:val="nil"/>
              <w:left w:val="nil"/>
              <w:bottom w:val="single" w:sz="4" w:space="0" w:color="auto"/>
              <w:right w:val="single" w:sz="4" w:space="0" w:color="auto"/>
            </w:tcBorders>
            <w:shd w:val="clear" w:color="auto" w:fill="auto"/>
          </w:tcPr>
          <w:p w14:paraId="5643DA35" w14:textId="5367D7B6" w:rsidR="00457951" w:rsidRPr="00925811" w:rsidRDefault="00457951" w:rsidP="00457951">
            <w:r w:rsidRPr="00925811">
              <w:t>6.931</w:t>
            </w:r>
          </w:p>
        </w:tc>
        <w:tc>
          <w:tcPr>
            <w:tcW w:w="0" w:type="dxa"/>
            <w:tcBorders>
              <w:top w:val="nil"/>
              <w:left w:val="nil"/>
              <w:bottom w:val="single" w:sz="4" w:space="0" w:color="auto"/>
              <w:right w:val="single" w:sz="4" w:space="0" w:color="auto"/>
            </w:tcBorders>
            <w:shd w:val="clear" w:color="auto" w:fill="auto"/>
          </w:tcPr>
          <w:p w14:paraId="0416F814" w14:textId="7E36E870" w:rsidR="00457951" w:rsidRPr="00925811" w:rsidRDefault="00457951" w:rsidP="00457951">
            <w:r w:rsidRPr="00925811">
              <w:t>6.931</w:t>
            </w:r>
          </w:p>
        </w:tc>
        <w:tc>
          <w:tcPr>
            <w:tcW w:w="0" w:type="dxa"/>
            <w:tcBorders>
              <w:top w:val="nil"/>
              <w:left w:val="nil"/>
              <w:bottom w:val="single" w:sz="4" w:space="0" w:color="auto"/>
              <w:right w:val="single" w:sz="4" w:space="0" w:color="auto"/>
            </w:tcBorders>
            <w:shd w:val="clear" w:color="auto" w:fill="auto"/>
          </w:tcPr>
          <w:p w14:paraId="0037BC0F" w14:textId="1A2BF721" w:rsidR="00457951" w:rsidRPr="00925811" w:rsidRDefault="00457951" w:rsidP="00457951">
            <w:r w:rsidRPr="00925811">
              <w:t>6.931</w:t>
            </w:r>
          </w:p>
        </w:tc>
        <w:tc>
          <w:tcPr>
            <w:tcW w:w="0" w:type="dxa"/>
            <w:tcBorders>
              <w:top w:val="nil"/>
              <w:left w:val="nil"/>
              <w:bottom w:val="single" w:sz="4" w:space="0" w:color="auto"/>
              <w:right w:val="single" w:sz="4" w:space="0" w:color="auto"/>
            </w:tcBorders>
            <w:shd w:val="clear" w:color="auto" w:fill="auto"/>
          </w:tcPr>
          <w:p w14:paraId="7536460A" w14:textId="5A332369" w:rsidR="00457951" w:rsidRPr="00925811" w:rsidRDefault="00457951" w:rsidP="00457951">
            <w:r w:rsidRPr="00925811">
              <w:t>6.931</w:t>
            </w:r>
          </w:p>
        </w:tc>
      </w:tr>
      <w:tr w:rsidR="00457951" w:rsidRPr="00925811" w14:paraId="52C37414" w14:textId="77777777" w:rsidTr="00925811">
        <w:trPr>
          <w:trHeight w:val="353"/>
        </w:trPr>
        <w:tc>
          <w:tcPr>
            <w:tcW w:w="0" w:type="dxa"/>
          </w:tcPr>
          <w:p w14:paraId="69D54807" w14:textId="77777777" w:rsidR="00457951" w:rsidRPr="00925811" w:rsidRDefault="00457951" w:rsidP="00457951">
            <w:r w:rsidRPr="00925811">
              <w:t>SWALES</w:t>
            </w:r>
          </w:p>
        </w:tc>
        <w:tc>
          <w:tcPr>
            <w:tcW w:w="0" w:type="dxa"/>
            <w:tcBorders>
              <w:top w:val="nil"/>
              <w:left w:val="single" w:sz="4" w:space="0" w:color="auto"/>
              <w:bottom w:val="single" w:sz="4" w:space="0" w:color="auto"/>
              <w:right w:val="single" w:sz="4" w:space="0" w:color="auto"/>
            </w:tcBorders>
            <w:shd w:val="clear" w:color="auto" w:fill="auto"/>
          </w:tcPr>
          <w:p w14:paraId="36392888" w14:textId="63318B66" w:rsidR="00457951" w:rsidRPr="00925811" w:rsidRDefault="00457951" w:rsidP="00457951">
            <w:r w:rsidRPr="00925811">
              <w:t>3.462</w:t>
            </w:r>
          </w:p>
        </w:tc>
        <w:tc>
          <w:tcPr>
            <w:tcW w:w="0" w:type="dxa"/>
            <w:tcBorders>
              <w:top w:val="nil"/>
              <w:left w:val="nil"/>
              <w:bottom w:val="single" w:sz="4" w:space="0" w:color="auto"/>
              <w:right w:val="single" w:sz="4" w:space="0" w:color="auto"/>
            </w:tcBorders>
            <w:shd w:val="clear" w:color="auto" w:fill="auto"/>
          </w:tcPr>
          <w:p w14:paraId="49D4CA23" w14:textId="4CDE9584" w:rsidR="00457951" w:rsidRPr="00925811" w:rsidRDefault="00457951" w:rsidP="00457951">
            <w:r w:rsidRPr="00925811">
              <w:t>3.462</w:t>
            </w:r>
          </w:p>
        </w:tc>
        <w:tc>
          <w:tcPr>
            <w:tcW w:w="0" w:type="dxa"/>
            <w:tcBorders>
              <w:top w:val="nil"/>
              <w:left w:val="nil"/>
              <w:bottom w:val="single" w:sz="4" w:space="0" w:color="auto"/>
              <w:right w:val="single" w:sz="4" w:space="0" w:color="auto"/>
            </w:tcBorders>
            <w:shd w:val="clear" w:color="auto" w:fill="auto"/>
          </w:tcPr>
          <w:p w14:paraId="035B8DAA" w14:textId="29FA1D0A" w:rsidR="00457951" w:rsidRPr="00925811" w:rsidRDefault="00457951" w:rsidP="00457951">
            <w:r w:rsidRPr="00925811">
              <w:t>3.462</w:t>
            </w:r>
          </w:p>
        </w:tc>
        <w:tc>
          <w:tcPr>
            <w:tcW w:w="0" w:type="dxa"/>
            <w:tcBorders>
              <w:top w:val="nil"/>
              <w:left w:val="nil"/>
              <w:bottom w:val="single" w:sz="4" w:space="0" w:color="auto"/>
              <w:right w:val="single" w:sz="4" w:space="0" w:color="auto"/>
            </w:tcBorders>
            <w:shd w:val="clear" w:color="auto" w:fill="auto"/>
          </w:tcPr>
          <w:p w14:paraId="6A566A47" w14:textId="4B028AEE" w:rsidR="00457951" w:rsidRPr="00925811" w:rsidRDefault="00457951" w:rsidP="00457951">
            <w:r w:rsidRPr="00925811">
              <w:t>3.462</w:t>
            </w:r>
          </w:p>
        </w:tc>
        <w:tc>
          <w:tcPr>
            <w:tcW w:w="0" w:type="dxa"/>
            <w:tcBorders>
              <w:top w:val="nil"/>
              <w:left w:val="nil"/>
              <w:bottom w:val="single" w:sz="4" w:space="0" w:color="auto"/>
              <w:right w:val="single" w:sz="4" w:space="0" w:color="auto"/>
            </w:tcBorders>
            <w:shd w:val="clear" w:color="auto" w:fill="auto"/>
          </w:tcPr>
          <w:p w14:paraId="1038167D" w14:textId="69A6AFDA" w:rsidR="00457951" w:rsidRPr="00925811" w:rsidRDefault="00457951" w:rsidP="00457951">
            <w:r w:rsidRPr="00925811">
              <w:t>3.462</w:t>
            </w:r>
          </w:p>
        </w:tc>
      </w:tr>
      <w:tr w:rsidR="00457951" w:rsidRPr="00925811" w14:paraId="64F301A5" w14:textId="77777777" w:rsidTr="00925811">
        <w:trPr>
          <w:trHeight w:val="353"/>
        </w:trPr>
        <w:tc>
          <w:tcPr>
            <w:tcW w:w="0" w:type="dxa"/>
          </w:tcPr>
          <w:p w14:paraId="2F4905B9" w14:textId="77777777" w:rsidR="00457951" w:rsidRPr="00925811" w:rsidRDefault="00457951" w:rsidP="00457951">
            <w:r w:rsidRPr="00925811">
              <w:t>SWEST</w:t>
            </w:r>
          </w:p>
        </w:tc>
        <w:tc>
          <w:tcPr>
            <w:tcW w:w="0" w:type="dxa"/>
            <w:tcBorders>
              <w:top w:val="nil"/>
              <w:left w:val="single" w:sz="4" w:space="0" w:color="auto"/>
              <w:bottom w:val="single" w:sz="4" w:space="0" w:color="auto"/>
              <w:right w:val="single" w:sz="4" w:space="0" w:color="auto"/>
            </w:tcBorders>
            <w:shd w:val="clear" w:color="auto" w:fill="auto"/>
          </w:tcPr>
          <w:p w14:paraId="1F6D579C" w14:textId="513C995F" w:rsidR="00457951" w:rsidRPr="00925811" w:rsidRDefault="00457951" w:rsidP="00457951">
            <w:r w:rsidRPr="00925811">
              <w:t>5.258</w:t>
            </w:r>
          </w:p>
        </w:tc>
        <w:tc>
          <w:tcPr>
            <w:tcW w:w="0" w:type="dxa"/>
            <w:tcBorders>
              <w:top w:val="nil"/>
              <w:left w:val="nil"/>
              <w:bottom w:val="single" w:sz="4" w:space="0" w:color="auto"/>
              <w:right w:val="single" w:sz="4" w:space="0" w:color="auto"/>
            </w:tcBorders>
            <w:shd w:val="clear" w:color="auto" w:fill="auto"/>
          </w:tcPr>
          <w:p w14:paraId="40C6C780" w14:textId="25F7EAC8" w:rsidR="00457951" w:rsidRPr="00925811" w:rsidRDefault="00457951" w:rsidP="00457951">
            <w:r w:rsidRPr="00925811">
              <w:t>5.258</w:t>
            </w:r>
          </w:p>
        </w:tc>
        <w:tc>
          <w:tcPr>
            <w:tcW w:w="0" w:type="dxa"/>
            <w:tcBorders>
              <w:top w:val="nil"/>
              <w:left w:val="nil"/>
              <w:bottom w:val="single" w:sz="4" w:space="0" w:color="auto"/>
              <w:right w:val="single" w:sz="4" w:space="0" w:color="auto"/>
            </w:tcBorders>
            <w:shd w:val="clear" w:color="auto" w:fill="auto"/>
          </w:tcPr>
          <w:p w14:paraId="24E04C73" w14:textId="4157286A" w:rsidR="00457951" w:rsidRPr="00925811" w:rsidRDefault="00457951" w:rsidP="00457951">
            <w:r w:rsidRPr="00925811">
              <w:t>5.258</w:t>
            </w:r>
          </w:p>
        </w:tc>
        <w:tc>
          <w:tcPr>
            <w:tcW w:w="0" w:type="dxa"/>
            <w:tcBorders>
              <w:top w:val="nil"/>
              <w:left w:val="nil"/>
              <w:bottom w:val="single" w:sz="4" w:space="0" w:color="auto"/>
              <w:right w:val="single" w:sz="4" w:space="0" w:color="auto"/>
            </w:tcBorders>
            <w:shd w:val="clear" w:color="auto" w:fill="auto"/>
          </w:tcPr>
          <w:p w14:paraId="4BE18E2D" w14:textId="353DE974" w:rsidR="00457951" w:rsidRPr="00925811" w:rsidRDefault="00457951" w:rsidP="00457951">
            <w:r w:rsidRPr="00925811">
              <w:t>5.258</w:t>
            </w:r>
          </w:p>
        </w:tc>
        <w:tc>
          <w:tcPr>
            <w:tcW w:w="0" w:type="dxa"/>
            <w:tcBorders>
              <w:top w:val="nil"/>
              <w:left w:val="nil"/>
              <w:bottom w:val="single" w:sz="4" w:space="0" w:color="auto"/>
              <w:right w:val="single" w:sz="4" w:space="0" w:color="auto"/>
            </w:tcBorders>
            <w:shd w:val="clear" w:color="auto" w:fill="auto"/>
          </w:tcPr>
          <w:p w14:paraId="2718293E" w14:textId="4C7C8440" w:rsidR="00457951" w:rsidRPr="00925811" w:rsidRDefault="00457951" w:rsidP="00457951">
            <w:r w:rsidRPr="00925811">
              <w:t>5.258</w:t>
            </w:r>
          </w:p>
        </w:tc>
      </w:tr>
      <w:tr w:rsidR="00457951" w:rsidRPr="00925811" w14:paraId="7387CC0C" w14:textId="77777777" w:rsidTr="00925811">
        <w:trPr>
          <w:trHeight w:val="353"/>
        </w:trPr>
        <w:tc>
          <w:tcPr>
            <w:tcW w:w="0" w:type="dxa"/>
          </w:tcPr>
          <w:p w14:paraId="5992F3C7" w14:textId="77777777" w:rsidR="00457951" w:rsidRPr="00925811" w:rsidRDefault="00457951" w:rsidP="00457951">
            <w:r w:rsidRPr="00925811">
              <w:t>LPN</w:t>
            </w:r>
          </w:p>
        </w:tc>
        <w:tc>
          <w:tcPr>
            <w:tcW w:w="0" w:type="dxa"/>
            <w:tcBorders>
              <w:top w:val="nil"/>
              <w:left w:val="single" w:sz="4" w:space="0" w:color="auto"/>
              <w:bottom w:val="single" w:sz="4" w:space="0" w:color="auto"/>
              <w:right w:val="single" w:sz="4" w:space="0" w:color="auto"/>
            </w:tcBorders>
            <w:shd w:val="clear" w:color="auto" w:fill="auto"/>
          </w:tcPr>
          <w:p w14:paraId="759EF527" w14:textId="3F3D6921" w:rsidR="00457951" w:rsidRPr="00925811" w:rsidRDefault="00457951" w:rsidP="00457951">
            <w:r w:rsidRPr="00925811">
              <w:t>4.550</w:t>
            </w:r>
          </w:p>
        </w:tc>
        <w:tc>
          <w:tcPr>
            <w:tcW w:w="0" w:type="dxa"/>
            <w:tcBorders>
              <w:top w:val="nil"/>
              <w:left w:val="nil"/>
              <w:bottom w:val="single" w:sz="4" w:space="0" w:color="auto"/>
              <w:right w:val="single" w:sz="4" w:space="0" w:color="auto"/>
            </w:tcBorders>
            <w:shd w:val="clear" w:color="auto" w:fill="auto"/>
          </w:tcPr>
          <w:p w14:paraId="6E2FCD87" w14:textId="6A1CFFB4" w:rsidR="00457951" w:rsidRPr="00925811" w:rsidRDefault="00457951" w:rsidP="00457951">
            <w:r w:rsidRPr="00925811">
              <w:t>4.550</w:t>
            </w:r>
          </w:p>
        </w:tc>
        <w:tc>
          <w:tcPr>
            <w:tcW w:w="0" w:type="dxa"/>
            <w:tcBorders>
              <w:top w:val="nil"/>
              <w:left w:val="nil"/>
              <w:bottom w:val="single" w:sz="4" w:space="0" w:color="auto"/>
              <w:right w:val="single" w:sz="4" w:space="0" w:color="auto"/>
            </w:tcBorders>
            <w:shd w:val="clear" w:color="auto" w:fill="auto"/>
          </w:tcPr>
          <w:p w14:paraId="3AECB7B1" w14:textId="5CFA7AB0" w:rsidR="00457951" w:rsidRPr="00925811" w:rsidRDefault="00457951" w:rsidP="00457951">
            <w:r w:rsidRPr="00925811">
              <w:t>4.550</w:t>
            </w:r>
          </w:p>
        </w:tc>
        <w:tc>
          <w:tcPr>
            <w:tcW w:w="0" w:type="dxa"/>
            <w:tcBorders>
              <w:top w:val="nil"/>
              <w:left w:val="nil"/>
              <w:bottom w:val="single" w:sz="4" w:space="0" w:color="auto"/>
              <w:right w:val="single" w:sz="4" w:space="0" w:color="auto"/>
            </w:tcBorders>
            <w:shd w:val="clear" w:color="auto" w:fill="auto"/>
          </w:tcPr>
          <w:p w14:paraId="264FE0B0" w14:textId="418475F6" w:rsidR="00457951" w:rsidRPr="00925811" w:rsidRDefault="00457951" w:rsidP="00457951">
            <w:r w:rsidRPr="00925811">
              <w:t>4.550</w:t>
            </w:r>
          </w:p>
        </w:tc>
        <w:tc>
          <w:tcPr>
            <w:tcW w:w="0" w:type="dxa"/>
            <w:tcBorders>
              <w:top w:val="nil"/>
              <w:left w:val="nil"/>
              <w:bottom w:val="single" w:sz="4" w:space="0" w:color="auto"/>
              <w:right w:val="single" w:sz="4" w:space="0" w:color="auto"/>
            </w:tcBorders>
            <w:shd w:val="clear" w:color="auto" w:fill="auto"/>
          </w:tcPr>
          <w:p w14:paraId="616B7C2E" w14:textId="616A750C" w:rsidR="00457951" w:rsidRPr="00925811" w:rsidRDefault="00457951" w:rsidP="00457951">
            <w:r w:rsidRPr="00925811">
              <w:t>4.550</w:t>
            </w:r>
          </w:p>
        </w:tc>
      </w:tr>
      <w:tr w:rsidR="00457951" w:rsidRPr="00925811" w14:paraId="7361C023" w14:textId="77777777" w:rsidTr="00925811">
        <w:trPr>
          <w:trHeight w:val="353"/>
        </w:trPr>
        <w:tc>
          <w:tcPr>
            <w:tcW w:w="0" w:type="dxa"/>
          </w:tcPr>
          <w:p w14:paraId="3BABD24F" w14:textId="77777777" w:rsidR="00457951" w:rsidRPr="00925811" w:rsidRDefault="00457951" w:rsidP="00457951">
            <w:r w:rsidRPr="00925811">
              <w:t>SPN</w:t>
            </w:r>
          </w:p>
        </w:tc>
        <w:tc>
          <w:tcPr>
            <w:tcW w:w="0" w:type="dxa"/>
            <w:tcBorders>
              <w:top w:val="nil"/>
              <w:left w:val="single" w:sz="4" w:space="0" w:color="auto"/>
              <w:bottom w:val="single" w:sz="4" w:space="0" w:color="auto"/>
              <w:right w:val="single" w:sz="4" w:space="0" w:color="auto"/>
            </w:tcBorders>
            <w:shd w:val="clear" w:color="auto" w:fill="auto"/>
          </w:tcPr>
          <w:p w14:paraId="49AFF48B" w14:textId="7FF573AC" w:rsidR="00457951" w:rsidRPr="00925811" w:rsidRDefault="00457951" w:rsidP="00457951">
            <w:r w:rsidRPr="00925811">
              <w:t>4.708</w:t>
            </w:r>
          </w:p>
        </w:tc>
        <w:tc>
          <w:tcPr>
            <w:tcW w:w="0" w:type="dxa"/>
            <w:tcBorders>
              <w:top w:val="nil"/>
              <w:left w:val="nil"/>
              <w:bottom w:val="single" w:sz="4" w:space="0" w:color="auto"/>
              <w:right w:val="single" w:sz="4" w:space="0" w:color="auto"/>
            </w:tcBorders>
            <w:shd w:val="clear" w:color="auto" w:fill="auto"/>
          </w:tcPr>
          <w:p w14:paraId="7E455C26" w14:textId="35421F0C" w:rsidR="00457951" w:rsidRPr="00925811" w:rsidRDefault="00457951" w:rsidP="00457951">
            <w:r w:rsidRPr="00925811">
              <w:t>4.708</w:t>
            </w:r>
          </w:p>
        </w:tc>
        <w:tc>
          <w:tcPr>
            <w:tcW w:w="0" w:type="dxa"/>
            <w:tcBorders>
              <w:top w:val="nil"/>
              <w:left w:val="nil"/>
              <w:bottom w:val="single" w:sz="4" w:space="0" w:color="auto"/>
              <w:right w:val="single" w:sz="4" w:space="0" w:color="auto"/>
            </w:tcBorders>
            <w:shd w:val="clear" w:color="auto" w:fill="auto"/>
          </w:tcPr>
          <w:p w14:paraId="45ED0DF9" w14:textId="5BFB1C2D" w:rsidR="00457951" w:rsidRPr="00925811" w:rsidRDefault="00457951" w:rsidP="00457951">
            <w:r w:rsidRPr="00925811">
              <w:t>4.708</w:t>
            </w:r>
          </w:p>
        </w:tc>
        <w:tc>
          <w:tcPr>
            <w:tcW w:w="0" w:type="dxa"/>
            <w:tcBorders>
              <w:top w:val="nil"/>
              <w:left w:val="nil"/>
              <w:bottom w:val="single" w:sz="4" w:space="0" w:color="auto"/>
              <w:right w:val="single" w:sz="4" w:space="0" w:color="auto"/>
            </w:tcBorders>
            <w:shd w:val="clear" w:color="auto" w:fill="auto"/>
          </w:tcPr>
          <w:p w14:paraId="323DE026" w14:textId="5BC7BDE4" w:rsidR="00457951" w:rsidRPr="00925811" w:rsidRDefault="00457951" w:rsidP="00457951">
            <w:r w:rsidRPr="00925811">
              <w:t>4.708</w:t>
            </w:r>
          </w:p>
        </w:tc>
        <w:tc>
          <w:tcPr>
            <w:tcW w:w="0" w:type="dxa"/>
            <w:tcBorders>
              <w:top w:val="nil"/>
              <w:left w:val="nil"/>
              <w:bottom w:val="single" w:sz="4" w:space="0" w:color="auto"/>
              <w:right w:val="single" w:sz="4" w:space="0" w:color="auto"/>
            </w:tcBorders>
            <w:shd w:val="clear" w:color="auto" w:fill="auto"/>
          </w:tcPr>
          <w:p w14:paraId="0ACCF1B7" w14:textId="7F6BA813" w:rsidR="00457951" w:rsidRPr="00925811" w:rsidRDefault="00457951" w:rsidP="00457951">
            <w:r w:rsidRPr="00925811">
              <w:t>4.708</w:t>
            </w:r>
          </w:p>
        </w:tc>
      </w:tr>
      <w:tr w:rsidR="00457951" w:rsidRPr="00925811" w14:paraId="4D4C6AA1" w14:textId="77777777" w:rsidTr="00925811">
        <w:trPr>
          <w:trHeight w:val="353"/>
        </w:trPr>
        <w:tc>
          <w:tcPr>
            <w:tcW w:w="0" w:type="dxa"/>
          </w:tcPr>
          <w:p w14:paraId="0814E392" w14:textId="77777777" w:rsidR="00457951" w:rsidRPr="00925811" w:rsidRDefault="00457951" w:rsidP="00457951">
            <w:r w:rsidRPr="00925811">
              <w:t>EPN</w:t>
            </w:r>
          </w:p>
        </w:tc>
        <w:tc>
          <w:tcPr>
            <w:tcW w:w="0" w:type="dxa"/>
            <w:tcBorders>
              <w:top w:val="nil"/>
              <w:left w:val="single" w:sz="4" w:space="0" w:color="auto"/>
              <w:bottom w:val="single" w:sz="4" w:space="0" w:color="auto"/>
              <w:right w:val="single" w:sz="4" w:space="0" w:color="auto"/>
            </w:tcBorders>
            <w:shd w:val="clear" w:color="auto" w:fill="auto"/>
          </w:tcPr>
          <w:p w14:paraId="246B1E66" w14:textId="270DCC5A" w:rsidR="00457951" w:rsidRPr="00925811" w:rsidRDefault="00457951" w:rsidP="00457951">
            <w:r w:rsidRPr="00925811">
              <w:t>7.350</w:t>
            </w:r>
          </w:p>
        </w:tc>
        <w:tc>
          <w:tcPr>
            <w:tcW w:w="0" w:type="dxa"/>
            <w:tcBorders>
              <w:top w:val="nil"/>
              <w:left w:val="nil"/>
              <w:bottom w:val="single" w:sz="4" w:space="0" w:color="auto"/>
              <w:right w:val="single" w:sz="4" w:space="0" w:color="auto"/>
            </w:tcBorders>
            <w:shd w:val="clear" w:color="auto" w:fill="auto"/>
          </w:tcPr>
          <w:p w14:paraId="3C79F809" w14:textId="648CA121" w:rsidR="00457951" w:rsidRPr="00925811" w:rsidRDefault="00457951" w:rsidP="00457951">
            <w:r w:rsidRPr="00925811">
              <w:t>7.350</w:t>
            </w:r>
          </w:p>
        </w:tc>
        <w:tc>
          <w:tcPr>
            <w:tcW w:w="0" w:type="dxa"/>
            <w:tcBorders>
              <w:top w:val="nil"/>
              <w:left w:val="nil"/>
              <w:bottom w:val="single" w:sz="4" w:space="0" w:color="auto"/>
              <w:right w:val="single" w:sz="4" w:space="0" w:color="auto"/>
            </w:tcBorders>
            <w:shd w:val="clear" w:color="auto" w:fill="auto"/>
          </w:tcPr>
          <w:p w14:paraId="2E2D47F7" w14:textId="7A5D0F8E" w:rsidR="00457951" w:rsidRPr="00925811" w:rsidRDefault="00457951" w:rsidP="00457951">
            <w:r w:rsidRPr="00925811">
              <w:t>7.350</w:t>
            </w:r>
          </w:p>
        </w:tc>
        <w:tc>
          <w:tcPr>
            <w:tcW w:w="0" w:type="dxa"/>
            <w:tcBorders>
              <w:top w:val="nil"/>
              <w:left w:val="nil"/>
              <w:bottom w:val="single" w:sz="4" w:space="0" w:color="auto"/>
              <w:right w:val="single" w:sz="4" w:space="0" w:color="auto"/>
            </w:tcBorders>
            <w:shd w:val="clear" w:color="auto" w:fill="auto"/>
          </w:tcPr>
          <w:p w14:paraId="1A2E8847" w14:textId="01F7068C" w:rsidR="00457951" w:rsidRPr="00925811" w:rsidRDefault="00457951" w:rsidP="00457951">
            <w:r w:rsidRPr="00925811">
              <w:t>7.350</w:t>
            </w:r>
          </w:p>
        </w:tc>
        <w:tc>
          <w:tcPr>
            <w:tcW w:w="0" w:type="dxa"/>
            <w:tcBorders>
              <w:top w:val="nil"/>
              <w:left w:val="nil"/>
              <w:bottom w:val="single" w:sz="4" w:space="0" w:color="auto"/>
              <w:right w:val="single" w:sz="4" w:space="0" w:color="auto"/>
            </w:tcBorders>
            <w:shd w:val="clear" w:color="auto" w:fill="auto"/>
          </w:tcPr>
          <w:p w14:paraId="062ED274" w14:textId="599D0BA6" w:rsidR="00457951" w:rsidRPr="00925811" w:rsidRDefault="00457951" w:rsidP="00457951">
            <w:r w:rsidRPr="00925811">
              <w:t>7.350</w:t>
            </w:r>
          </w:p>
        </w:tc>
      </w:tr>
      <w:tr w:rsidR="00457951" w:rsidRPr="00925811" w14:paraId="79B6130F" w14:textId="77777777" w:rsidTr="00925811">
        <w:trPr>
          <w:trHeight w:val="353"/>
        </w:trPr>
        <w:tc>
          <w:tcPr>
            <w:tcW w:w="0" w:type="dxa"/>
          </w:tcPr>
          <w:p w14:paraId="07A38F10" w14:textId="77777777" w:rsidR="00457951" w:rsidRPr="00925811" w:rsidRDefault="00457951" w:rsidP="00457951">
            <w:r w:rsidRPr="00925811">
              <w:t>SPD</w:t>
            </w:r>
          </w:p>
        </w:tc>
        <w:tc>
          <w:tcPr>
            <w:tcW w:w="0" w:type="dxa"/>
            <w:tcBorders>
              <w:top w:val="nil"/>
              <w:left w:val="single" w:sz="4" w:space="0" w:color="auto"/>
              <w:bottom w:val="single" w:sz="4" w:space="0" w:color="auto"/>
              <w:right w:val="single" w:sz="4" w:space="0" w:color="auto"/>
            </w:tcBorders>
            <w:shd w:val="clear" w:color="auto" w:fill="auto"/>
          </w:tcPr>
          <w:p w14:paraId="28B413DC" w14:textId="16B530C0" w:rsidR="00457951" w:rsidRPr="00925811" w:rsidRDefault="00457951" w:rsidP="00457951">
            <w:r w:rsidRPr="00925811">
              <w:t>4.995</w:t>
            </w:r>
          </w:p>
        </w:tc>
        <w:tc>
          <w:tcPr>
            <w:tcW w:w="0" w:type="dxa"/>
            <w:tcBorders>
              <w:top w:val="nil"/>
              <w:left w:val="nil"/>
              <w:bottom w:val="single" w:sz="4" w:space="0" w:color="auto"/>
              <w:right w:val="single" w:sz="4" w:space="0" w:color="auto"/>
            </w:tcBorders>
            <w:shd w:val="clear" w:color="auto" w:fill="auto"/>
          </w:tcPr>
          <w:p w14:paraId="1F6A977F" w14:textId="0B6195A4" w:rsidR="00457951" w:rsidRPr="00925811" w:rsidRDefault="00457951" w:rsidP="00457951">
            <w:r w:rsidRPr="00925811">
              <w:t>4.995</w:t>
            </w:r>
          </w:p>
        </w:tc>
        <w:tc>
          <w:tcPr>
            <w:tcW w:w="0" w:type="dxa"/>
            <w:tcBorders>
              <w:top w:val="nil"/>
              <w:left w:val="nil"/>
              <w:bottom w:val="single" w:sz="4" w:space="0" w:color="auto"/>
              <w:right w:val="single" w:sz="4" w:space="0" w:color="auto"/>
            </w:tcBorders>
            <w:shd w:val="clear" w:color="auto" w:fill="auto"/>
          </w:tcPr>
          <w:p w14:paraId="57429BEE" w14:textId="2577F61F" w:rsidR="00457951" w:rsidRPr="00925811" w:rsidRDefault="00457951" w:rsidP="00457951">
            <w:r w:rsidRPr="00925811">
              <w:t>4.995</w:t>
            </w:r>
          </w:p>
        </w:tc>
        <w:tc>
          <w:tcPr>
            <w:tcW w:w="0" w:type="dxa"/>
            <w:tcBorders>
              <w:top w:val="nil"/>
              <w:left w:val="nil"/>
              <w:bottom w:val="single" w:sz="4" w:space="0" w:color="auto"/>
              <w:right w:val="single" w:sz="4" w:space="0" w:color="auto"/>
            </w:tcBorders>
            <w:shd w:val="clear" w:color="auto" w:fill="auto"/>
          </w:tcPr>
          <w:p w14:paraId="3164ED87" w14:textId="0DD20E9B" w:rsidR="00457951" w:rsidRPr="00925811" w:rsidRDefault="00457951" w:rsidP="00457951">
            <w:r w:rsidRPr="00925811">
              <w:t>4.995</w:t>
            </w:r>
          </w:p>
        </w:tc>
        <w:tc>
          <w:tcPr>
            <w:tcW w:w="0" w:type="dxa"/>
            <w:tcBorders>
              <w:top w:val="nil"/>
              <w:left w:val="nil"/>
              <w:bottom w:val="single" w:sz="4" w:space="0" w:color="auto"/>
              <w:right w:val="single" w:sz="4" w:space="0" w:color="auto"/>
            </w:tcBorders>
            <w:shd w:val="clear" w:color="auto" w:fill="auto"/>
          </w:tcPr>
          <w:p w14:paraId="07F91562" w14:textId="2CC5C666" w:rsidR="00457951" w:rsidRPr="00925811" w:rsidRDefault="00457951" w:rsidP="00457951">
            <w:r w:rsidRPr="00925811">
              <w:t>4.995</w:t>
            </w:r>
          </w:p>
        </w:tc>
      </w:tr>
      <w:tr w:rsidR="00457951" w:rsidRPr="00925811" w14:paraId="742C4D7A" w14:textId="77777777" w:rsidTr="00925811">
        <w:trPr>
          <w:trHeight w:val="353"/>
        </w:trPr>
        <w:tc>
          <w:tcPr>
            <w:tcW w:w="0" w:type="dxa"/>
          </w:tcPr>
          <w:p w14:paraId="59062B12" w14:textId="77777777" w:rsidR="00457951" w:rsidRPr="00925811" w:rsidRDefault="00457951" w:rsidP="00457951">
            <w:r w:rsidRPr="00925811">
              <w:t>SPMW</w:t>
            </w:r>
          </w:p>
        </w:tc>
        <w:tc>
          <w:tcPr>
            <w:tcW w:w="0" w:type="dxa"/>
            <w:tcBorders>
              <w:top w:val="nil"/>
              <w:left w:val="single" w:sz="4" w:space="0" w:color="auto"/>
              <w:bottom w:val="single" w:sz="4" w:space="0" w:color="auto"/>
              <w:right w:val="single" w:sz="4" w:space="0" w:color="auto"/>
            </w:tcBorders>
            <w:shd w:val="clear" w:color="auto" w:fill="auto"/>
          </w:tcPr>
          <w:p w14:paraId="5CAF3EDC" w14:textId="056B788F" w:rsidR="00457951" w:rsidRPr="00925811" w:rsidRDefault="00457951" w:rsidP="00457951">
            <w:r w:rsidRPr="00925811">
              <w:t>5.558</w:t>
            </w:r>
          </w:p>
        </w:tc>
        <w:tc>
          <w:tcPr>
            <w:tcW w:w="0" w:type="dxa"/>
            <w:tcBorders>
              <w:top w:val="nil"/>
              <w:left w:val="nil"/>
              <w:bottom w:val="single" w:sz="4" w:space="0" w:color="auto"/>
              <w:right w:val="single" w:sz="4" w:space="0" w:color="auto"/>
            </w:tcBorders>
            <w:shd w:val="clear" w:color="auto" w:fill="auto"/>
          </w:tcPr>
          <w:p w14:paraId="4A0B5849" w14:textId="26BEAF27" w:rsidR="00457951" w:rsidRPr="00925811" w:rsidRDefault="00457951" w:rsidP="00457951">
            <w:r w:rsidRPr="00925811">
              <w:t>5.558</w:t>
            </w:r>
          </w:p>
        </w:tc>
        <w:tc>
          <w:tcPr>
            <w:tcW w:w="0" w:type="dxa"/>
            <w:tcBorders>
              <w:top w:val="nil"/>
              <w:left w:val="nil"/>
              <w:bottom w:val="single" w:sz="4" w:space="0" w:color="auto"/>
              <w:right w:val="single" w:sz="4" w:space="0" w:color="auto"/>
            </w:tcBorders>
            <w:shd w:val="clear" w:color="auto" w:fill="auto"/>
          </w:tcPr>
          <w:p w14:paraId="3046C49C" w14:textId="794B451F" w:rsidR="00457951" w:rsidRPr="00925811" w:rsidRDefault="00457951" w:rsidP="00457951">
            <w:r w:rsidRPr="00925811">
              <w:t>5.558</w:t>
            </w:r>
          </w:p>
        </w:tc>
        <w:tc>
          <w:tcPr>
            <w:tcW w:w="0" w:type="dxa"/>
            <w:tcBorders>
              <w:top w:val="nil"/>
              <w:left w:val="nil"/>
              <w:bottom w:val="single" w:sz="4" w:space="0" w:color="auto"/>
              <w:right w:val="single" w:sz="4" w:space="0" w:color="auto"/>
            </w:tcBorders>
            <w:shd w:val="clear" w:color="auto" w:fill="auto"/>
          </w:tcPr>
          <w:p w14:paraId="25F15137" w14:textId="58494264" w:rsidR="00457951" w:rsidRPr="00925811" w:rsidRDefault="00457951" w:rsidP="00457951">
            <w:r w:rsidRPr="00925811">
              <w:t>5.558</w:t>
            </w:r>
          </w:p>
        </w:tc>
        <w:tc>
          <w:tcPr>
            <w:tcW w:w="0" w:type="dxa"/>
            <w:tcBorders>
              <w:top w:val="nil"/>
              <w:left w:val="nil"/>
              <w:bottom w:val="single" w:sz="4" w:space="0" w:color="auto"/>
              <w:right w:val="single" w:sz="4" w:space="0" w:color="auto"/>
            </w:tcBorders>
            <w:shd w:val="clear" w:color="auto" w:fill="auto"/>
          </w:tcPr>
          <w:p w14:paraId="35C57BD4" w14:textId="3B5271DF" w:rsidR="00457951" w:rsidRPr="00925811" w:rsidRDefault="00457951" w:rsidP="00457951">
            <w:r w:rsidRPr="00925811">
              <w:t>5.558</w:t>
            </w:r>
          </w:p>
        </w:tc>
      </w:tr>
      <w:tr w:rsidR="00457951" w:rsidRPr="00925811" w14:paraId="5F3107A9" w14:textId="77777777" w:rsidTr="00925811">
        <w:trPr>
          <w:trHeight w:val="353"/>
        </w:trPr>
        <w:tc>
          <w:tcPr>
            <w:tcW w:w="0" w:type="dxa"/>
          </w:tcPr>
          <w:p w14:paraId="62A53CE0" w14:textId="77777777" w:rsidR="00457951" w:rsidRPr="00925811" w:rsidRDefault="00457951" w:rsidP="00457951">
            <w:r w:rsidRPr="00925811">
              <w:t>SSEH</w:t>
            </w:r>
          </w:p>
        </w:tc>
        <w:tc>
          <w:tcPr>
            <w:tcW w:w="0" w:type="dxa"/>
            <w:tcBorders>
              <w:top w:val="nil"/>
              <w:left w:val="single" w:sz="4" w:space="0" w:color="auto"/>
              <w:bottom w:val="single" w:sz="4" w:space="0" w:color="auto"/>
              <w:right w:val="single" w:sz="4" w:space="0" w:color="auto"/>
            </w:tcBorders>
            <w:shd w:val="clear" w:color="auto" w:fill="auto"/>
          </w:tcPr>
          <w:p w14:paraId="781D4B71" w14:textId="181F56AC" w:rsidR="00457951" w:rsidRPr="00925811" w:rsidRDefault="00457951" w:rsidP="00457951">
            <w:r w:rsidRPr="00925811">
              <w:t>3.729</w:t>
            </w:r>
          </w:p>
        </w:tc>
        <w:tc>
          <w:tcPr>
            <w:tcW w:w="0" w:type="dxa"/>
            <w:tcBorders>
              <w:top w:val="nil"/>
              <w:left w:val="nil"/>
              <w:bottom w:val="single" w:sz="4" w:space="0" w:color="auto"/>
              <w:right w:val="single" w:sz="4" w:space="0" w:color="auto"/>
            </w:tcBorders>
            <w:shd w:val="clear" w:color="auto" w:fill="auto"/>
          </w:tcPr>
          <w:p w14:paraId="16E427BD" w14:textId="6ECF20C8" w:rsidR="00457951" w:rsidRPr="00925811" w:rsidRDefault="00457951" w:rsidP="00457951">
            <w:r w:rsidRPr="00925811">
              <w:t>3.729</w:t>
            </w:r>
          </w:p>
        </w:tc>
        <w:tc>
          <w:tcPr>
            <w:tcW w:w="0" w:type="dxa"/>
            <w:tcBorders>
              <w:top w:val="nil"/>
              <w:left w:val="nil"/>
              <w:bottom w:val="single" w:sz="4" w:space="0" w:color="auto"/>
              <w:right w:val="single" w:sz="4" w:space="0" w:color="auto"/>
            </w:tcBorders>
            <w:shd w:val="clear" w:color="auto" w:fill="auto"/>
          </w:tcPr>
          <w:p w14:paraId="49D53089" w14:textId="243EF417" w:rsidR="00457951" w:rsidRPr="00925811" w:rsidRDefault="00457951" w:rsidP="00457951">
            <w:r w:rsidRPr="00925811">
              <w:t>3.729</w:t>
            </w:r>
          </w:p>
        </w:tc>
        <w:tc>
          <w:tcPr>
            <w:tcW w:w="0" w:type="dxa"/>
            <w:tcBorders>
              <w:top w:val="nil"/>
              <w:left w:val="nil"/>
              <w:bottom w:val="single" w:sz="4" w:space="0" w:color="auto"/>
              <w:right w:val="single" w:sz="4" w:space="0" w:color="auto"/>
            </w:tcBorders>
            <w:shd w:val="clear" w:color="auto" w:fill="auto"/>
          </w:tcPr>
          <w:p w14:paraId="12B3DE6D" w14:textId="531C4AE7" w:rsidR="00457951" w:rsidRPr="00925811" w:rsidRDefault="00457951" w:rsidP="00457951">
            <w:r w:rsidRPr="00925811">
              <w:t>3.729</w:t>
            </w:r>
          </w:p>
        </w:tc>
        <w:tc>
          <w:tcPr>
            <w:tcW w:w="0" w:type="dxa"/>
            <w:tcBorders>
              <w:top w:val="nil"/>
              <w:left w:val="nil"/>
              <w:bottom w:val="single" w:sz="4" w:space="0" w:color="auto"/>
              <w:right w:val="single" w:sz="4" w:space="0" w:color="auto"/>
            </w:tcBorders>
            <w:shd w:val="clear" w:color="auto" w:fill="auto"/>
          </w:tcPr>
          <w:p w14:paraId="1968A93B" w14:textId="5F88A90E" w:rsidR="00457951" w:rsidRPr="00925811" w:rsidRDefault="00457951" w:rsidP="00457951">
            <w:r w:rsidRPr="00925811">
              <w:t>3.729</w:t>
            </w:r>
          </w:p>
        </w:tc>
      </w:tr>
      <w:tr w:rsidR="00457951" w:rsidRPr="00925811" w14:paraId="082791E2" w14:textId="77777777" w:rsidTr="00925811">
        <w:trPr>
          <w:trHeight w:val="353"/>
        </w:trPr>
        <w:tc>
          <w:tcPr>
            <w:tcW w:w="0" w:type="dxa"/>
          </w:tcPr>
          <w:p w14:paraId="76FFC651" w14:textId="77777777" w:rsidR="00457951" w:rsidRPr="00925811" w:rsidRDefault="00457951" w:rsidP="00457951">
            <w:r w:rsidRPr="00925811">
              <w:t>SSES</w:t>
            </w:r>
          </w:p>
        </w:tc>
        <w:tc>
          <w:tcPr>
            <w:tcW w:w="0" w:type="dxa"/>
            <w:tcBorders>
              <w:top w:val="nil"/>
              <w:left w:val="single" w:sz="4" w:space="0" w:color="auto"/>
              <w:bottom w:val="single" w:sz="4" w:space="0" w:color="auto"/>
              <w:right w:val="single" w:sz="4" w:space="0" w:color="auto"/>
            </w:tcBorders>
            <w:shd w:val="clear" w:color="auto" w:fill="auto"/>
          </w:tcPr>
          <w:p w14:paraId="4D680F28" w14:textId="26C6E352" w:rsidR="00457951" w:rsidRPr="00925811" w:rsidRDefault="00457951" w:rsidP="00457951">
            <w:r w:rsidRPr="00925811">
              <w:t>7.030</w:t>
            </w:r>
          </w:p>
        </w:tc>
        <w:tc>
          <w:tcPr>
            <w:tcW w:w="0" w:type="dxa"/>
            <w:tcBorders>
              <w:top w:val="nil"/>
              <w:left w:val="nil"/>
              <w:bottom w:val="single" w:sz="4" w:space="0" w:color="auto"/>
              <w:right w:val="single" w:sz="4" w:space="0" w:color="auto"/>
            </w:tcBorders>
            <w:shd w:val="clear" w:color="auto" w:fill="auto"/>
          </w:tcPr>
          <w:p w14:paraId="2C1A4394" w14:textId="5229B051" w:rsidR="00457951" w:rsidRPr="00925811" w:rsidRDefault="00457951" w:rsidP="00457951">
            <w:r w:rsidRPr="00925811">
              <w:t>7.030</w:t>
            </w:r>
          </w:p>
        </w:tc>
        <w:tc>
          <w:tcPr>
            <w:tcW w:w="0" w:type="dxa"/>
            <w:tcBorders>
              <w:top w:val="nil"/>
              <w:left w:val="nil"/>
              <w:bottom w:val="single" w:sz="4" w:space="0" w:color="auto"/>
              <w:right w:val="single" w:sz="4" w:space="0" w:color="auto"/>
            </w:tcBorders>
            <w:shd w:val="clear" w:color="auto" w:fill="auto"/>
          </w:tcPr>
          <w:p w14:paraId="069F5AA3" w14:textId="42E295AF" w:rsidR="00457951" w:rsidRPr="00925811" w:rsidRDefault="00457951" w:rsidP="00457951">
            <w:r w:rsidRPr="00925811">
              <w:t>7.030</w:t>
            </w:r>
          </w:p>
        </w:tc>
        <w:tc>
          <w:tcPr>
            <w:tcW w:w="0" w:type="dxa"/>
            <w:tcBorders>
              <w:top w:val="nil"/>
              <w:left w:val="nil"/>
              <w:bottom w:val="single" w:sz="4" w:space="0" w:color="auto"/>
              <w:right w:val="single" w:sz="4" w:space="0" w:color="auto"/>
            </w:tcBorders>
            <w:shd w:val="clear" w:color="auto" w:fill="auto"/>
          </w:tcPr>
          <w:p w14:paraId="2A64D8D6" w14:textId="3D89C6DA" w:rsidR="00457951" w:rsidRPr="00925811" w:rsidRDefault="00457951" w:rsidP="00457951">
            <w:r w:rsidRPr="00925811">
              <w:t>7.030</w:t>
            </w:r>
          </w:p>
        </w:tc>
        <w:tc>
          <w:tcPr>
            <w:tcW w:w="0" w:type="dxa"/>
            <w:tcBorders>
              <w:top w:val="nil"/>
              <w:left w:val="nil"/>
              <w:bottom w:val="single" w:sz="4" w:space="0" w:color="auto"/>
              <w:right w:val="single" w:sz="4" w:space="0" w:color="auto"/>
            </w:tcBorders>
            <w:shd w:val="clear" w:color="auto" w:fill="auto"/>
          </w:tcPr>
          <w:p w14:paraId="79DF575D" w14:textId="7C5A0CD6" w:rsidR="00457951" w:rsidRPr="00925811" w:rsidRDefault="00457951" w:rsidP="00457951">
            <w:r w:rsidRPr="00925811">
              <w:t>7.030</w:t>
            </w:r>
          </w:p>
        </w:tc>
      </w:tr>
    </w:tbl>
    <w:p w14:paraId="711451C2" w14:textId="77777777" w:rsidR="001A2306" w:rsidRPr="00925811" w:rsidRDefault="001A2306" w:rsidP="001A2306">
      <w:pPr>
        <w:pStyle w:val="AppendixHeading"/>
      </w:pPr>
    </w:p>
    <w:p w14:paraId="33916455" w14:textId="77777777" w:rsidR="001A2306" w:rsidRPr="00925811" w:rsidRDefault="001A2306" w:rsidP="001A2306">
      <w:pPr>
        <w:pStyle w:val="Caption"/>
      </w:pPr>
      <w:r w:rsidRPr="00925811">
        <w:t>Maximum penalty in respect of the Connections Element of the Customer Satisfaction Survey (CMP</w:t>
      </w:r>
      <w:r w:rsidRPr="00925811">
        <w:rPr>
          <w:rStyle w:val="Subscript"/>
        </w:rPr>
        <w:t>t</w:t>
      </w:r>
      <w:r w:rsidRPr="00925811">
        <w:t>) (£m)</w:t>
      </w:r>
    </w:p>
    <w:tbl>
      <w:tblPr>
        <w:tblStyle w:val="AppendixTable"/>
        <w:tblW w:w="8169" w:type="dxa"/>
        <w:tblLayout w:type="fixed"/>
        <w:tblLook w:val="04A0" w:firstRow="1" w:lastRow="0" w:firstColumn="1" w:lastColumn="0" w:noHBand="0" w:noVBand="1"/>
      </w:tblPr>
      <w:tblGrid>
        <w:gridCol w:w="1126"/>
        <w:gridCol w:w="1408"/>
        <w:gridCol w:w="1409"/>
        <w:gridCol w:w="1408"/>
        <w:gridCol w:w="1409"/>
        <w:gridCol w:w="1409"/>
      </w:tblGrid>
      <w:tr w:rsidR="001A2306" w:rsidRPr="00925811" w14:paraId="2E5ADAAA" w14:textId="77777777" w:rsidTr="00A75C46">
        <w:trPr>
          <w:cnfStyle w:val="100000000000" w:firstRow="1" w:lastRow="0" w:firstColumn="0" w:lastColumn="0" w:oddVBand="0" w:evenVBand="0" w:oddHBand="0" w:evenHBand="0" w:firstRowFirstColumn="0" w:firstRowLastColumn="0" w:lastRowFirstColumn="0" w:lastRowLastColumn="0"/>
          <w:trHeight w:val="213"/>
        </w:trPr>
        <w:tc>
          <w:tcPr>
            <w:tcW w:w="1126" w:type="dxa"/>
          </w:tcPr>
          <w:p w14:paraId="6BC2D73C" w14:textId="77777777" w:rsidR="001A2306" w:rsidRPr="00925811" w:rsidRDefault="001A2306" w:rsidP="001A2306">
            <w:r w:rsidRPr="00925811">
              <w:t>Licensee</w:t>
            </w:r>
          </w:p>
        </w:tc>
        <w:tc>
          <w:tcPr>
            <w:tcW w:w="1408" w:type="dxa"/>
          </w:tcPr>
          <w:p w14:paraId="2CC80824" w14:textId="77777777" w:rsidR="001A2306" w:rsidRPr="00925811" w:rsidRDefault="001A2306" w:rsidP="001A2306">
            <w:r w:rsidRPr="00925811">
              <w:t>2023/24</w:t>
            </w:r>
          </w:p>
        </w:tc>
        <w:tc>
          <w:tcPr>
            <w:tcW w:w="1409" w:type="dxa"/>
          </w:tcPr>
          <w:p w14:paraId="10ED23EC" w14:textId="77777777" w:rsidR="001A2306" w:rsidRPr="00925811" w:rsidRDefault="001A2306" w:rsidP="001A2306">
            <w:r w:rsidRPr="00925811">
              <w:t>2024/25</w:t>
            </w:r>
          </w:p>
        </w:tc>
        <w:tc>
          <w:tcPr>
            <w:tcW w:w="1408" w:type="dxa"/>
          </w:tcPr>
          <w:p w14:paraId="7487DC37" w14:textId="77777777" w:rsidR="001A2306" w:rsidRPr="00925811" w:rsidRDefault="001A2306" w:rsidP="001A2306">
            <w:r w:rsidRPr="00925811">
              <w:t>2025/26</w:t>
            </w:r>
          </w:p>
        </w:tc>
        <w:tc>
          <w:tcPr>
            <w:tcW w:w="1409" w:type="dxa"/>
          </w:tcPr>
          <w:p w14:paraId="1B180EC3" w14:textId="77777777" w:rsidR="001A2306" w:rsidRPr="00925811" w:rsidRDefault="001A2306" w:rsidP="001A2306">
            <w:r w:rsidRPr="00925811">
              <w:t>2026/27</w:t>
            </w:r>
          </w:p>
        </w:tc>
        <w:tc>
          <w:tcPr>
            <w:tcW w:w="1409" w:type="dxa"/>
          </w:tcPr>
          <w:p w14:paraId="04FB0E28" w14:textId="77777777" w:rsidR="001A2306" w:rsidRPr="00925811" w:rsidRDefault="001A2306" w:rsidP="001A2306">
            <w:r w:rsidRPr="00925811">
              <w:t>2027/28</w:t>
            </w:r>
          </w:p>
        </w:tc>
      </w:tr>
      <w:tr w:rsidR="001A2306" w:rsidRPr="00925811" w14:paraId="0D9C142A" w14:textId="77777777" w:rsidTr="00A75C46">
        <w:trPr>
          <w:trHeight w:val="213"/>
        </w:trPr>
        <w:tc>
          <w:tcPr>
            <w:tcW w:w="1126" w:type="dxa"/>
          </w:tcPr>
          <w:p w14:paraId="6E838632" w14:textId="77777777" w:rsidR="001A2306" w:rsidRPr="00925811" w:rsidRDefault="001A2306" w:rsidP="001A2306">
            <w:r w:rsidRPr="00925811">
              <w:t>ENWL</w:t>
            </w:r>
          </w:p>
        </w:tc>
        <w:tc>
          <w:tcPr>
            <w:tcW w:w="1408" w:type="dxa"/>
            <w:tcBorders>
              <w:top w:val="single" w:sz="4" w:space="0" w:color="auto"/>
              <w:left w:val="single" w:sz="4" w:space="0" w:color="auto"/>
              <w:bottom w:val="single" w:sz="4" w:space="0" w:color="auto"/>
              <w:right w:val="single" w:sz="4" w:space="0" w:color="auto"/>
            </w:tcBorders>
            <w:shd w:val="clear" w:color="auto" w:fill="auto"/>
            <w:vAlign w:val="bottom"/>
          </w:tcPr>
          <w:p w14:paraId="46C00F38" w14:textId="77777777" w:rsidR="001A2306" w:rsidRPr="00925811" w:rsidRDefault="001A2306" w:rsidP="001A2306">
            <w:r w:rsidRPr="00925811">
              <w:t>1.745</w:t>
            </w:r>
          </w:p>
        </w:tc>
        <w:tc>
          <w:tcPr>
            <w:tcW w:w="1409" w:type="dxa"/>
            <w:tcBorders>
              <w:top w:val="single" w:sz="4" w:space="0" w:color="auto"/>
              <w:left w:val="nil"/>
              <w:bottom w:val="single" w:sz="4" w:space="0" w:color="auto"/>
              <w:right w:val="single" w:sz="4" w:space="0" w:color="auto"/>
            </w:tcBorders>
            <w:shd w:val="clear" w:color="auto" w:fill="auto"/>
            <w:vAlign w:val="bottom"/>
          </w:tcPr>
          <w:p w14:paraId="5114B647" w14:textId="77777777" w:rsidR="001A2306" w:rsidRPr="00925811" w:rsidRDefault="001A2306" w:rsidP="001A2306">
            <w:r w:rsidRPr="00925811">
              <w:t>1.745</w:t>
            </w:r>
          </w:p>
        </w:tc>
        <w:tc>
          <w:tcPr>
            <w:tcW w:w="1408" w:type="dxa"/>
            <w:tcBorders>
              <w:top w:val="single" w:sz="4" w:space="0" w:color="auto"/>
              <w:left w:val="nil"/>
              <w:bottom w:val="single" w:sz="4" w:space="0" w:color="auto"/>
              <w:right w:val="single" w:sz="4" w:space="0" w:color="auto"/>
            </w:tcBorders>
            <w:shd w:val="clear" w:color="auto" w:fill="auto"/>
            <w:vAlign w:val="bottom"/>
          </w:tcPr>
          <w:p w14:paraId="22A1A0F4" w14:textId="77777777" w:rsidR="001A2306" w:rsidRPr="00925811" w:rsidRDefault="001A2306" w:rsidP="001A2306">
            <w:r w:rsidRPr="00925811">
              <w:t>1.745</w:t>
            </w:r>
          </w:p>
        </w:tc>
        <w:tc>
          <w:tcPr>
            <w:tcW w:w="1409" w:type="dxa"/>
            <w:tcBorders>
              <w:top w:val="single" w:sz="4" w:space="0" w:color="auto"/>
              <w:left w:val="nil"/>
              <w:bottom w:val="single" w:sz="4" w:space="0" w:color="auto"/>
              <w:right w:val="single" w:sz="4" w:space="0" w:color="auto"/>
            </w:tcBorders>
            <w:shd w:val="clear" w:color="auto" w:fill="auto"/>
            <w:vAlign w:val="bottom"/>
          </w:tcPr>
          <w:p w14:paraId="2DA87E58" w14:textId="77777777" w:rsidR="001A2306" w:rsidRPr="00925811" w:rsidRDefault="001A2306" w:rsidP="001A2306">
            <w:r w:rsidRPr="00925811">
              <w:t>1.745</w:t>
            </w:r>
          </w:p>
        </w:tc>
        <w:tc>
          <w:tcPr>
            <w:tcW w:w="1409" w:type="dxa"/>
            <w:tcBorders>
              <w:top w:val="single" w:sz="4" w:space="0" w:color="auto"/>
              <w:left w:val="nil"/>
              <w:bottom w:val="single" w:sz="4" w:space="0" w:color="auto"/>
              <w:right w:val="single" w:sz="4" w:space="0" w:color="auto"/>
            </w:tcBorders>
            <w:shd w:val="clear" w:color="auto" w:fill="auto"/>
            <w:vAlign w:val="bottom"/>
          </w:tcPr>
          <w:p w14:paraId="3403B74F" w14:textId="77777777" w:rsidR="001A2306" w:rsidRPr="00925811" w:rsidRDefault="001A2306" w:rsidP="001A2306">
            <w:r w:rsidRPr="00925811">
              <w:t>1.745</w:t>
            </w:r>
          </w:p>
        </w:tc>
      </w:tr>
      <w:tr w:rsidR="001A2306" w:rsidRPr="00925811" w14:paraId="7B5AFF9B" w14:textId="77777777" w:rsidTr="00A75C46">
        <w:trPr>
          <w:trHeight w:val="213"/>
        </w:trPr>
        <w:tc>
          <w:tcPr>
            <w:tcW w:w="1126" w:type="dxa"/>
          </w:tcPr>
          <w:p w14:paraId="37BE4728" w14:textId="77777777" w:rsidR="001A2306" w:rsidRPr="00925811" w:rsidRDefault="001A2306" w:rsidP="001A2306">
            <w:r w:rsidRPr="00925811">
              <w:t>NPgN</w:t>
            </w:r>
          </w:p>
        </w:tc>
        <w:tc>
          <w:tcPr>
            <w:tcW w:w="1408" w:type="dxa"/>
            <w:tcBorders>
              <w:top w:val="nil"/>
              <w:left w:val="single" w:sz="4" w:space="0" w:color="auto"/>
              <w:bottom w:val="single" w:sz="4" w:space="0" w:color="auto"/>
              <w:right w:val="single" w:sz="4" w:space="0" w:color="auto"/>
            </w:tcBorders>
            <w:shd w:val="clear" w:color="auto" w:fill="auto"/>
            <w:vAlign w:val="bottom"/>
          </w:tcPr>
          <w:p w14:paraId="19BC9057" w14:textId="77777777" w:rsidR="001A2306" w:rsidRPr="00925811" w:rsidRDefault="001A2306" w:rsidP="001A2306">
            <w:r w:rsidRPr="00925811">
              <w:t>1.296</w:t>
            </w:r>
          </w:p>
        </w:tc>
        <w:tc>
          <w:tcPr>
            <w:tcW w:w="1409" w:type="dxa"/>
            <w:tcBorders>
              <w:top w:val="nil"/>
              <w:left w:val="nil"/>
              <w:bottom w:val="single" w:sz="4" w:space="0" w:color="auto"/>
              <w:right w:val="single" w:sz="4" w:space="0" w:color="auto"/>
            </w:tcBorders>
            <w:shd w:val="clear" w:color="auto" w:fill="auto"/>
            <w:vAlign w:val="bottom"/>
          </w:tcPr>
          <w:p w14:paraId="71FA2608" w14:textId="77777777" w:rsidR="001A2306" w:rsidRPr="00925811" w:rsidRDefault="001A2306" w:rsidP="001A2306">
            <w:r w:rsidRPr="00925811">
              <w:t>1.296</w:t>
            </w:r>
          </w:p>
        </w:tc>
        <w:tc>
          <w:tcPr>
            <w:tcW w:w="1408" w:type="dxa"/>
            <w:tcBorders>
              <w:top w:val="nil"/>
              <w:left w:val="nil"/>
              <w:bottom w:val="single" w:sz="4" w:space="0" w:color="auto"/>
              <w:right w:val="single" w:sz="4" w:space="0" w:color="auto"/>
            </w:tcBorders>
            <w:shd w:val="clear" w:color="auto" w:fill="auto"/>
            <w:vAlign w:val="bottom"/>
          </w:tcPr>
          <w:p w14:paraId="2491E53D" w14:textId="77777777" w:rsidR="001A2306" w:rsidRPr="00925811" w:rsidRDefault="001A2306" w:rsidP="001A2306">
            <w:r w:rsidRPr="00925811">
              <w:t>1.296</w:t>
            </w:r>
          </w:p>
        </w:tc>
        <w:tc>
          <w:tcPr>
            <w:tcW w:w="1409" w:type="dxa"/>
            <w:tcBorders>
              <w:top w:val="nil"/>
              <w:left w:val="nil"/>
              <w:bottom w:val="single" w:sz="4" w:space="0" w:color="auto"/>
              <w:right w:val="single" w:sz="4" w:space="0" w:color="auto"/>
            </w:tcBorders>
            <w:shd w:val="clear" w:color="auto" w:fill="auto"/>
            <w:vAlign w:val="bottom"/>
          </w:tcPr>
          <w:p w14:paraId="0C141108" w14:textId="77777777" w:rsidR="001A2306" w:rsidRPr="00925811" w:rsidRDefault="001A2306" w:rsidP="001A2306">
            <w:r w:rsidRPr="00925811">
              <w:t>1.296</w:t>
            </w:r>
          </w:p>
        </w:tc>
        <w:tc>
          <w:tcPr>
            <w:tcW w:w="1409" w:type="dxa"/>
            <w:tcBorders>
              <w:top w:val="nil"/>
              <w:left w:val="nil"/>
              <w:bottom w:val="single" w:sz="4" w:space="0" w:color="auto"/>
              <w:right w:val="single" w:sz="4" w:space="0" w:color="auto"/>
            </w:tcBorders>
            <w:shd w:val="clear" w:color="auto" w:fill="auto"/>
            <w:vAlign w:val="bottom"/>
          </w:tcPr>
          <w:p w14:paraId="78DE1866" w14:textId="77777777" w:rsidR="001A2306" w:rsidRPr="00925811" w:rsidRDefault="001A2306" w:rsidP="001A2306">
            <w:r w:rsidRPr="00925811">
              <w:t>1.296</w:t>
            </w:r>
          </w:p>
        </w:tc>
      </w:tr>
      <w:tr w:rsidR="001A2306" w:rsidRPr="00925811" w14:paraId="178DA3F2" w14:textId="77777777" w:rsidTr="00A75C46">
        <w:trPr>
          <w:trHeight w:val="213"/>
        </w:trPr>
        <w:tc>
          <w:tcPr>
            <w:tcW w:w="1126" w:type="dxa"/>
          </w:tcPr>
          <w:p w14:paraId="6D0CD591" w14:textId="77777777" w:rsidR="001A2306" w:rsidRPr="00925811" w:rsidRDefault="001A2306" w:rsidP="001A2306">
            <w:r w:rsidRPr="00925811">
              <w:t>NPgY</w:t>
            </w:r>
          </w:p>
        </w:tc>
        <w:tc>
          <w:tcPr>
            <w:tcW w:w="1408" w:type="dxa"/>
            <w:tcBorders>
              <w:top w:val="nil"/>
              <w:left w:val="single" w:sz="4" w:space="0" w:color="auto"/>
              <w:bottom w:val="single" w:sz="4" w:space="0" w:color="auto"/>
              <w:right w:val="single" w:sz="4" w:space="0" w:color="auto"/>
            </w:tcBorders>
            <w:shd w:val="clear" w:color="auto" w:fill="auto"/>
            <w:vAlign w:val="bottom"/>
          </w:tcPr>
          <w:p w14:paraId="206A0A0C" w14:textId="77777777" w:rsidR="001A2306" w:rsidRPr="00925811" w:rsidRDefault="001A2306" w:rsidP="001A2306">
            <w:r w:rsidRPr="00925811">
              <w:t>1.789</w:t>
            </w:r>
          </w:p>
        </w:tc>
        <w:tc>
          <w:tcPr>
            <w:tcW w:w="1409" w:type="dxa"/>
            <w:tcBorders>
              <w:top w:val="nil"/>
              <w:left w:val="nil"/>
              <w:bottom w:val="single" w:sz="4" w:space="0" w:color="auto"/>
              <w:right w:val="single" w:sz="4" w:space="0" w:color="auto"/>
            </w:tcBorders>
            <w:shd w:val="clear" w:color="auto" w:fill="auto"/>
            <w:vAlign w:val="bottom"/>
          </w:tcPr>
          <w:p w14:paraId="1F103744" w14:textId="77777777" w:rsidR="001A2306" w:rsidRPr="00925811" w:rsidRDefault="001A2306" w:rsidP="001A2306">
            <w:r w:rsidRPr="00925811">
              <w:t>1.789</w:t>
            </w:r>
          </w:p>
        </w:tc>
        <w:tc>
          <w:tcPr>
            <w:tcW w:w="1408" w:type="dxa"/>
            <w:tcBorders>
              <w:top w:val="nil"/>
              <w:left w:val="nil"/>
              <w:bottom w:val="single" w:sz="4" w:space="0" w:color="auto"/>
              <w:right w:val="single" w:sz="4" w:space="0" w:color="auto"/>
            </w:tcBorders>
            <w:shd w:val="clear" w:color="auto" w:fill="auto"/>
            <w:vAlign w:val="bottom"/>
          </w:tcPr>
          <w:p w14:paraId="4C24FB6D" w14:textId="77777777" w:rsidR="001A2306" w:rsidRPr="00925811" w:rsidRDefault="001A2306" w:rsidP="001A2306">
            <w:r w:rsidRPr="00925811">
              <w:t>1.789</w:t>
            </w:r>
          </w:p>
        </w:tc>
        <w:tc>
          <w:tcPr>
            <w:tcW w:w="1409" w:type="dxa"/>
            <w:tcBorders>
              <w:top w:val="nil"/>
              <w:left w:val="nil"/>
              <w:bottom w:val="single" w:sz="4" w:space="0" w:color="auto"/>
              <w:right w:val="single" w:sz="4" w:space="0" w:color="auto"/>
            </w:tcBorders>
            <w:shd w:val="clear" w:color="auto" w:fill="auto"/>
            <w:vAlign w:val="bottom"/>
          </w:tcPr>
          <w:p w14:paraId="41CE68A1" w14:textId="77777777" w:rsidR="001A2306" w:rsidRPr="00925811" w:rsidRDefault="001A2306" w:rsidP="001A2306">
            <w:r w:rsidRPr="00925811">
              <w:t>1.789</w:t>
            </w:r>
          </w:p>
        </w:tc>
        <w:tc>
          <w:tcPr>
            <w:tcW w:w="1409" w:type="dxa"/>
            <w:tcBorders>
              <w:top w:val="nil"/>
              <w:left w:val="nil"/>
              <w:bottom w:val="single" w:sz="4" w:space="0" w:color="auto"/>
              <w:right w:val="single" w:sz="4" w:space="0" w:color="auto"/>
            </w:tcBorders>
            <w:shd w:val="clear" w:color="auto" w:fill="auto"/>
            <w:vAlign w:val="bottom"/>
          </w:tcPr>
          <w:p w14:paraId="2690AEC6" w14:textId="77777777" w:rsidR="001A2306" w:rsidRPr="00925811" w:rsidRDefault="001A2306" w:rsidP="001A2306">
            <w:r w:rsidRPr="00925811">
              <w:t>1.789</w:t>
            </w:r>
          </w:p>
        </w:tc>
      </w:tr>
      <w:tr w:rsidR="001A2306" w:rsidRPr="00925811" w14:paraId="2C6B7C43" w14:textId="77777777" w:rsidTr="00A75C46">
        <w:trPr>
          <w:trHeight w:val="213"/>
        </w:trPr>
        <w:tc>
          <w:tcPr>
            <w:tcW w:w="1126" w:type="dxa"/>
          </w:tcPr>
          <w:p w14:paraId="2FD72F5D" w14:textId="77777777" w:rsidR="001A2306" w:rsidRPr="00925811" w:rsidRDefault="001A2306" w:rsidP="001A2306">
            <w:r w:rsidRPr="00925811">
              <w:t>WMID</w:t>
            </w:r>
          </w:p>
        </w:tc>
        <w:tc>
          <w:tcPr>
            <w:tcW w:w="1408" w:type="dxa"/>
            <w:tcBorders>
              <w:top w:val="nil"/>
              <w:left w:val="single" w:sz="4" w:space="0" w:color="auto"/>
              <w:bottom w:val="single" w:sz="4" w:space="0" w:color="auto"/>
              <w:right w:val="single" w:sz="4" w:space="0" w:color="auto"/>
            </w:tcBorders>
            <w:shd w:val="clear" w:color="auto" w:fill="auto"/>
            <w:vAlign w:val="bottom"/>
          </w:tcPr>
          <w:p w14:paraId="6D40E251" w14:textId="77777777" w:rsidR="001A2306" w:rsidRPr="00925811" w:rsidRDefault="001A2306" w:rsidP="001A2306">
            <w:r w:rsidRPr="00925811">
              <w:t>2.252</w:t>
            </w:r>
          </w:p>
        </w:tc>
        <w:tc>
          <w:tcPr>
            <w:tcW w:w="1409" w:type="dxa"/>
            <w:tcBorders>
              <w:top w:val="nil"/>
              <w:left w:val="nil"/>
              <w:bottom w:val="single" w:sz="4" w:space="0" w:color="auto"/>
              <w:right w:val="single" w:sz="4" w:space="0" w:color="auto"/>
            </w:tcBorders>
            <w:shd w:val="clear" w:color="auto" w:fill="auto"/>
            <w:vAlign w:val="bottom"/>
          </w:tcPr>
          <w:p w14:paraId="6D372DF7" w14:textId="77777777" w:rsidR="001A2306" w:rsidRPr="00925811" w:rsidRDefault="001A2306" w:rsidP="001A2306">
            <w:r w:rsidRPr="00925811">
              <w:t>2.252</w:t>
            </w:r>
          </w:p>
        </w:tc>
        <w:tc>
          <w:tcPr>
            <w:tcW w:w="1408" w:type="dxa"/>
            <w:tcBorders>
              <w:top w:val="nil"/>
              <w:left w:val="nil"/>
              <w:bottom w:val="single" w:sz="4" w:space="0" w:color="auto"/>
              <w:right w:val="single" w:sz="4" w:space="0" w:color="auto"/>
            </w:tcBorders>
            <w:shd w:val="clear" w:color="auto" w:fill="auto"/>
            <w:vAlign w:val="bottom"/>
          </w:tcPr>
          <w:p w14:paraId="78EB5656" w14:textId="77777777" w:rsidR="001A2306" w:rsidRPr="00925811" w:rsidRDefault="001A2306" w:rsidP="001A2306">
            <w:r w:rsidRPr="00925811">
              <w:t>2.252</w:t>
            </w:r>
          </w:p>
        </w:tc>
        <w:tc>
          <w:tcPr>
            <w:tcW w:w="1409" w:type="dxa"/>
            <w:tcBorders>
              <w:top w:val="nil"/>
              <w:left w:val="nil"/>
              <w:bottom w:val="single" w:sz="4" w:space="0" w:color="auto"/>
              <w:right w:val="single" w:sz="4" w:space="0" w:color="auto"/>
            </w:tcBorders>
            <w:shd w:val="clear" w:color="auto" w:fill="auto"/>
            <w:vAlign w:val="bottom"/>
          </w:tcPr>
          <w:p w14:paraId="775C19F3" w14:textId="77777777" w:rsidR="001A2306" w:rsidRPr="00925811" w:rsidRDefault="001A2306" w:rsidP="001A2306">
            <w:r w:rsidRPr="00925811">
              <w:t>2.252</w:t>
            </w:r>
          </w:p>
        </w:tc>
        <w:tc>
          <w:tcPr>
            <w:tcW w:w="1409" w:type="dxa"/>
            <w:tcBorders>
              <w:top w:val="nil"/>
              <w:left w:val="nil"/>
              <w:bottom w:val="single" w:sz="4" w:space="0" w:color="auto"/>
              <w:right w:val="single" w:sz="4" w:space="0" w:color="auto"/>
            </w:tcBorders>
            <w:shd w:val="clear" w:color="auto" w:fill="auto"/>
            <w:vAlign w:val="bottom"/>
          </w:tcPr>
          <w:p w14:paraId="235C7118" w14:textId="77777777" w:rsidR="001A2306" w:rsidRPr="00925811" w:rsidRDefault="001A2306" w:rsidP="001A2306">
            <w:r w:rsidRPr="00925811">
              <w:t>2.252</w:t>
            </w:r>
          </w:p>
        </w:tc>
      </w:tr>
      <w:tr w:rsidR="001A2306" w:rsidRPr="00925811" w14:paraId="6133768F" w14:textId="77777777" w:rsidTr="00A75C46">
        <w:trPr>
          <w:trHeight w:val="213"/>
        </w:trPr>
        <w:tc>
          <w:tcPr>
            <w:tcW w:w="1126" w:type="dxa"/>
          </w:tcPr>
          <w:p w14:paraId="328AE850" w14:textId="77777777" w:rsidR="001A2306" w:rsidRPr="00925811" w:rsidRDefault="001A2306" w:rsidP="001A2306">
            <w:r w:rsidRPr="00925811">
              <w:t>EMID</w:t>
            </w:r>
          </w:p>
        </w:tc>
        <w:tc>
          <w:tcPr>
            <w:tcW w:w="1408" w:type="dxa"/>
            <w:tcBorders>
              <w:top w:val="nil"/>
              <w:left w:val="single" w:sz="4" w:space="0" w:color="auto"/>
              <w:bottom w:val="single" w:sz="4" w:space="0" w:color="auto"/>
              <w:right w:val="single" w:sz="4" w:space="0" w:color="auto"/>
            </w:tcBorders>
            <w:shd w:val="clear" w:color="auto" w:fill="auto"/>
            <w:vAlign w:val="bottom"/>
          </w:tcPr>
          <w:p w14:paraId="15FF13F7" w14:textId="77777777" w:rsidR="001A2306" w:rsidRPr="00925811" w:rsidRDefault="001A2306" w:rsidP="001A2306">
            <w:r w:rsidRPr="00925811">
              <w:t>2.305</w:t>
            </w:r>
          </w:p>
        </w:tc>
        <w:tc>
          <w:tcPr>
            <w:tcW w:w="1409" w:type="dxa"/>
            <w:tcBorders>
              <w:top w:val="nil"/>
              <w:left w:val="nil"/>
              <w:bottom w:val="single" w:sz="4" w:space="0" w:color="auto"/>
              <w:right w:val="single" w:sz="4" w:space="0" w:color="auto"/>
            </w:tcBorders>
            <w:shd w:val="clear" w:color="auto" w:fill="auto"/>
            <w:vAlign w:val="bottom"/>
          </w:tcPr>
          <w:p w14:paraId="75ADA878" w14:textId="77777777" w:rsidR="001A2306" w:rsidRPr="00925811" w:rsidRDefault="001A2306" w:rsidP="001A2306">
            <w:r w:rsidRPr="00925811">
              <w:t>2.305</w:t>
            </w:r>
          </w:p>
        </w:tc>
        <w:tc>
          <w:tcPr>
            <w:tcW w:w="1408" w:type="dxa"/>
            <w:tcBorders>
              <w:top w:val="nil"/>
              <w:left w:val="nil"/>
              <w:bottom w:val="single" w:sz="4" w:space="0" w:color="auto"/>
              <w:right w:val="single" w:sz="4" w:space="0" w:color="auto"/>
            </w:tcBorders>
            <w:shd w:val="clear" w:color="auto" w:fill="auto"/>
            <w:vAlign w:val="bottom"/>
          </w:tcPr>
          <w:p w14:paraId="2224F736" w14:textId="77777777" w:rsidR="001A2306" w:rsidRPr="00925811" w:rsidRDefault="001A2306" w:rsidP="001A2306">
            <w:r w:rsidRPr="00925811">
              <w:t>2.305</w:t>
            </w:r>
          </w:p>
        </w:tc>
        <w:tc>
          <w:tcPr>
            <w:tcW w:w="1409" w:type="dxa"/>
            <w:tcBorders>
              <w:top w:val="nil"/>
              <w:left w:val="nil"/>
              <w:bottom w:val="single" w:sz="4" w:space="0" w:color="auto"/>
              <w:right w:val="single" w:sz="4" w:space="0" w:color="auto"/>
            </w:tcBorders>
            <w:shd w:val="clear" w:color="auto" w:fill="auto"/>
            <w:vAlign w:val="bottom"/>
          </w:tcPr>
          <w:p w14:paraId="7F2C9094" w14:textId="77777777" w:rsidR="001A2306" w:rsidRPr="00925811" w:rsidRDefault="001A2306" w:rsidP="001A2306">
            <w:r w:rsidRPr="00925811">
              <w:t>2.305</w:t>
            </w:r>
          </w:p>
        </w:tc>
        <w:tc>
          <w:tcPr>
            <w:tcW w:w="1409" w:type="dxa"/>
            <w:tcBorders>
              <w:top w:val="nil"/>
              <w:left w:val="nil"/>
              <w:bottom w:val="single" w:sz="4" w:space="0" w:color="auto"/>
              <w:right w:val="single" w:sz="4" w:space="0" w:color="auto"/>
            </w:tcBorders>
            <w:shd w:val="clear" w:color="auto" w:fill="auto"/>
            <w:vAlign w:val="bottom"/>
          </w:tcPr>
          <w:p w14:paraId="6BB38648" w14:textId="77777777" w:rsidR="001A2306" w:rsidRPr="00925811" w:rsidRDefault="001A2306" w:rsidP="001A2306">
            <w:r w:rsidRPr="00925811">
              <w:t>2.305</w:t>
            </w:r>
          </w:p>
        </w:tc>
      </w:tr>
      <w:tr w:rsidR="001A2306" w:rsidRPr="00925811" w14:paraId="10ECDAD4" w14:textId="77777777" w:rsidTr="00A75C46">
        <w:trPr>
          <w:trHeight w:val="213"/>
        </w:trPr>
        <w:tc>
          <w:tcPr>
            <w:tcW w:w="1126" w:type="dxa"/>
          </w:tcPr>
          <w:p w14:paraId="0E583647" w14:textId="77777777" w:rsidR="001A2306" w:rsidRPr="00925811" w:rsidRDefault="001A2306" w:rsidP="001A2306">
            <w:r w:rsidRPr="00925811">
              <w:t>SWALES</w:t>
            </w:r>
          </w:p>
        </w:tc>
        <w:tc>
          <w:tcPr>
            <w:tcW w:w="1408" w:type="dxa"/>
            <w:tcBorders>
              <w:top w:val="nil"/>
              <w:left w:val="single" w:sz="4" w:space="0" w:color="auto"/>
              <w:bottom w:val="single" w:sz="4" w:space="0" w:color="auto"/>
              <w:right w:val="single" w:sz="4" w:space="0" w:color="auto"/>
            </w:tcBorders>
            <w:shd w:val="clear" w:color="auto" w:fill="auto"/>
            <w:vAlign w:val="bottom"/>
          </w:tcPr>
          <w:p w14:paraId="6926EB9A" w14:textId="77777777" w:rsidR="001A2306" w:rsidRPr="00925811" w:rsidRDefault="001A2306" w:rsidP="001A2306">
            <w:r w:rsidRPr="00925811">
              <w:t>1.152</w:t>
            </w:r>
          </w:p>
        </w:tc>
        <w:tc>
          <w:tcPr>
            <w:tcW w:w="1409" w:type="dxa"/>
            <w:tcBorders>
              <w:top w:val="nil"/>
              <w:left w:val="nil"/>
              <w:bottom w:val="single" w:sz="4" w:space="0" w:color="auto"/>
              <w:right w:val="single" w:sz="4" w:space="0" w:color="auto"/>
            </w:tcBorders>
            <w:shd w:val="clear" w:color="auto" w:fill="auto"/>
            <w:vAlign w:val="bottom"/>
          </w:tcPr>
          <w:p w14:paraId="15295A6D" w14:textId="77777777" w:rsidR="001A2306" w:rsidRPr="00925811" w:rsidRDefault="001A2306" w:rsidP="001A2306">
            <w:r w:rsidRPr="00925811">
              <w:t>1.152</w:t>
            </w:r>
          </w:p>
        </w:tc>
        <w:tc>
          <w:tcPr>
            <w:tcW w:w="1408" w:type="dxa"/>
            <w:tcBorders>
              <w:top w:val="nil"/>
              <w:left w:val="nil"/>
              <w:bottom w:val="single" w:sz="4" w:space="0" w:color="auto"/>
              <w:right w:val="single" w:sz="4" w:space="0" w:color="auto"/>
            </w:tcBorders>
            <w:shd w:val="clear" w:color="auto" w:fill="auto"/>
            <w:vAlign w:val="bottom"/>
          </w:tcPr>
          <w:p w14:paraId="6E7EB527" w14:textId="77777777" w:rsidR="001A2306" w:rsidRPr="00925811" w:rsidRDefault="001A2306" w:rsidP="001A2306">
            <w:r w:rsidRPr="00925811">
              <w:t>1.152</w:t>
            </w:r>
          </w:p>
        </w:tc>
        <w:tc>
          <w:tcPr>
            <w:tcW w:w="1409" w:type="dxa"/>
            <w:tcBorders>
              <w:top w:val="nil"/>
              <w:left w:val="nil"/>
              <w:bottom w:val="single" w:sz="4" w:space="0" w:color="auto"/>
              <w:right w:val="single" w:sz="4" w:space="0" w:color="auto"/>
            </w:tcBorders>
            <w:shd w:val="clear" w:color="auto" w:fill="auto"/>
            <w:vAlign w:val="bottom"/>
          </w:tcPr>
          <w:p w14:paraId="0DF883CB" w14:textId="77777777" w:rsidR="001A2306" w:rsidRPr="00925811" w:rsidRDefault="001A2306" w:rsidP="001A2306">
            <w:r w:rsidRPr="00925811">
              <w:t>1.152</w:t>
            </w:r>
          </w:p>
        </w:tc>
        <w:tc>
          <w:tcPr>
            <w:tcW w:w="1409" w:type="dxa"/>
            <w:tcBorders>
              <w:top w:val="nil"/>
              <w:left w:val="nil"/>
              <w:bottom w:val="single" w:sz="4" w:space="0" w:color="auto"/>
              <w:right w:val="single" w:sz="4" w:space="0" w:color="auto"/>
            </w:tcBorders>
            <w:shd w:val="clear" w:color="auto" w:fill="auto"/>
            <w:vAlign w:val="bottom"/>
          </w:tcPr>
          <w:p w14:paraId="11E4C882" w14:textId="77777777" w:rsidR="001A2306" w:rsidRPr="00925811" w:rsidRDefault="001A2306" w:rsidP="001A2306">
            <w:r w:rsidRPr="00925811">
              <w:t>1.152</w:t>
            </w:r>
          </w:p>
        </w:tc>
      </w:tr>
      <w:tr w:rsidR="001A2306" w:rsidRPr="00925811" w14:paraId="21FD7CF2" w14:textId="77777777" w:rsidTr="00A75C46">
        <w:trPr>
          <w:trHeight w:val="213"/>
        </w:trPr>
        <w:tc>
          <w:tcPr>
            <w:tcW w:w="1126" w:type="dxa"/>
          </w:tcPr>
          <w:p w14:paraId="6993A1F3" w14:textId="77777777" w:rsidR="001A2306" w:rsidRPr="00925811" w:rsidRDefault="001A2306" w:rsidP="001A2306">
            <w:r w:rsidRPr="00925811">
              <w:t>SWEST</w:t>
            </w:r>
          </w:p>
        </w:tc>
        <w:tc>
          <w:tcPr>
            <w:tcW w:w="1408" w:type="dxa"/>
            <w:tcBorders>
              <w:top w:val="nil"/>
              <w:left w:val="single" w:sz="4" w:space="0" w:color="auto"/>
              <w:bottom w:val="single" w:sz="4" w:space="0" w:color="auto"/>
              <w:right w:val="single" w:sz="4" w:space="0" w:color="auto"/>
            </w:tcBorders>
            <w:shd w:val="clear" w:color="auto" w:fill="auto"/>
            <w:vAlign w:val="bottom"/>
          </w:tcPr>
          <w:p w14:paraId="5FB8C430" w14:textId="77777777" w:rsidR="001A2306" w:rsidRPr="00925811" w:rsidRDefault="001A2306" w:rsidP="001A2306">
            <w:r w:rsidRPr="00925811">
              <w:t>1.749</w:t>
            </w:r>
          </w:p>
        </w:tc>
        <w:tc>
          <w:tcPr>
            <w:tcW w:w="1409" w:type="dxa"/>
            <w:tcBorders>
              <w:top w:val="nil"/>
              <w:left w:val="nil"/>
              <w:bottom w:val="single" w:sz="4" w:space="0" w:color="auto"/>
              <w:right w:val="single" w:sz="4" w:space="0" w:color="auto"/>
            </w:tcBorders>
            <w:shd w:val="clear" w:color="auto" w:fill="auto"/>
            <w:vAlign w:val="bottom"/>
          </w:tcPr>
          <w:p w14:paraId="4E4B4844" w14:textId="77777777" w:rsidR="001A2306" w:rsidRPr="00925811" w:rsidRDefault="001A2306" w:rsidP="001A2306">
            <w:r w:rsidRPr="00925811">
              <w:t>1.749</w:t>
            </w:r>
          </w:p>
        </w:tc>
        <w:tc>
          <w:tcPr>
            <w:tcW w:w="1408" w:type="dxa"/>
            <w:tcBorders>
              <w:top w:val="nil"/>
              <w:left w:val="nil"/>
              <w:bottom w:val="single" w:sz="4" w:space="0" w:color="auto"/>
              <w:right w:val="single" w:sz="4" w:space="0" w:color="auto"/>
            </w:tcBorders>
            <w:shd w:val="clear" w:color="auto" w:fill="auto"/>
            <w:vAlign w:val="bottom"/>
          </w:tcPr>
          <w:p w14:paraId="392048F2" w14:textId="77777777" w:rsidR="001A2306" w:rsidRPr="00925811" w:rsidRDefault="001A2306" w:rsidP="001A2306">
            <w:r w:rsidRPr="00925811">
              <w:t>1.749</w:t>
            </w:r>
          </w:p>
        </w:tc>
        <w:tc>
          <w:tcPr>
            <w:tcW w:w="1409" w:type="dxa"/>
            <w:tcBorders>
              <w:top w:val="nil"/>
              <w:left w:val="nil"/>
              <w:bottom w:val="single" w:sz="4" w:space="0" w:color="auto"/>
              <w:right w:val="single" w:sz="4" w:space="0" w:color="auto"/>
            </w:tcBorders>
            <w:shd w:val="clear" w:color="auto" w:fill="auto"/>
            <w:vAlign w:val="bottom"/>
          </w:tcPr>
          <w:p w14:paraId="269B4980" w14:textId="77777777" w:rsidR="001A2306" w:rsidRPr="00925811" w:rsidRDefault="001A2306" w:rsidP="001A2306">
            <w:r w:rsidRPr="00925811">
              <w:t>1.749</w:t>
            </w:r>
          </w:p>
        </w:tc>
        <w:tc>
          <w:tcPr>
            <w:tcW w:w="1409" w:type="dxa"/>
            <w:tcBorders>
              <w:top w:val="nil"/>
              <w:left w:val="nil"/>
              <w:bottom w:val="single" w:sz="4" w:space="0" w:color="auto"/>
              <w:right w:val="single" w:sz="4" w:space="0" w:color="auto"/>
            </w:tcBorders>
            <w:shd w:val="clear" w:color="auto" w:fill="auto"/>
            <w:vAlign w:val="bottom"/>
          </w:tcPr>
          <w:p w14:paraId="2E5F8852" w14:textId="77777777" w:rsidR="001A2306" w:rsidRPr="00925811" w:rsidRDefault="001A2306" w:rsidP="001A2306">
            <w:r w:rsidRPr="00925811">
              <w:t>1.749</w:t>
            </w:r>
          </w:p>
        </w:tc>
      </w:tr>
      <w:tr w:rsidR="001A2306" w:rsidRPr="00925811" w14:paraId="0352EBB0" w14:textId="77777777" w:rsidTr="00A75C46">
        <w:trPr>
          <w:trHeight w:val="213"/>
        </w:trPr>
        <w:tc>
          <w:tcPr>
            <w:tcW w:w="1126" w:type="dxa"/>
          </w:tcPr>
          <w:p w14:paraId="14AF0A83" w14:textId="77777777" w:rsidR="001A2306" w:rsidRPr="00925811" w:rsidRDefault="001A2306" w:rsidP="001A2306">
            <w:r w:rsidRPr="00925811">
              <w:t>LPN</w:t>
            </w:r>
          </w:p>
        </w:tc>
        <w:tc>
          <w:tcPr>
            <w:tcW w:w="1408" w:type="dxa"/>
            <w:tcBorders>
              <w:top w:val="nil"/>
              <w:left w:val="single" w:sz="4" w:space="0" w:color="auto"/>
              <w:bottom w:val="single" w:sz="4" w:space="0" w:color="auto"/>
              <w:right w:val="single" w:sz="4" w:space="0" w:color="auto"/>
            </w:tcBorders>
            <w:shd w:val="clear" w:color="auto" w:fill="auto"/>
            <w:vAlign w:val="bottom"/>
          </w:tcPr>
          <w:p w14:paraId="1A32F8B7" w14:textId="77777777" w:rsidR="001A2306" w:rsidRPr="00925811" w:rsidRDefault="001A2306" w:rsidP="001A2306">
            <w:r w:rsidRPr="00925811">
              <w:t>1.513</w:t>
            </w:r>
          </w:p>
        </w:tc>
        <w:tc>
          <w:tcPr>
            <w:tcW w:w="1409" w:type="dxa"/>
            <w:tcBorders>
              <w:top w:val="nil"/>
              <w:left w:val="nil"/>
              <w:bottom w:val="single" w:sz="4" w:space="0" w:color="auto"/>
              <w:right w:val="single" w:sz="4" w:space="0" w:color="auto"/>
            </w:tcBorders>
            <w:shd w:val="clear" w:color="auto" w:fill="auto"/>
            <w:vAlign w:val="bottom"/>
          </w:tcPr>
          <w:p w14:paraId="307C5601" w14:textId="77777777" w:rsidR="001A2306" w:rsidRPr="00925811" w:rsidRDefault="001A2306" w:rsidP="001A2306">
            <w:r w:rsidRPr="00925811">
              <w:t>1.513</w:t>
            </w:r>
          </w:p>
        </w:tc>
        <w:tc>
          <w:tcPr>
            <w:tcW w:w="1408" w:type="dxa"/>
            <w:tcBorders>
              <w:top w:val="nil"/>
              <w:left w:val="nil"/>
              <w:bottom w:val="single" w:sz="4" w:space="0" w:color="auto"/>
              <w:right w:val="single" w:sz="4" w:space="0" w:color="auto"/>
            </w:tcBorders>
            <w:shd w:val="clear" w:color="auto" w:fill="auto"/>
            <w:vAlign w:val="bottom"/>
          </w:tcPr>
          <w:p w14:paraId="2CFC2FD1" w14:textId="77777777" w:rsidR="001A2306" w:rsidRPr="00925811" w:rsidRDefault="001A2306" w:rsidP="001A2306">
            <w:r w:rsidRPr="00925811">
              <w:t>1.513</w:t>
            </w:r>
          </w:p>
        </w:tc>
        <w:tc>
          <w:tcPr>
            <w:tcW w:w="1409" w:type="dxa"/>
            <w:tcBorders>
              <w:top w:val="nil"/>
              <w:left w:val="nil"/>
              <w:bottom w:val="single" w:sz="4" w:space="0" w:color="auto"/>
              <w:right w:val="single" w:sz="4" w:space="0" w:color="auto"/>
            </w:tcBorders>
            <w:shd w:val="clear" w:color="auto" w:fill="auto"/>
            <w:vAlign w:val="bottom"/>
          </w:tcPr>
          <w:p w14:paraId="61C33B64" w14:textId="77777777" w:rsidR="001A2306" w:rsidRPr="00925811" w:rsidRDefault="001A2306" w:rsidP="001A2306">
            <w:r w:rsidRPr="00925811">
              <w:t>1.513</w:t>
            </w:r>
          </w:p>
        </w:tc>
        <w:tc>
          <w:tcPr>
            <w:tcW w:w="1409" w:type="dxa"/>
            <w:tcBorders>
              <w:top w:val="nil"/>
              <w:left w:val="nil"/>
              <w:bottom w:val="single" w:sz="4" w:space="0" w:color="auto"/>
              <w:right w:val="single" w:sz="4" w:space="0" w:color="auto"/>
            </w:tcBorders>
            <w:shd w:val="clear" w:color="auto" w:fill="auto"/>
            <w:vAlign w:val="bottom"/>
          </w:tcPr>
          <w:p w14:paraId="19CA5CB3" w14:textId="77777777" w:rsidR="001A2306" w:rsidRPr="00925811" w:rsidRDefault="001A2306" w:rsidP="001A2306">
            <w:r w:rsidRPr="00925811">
              <w:t>1.513</w:t>
            </w:r>
          </w:p>
        </w:tc>
      </w:tr>
      <w:tr w:rsidR="001A2306" w:rsidRPr="00925811" w14:paraId="54AA194F" w14:textId="77777777" w:rsidTr="00A75C46">
        <w:trPr>
          <w:trHeight w:val="213"/>
        </w:trPr>
        <w:tc>
          <w:tcPr>
            <w:tcW w:w="1126" w:type="dxa"/>
          </w:tcPr>
          <w:p w14:paraId="1F287C4E" w14:textId="77777777" w:rsidR="001A2306" w:rsidRPr="00925811" w:rsidRDefault="001A2306" w:rsidP="001A2306">
            <w:r w:rsidRPr="00925811">
              <w:t>SPN</w:t>
            </w:r>
          </w:p>
        </w:tc>
        <w:tc>
          <w:tcPr>
            <w:tcW w:w="1408" w:type="dxa"/>
            <w:tcBorders>
              <w:top w:val="nil"/>
              <w:left w:val="single" w:sz="4" w:space="0" w:color="auto"/>
              <w:bottom w:val="single" w:sz="4" w:space="0" w:color="auto"/>
              <w:right w:val="single" w:sz="4" w:space="0" w:color="auto"/>
            </w:tcBorders>
            <w:shd w:val="clear" w:color="auto" w:fill="auto"/>
            <w:vAlign w:val="bottom"/>
          </w:tcPr>
          <w:p w14:paraId="6F358D1C" w14:textId="77777777" w:rsidR="001A2306" w:rsidRPr="00925811" w:rsidRDefault="001A2306" w:rsidP="001A2306">
            <w:r w:rsidRPr="00925811">
              <w:t>1.566</w:t>
            </w:r>
          </w:p>
        </w:tc>
        <w:tc>
          <w:tcPr>
            <w:tcW w:w="1409" w:type="dxa"/>
            <w:tcBorders>
              <w:top w:val="nil"/>
              <w:left w:val="nil"/>
              <w:bottom w:val="single" w:sz="4" w:space="0" w:color="auto"/>
              <w:right w:val="single" w:sz="4" w:space="0" w:color="auto"/>
            </w:tcBorders>
            <w:shd w:val="clear" w:color="auto" w:fill="auto"/>
            <w:vAlign w:val="bottom"/>
          </w:tcPr>
          <w:p w14:paraId="747354AB" w14:textId="77777777" w:rsidR="001A2306" w:rsidRPr="00925811" w:rsidRDefault="001A2306" w:rsidP="001A2306">
            <w:r w:rsidRPr="00925811">
              <w:t>1.566</w:t>
            </w:r>
          </w:p>
        </w:tc>
        <w:tc>
          <w:tcPr>
            <w:tcW w:w="1408" w:type="dxa"/>
            <w:tcBorders>
              <w:top w:val="nil"/>
              <w:left w:val="nil"/>
              <w:bottom w:val="single" w:sz="4" w:space="0" w:color="auto"/>
              <w:right w:val="single" w:sz="4" w:space="0" w:color="auto"/>
            </w:tcBorders>
            <w:shd w:val="clear" w:color="auto" w:fill="auto"/>
            <w:vAlign w:val="bottom"/>
          </w:tcPr>
          <w:p w14:paraId="07841ABD" w14:textId="77777777" w:rsidR="001A2306" w:rsidRPr="00925811" w:rsidRDefault="001A2306" w:rsidP="001A2306">
            <w:r w:rsidRPr="00925811">
              <w:t>1.566</w:t>
            </w:r>
          </w:p>
        </w:tc>
        <w:tc>
          <w:tcPr>
            <w:tcW w:w="1409" w:type="dxa"/>
            <w:tcBorders>
              <w:top w:val="nil"/>
              <w:left w:val="nil"/>
              <w:bottom w:val="single" w:sz="4" w:space="0" w:color="auto"/>
              <w:right w:val="single" w:sz="4" w:space="0" w:color="auto"/>
            </w:tcBorders>
            <w:shd w:val="clear" w:color="auto" w:fill="auto"/>
            <w:vAlign w:val="bottom"/>
          </w:tcPr>
          <w:p w14:paraId="72026673" w14:textId="77777777" w:rsidR="001A2306" w:rsidRPr="00925811" w:rsidRDefault="001A2306" w:rsidP="001A2306">
            <w:r w:rsidRPr="00925811">
              <w:t>1.566</w:t>
            </w:r>
          </w:p>
        </w:tc>
        <w:tc>
          <w:tcPr>
            <w:tcW w:w="1409" w:type="dxa"/>
            <w:tcBorders>
              <w:top w:val="nil"/>
              <w:left w:val="nil"/>
              <w:bottom w:val="single" w:sz="4" w:space="0" w:color="auto"/>
              <w:right w:val="single" w:sz="4" w:space="0" w:color="auto"/>
            </w:tcBorders>
            <w:shd w:val="clear" w:color="auto" w:fill="auto"/>
            <w:vAlign w:val="bottom"/>
          </w:tcPr>
          <w:p w14:paraId="612146E8" w14:textId="77777777" w:rsidR="001A2306" w:rsidRPr="00925811" w:rsidRDefault="001A2306" w:rsidP="001A2306">
            <w:r w:rsidRPr="00925811">
              <w:t>1.566</w:t>
            </w:r>
          </w:p>
        </w:tc>
      </w:tr>
      <w:tr w:rsidR="001A2306" w:rsidRPr="00925811" w14:paraId="66E79F6A" w14:textId="77777777" w:rsidTr="00A75C46">
        <w:trPr>
          <w:trHeight w:val="213"/>
        </w:trPr>
        <w:tc>
          <w:tcPr>
            <w:tcW w:w="1126" w:type="dxa"/>
          </w:tcPr>
          <w:p w14:paraId="1C99BC2D" w14:textId="77777777" w:rsidR="001A2306" w:rsidRPr="00925811" w:rsidRDefault="001A2306" w:rsidP="001A2306">
            <w:r w:rsidRPr="00925811">
              <w:t>EPN</w:t>
            </w:r>
          </w:p>
        </w:tc>
        <w:tc>
          <w:tcPr>
            <w:tcW w:w="1408" w:type="dxa"/>
            <w:tcBorders>
              <w:top w:val="nil"/>
              <w:left w:val="single" w:sz="4" w:space="0" w:color="auto"/>
              <w:bottom w:val="single" w:sz="4" w:space="0" w:color="auto"/>
              <w:right w:val="single" w:sz="4" w:space="0" w:color="auto"/>
            </w:tcBorders>
            <w:shd w:val="clear" w:color="auto" w:fill="auto"/>
            <w:vAlign w:val="bottom"/>
          </w:tcPr>
          <w:p w14:paraId="50D4C0F8" w14:textId="77777777" w:rsidR="001A2306" w:rsidRPr="00925811" w:rsidRDefault="001A2306" w:rsidP="001A2306">
            <w:r w:rsidRPr="00925811">
              <w:t>2.445</w:t>
            </w:r>
          </w:p>
        </w:tc>
        <w:tc>
          <w:tcPr>
            <w:tcW w:w="1409" w:type="dxa"/>
            <w:tcBorders>
              <w:top w:val="nil"/>
              <w:left w:val="nil"/>
              <w:bottom w:val="single" w:sz="4" w:space="0" w:color="auto"/>
              <w:right w:val="single" w:sz="4" w:space="0" w:color="auto"/>
            </w:tcBorders>
            <w:shd w:val="clear" w:color="auto" w:fill="auto"/>
            <w:vAlign w:val="bottom"/>
          </w:tcPr>
          <w:p w14:paraId="0CFBD3E5" w14:textId="77777777" w:rsidR="001A2306" w:rsidRPr="00925811" w:rsidRDefault="001A2306" w:rsidP="001A2306">
            <w:r w:rsidRPr="00925811">
              <w:t>2.445</w:t>
            </w:r>
          </w:p>
        </w:tc>
        <w:tc>
          <w:tcPr>
            <w:tcW w:w="1408" w:type="dxa"/>
            <w:tcBorders>
              <w:top w:val="nil"/>
              <w:left w:val="nil"/>
              <w:bottom w:val="single" w:sz="4" w:space="0" w:color="auto"/>
              <w:right w:val="single" w:sz="4" w:space="0" w:color="auto"/>
            </w:tcBorders>
            <w:shd w:val="clear" w:color="auto" w:fill="auto"/>
            <w:vAlign w:val="bottom"/>
          </w:tcPr>
          <w:p w14:paraId="33FCBDF3" w14:textId="77777777" w:rsidR="001A2306" w:rsidRPr="00925811" w:rsidRDefault="001A2306" w:rsidP="001A2306">
            <w:r w:rsidRPr="00925811">
              <w:t>2.445</w:t>
            </w:r>
          </w:p>
        </w:tc>
        <w:tc>
          <w:tcPr>
            <w:tcW w:w="1409" w:type="dxa"/>
            <w:tcBorders>
              <w:top w:val="nil"/>
              <w:left w:val="nil"/>
              <w:bottom w:val="single" w:sz="4" w:space="0" w:color="auto"/>
              <w:right w:val="single" w:sz="4" w:space="0" w:color="auto"/>
            </w:tcBorders>
            <w:shd w:val="clear" w:color="auto" w:fill="auto"/>
            <w:vAlign w:val="bottom"/>
          </w:tcPr>
          <w:p w14:paraId="020FF13E" w14:textId="77777777" w:rsidR="001A2306" w:rsidRPr="00925811" w:rsidRDefault="001A2306" w:rsidP="001A2306">
            <w:r w:rsidRPr="00925811">
              <w:t>2.445</w:t>
            </w:r>
          </w:p>
        </w:tc>
        <w:tc>
          <w:tcPr>
            <w:tcW w:w="1409" w:type="dxa"/>
            <w:tcBorders>
              <w:top w:val="nil"/>
              <w:left w:val="nil"/>
              <w:bottom w:val="single" w:sz="4" w:space="0" w:color="auto"/>
              <w:right w:val="single" w:sz="4" w:space="0" w:color="auto"/>
            </w:tcBorders>
            <w:shd w:val="clear" w:color="auto" w:fill="auto"/>
            <w:vAlign w:val="bottom"/>
          </w:tcPr>
          <w:p w14:paraId="38A68275" w14:textId="77777777" w:rsidR="001A2306" w:rsidRPr="00925811" w:rsidRDefault="001A2306" w:rsidP="001A2306">
            <w:r w:rsidRPr="00925811">
              <w:t>2.445</w:t>
            </w:r>
          </w:p>
        </w:tc>
      </w:tr>
      <w:tr w:rsidR="001A2306" w:rsidRPr="00925811" w14:paraId="279449E4" w14:textId="77777777" w:rsidTr="00A75C46">
        <w:trPr>
          <w:trHeight w:val="213"/>
        </w:trPr>
        <w:tc>
          <w:tcPr>
            <w:tcW w:w="1126" w:type="dxa"/>
          </w:tcPr>
          <w:p w14:paraId="5EDB9F57" w14:textId="77777777" w:rsidR="001A2306" w:rsidRPr="00925811" w:rsidRDefault="001A2306" w:rsidP="001A2306">
            <w:r w:rsidRPr="00925811">
              <w:t>SPD</w:t>
            </w:r>
          </w:p>
        </w:tc>
        <w:tc>
          <w:tcPr>
            <w:tcW w:w="1408" w:type="dxa"/>
            <w:tcBorders>
              <w:top w:val="nil"/>
              <w:left w:val="single" w:sz="4" w:space="0" w:color="auto"/>
              <w:bottom w:val="single" w:sz="4" w:space="0" w:color="auto"/>
              <w:right w:val="single" w:sz="4" w:space="0" w:color="auto"/>
            </w:tcBorders>
            <w:shd w:val="clear" w:color="auto" w:fill="auto"/>
            <w:vAlign w:val="bottom"/>
          </w:tcPr>
          <w:p w14:paraId="2A7CB3C9" w14:textId="77777777" w:rsidR="001A2306" w:rsidRPr="00925811" w:rsidRDefault="001A2306" w:rsidP="001A2306">
            <w:r w:rsidRPr="00925811">
              <w:t>1.661</w:t>
            </w:r>
          </w:p>
        </w:tc>
        <w:tc>
          <w:tcPr>
            <w:tcW w:w="1409" w:type="dxa"/>
            <w:tcBorders>
              <w:top w:val="nil"/>
              <w:left w:val="nil"/>
              <w:bottom w:val="single" w:sz="4" w:space="0" w:color="auto"/>
              <w:right w:val="single" w:sz="4" w:space="0" w:color="auto"/>
            </w:tcBorders>
            <w:shd w:val="clear" w:color="auto" w:fill="auto"/>
            <w:vAlign w:val="bottom"/>
          </w:tcPr>
          <w:p w14:paraId="0D09DE12" w14:textId="77777777" w:rsidR="001A2306" w:rsidRPr="00925811" w:rsidRDefault="001A2306" w:rsidP="001A2306">
            <w:r w:rsidRPr="00925811">
              <w:t>1.661</w:t>
            </w:r>
          </w:p>
        </w:tc>
        <w:tc>
          <w:tcPr>
            <w:tcW w:w="1408" w:type="dxa"/>
            <w:tcBorders>
              <w:top w:val="nil"/>
              <w:left w:val="nil"/>
              <w:bottom w:val="single" w:sz="4" w:space="0" w:color="auto"/>
              <w:right w:val="single" w:sz="4" w:space="0" w:color="auto"/>
            </w:tcBorders>
            <w:shd w:val="clear" w:color="auto" w:fill="auto"/>
            <w:vAlign w:val="bottom"/>
          </w:tcPr>
          <w:p w14:paraId="4E9906EB" w14:textId="77777777" w:rsidR="001A2306" w:rsidRPr="00925811" w:rsidRDefault="001A2306" w:rsidP="001A2306">
            <w:r w:rsidRPr="00925811">
              <w:t>1.661</w:t>
            </w:r>
          </w:p>
        </w:tc>
        <w:tc>
          <w:tcPr>
            <w:tcW w:w="1409" w:type="dxa"/>
            <w:tcBorders>
              <w:top w:val="nil"/>
              <w:left w:val="nil"/>
              <w:bottom w:val="single" w:sz="4" w:space="0" w:color="auto"/>
              <w:right w:val="single" w:sz="4" w:space="0" w:color="auto"/>
            </w:tcBorders>
            <w:shd w:val="clear" w:color="auto" w:fill="auto"/>
            <w:vAlign w:val="bottom"/>
          </w:tcPr>
          <w:p w14:paraId="5FAB4FEB" w14:textId="77777777" w:rsidR="001A2306" w:rsidRPr="00925811" w:rsidRDefault="001A2306" w:rsidP="001A2306">
            <w:r w:rsidRPr="00925811">
              <w:t>1.661</w:t>
            </w:r>
          </w:p>
        </w:tc>
        <w:tc>
          <w:tcPr>
            <w:tcW w:w="1409" w:type="dxa"/>
            <w:tcBorders>
              <w:top w:val="nil"/>
              <w:left w:val="nil"/>
              <w:bottom w:val="single" w:sz="4" w:space="0" w:color="auto"/>
              <w:right w:val="single" w:sz="4" w:space="0" w:color="auto"/>
            </w:tcBorders>
            <w:shd w:val="clear" w:color="auto" w:fill="auto"/>
            <w:vAlign w:val="bottom"/>
          </w:tcPr>
          <w:p w14:paraId="4A25CF73" w14:textId="77777777" w:rsidR="001A2306" w:rsidRPr="00925811" w:rsidRDefault="001A2306" w:rsidP="001A2306">
            <w:r w:rsidRPr="00925811">
              <w:t>1.661</w:t>
            </w:r>
          </w:p>
        </w:tc>
      </w:tr>
      <w:tr w:rsidR="001A2306" w:rsidRPr="00925811" w14:paraId="7361C8E3" w14:textId="77777777" w:rsidTr="00A75C46">
        <w:trPr>
          <w:trHeight w:val="213"/>
        </w:trPr>
        <w:tc>
          <w:tcPr>
            <w:tcW w:w="1126" w:type="dxa"/>
          </w:tcPr>
          <w:p w14:paraId="7EE384DE" w14:textId="77777777" w:rsidR="001A2306" w:rsidRPr="00925811" w:rsidRDefault="001A2306" w:rsidP="001A2306">
            <w:r w:rsidRPr="00925811">
              <w:t>SPMW</w:t>
            </w:r>
          </w:p>
        </w:tc>
        <w:tc>
          <w:tcPr>
            <w:tcW w:w="1408" w:type="dxa"/>
            <w:tcBorders>
              <w:top w:val="nil"/>
              <w:left w:val="single" w:sz="4" w:space="0" w:color="auto"/>
              <w:bottom w:val="single" w:sz="4" w:space="0" w:color="auto"/>
              <w:right w:val="single" w:sz="4" w:space="0" w:color="auto"/>
            </w:tcBorders>
            <w:shd w:val="clear" w:color="auto" w:fill="auto"/>
            <w:vAlign w:val="bottom"/>
          </w:tcPr>
          <w:p w14:paraId="796D3F11" w14:textId="77777777" w:rsidR="001A2306" w:rsidRPr="00925811" w:rsidRDefault="001A2306" w:rsidP="001A2306">
            <w:r w:rsidRPr="00925811">
              <w:t>1.849</w:t>
            </w:r>
          </w:p>
        </w:tc>
        <w:tc>
          <w:tcPr>
            <w:tcW w:w="1409" w:type="dxa"/>
            <w:tcBorders>
              <w:top w:val="nil"/>
              <w:left w:val="nil"/>
              <w:bottom w:val="single" w:sz="4" w:space="0" w:color="auto"/>
              <w:right w:val="single" w:sz="4" w:space="0" w:color="auto"/>
            </w:tcBorders>
            <w:shd w:val="clear" w:color="auto" w:fill="auto"/>
            <w:vAlign w:val="bottom"/>
          </w:tcPr>
          <w:p w14:paraId="6F196A48" w14:textId="77777777" w:rsidR="001A2306" w:rsidRPr="00925811" w:rsidRDefault="001A2306" w:rsidP="001A2306">
            <w:r w:rsidRPr="00925811">
              <w:t>1.849</w:t>
            </w:r>
          </w:p>
        </w:tc>
        <w:tc>
          <w:tcPr>
            <w:tcW w:w="1408" w:type="dxa"/>
            <w:tcBorders>
              <w:top w:val="nil"/>
              <w:left w:val="nil"/>
              <w:bottom w:val="single" w:sz="4" w:space="0" w:color="auto"/>
              <w:right w:val="single" w:sz="4" w:space="0" w:color="auto"/>
            </w:tcBorders>
            <w:shd w:val="clear" w:color="auto" w:fill="auto"/>
            <w:vAlign w:val="bottom"/>
          </w:tcPr>
          <w:p w14:paraId="3D0F36C8" w14:textId="77777777" w:rsidR="001A2306" w:rsidRPr="00925811" w:rsidRDefault="001A2306" w:rsidP="001A2306">
            <w:r w:rsidRPr="00925811">
              <w:t>1.849</w:t>
            </w:r>
          </w:p>
        </w:tc>
        <w:tc>
          <w:tcPr>
            <w:tcW w:w="1409" w:type="dxa"/>
            <w:tcBorders>
              <w:top w:val="nil"/>
              <w:left w:val="nil"/>
              <w:bottom w:val="single" w:sz="4" w:space="0" w:color="auto"/>
              <w:right w:val="single" w:sz="4" w:space="0" w:color="auto"/>
            </w:tcBorders>
            <w:shd w:val="clear" w:color="auto" w:fill="auto"/>
            <w:vAlign w:val="bottom"/>
          </w:tcPr>
          <w:p w14:paraId="0BB55C6B" w14:textId="77777777" w:rsidR="001A2306" w:rsidRPr="00925811" w:rsidRDefault="001A2306" w:rsidP="001A2306">
            <w:r w:rsidRPr="00925811">
              <w:t>1.849</w:t>
            </w:r>
          </w:p>
        </w:tc>
        <w:tc>
          <w:tcPr>
            <w:tcW w:w="1409" w:type="dxa"/>
            <w:tcBorders>
              <w:top w:val="nil"/>
              <w:left w:val="nil"/>
              <w:bottom w:val="single" w:sz="4" w:space="0" w:color="auto"/>
              <w:right w:val="single" w:sz="4" w:space="0" w:color="auto"/>
            </w:tcBorders>
            <w:shd w:val="clear" w:color="auto" w:fill="auto"/>
            <w:vAlign w:val="bottom"/>
          </w:tcPr>
          <w:p w14:paraId="47A72C78" w14:textId="77777777" w:rsidR="001A2306" w:rsidRPr="00925811" w:rsidRDefault="001A2306" w:rsidP="001A2306">
            <w:r w:rsidRPr="00925811">
              <w:t>1.849</w:t>
            </w:r>
          </w:p>
        </w:tc>
      </w:tr>
      <w:tr w:rsidR="001A2306" w:rsidRPr="00925811" w14:paraId="18B53BB0" w14:textId="77777777" w:rsidTr="00A75C46">
        <w:trPr>
          <w:trHeight w:val="213"/>
        </w:trPr>
        <w:tc>
          <w:tcPr>
            <w:tcW w:w="1126" w:type="dxa"/>
          </w:tcPr>
          <w:p w14:paraId="0964AFBE" w14:textId="77777777" w:rsidR="001A2306" w:rsidRPr="00925811" w:rsidRDefault="001A2306" w:rsidP="001A2306">
            <w:r w:rsidRPr="00925811">
              <w:t>SSEH</w:t>
            </w:r>
          </w:p>
        </w:tc>
        <w:tc>
          <w:tcPr>
            <w:tcW w:w="1408" w:type="dxa"/>
            <w:tcBorders>
              <w:top w:val="nil"/>
              <w:left w:val="single" w:sz="4" w:space="0" w:color="auto"/>
              <w:bottom w:val="single" w:sz="4" w:space="0" w:color="auto"/>
              <w:right w:val="single" w:sz="4" w:space="0" w:color="auto"/>
            </w:tcBorders>
            <w:shd w:val="clear" w:color="auto" w:fill="auto"/>
            <w:vAlign w:val="bottom"/>
          </w:tcPr>
          <w:p w14:paraId="76B6C87D" w14:textId="77777777" w:rsidR="001A2306" w:rsidRPr="00925811" w:rsidRDefault="001A2306" w:rsidP="001A2306">
            <w:r w:rsidRPr="00925811">
              <w:t>1.240</w:t>
            </w:r>
          </w:p>
        </w:tc>
        <w:tc>
          <w:tcPr>
            <w:tcW w:w="1409" w:type="dxa"/>
            <w:tcBorders>
              <w:top w:val="nil"/>
              <w:left w:val="nil"/>
              <w:bottom w:val="single" w:sz="4" w:space="0" w:color="auto"/>
              <w:right w:val="single" w:sz="4" w:space="0" w:color="auto"/>
            </w:tcBorders>
            <w:shd w:val="clear" w:color="auto" w:fill="auto"/>
            <w:vAlign w:val="bottom"/>
          </w:tcPr>
          <w:p w14:paraId="5D3653A7" w14:textId="77777777" w:rsidR="001A2306" w:rsidRPr="00925811" w:rsidRDefault="001A2306" w:rsidP="001A2306">
            <w:r w:rsidRPr="00925811">
              <w:t>1.240</w:t>
            </w:r>
          </w:p>
        </w:tc>
        <w:tc>
          <w:tcPr>
            <w:tcW w:w="1408" w:type="dxa"/>
            <w:tcBorders>
              <w:top w:val="nil"/>
              <w:left w:val="nil"/>
              <w:bottom w:val="single" w:sz="4" w:space="0" w:color="auto"/>
              <w:right w:val="single" w:sz="4" w:space="0" w:color="auto"/>
            </w:tcBorders>
            <w:shd w:val="clear" w:color="auto" w:fill="auto"/>
            <w:vAlign w:val="bottom"/>
          </w:tcPr>
          <w:p w14:paraId="08340B68" w14:textId="77777777" w:rsidR="001A2306" w:rsidRPr="00925811" w:rsidRDefault="001A2306" w:rsidP="001A2306">
            <w:r w:rsidRPr="00925811">
              <w:t>1.240</w:t>
            </w:r>
          </w:p>
        </w:tc>
        <w:tc>
          <w:tcPr>
            <w:tcW w:w="1409" w:type="dxa"/>
            <w:tcBorders>
              <w:top w:val="nil"/>
              <w:left w:val="nil"/>
              <w:bottom w:val="single" w:sz="4" w:space="0" w:color="auto"/>
              <w:right w:val="single" w:sz="4" w:space="0" w:color="auto"/>
            </w:tcBorders>
            <w:shd w:val="clear" w:color="auto" w:fill="auto"/>
            <w:vAlign w:val="bottom"/>
          </w:tcPr>
          <w:p w14:paraId="4FA6512C" w14:textId="77777777" w:rsidR="001A2306" w:rsidRPr="00925811" w:rsidRDefault="001A2306" w:rsidP="001A2306">
            <w:r w:rsidRPr="00925811">
              <w:t>1.240</w:t>
            </w:r>
          </w:p>
        </w:tc>
        <w:tc>
          <w:tcPr>
            <w:tcW w:w="1409" w:type="dxa"/>
            <w:tcBorders>
              <w:top w:val="nil"/>
              <w:left w:val="nil"/>
              <w:bottom w:val="single" w:sz="4" w:space="0" w:color="auto"/>
              <w:right w:val="single" w:sz="4" w:space="0" w:color="auto"/>
            </w:tcBorders>
            <w:shd w:val="clear" w:color="auto" w:fill="auto"/>
            <w:vAlign w:val="bottom"/>
          </w:tcPr>
          <w:p w14:paraId="3A84EE42" w14:textId="77777777" w:rsidR="001A2306" w:rsidRPr="00925811" w:rsidRDefault="001A2306" w:rsidP="001A2306">
            <w:r w:rsidRPr="00925811">
              <w:t>1.240</w:t>
            </w:r>
          </w:p>
        </w:tc>
      </w:tr>
      <w:tr w:rsidR="001A2306" w:rsidRPr="00925811" w14:paraId="0746D86C" w14:textId="77777777" w:rsidTr="00A75C46">
        <w:trPr>
          <w:trHeight w:val="213"/>
        </w:trPr>
        <w:tc>
          <w:tcPr>
            <w:tcW w:w="1126" w:type="dxa"/>
          </w:tcPr>
          <w:p w14:paraId="7BBF7D04" w14:textId="77777777" w:rsidR="001A2306" w:rsidRPr="00925811" w:rsidRDefault="001A2306" w:rsidP="001A2306">
            <w:r w:rsidRPr="00925811">
              <w:t>SSES</w:t>
            </w:r>
          </w:p>
        </w:tc>
        <w:tc>
          <w:tcPr>
            <w:tcW w:w="1408" w:type="dxa"/>
            <w:tcBorders>
              <w:top w:val="nil"/>
              <w:left w:val="single" w:sz="4" w:space="0" w:color="auto"/>
              <w:bottom w:val="single" w:sz="4" w:space="0" w:color="auto"/>
              <w:right w:val="single" w:sz="4" w:space="0" w:color="auto"/>
            </w:tcBorders>
            <w:shd w:val="clear" w:color="auto" w:fill="auto"/>
            <w:vAlign w:val="bottom"/>
          </w:tcPr>
          <w:p w14:paraId="7C2BF77D" w14:textId="77777777" w:rsidR="001A2306" w:rsidRPr="00925811" w:rsidRDefault="001A2306" w:rsidP="001A2306">
            <w:r w:rsidRPr="00925811">
              <w:t>2.338</w:t>
            </w:r>
          </w:p>
        </w:tc>
        <w:tc>
          <w:tcPr>
            <w:tcW w:w="1409" w:type="dxa"/>
            <w:tcBorders>
              <w:top w:val="nil"/>
              <w:left w:val="nil"/>
              <w:bottom w:val="single" w:sz="4" w:space="0" w:color="auto"/>
              <w:right w:val="single" w:sz="4" w:space="0" w:color="auto"/>
            </w:tcBorders>
            <w:shd w:val="clear" w:color="auto" w:fill="auto"/>
            <w:vAlign w:val="bottom"/>
          </w:tcPr>
          <w:p w14:paraId="3DC26C1F" w14:textId="77777777" w:rsidR="001A2306" w:rsidRPr="00925811" w:rsidRDefault="001A2306" w:rsidP="001A2306">
            <w:r w:rsidRPr="00925811">
              <w:t>2.338</w:t>
            </w:r>
          </w:p>
        </w:tc>
        <w:tc>
          <w:tcPr>
            <w:tcW w:w="1408" w:type="dxa"/>
            <w:tcBorders>
              <w:top w:val="nil"/>
              <w:left w:val="nil"/>
              <w:bottom w:val="single" w:sz="4" w:space="0" w:color="auto"/>
              <w:right w:val="single" w:sz="4" w:space="0" w:color="auto"/>
            </w:tcBorders>
            <w:shd w:val="clear" w:color="auto" w:fill="auto"/>
            <w:vAlign w:val="bottom"/>
          </w:tcPr>
          <w:p w14:paraId="66BAC8E3" w14:textId="77777777" w:rsidR="001A2306" w:rsidRPr="00925811" w:rsidRDefault="001A2306" w:rsidP="001A2306">
            <w:r w:rsidRPr="00925811">
              <w:t>2.338</w:t>
            </w:r>
          </w:p>
        </w:tc>
        <w:tc>
          <w:tcPr>
            <w:tcW w:w="1409" w:type="dxa"/>
            <w:tcBorders>
              <w:top w:val="nil"/>
              <w:left w:val="nil"/>
              <w:bottom w:val="single" w:sz="4" w:space="0" w:color="auto"/>
              <w:right w:val="single" w:sz="4" w:space="0" w:color="auto"/>
            </w:tcBorders>
            <w:shd w:val="clear" w:color="auto" w:fill="auto"/>
            <w:vAlign w:val="bottom"/>
          </w:tcPr>
          <w:p w14:paraId="26B98E53" w14:textId="77777777" w:rsidR="001A2306" w:rsidRPr="00925811" w:rsidRDefault="001A2306" w:rsidP="001A2306">
            <w:r w:rsidRPr="00925811">
              <w:t>2.338</w:t>
            </w:r>
          </w:p>
        </w:tc>
        <w:tc>
          <w:tcPr>
            <w:tcW w:w="1409" w:type="dxa"/>
            <w:tcBorders>
              <w:top w:val="nil"/>
              <w:left w:val="nil"/>
              <w:bottom w:val="single" w:sz="4" w:space="0" w:color="auto"/>
              <w:right w:val="single" w:sz="4" w:space="0" w:color="auto"/>
            </w:tcBorders>
            <w:shd w:val="clear" w:color="auto" w:fill="auto"/>
            <w:vAlign w:val="bottom"/>
          </w:tcPr>
          <w:p w14:paraId="3795C22C" w14:textId="77777777" w:rsidR="001A2306" w:rsidRPr="00925811" w:rsidRDefault="001A2306" w:rsidP="001A2306">
            <w:r w:rsidRPr="00925811">
              <w:t>2.338</w:t>
            </w:r>
          </w:p>
        </w:tc>
      </w:tr>
    </w:tbl>
    <w:p w14:paraId="43E950D2" w14:textId="77777777" w:rsidR="001A2306" w:rsidRPr="00925811" w:rsidRDefault="001A2306" w:rsidP="001A2306">
      <w:pPr>
        <w:pStyle w:val="AppendixHeading"/>
      </w:pPr>
    </w:p>
    <w:p w14:paraId="68CE5ADC" w14:textId="77777777" w:rsidR="001A2306" w:rsidRPr="00925811" w:rsidRDefault="001A2306" w:rsidP="001A2306">
      <w:pPr>
        <w:pStyle w:val="Caption"/>
      </w:pPr>
      <w:r w:rsidRPr="00925811">
        <w:t>Penalty incentive rate for the Connections Element of the Customer Satisfaction Survey (CPIR</w:t>
      </w:r>
      <w:r w:rsidRPr="00925811">
        <w:rPr>
          <w:rStyle w:val="Subscript"/>
        </w:rPr>
        <w:t>t</w:t>
      </w:r>
      <w:r w:rsidRPr="00925811">
        <w:t>) (£m)</w:t>
      </w:r>
    </w:p>
    <w:tbl>
      <w:tblPr>
        <w:tblStyle w:val="AppendixTable"/>
        <w:tblW w:w="8801" w:type="dxa"/>
        <w:tblLayout w:type="fixed"/>
        <w:tblLook w:val="04A0" w:firstRow="1" w:lastRow="0" w:firstColumn="1" w:lastColumn="0" w:noHBand="0" w:noVBand="1"/>
      </w:tblPr>
      <w:tblGrid>
        <w:gridCol w:w="1136"/>
        <w:gridCol w:w="1533"/>
        <w:gridCol w:w="1533"/>
        <w:gridCol w:w="1533"/>
        <w:gridCol w:w="1533"/>
        <w:gridCol w:w="1533"/>
      </w:tblGrid>
      <w:tr w:rsidR="001A2306" w:rsidRPr="00925811" w14:paraId="0BB5E393" w14:textId="77777777" w:rsidTr="00A75C46">
        <w:trPr>
          <w:cnfStyle w:val="100000000000" w:firstRow="1" w:lastRow="0" w:firstColumn="0" w:lastColumn="0" w:oddVBand="0" w:evenVBand="0" w:oddHBand="0" w:evenHBand="0" w:firstRowFirstColumn="0" w:firstRowLastColumn="0" w:lastRowFirstColumn="0" w:lastRowLastColumn="0"/>
          <w:trHeight w:val="228"/>
        </w:trPr>
        <w:tc>
          <w:tcPr>
            <w:tcW w:w="1136" w:type="dxa"/>
          </w:tcPr>
          <w:p w14:paraId="4F808A34" w14:textId="77777777" w:rsidR="001A2306" w:rsidRPr="00925811" w:rsidRDefault="001A2306" w:rsidP="001A2306">
            <w:r w:rsidRPr="00925811">
              <w:t>Licensee</w:t>
            </w:r>
          </w:p>
        </w:tc>
        <w:tc>
          <w:tcPr>
            <w:tcW w:w="1533" w:type="dxa"/>
          </w:tcPr>
          <w:p w14:paraId="1142D665" w14:textId="77777777" w:rsidR="001A2306" w:rsidRPr="00925811" w:rsidRDefault="001A2306" w:rsidP="001A2306">
            <w:r w:rsidRPr="00925811">
              <w:t>2023/24</w:t>
            </w:r>
          </w:p>
        </w:tc>
        <w:tc>
          <w:tcPr>
            <w:tcW w:w="1533" w:type="dxa"/>
          </w:tcPr>
          <w:p w14:paraId="4C278A93" w14:textId="77777777" w:rsidR="001A2306" w:rsidRPr="00925811" w:rsidRDefault="001A2306" w:rsidP="001A2306">
            <w:r w:rsidRPr="00925811">
              <w:t>2024/25</w:t>
            </w:r>
          </w:p>
        </w:tc>
        <w:tc>
          <w:tcPr>
            <w:tcW w:w="1533" w:type="dxa"/>
          </w:tcPr>
          <w:p w14:paraId="23FC17D9" w14:textId="77777777" w:rsidR="001A2306" w:rsidRPr="00925811" w:rsidRDefault="001A2306" w:rsidP="001A2306">
            <w:r w:rsidRPr="00925811">
              <w:t>2025/26</w:t>
            </w:r>
          </w:p>
        </w:tc>
        <w:tc>
          <w:tcPr>
            <w:tcW w:w="1533" w:type="dxa"/>
          </w:tcPr>
          <w:p w14:paraId="192BAFA2" w14:textId="77777777" w:rsidR="001A2306" w:rsidRPr="00925811" w:rsidRDefault="001A2306" w:rsidP="001A2306">
            <w:r w:rsidRPr="00925811">
              <w:t>2026/27</w:t>
            </w:r>
          </w:p>
        </w:tc>
        <w:tc>
          <w:tcPr>
            <w:tcW w:w="1533" w:type="dxa"/>
          </w:tcPr>
          <w:p w14:paraId="3BFD9E7D" w14:textId="77777777" w:rsidR="001A2306" w:rsidRPr="00925811" w:rsidRDefault="001A2306" w:rsidP="001A2306">
            <w:r w:rsidRPr="00925811">
              <w:t>2027/28</w:t>
            </w:r>
          </w:p>
        </w:tc>
      </w:tr>
      <w:tr w:rsidR="008C52CC" w:rsidRPr="00925811" w14:paraId="310D15F5" w14:textId="77777777" w:rsidTr="00925811">
        <w:trPr>
          <w:trHeight w:val="228"/>
        </w:trPr>
        <w:tc>
          <w:tcPr>
            <w:tcW w:w="0" w:type="dxa"/>
          </w:tcPr>
          <w:p w14:paraId="5BE840CA" w14:textId="77777777" w:rsidR="008C52CC" w:rsidRPr="00925811" w:rsidRDefault="008C52CC" w:rsidP="008C52CC">
            <w:r w:rsidRPr="00925811">
              <w:t>ENWL</w:t>
            </w:r>
          </w:p>
        </w:tc>
        <w:tc>
          <w:tcPr>
            <w:tcW w:w="0" w:type="dxa"/>
            <w:tcBorders>
              <w:top w:val="single" w:sz="4" w:space="0" w:color="auto"/>
              <w:left w:val="single" w:sz="4" w:space="0" w:color="auto"/>
              <w:bottom w:val="single" w:sz="4" w:space="0" w:color="auto"/>
              <w:right w:val="single" w:sz="4" w:space="0" w:color="auto"/>
            </w:tcBorders>
            <w:shd w:val="clear" w:color="auto" w:fill="auto"/>
          </w:tcPr>
          <w:p w14:paraId="780A5CAC" w14:textId="3E8E58AD" w:rsidR="008C52CC" w:rsidRPr="00925811" w:rsidRDefault="008C52CC" w:rsidP="008C52CC">
            <w:r w:rsidRPr="00925811">
              <w:t>5.246</w:t>
            </w:r>
          </w:p>
        </w:tc>
        <w:tc>
          <w:tcPr>
            <w:tcW w:w="0" w:type="dxa"/>
            <w:tcBorders>
              <w:top w:val="single" w:sz="4" w:space="0" w:color="auto"/>
              <w:left w:val="nil"/>
              <w:bottom w:val="single" w:sz="4" w:space="0" w:color="auto"/>
              <w:right w:val="single" w:sz="4" w:space="0" w:color="auto"/>
            </w:tcBorders>
            <w:shd w:val="clear" w:color="auto" w:fill="auto"/>
          </w:tcPr>
          <w:p w14:paraId="409223C7" w14:textId="15D51DB1" w:rsidR="008C52CC" w:rsidRPr="00925811" w:rsidRDefault="008C52CC" w:rsidP="008C52CC">
            <w:r w:rsidRPr="00925811">
              <w:t>5.246</w:t>
            </w:r>
          </w:p>
        </w:tc>
        <w:tc>
          <w:tcPr>
            <w:tcW w:w="0" w:type="dxa"/>
            <w:tcBorders>
              <w:top w:val="single" w:sz="4" w:space="0" w:color="auto"/>
              <w:left w:val="nil"/>
              <w:bottom w:val="single" w:sz="4" w:space="0" w:color="auto"/>
              <w:right w:val="single" w:sz="4" w:space="0" w:color="auto"/>
            </w:tcBorders>
            <w:shd w:val="clear" w:color="auto" w:fill="auto"/>
          </w:tcPr>
          <w:p w14:paraId="41735558" w14:textId="68D69B60" w:rsidR="008C52CC" w:rsidRPr="00925811" w:rsidRDefault="008C52CC" w:rsidP="008C52CC">
            <w:r w:rsidRPr="00925811">
              <w:t>5.246</w:t>
            </w:r>
          </w:p>
        </w:tc>
        <w:tc>
          <w:tcPr>
            <w:tcW w:w="0" w:type="dxa"/>
            <w:tcBorders>
              <w:top w:val="single" w:sz="4" w:space="0" w:color="auto"/>
              <w:left w:val="nil"/>
              <w:bottom w:val="single" w:sz="4" w:space="0" w:color="auto"/>
              <w:right w:val="single" w:sz="4" w:space="0" w:color="auto"/>
            </w:tcBorders>
            <w:shd w:val="clear" w:color="auto" w:fill="auto"/>
          </w:tcPr>
          <w:p w14:paraId="009DF8D3" w14:textId="69B7C58A" w:rsidR="008C52CC" w:rsidRPr="00925811" w:rsidRDefault="008C52CC" w:rsidP="008C52CC">
            <w:r w:rsidRPr="00925811">
              <w:t>5.246</w:t>
            </w:r>
          </w:p>
        </w:tc>
        <w:tc>
          <w:tcPr>
            <w:tcW w:w="0" w:type="dxa"/>
            <w:tcBorders>
              <w:top w:val="single" w:sz="4" w:space="0" w:color="auto"/>
              <w:left w:val="nil"/>
              <w:bottom w:val="single" w:sz="4" w:space="0" w:color="auto"/>
              <w:right w:val="single" w:sz="4" w:space="0" w:color="auto"/>
            </w:tcBorders>
            <w:shd w:val="clear" w:color="auto" w:fill="auto"/>
          </w:tcPr>
          <w:p w14:paraId="475F60B0" w14:textId="1DB9A55E" w:rsidR="008C52CC" w:rsidRPr="00925811" w:rsidRDefault="008C52CC" w:rsidP="008C52CC">
            <w:r w:rsidRPr="00925811">
              <w:t>5.246</w:t>
            </w:r>
          </w:p>
        </w:tc>
      </w:tr>
      <w:tr w:rsidR="008C52CC" w:rsidRPr="00925811" w14:paraId="48BF185C" w14:textId="77777777" w:rsidTr="00925811">
        <w:trPr>
          <w:trHeight w:val="228"/>
        </w:trPr>
        <w:tc>
          <w:tcPr>
            <w:tcW w:w="0" w:type="dxa"/>
          </w:tcPr>
          <w:p w14:paraId="5E102B06" w14:textId="77777777" w:rsidR="008C52CC" w:rsidRPr="00925811" w:rsidRDefault="008C52CC" w:rsidP="008C52CC">
            <w:r w:rsidRPr="00925811">
              <w:t>NPgN</w:t>
            </w:r>
          </w:p>
        </w:tc>
        <w:tc>
          <w:tcPr>
            <w:tcW w:w="0" w:type="dxa"/>
            <w:tcBorders>
              <w:top w:val="nil"/>
              <w:left w:val="single" w:sz="4" w:space="0" w:color="auto"/>
              <w:bottom w:val="single" w:sz="4" w:space="0" w:color="auto"/>
              <w:right w:val="single" w:sz="4" w:space="0" w:color="auto"/>
            </w:tcBorders>
            <w:shd w:val="clear" w:color="auto" w:fill="auto"/>
          </w:tcPr>
          <w:p w14:paraId="2D4F68E9" w14:textId="6F351331" w:rsidR="008C52CC" w:rsidRPr="00925811" w:rsidRDefault="008C52CC" w:rsidP="008C52CC">
            <w:r w:rsidRPr="00925811">
              <w:t>3.898</w:t>
            </w:r>
          </w:p>
        </w:tc>
        <w:tc>
          <w:tcPr>
            <w:tcW w:w="0" w:type="dxa"/>
            <w:tcBorders>
              <w:top w:val="nil"/>
              <w:left w:val="nil"/>
              <w:bottom w:val="single" w:sz="4" w:space="0" w:color="auto"/>
              <w:right w:val="single" w:sz="4" w:space="0" w:color="auto"/>
            </w:tcBorders>
            <w:shd w:val="clear" w:color="auto" w:fill="auto"/>
          </w:tcPr>
          <w:p w14:paraId="5A78836A" w14:textId="1E7C916E" w:rsidR="008C52CC" w:rsidRPr="00925811" w:rsidRDefault="008C52CC" w:rsidP="008C52CC">
            <w:r w:rsidRPr="00925811">
              <w:t>3.898</w:t>
            </w:r>
          </w:p>
        </w:tc>
        <w:tc>
          <w:tcPr>
            <w:tcW w:w="0" w:type="dxa"/>
            <w:tcBorders>
              <w:top w:val="nil"/>
              <w:left w:val="nil"/>
              <w:bottom w:val="single" w:sz="4" w:space="0" w:color="auto"/>
              <w:right w:val="single" w:sz="4" w:space="0" w:color="auto"/>
            </w:tcBorders>
            <w:shd w:val="clear" w:color="auto" w:fill="auto"/>
          </w:tcPr>
          <w:p w14:paraId="5C56725E" w14:textId="61331359" w:rsidR="008C52CC" w:rsidRPr="00925811" w:rsidRDefault="008C52CC" w:rsidP="008C52CC">
            <w:r w:rsidRPr="00925811">
              <w:t>3.898</w:t>
            </w:r>
          </w:p>
        </w:tc>
        <w:tc>
          <w:tcPr>
            <w:tcW w:w="0" w:type="dxa"/>
            <w:tcBorders>
              <w:top w:val="nil"/>
              <w:left w:val="nil"/>
              <w:bottom w:val="single" w:sz="4" w:space="0" w:color="auto"/>
              <w:right w:val="single" w:sz="4" w:space="0" w:color="auto"/>
            </w:tcBorders>
            <w:shd w:val="clear" w:color="auto" w:fill="auto"/>
          </w:tcPr>
          <w:p w14:paraId="7B6E5976" w14:textId="0AFA1799" w:rsidR="008C52CC" w:rsidRPr="00925811" w:rsidRDefault="008C52CC" w:rsidP="008C52CC">
            <w:r w:rsidRPr="00925811">
              <w:t>3.898</w:t>
            </w:r>
          </w:p>
        </w:tc>
        <w:tc>
          <w:tcPr>
            <w:tcW w:w="0" w:type="dxa"/>
            <w:tcBorders>
              <w:top w:val="nil"/>
              <w:left w:val="nil"/>
              <w:bottom w:val="single" w:sz="4" w:space="0" w:color="auto"/>
              <w:right w:val="single" w:sz="4" w:space="0" w:color="auto"/>
            </w:tcBorders>
            <w:shd w:val="clear" w:color="auto" w:fill="auto"/>
          </w:tcPr>
          <w:p w14:paraId="536AF17D" w14:textId="2C0C93D0" w:rsidR="008C52CC" w:rsidRPr="00925811" w:rsidRDefault="008C52CC" w:rsidP="008C52CC">
            <w:r w:rsidRPr="00925811">
              <w:t>3.898</w:t>
            </w:r>
          </w:p>
        </w:tc>
      </w:tr>
      <w:tr w:rsidR="008C52CC" w:rsidRPr="00925811" w14:paraId="1851A117" w14:textId="77777777" w:rsidTr="00925811">
        <w:trPr>
          <w:trHeight w:val="228"/>
        </w:trPr>
        <w:tc>
          <w:tcPr>
            <w:tcW w:w="0" w:type="dxa"/>
          </w:tcPr>
          <w:p w14:paraId="661653FE" w14:textId="77777777" w:rsidR="008C52CC" w:rsidRPr="00925811" w:rsidRDefault="008C52CC" w:rsidP="008C52CC">
            <w:r w:rsidRPr="00925811">
              <w:t>NPgY</w:t>
            </w:r>
          </w:p>
        </w:tc>
        <w:tc>
          <w:tcPr>
            <w:tcW w:w="0" w:type="dxa"/>
            <w:tcBorders>
              <w:top w:val="nil"/>
              <w:left w:val="single" w:sz="4" w:space="0" w:color="auto"/>
              <w:bottom w:val="single" w:sz="4" w:space="0" w:color="auto"/>
              <w:right w:val="single" w:sz="4" w:space="0" w:color="auto"/>
            </w:tcBorders>
            <w:shd w:val="clear" w:color="auto" w:fill="auto"/>
          </w:tcPr>
          <w:p w14:paraId="01A1178F" w14:textId="09F46E7F" w:rsidR="008C52CC" w:rsidRPr="00925811" w:rsidRDefault="008C52CC" w:rsidP="008C52CC">
            <w:r w:rsidRPr="00925811">
              <w:t>5.378</w:t>
            </w:r>
          </w:p>
        </w:tc>
        <w:tc>
          <w:tcPr>
            <w:tcW w:w="0" w:type="dxa"/>
            <w:tcBorders>
              <w:top w:val="nil"/>
              <w:left w:val="nil"/>
              <w:bottom w:val="single" w:sz="4" w:space="0" w:color="auto"/>
              <w:right w:val="single" w:sz="4" w:space="0" w:color="auto"/>
            </w:tcBorders>
            <w:shd w:val="clear" w:color="auto" w:fill="auto"/>
          </w:tcPr>
          <w:p w14:paraId="1C118C16" w14:textId="03B02429" w:rsidR="008C52CC" w:rsidRPr="00925811" w:rsidRDefault="008C52CC" w:rsidP="008C52CC">
            <w:r w:rsidRPr="00925811">
              <w:t>5.378</w:t>
            </w:r>
          </w:p>
        </w:tc>
        <w:tc>
          <w:tcPr>
            <w:tcW w:w="0" w:type="dxa"/>
            <w:tcBorders>
              <w:top w:val="nil"/>
              <w:left w:val="nil"/>
              <w:bottom w:val="single" w:sz="4" w:space="0" w:color="auto"/>
              <w:right w:val="single" w:sz="4" w:space="0" w:color="auto"/>
            </w:tcBorders>
            <w:shd w:val="clear" w:color="auto" w:fill="auto"/>
          </w:tcPr>
          <w:p w14:paraId="6837F83D" w14:textId="0729299A" w:rsidR="008C52CC" w:rsidRPr="00925811" w:rsidRDefault="008C52CC" w:rsidP="008C52CC">
            <w:r w:rsidRPr="00925811">
              <w:t>5.378</w:t>
            </w:r>
          </w:p>
        </w:tc>
        <w:tc>
          <w:tcPr>
            <w:tcW w:w="0" w:type="dxa"/>
            <w:tcBorders>
              <w:top w:val="nil"/>
              <w:left w:val="nil"/>
              <w:bottom w:val="single" w:sz="4" w:space="0" w:color="auto"/>
              <w:right w:val="single" w:sz="4" w:space="0" w:color="auto"/>
            </w:tcBorders>
            <w:shd w:val="clear" w:color="auto" w:fill="auto"/>
          </w:tcPr>
          <w:p w14:paraId="463B361B" w14:textId="5E9817D2" w:rsidR="008C52CC" w:rsidRPr="00925811" w:rsidRDefault="008C52CC" w:rsidP="008C52CC">
            <w:r w:rsidRPr="00925811">
              <w:t>5.378</w:t>
            </w:r>
          </w:p>
        </w:tc>
        <w:tc>
          <w:tcPr>
            <w:tcW w:w="0" w:type="dxa"/>
            <w:tcBorders>
              <w:top w:val="nil"/>
              <w:left w:val="nil"/>
              <w:bottom w:val="single" w:sz="4" w:space="0" w:color="auto"/>
              <w:right w:val="single" w:sz="4" w:space="0" w:color="auto"/>
            </w:tcBorders>
            <w:shd w:val="clear" w:color="auto" w:fill="auto"/>
          </w:tcPr>
          <w:p w14:paraId="68978837" w14:textId="4571E006" w:rsidR="008C52CC" w:rsidRPr="00925811" w:rsidRDefault="008C52CC" w:rsidP="008C52CC">
            <w:r w:rsidRPr="00925811">
              <w:t>5.378</w:t>
            </w:r>
          </w:p>
        </w:tc>
      </w:tr>
      <w:tr w:rsidR="008C52CC" w:rsidRPr="00925811" w14:paraId="39416191" w14:textId="77777777" w:rsidTr="00925811">
        <w:trPr>
          <w:trHeight w:val="228"/>
        </w:trPr>
        <w:tc>
          <w:tcPr>
            <w:tcW w:w="0" w:type="dxa"/>
          </w:tcPr>
          <w:p w14:paraId="0E9DB38B" w14:textId="77777777" w:rsidR="008C52CC" w:rsidRPr="00925811" w:rsidRDefault="008C52CC" w:rsidP="008C52CC">
            <w:r w:rsidRPr="00925811">
              <w:t>WMID</w:t>
            </w:r>
          </w:p>
        </w:tc>
        <w:tc>
          <w:tcPr>
            <w:tcW w:w="0" w:type="dxa"/>
            <w:tcBorders>
              <w:top w:val="nil"/>
              <w:left w:val="single" w:sz="4" w:space="0" w:color="auto"/>
              <w:bottom w:val="single" w:sz="4" w:space="0" w:color="auto"/>
              <w:right w:val="single" w:sz="4" w:space="0" w:color="auto"/>
            </w:tcBorders>
            <w:shd w:val="clear" w:color="auto" w:fill="auto"/>
          </w:tcPr>
          <w:p w14:paraId="52FD9A36" w14:textId="31133FF9" w:rsidR="008C52CC" w:rsidRPr="00925811" w:rsidRDefault="008C52CC" w:rsidP="008C52CC">
            <w:r w:rsidRPr="00925811">
              <w:t>6.771</w:t>
            </w:r>
          </w:p>
        </w:tc>
        <w:tc>
          <w:tcPr>
            <w:tcW w:w="0" w:type="dxa"/>
            <w:tcBorders>
              <w:top w:val="nil"/>
              <w:left w:val="nil"/>
              <w:bottom w:val="single" w:sz="4" w:space="0" w:color="auto"/>
              <w:right w:val="single" w:sz="4" w:space="0" w:color="auto"/>
            </w:tcBorders>
            <w:shd w:val="clear" w:color="auto" w:fill="auto"/>
          </w:tcPr>
          <w:p w14:paraId="6611E4BA" w14:textId="2D49ACFD" w:rsidR="008C52CC" w:rsidRPr="00925811" w:rsidRDefault="008C52CC" w:rsidP="008C52CC">
            <w:r w:rsidRPr="00925811">
              <w:t>6.771</w:t>
            </w:r>
          </w:p>
        </w:tc>
        <w:tc>
          <w:tcPr>
            <w:tcW w:w="0" w:type="dxa"/>
            <w:tcBorders>
              <w:top w:val="nil"/>
              <w:left w:val="nil"/>
              <w:bottom w:val="single" w:sz="4" w:space="0" w:color="auto"/>
              <w:right w:val="single" w:sz="4" w:space="0" w:color="auto"/>
            </w:tcBorders>
            <w:shd w:val="clear" w:color="auto" w:fill="auto"/>
          </w:tcPr>
          <w:p w14:paraId="5780AEFA" w14:textId="4BE2001D" w:rsidR="008C52CC" w:rsidRPr="00925811" w:rsidRDefault="008C52CC" w:rsidP="008C52CC">
            <w:r w:rsidRPr="00925811">
              <w:t>6.771</w:t>
            </w:r>
          </w:p>
        </w:tc>
        <w:tc>
          <w:tcPr>
            <w:tcW w:w="0" w:type="dxa"/>
            <w:tcBorders>
              <w:top w:val="nil"/>
              <w:left w:val="nil"/>
              <w:bottom w:val="single" w:sz="4" w:space="0" w:color="auto"/>
              <w:right w:val="single" w:sz="4" w:space="0" w:color="auto"/>
            </w:tcBorders>
            <w:shd w:val="clear" w:color="auto" w:fill="auto"/>
          </w:tcPr>
          <w:p w14:paraId="7EC58CE0" w14:textId="6A9A712B" w:rsidR="008C52CC" w:rsidRPr="00925811" w:rsidRDefault="008C52CC" w:rsidP="008C52CC">
            <w:r w:rsidRPr="00925811">
              <w:t>6.771</w:t>
            </w:r>
          </w:p>
        </w:tc>
        <w:tc>
          <w:tcPr>
            <w:tcW w:w="0" w:type="dxa"/>
            <w:tcBorders>
              <w:top w:val="nil"/>
              <w:left w:val="nil"/>
              <w:bottom w:val="single" w:sz="4" w:space="0" w:color="auto"/>
              <w:right w:val="single" w:sz="4" w:space="0" w:color="auto"/>
            </w:tcBorders>
            <w:shd w:val="clear" w:color="auto" w:fill="auto"/>
          </w:tcPr>
          <w:p w14:paraId="7BBA6854" w14:textId="58931A47" w:rsidR="008C52CC" w:rsidRPr="00925811" w:rsidRDefault="008C52CC" w:rsidP="008C52CC">
            <w:r w:rsidRPr="00925811">
              <w:t>6.771</w:t>
            </w:r>
          </w:p>
        </w:tc>
      </w:tr>
      <w:tr w:rsidR="008C52CC" w:rsidRPr="00925811" w14:paraId="2BF025BC" w14:textId="77777777" w:rsidTr="00925811">
        <w:trPr>
          <w:trHeight w:val="228"/>
        </w:trPr>
        <w:tc>
          <w:tcPr>
            <w:tcW w:w="0" w:type="dxa"/>
          </w:tcPr>
          <w:p w14:paraId="1C48C5AE" w14:textId="77777777" w:rsidR="008C52CC" w:rsidRPr="00925811" w:rsidRDefault="008C52CC" w:rsidP="008C52CC">
            <w:r w:rsidRPr="00925811">
              <w:t>EMID</w:t>
            </w:r>
          </w:p>
        </w:tc>
        <w:tc>
          <w:tcPr>
            <w:tcW w:w="0" w:type="dxa"/>
            <w:tcBorders>
              <w:top w:val="nil"/>
              <w:left w:val="single" w:sz="4" w:space="0" w:color="auto"/>
              <w:bottom w:val="single" w:sz="4" w:space="0" w:color="auto"/>
              <w:right w:val="single" w:sz="4" w:space="0" w:color="auto"/>
            </w:tcBorders>
            <w:shd w:val="clear" w:color="auto" w:fill="auto"/>
          </w:tcPr>
          <w:p w14:paraId="2ED45B0F" w14:textId="312CDD61" w:rsidR="008C52CC" w:rsidRPr="00925811" w:rsidRDefault="008C52CC" w:rsidP="008C52CC">
            <w:r w:rsidRPr="00925811">
              <w:t>6.931</w:t>
            </w:r>
          </w:p>
        </w:tc>
        <w:tc>
          <w:tcPr>
            <w:tcW w:w="0" w:type="dxa"/>
            <w:tcBorders>
              <w:top w:val="nil"/>
              <w:left w:val="nil"/>
              <w:bottom w:val="single" w:sz="4" w:space="0" w:color="auto"/>
              <w:right w:val="single" w:sz="4" w:space="0" w:color="auto"/>
            </w:tcBorders>
            <w:shd w:val="clear" w:color="auto" w:fill="auto"/>
          </w:tcPr>
          <w:p w14:paraId="23B626CB" w14:textId="55E252FB" w:rsidR="008C52CC" w:rsidRPr="00925811" w:rsidRDefault="008C52CC" w:rsidP="008C52CC">
            <w:r w:rsidRPr="00925811">
              <w:t>6.931</w:t>
            </w:r>
          </w:p>
        </w:tc>
        <w:tc>
          <w:tcPr>
            <w:tcW w:w="0" w:type="dxa"/>
            <w:tcBorders>
              <w:top w:val="nil"/>
              <w:left w:val="nil"/>
              <w:bottom w:val="single" w:sz="4" w:space="0" w:color="auto"/>
              <w:right w:val="single" w:sz="4" w:space="0" w:color="auto"/>
            </w:tcBorders>
            <w:shd w:val="clear" w:color="auto" w:fill="auto"/>
          </w:tcPr>
          <w:p w14:paraId="1DFAF325" w14:textId="57393394" w:rsidR="008C52CC" w:rsidRPr="00925811" w:rsidRDefault="008C52CC" w:rsidP="008C52CC">
            <w:r w:rsidRPr="00925811">
              <w:t>6.931</w:t>
            </w:r>
          </w:p>
        </w:tc>
        <w:tc>
          <w:tcPr>
            <w:tcW w:w="0" w:type="dxa"/>
            <w:tcBorders>
              <w:top w:val="nil"/>
              <w:left w:val="nil"/>
              <w:bottom w:val="single" w:sz="4" w:space="0" w:color="auto"/>
              <w:right w:val="single" w:sz="4" w:space="0" w:color="auto"/>
            </w:tcBorders>
            <w:shd w:val="clear" w:color="auto" w:fill="auto"/>
          </w:tcPr>
          <w:p w14:paraId="3F4E8B2A" w14:textId="40F51D73" w:rsidR="008C52CC" w:rsidRPr="00925811" w:rsidRDefault="008C52CC" w:rsidP="008C52CC">
            <w:r w:rsidRPr="00925811">
              <w:t>6.931</w:t>
            </w:r>
          </w:p>
        </w:tc>
        <w:tc>
          <w:tcPr>
            <w:tcW w:w="0" w:type="dxa"/>
            <w:tcBorders>
              <w:top w:val="nil"/>
              <w:left w:val="nil"/>
              <w:bottom w:val="single" w:sz="4" w:space="0" w:color="auto"/>
              <w:right w:val="single" w:sz="4" w:space="0" w:color="auto"/>
            </w:tcBorders>
            <w:shd w:val="clear" w:color="auto" w:fill="auto"/>
          </w:tcPr>
          <w:p w14:paraId="433D90FE" w14:textId="7E64DB26" w:rsidR="008C52CC" w:rsidRPr="00925811" w:rsidRDefault="008C52CC" w:rsidP="008C52CC">
            <w:r w:rsidRPr="00925811">
              <w:t>6.931</w:t>
            </w:r>
          </w:p>
        </w:tc>
      </w:tr>
      <w:tr w:rsidR="008C52CC" w:rsidRPr="00925811" w14:paraId="096C29B4" w14:textId="77777777" w:rsidTr="00925811">
        <w:trPr>
          <w:trHeight w:val="228"/>
        </w:trPr>
        <w:tc>
          <w:tcPr>
            <w:tcW w:w="0" w:type="dxa"/>
          </w:tcPr>
          <w:p w14:paraId="36E45F62" w14:textId="77777777" w:rsidR="008C52CC" w:rsidRPr="00925811" w:rsidRDefault="008C52CC" w:rsidP="008C52CC">
            <w:r w:rsidRPr="00925811">
              <w:t>SWALES</w:t>
            </w:r>
          </w:p>
        </w:tc>
        <w:tc>
          <w:tcPr>
            <w:tcW w:w="0" w:type="dxa"/>
            <w:tcBorders>
              <w:top w:val="nil"/>
              <w:left w:val="single" w:sz="4" w:space="0" w:color="auto"/>
              <w:bottom w:val="single" w:sz="4" w:space="0" w:color="auto"/>
              <w:right w:val="single" w:sz="4" w:space="0" w:color="auto"/>
            </w:tcBorders>
            <w:shd w:val="clear" w:color="auto" w:fill="auto"/>
          </w:tcPr>
          <w:p w14:paraId="722C1461" w14:textId="4EB86055" w:rsidR="008C52CC" w:rsidRPr="00925811" w:rsidRDefault="008C52CC" w:rsidP="008C52CC">
            <w:r w:rsidRPr="00925811">
              <w:t>3.462</w:t>
            </w:r>
          </w:p>
        </w:tc>
        <w:tc>
          <w:tcPr>
            <w:tcW w:w="0" w:type="dxa"/>
            <w:tcBorders>
              <w:top w:val="nil"/>
              <w:left w:val="nil"/>
              <w:bottom w:val="single" w:sz="4" w:space="0" w:color="auto"/>
              <w:right w:val="single" w:sz="4" w:space="0" w:color="auto"/>
            </w:tcBorders>
            <w:shd w:val="clear" w:color="auto" w:fill="auto"/>
          </w:tcPr>
          <w:p w14:paraId="2016CF04" w14:textId="4F3E2CCA" w:rsidR="008C52CC" w:rsidRPr="00925811" w:rsidRDefault="008C52CC" w:rsidP="008C52CC">
            <w:r w:rsidRPr="00925811">
              <w:t>3.462</w:t>
            </w:r>
          </w:p>
        </w:tc>
        <w:tc>
          <w:tcPr>
            <w:tcW w:w="0" w:type="dxa"/>
            <w:tcBorders>
              <w:top w:val="nil"/>
              <w:left w:val="nil"/>
              <w:bottom w:val="single" w:sz="4" w:space="0" w:color="auto"/>
              <w:right w:val="single" w:sz="4" w:space="0" w:color="auto"/>
            </w:tcBorders>
            <w:shd w:val="clear" w:color="auto" w:fill="auto"/>
          </w:tcPr>
          <w:p w14:paraId="26109702" w14:textId="524FEF42" w:rsidR="008C52CC" w:rsidRPr="00925811" w:rsidRDefault="008C52CC" w:rsidP="008C52CC">
            <w:r w:rsidRPr="00925811">
              <w:t>3.462</w:t>
            </w:r>
          </w:p>
        </w:tc>
        <w:tc>
          <w:tcPr>
            <w:tcW w:w="0" w:type="dxa"/>
            <w:tcBorders>
              <w:top w:val="nil"/>
              <w:left w:val="nil"/>
              <w:bottom w:val="single" w:sz="4" w:space="0" w:color="auto"/>
              <w:right w:val="single" w:sz="4" w:space="0" w:color="auto"/>
            </w:tcBorders>
            <w:shd w:val="clear" w:color="auto" w:fill="auto"/>
          </w:tcPr>
          <w:p w14:paraId="657DF74C" w14:textId="48E8E5A1" w:rsidR="008C52CC" w:rsidRPr="00925811" w:rsidRDefault="008C52CC" w:rsidP="008C52CC">
            <w:r w:rsidRPr="00925811">
              <w:t>3.462</w:t>
            </w:r>
          </w:p>
        </w:tc>
        <w:tc>
          <w:tcPr>
            <w:tcW w:w="0" w:type="dxa"/>
            <w:tcBorders>
              <w:top w:val="nil"/>
              <w:left w:val="nil"/>
              <w:bottom w:val="single" w:sz="4" w:space="0" w:color="auto"/>
              <w:right w:val="single" w:sz="4" w:space="0" w:color="auto"/>
            </w:tcBorders>
            <w:shd w:val="clear" w:color="auto" w:fill="auto"/>
          </w:tcPr>
          <w:p w14:paraId="2C851B11" w14:textId="01CA2D96" w:rsidR="008C52CC" w:rsidRPr="00925811" w:rsidRDefault="008C52CC" w:rsidP="008C52CC">
            <w:r w:rsidRPr="00925811">
              <w:t>3.462</w:t>
            </w:r>
          </w:p>
        </w:tc>
      </w:tr>
      <w:tr w:rsidR="008C52CC" w:rsidRPr="00925811" w14:paraId="63F0A337" w14:textId="77777777" w:rsidTr="00925811">
        <w:trPr>
          <w:trHeight w:val="228"/>
        </w:trPr>
        <w:tc>
          <w:tcPr>
            <w:tcW w:w="0" w:type="dxa"/>
          </w:tcPr>
          <w:p w14:paraId="15889FA8" w14:textId="77777777" w:rsidR="008C52CC" w:rsidRPr="00925811" w:rsidRDefault="008C52CC" w:rsidP="008C52CC">
            <w:r w:rsidRPr="00925811">
              <w:t>SWEST</w:t>
            </w:r>
          </w:p>
        </w:tc>
        <w:tc>
          <w:tcPr>
            <w:tcW w:w="0" w:type="dxa"/>
            <w:tcBorders>
              <w:top w:val="nil"/>
              <w:left w:val="single" w:sz="4" w:space="0" w:color="auto"/>
              <w:bottom w:val="single" w:sz="4" w:space="0" w:color="auto"/>
              <w:right w:val="single" w:sz="4" w:space="0" w:color="auto"/>
            </w:tcBorders>
            <w:shd w:val="clear" w:color="auto" w:fill="auto"/>
          </w:tcPr>
          <w:p w14:paraId="3561AB86" w14:textId="6BFFBC63" w:rsidR="008C52CC" w:rsidRPr="00925811" w:rsidRDefault="008C52CC" w:rsidP="008C52CC">
            <w:r w:rsidRPr="00925811">
              <w:t>5.258</w:t>
            </w:r>
          </w:p>
        </w:tc>
        <w:tc>
          <w:tcPr>
            <w:tcW w:w="0" w:type="dxa"/>
            <w:tcBorders>
              <w:top w:val="nil"/>
              <w:left w:val="nil"/>
              <w:bottom w:val="single" w:sz="4" w:space="0" w:color="auto"/>
              <w:right w:val="single" w:sz="4" w:space="0" w:color="auto"/>
            </w:tcBorders>
            <w:shd w:val="clear" w:color="auto" w:fill="auto"/>
          </w:tcPr>
          <w:p w14:paraId="7EFE160F" w14:textId="73DDF98A" w:rsidR="008C52CC" w:rsidRPr="00925811" w:rsidRDefault="008C52CC" w:rsidP="008C52CC">
            <w:r w:rsidRPr="00925811">
              <w:t>5.258</w:t>
            </w:r>
          </w:p>
        </w:tc>
        <w:tc>
          <w:tcPr>
            <w:tcW w:w="0" w:type="dxa"/>
            <w:tcBorders>
              <w:top w:val="nil"/>
              <w:left w:val="nil"/>
              <w:bottom w:val="single" w:sz="4" w:space="0" w:color="auto"/>
              <w:right w:val="single" w:sz="4" w:space="0" w:color="auto"/>
            </w:tcBorders>
            <w:shd w:val="clear" w:color="auto" w:fill="auto"/>
          </w:tcPr>
          <w:p w14:paraId="74A12A3E" w14:textId="168C9479" w:rsidR="008C52CC" w:rsidRPr="00925811" w:rsidRDefault="008C52CC" w:rsidP="008C52CC">
            <w:r w:rsidRPr="00925811">
              <w:t>5.258</w:t>
            </w:r>
          </w:p>
        </w:tc>
        <w:tc>
          <w:tcPr>
            <w:tcW w:w="0" w:type="dxa"/>
            <w:tcBorders>
              <w:top w:val="nil"/>
              <w:left w:val="nil"/>
              <w:bottom w:val="single" w:sz="4" w:space="0" w:color="auto"/>
              <w:right w:val="single" w:sz="4" w:space="0" w:color="auto"/>
            </w:tcBorders>
            <w:shd w:val="clear" w:color="auto" w:fill="auto"/>
          </w:tcPr>
          <w:p w14:paraId="65DE82D5" w14:textId="747E92E1" w:rsidR="008C52CC" w:rsidRPr="00925811" w:rsidRDefault="008C52CC" w:rsidP="008C52CC">
            <w:r w:rsidRPr="00925811">
              <w:t>5.258</w:t>
            </w:r>
          </w:p>
        </w:tc>
        <w:tc>
          <w:tcPr>
            <w:tcW w:w="0" w:type="dxa"/>
            <w:tcBorders>
              <w:top w:val="nil"/>
              <w:left w:val="nil"/>
              <w:bottom w:val="single" w:sz="4" w:space="0" w:color="auto"/>
              <w:right w:val="single" w:sz="4" w:space="0" w:color="auto"/>
            </w:tcBorders>
            <w:shd w:val="clear" w:color="auto" w:fill="auto"/>
          </w:tcPr>
          <w:p w14:paraId="244E1E64" w14:textId="3F4D8571" w:rsidR="008C52CC" w:rsidRPr="00925811" w:rsidRDefault="008C52CC" w:rsidP="008C52CC">
            <w:r w:rsidRPr="00925811">
              <w:t>5.258</w:t>
            </w:r>
          </w:p>
        </w:tc>
      </w:tr>
      <w:tr w:rsidR="008C52CC" w:rsidRPr="00925811" w14:paraId="2BDCF28B" w14:textId="77777777" w:rsidTr="00925811">
        <w:trPr>
          <w:trHeight w:val="228"/>
        </w:trPr>
        <w:tc>
          <w:tcPr>
            <w:tcW w:w="0" w:type="dxa"/>
          </w:tcPr>
          <w:p w14:paraId="21B25A5C" w14:textId="77777777" w:rsidR="008C52CC" w:rsidRPr="00925811" w:rsidRDefault="008C52CC" w:rsidP="008C52CC">
            <w:r w:rsidRPr="00925811">
              <w:t>LPN</w:t>
            </w:r>
          </w:p>
        </w:tc>
        <w:tc>
          <w:tcPr>
            <w:tcW w:w="0" w:type="dxa"/>
            <w:tcBorders>
              <w:top w:val="nil"/>
              <w:left w:val="single" w:sz="4" w:space="0" w:color="auto"/>
              <w:bottom w:val="single" w:sz="4" w:space="0" w:color="auto"/>
              <w:right w:val="single" w:sz="4" w:space="0" w:color="auto"/>
            </w:tcBorders>
            <w:shd w:val="clear" w:color="auto" w:fill="auto"/>
          </w:tcPr>
          <w:p w14:paraId="52414C0B" w14:textId="0A6035C5" w:rsidR="008C52CC" w:rsidRPr="00925811" w:rsidRDefault="008C52CC" w:rsidP="008C52CC">
            <w:r w:rsidRPr="00925811">
              <w:t>4.550</w:t>
            </w:r>
          </w:p>
        </w:tc>
        <w:tc>
          <w:tcPr>
            <w:tcW w:w="0" w:type="dxa"/>
            <w:tcBorders>
              <w:top w:val="nil"/>
              <w:left w:val="nil"/>
              <w:bottom w:val="single" w:sz="4" w:space="0" w:color="auto"/>
              <w:right w:val="single" w:sz="4" w:space="0" w:color="auto"/>
            </w:tcBorders>
            <w:shd w:val="clear" w:color="auto" w:fill="auto"/>
          </w:tcPr>
          <w:p w14:paraId="2E0F2CEC" w14:textId="7896865C" w:rsidR="008C52CC" w:rsidRPr="00925811" w:rsidRDefault="008C52CC" w:rsidP="008C52CC">
            <w:r w:rsidRPr="00925811">
              <w:t>4.550</w:t>
            </w:r>
          </w:p>
        </w:tc>
        <w:tc>
          <w:tcPr>
            <w:tcW w:w="0" w:type="dxa"/>
            <w:tcBorders>
              <w:top w:val="nil"/>
              <w:left w:val="nil"/>
              <w:bottom w:val="single" w:sz="4" w:space="0" w:color="auto"/>
              <w:right w:val="single" w:sz="4" w:space="0" w:color="auto"/>
            </w:tcBorders>
            <w:shd w:val="clear" w:color="auto" w:fill="auto"/>
          </w:tcPr>
          <w:p w14:paraId="173B14EE" w14:textId="34E1BD52" w:rsidR="008C52CC" w:rsidRPr="00925811" w:rsidRDefault="008C52CC" w:rsidP="008C52CC">
            <w:r w:rsidRPr="00925811">
              <w:t>4.550</w:t>
            </w:r>
          </w:p>
        </w:tc>
        <w:tc>
          <w:tcPr>
            <w:tcW w:w="0" w:type="dxa"/>
            <w:tcBorders>
              <w:top w:val="nil"/>
              <w:left w:val="nil"/>
              <w:bottom w:val="single" w:sz="4" w:space="0" w:color="auto"/>
              <w:right w:val="single" w:sz="4" w:space="0" w:color="auto"/>
            </w:tcBorders>
            <w:shd w:val="clear" w:color="auto" w:fill="auto"/>
          </w:tcPr>
          <w:p w14:paraId="509EB4F8" w14:textId="5EE0326D" w:rsidR="008C52CC" w:rsidRPr="00925811" w:rsidRDefault="008C52CC" w:rsidP="008C52CC">
            <w:r w:rsidRPr="00925811">
              <w:t>4.550</w:t>
            </w:r>
          </w:p>
        </w:tc>
        <w:tc>
          <w:tcPr>
            <w:tcW w:w="0" w:type="dxa"/>
            <w:tcBorders>
              <w:top w:val="nil"/>
              <w:left w:val="nil"/>
              <w:bottom w:val="single" w:sz="4" w:space="0" w:color="auto"/>
              <w:right w:val="single" w:sz="4" w:space="0" w:color="auto"/>
            </w:tcBorders>
            <w:shd w:val="clear" w:color="auto" w:fill="auto"/>
          </w:tcPr>
          <w:p w14:paraId="73916502" w14:textId="1DB3AC0E" w:rsidR="008C52CC" w:rsidRPr="00925811" w:rsidRDefault="008C52CC" w:rsidP="008C52CC">
            <w:r w:rsidRPr="00925811">
              <w:t>4.550</w:t>
            </w:r>
          </w:p>
        </w:tc>
      </w:tr>
      <w:tr w:rsidR="008C52CC" w:rsidRPr="00925811" w14:paraId="243667A5" w14:textId="77777777" w:rsidTr="00925811">
        <w:trPr>
          <w:trHeight w:val="228"/>
        </w:trPr>
        <w:tc>
          <w:tcPr>
            <w:tcW w:w="0" w:type="dxa"/>
          </w:tcPr>
          <w:p w14:paraId="565178DD" w14:textId="77777777" w:rsidR="008C52CC" w:rsidRPr="00925811" w:rsidRDefault="008C52CC" w:rsidP="008C52CC">
            <w:r w:rsidRPr="00925811">
              <w:t>SPN</w:t>
            </w:r>
          </w:p>
        </w:tc>
        <w:tc>
          <w:tcPr>
            <w:tcW w:w="0" w:type="dxa"/>
            <w:tcBorders>
              <w:top w:val="nil"/>
              <w:left w:val="single" w:sz="4" w:space="0" w:color="auto"/>
              <w:bottom w:val="single" w:sz="4" w:space="0" w:color="auto"/>
              <w:right w:val="single" w:sz="4" w:space="0" w:color="auto"/>
            </w:tcBorders>
            <w:shd w:val="clear" w:color="auto" w:fill="auto"/>
          </w:tcPr>
          <w:p w14:paraId="0E96A33C" w14:textId="71A70224" w:rsidR="008C52CC" w:rsidRPr="00925811" w:rsidRDefault="008C52CC" w:rsidP="008C52CC">
            <w:r w:rsidRPr="00925811">
              <w:t>4.708</w:t>
            </w:r>
          </w:p>
        </w:tc>
        <w:tc>
          <w:tcPr>
            <w:tcW w:w="0" w:type="dxa"/>
            <w:tcBorders>
              <w:top w:val="nil"/>
              <w:left w:val="nil"/>
              <w:bottom w:val="single" w:sz="4" w:space="0" w:color="auto"/>
              <w:right w:val="single" w:sz="4" w:space="0" w:color="auto"/>
            </w:tcBorders>
            <w:shd w:val="clear" w:color="auto" w:fill="auto"/>
          </w:tcPr>
          <w:p w14:paraId="4400EC52" w14:textId="2FE95B27" w:rsidR="008C52CC" w:rsidRPr="00925811" w:rsidRDefault="008C52CC" w:rsidP="008C52CC">
            <w:r w:rsidRPr="00925811">
              <w:t>4.708</w:t>
            </w:r>
          </w:p>
        </w:tc>
        <w:tc>
          <w:tcPr>
            <w:tcW w:w="0" w:type="dxa"/>
            <w:tcBorders>
              <w:top w:val="nil"/>
              <w:left w:val="nil"/>
              <w:bottom w:val="single" w:sz="4" w:space="0" w:color="auto"/>
              <w:right w:val="single" w:sz="4" w:space="0" w:color="auto"/>
            </w:tcBorders>
            <w:shd w:val="clear" w:color="auto" w:fill="auto"/>
          </w:tcPr>
          <w:p w14:paraId="7276D01D" w14:textId="7FDF7B99" w:rsidR="008C52CC" w:rsidRPr="00925811" w:rsidRDefault="008C52CC" w:rsidP="008C52CC">
            <w:r w:rsidRPr="00925811">
              <w:t>4.708</w:t>
            </w:r>
          </w:p>
        </w:tc>
        <w:tc>
          <w:tcPr>
            <w:tcW w:w="0" w:type="dxa"/>
            <w:tcBorders>
              <w:top w:val="nil"/>
              <w:left w:val="nil"/>
              <w:bottom w:val="single" w:sz="4" w:space="0" w:color="auto"/>
              <w:right w:val="single" w:sz="4" w:space="0" w:color="auto"/>
            </w:tcBorders>
            <w:shd w:val="clear" w:color="auto" w:fill="auto"/>
          </w:tcPr>
          <w:p w14:paraId="531AEFEE" w14:textId="74288E26" w:rsidR="008C52CC" w:rsidRPr="00925811" w:rsidRDefault="008C52CC" w:rsidP="008C52CC">
            <w:r w:rsidRPr="00925811">
              <w:t>4.708</w:t>
            </w:r>
          </w:p>
        </w:tc>
        <w:tc>
          <w:tcPr>
            <w:tcW w:w="0" w:type="dxa"/>
            <w:tcBorders>
              <w:top w:val="nil"/>
              <w:left w:val="nil"/>
              <w:bottom w:val="single" w:sz="4" w:space="0" w:color="auto"/>
              <w:right w:val="single" w:sz="4" w:space="0" w:color="auto"/>
            </w:tcBorders>
            <w:shd w:val="clear" w:color="auto" w:fill="auto"/>
          </w:tcPr>
          <w:p w14:paraId="4B735FFE" w14:textId="4B03084D" w:rsidR="008C52CC" w:rsidRPr="00925811" w:rsidRDefault="008C52CC" w:rsidP="008C52CC">
            <w:r w:rsidRPr="00925811">
              <w:t>4.708</w:t>
            </w:r>
          </w:p>
        </w:tc>
      </w:tr>
      <w:tr w:rsidR="008C52CC" w:rsidRPr="00925811" w14:paraId="6D671499" w14:textId="77777777" w:rsidTr="00925811">
        <w:trPr>
          <w:trHeight w:val="228"/>
        </w:trPr>
        <w:tc>
          <w:tcPr>
            <w:tcW w:w="0" w:type="dxa"/>
          </w:tcPr>
          <w:p w14:paraId="5632ECA6" w14:textId="77777777" w:rsidR="008C52CC" w:rsidRPr="00925811" w:rsidRDefault="008C52CC" w:rsidP="008C52CC">
            <w:r w:rsidRPr="00925811">
              <w:t>EPN</w:t>
            </w:r>
          </w:p>
        </w:tc>
        <w:tc>
          <w:tcPr>
            <w:tcW w:w="0" w:type="dxa"/>
            <w:tcBorders>
              <w:top w:val="nil"/>
              <w:left w:val="single" w:sz="4" w:space="0" w:color="auto"/>
              <w:bottom w:val="single" w:sz="4" w:space="0" w:color="auto"/>
              <w:right w:val="single" w:sz="4" w:space="0" w:color="auto"/>
            </w:tcBorders>
            <w:shd w:val="clear" w:color="auto" w:fill="auto"/>
          </w:tcPr>
          <w:p w14:paraId="7AAD6F9F" w14:textId="2E3F4280" w:rsidR="008C52CC" w:rsidRPr="00925811" w:rsidRDefault="008C52CC" w:rsidP="008C52CC">
            <w:r w:rsidRPr="00925811">
              <w:t>7.350</w:t>
            </w:r>
          </w:p>
        </w:tc>
        <w:tc>
          <w:tcPr>
            <w:tcW w:w="0" w:type="dxa"/>
            <w:tcBorders>
              <w:top w:val="nil"/>
              <w:left w:val="nil"/>
              <w:bottom w:val="single" w:sz="4" w:space="0" w:color="auto"/>
              <w:right w:val="single" w:sz="4" w:space="0" w:color="auto"/>
            </w:tcBorders>
            <w:shd w:val="clear" w:color="auto" w:fill="auto"/>
          </w:tcPr>
          <w:p w14:paraId="6AA0265D" w14:textId="76158F03" w:rsidR="008C52CC" w:rsidRPr="00925811" w:rsidRDefault="008C52CC" w:rsidP="008C52CC">
            <w:r w:rsidRPr="00925811">
              <w:t>7.350</w:t>
            </w:r>
          </w:p>
        </w:tc>
        <w:tc>
          <w:tcPr>
            <w:tcW w:w="0" w:type="dxa"/>
            <w:tcBorders>
              <w:top w:val="nil"/>
              <w:left w:val="nil"/>
              <w:bottom w:val="single" w:sz="4" w:space="0" w:color="auto"/>
              <w:right w:val="single" w:sz="4" w:space="0" w:color="auto"/>
            </w:tcBorders>
            <w:shd w:val="clear" w:color="auto" w:fill="auto"/>
          </w:tcPr>
          <w:p w14:paraId="1CECA484" w14:textId="3CE6E719" w:rsidR="008C52CC" w:rsidRPr="00925811" w:rsidRDefault="008C52CC" w:rsidP="008C52CC">
            <w:r w:rsidRPr="00925811">
              <w:t>7.350</w:t>
            </w:r>
          </w:p>
        </w:tc>
        <w:tc>
          <w:tcPr>
            <w:tcW w:w="0" w:type="dxa"/>
            <w:tcBorders>
              <w:top w:val="nil"/>
              <w:left w:val="nil"/>
              <w:bottom w:val="single" w:sz="4" w:space="0" w:color="auto"/>
              <w:right w:val="single" w:sz="4" w:space="0" w:color="auto"/>
            </w:tcBorders>
            <w:shd w:val="clear" w:color="auto" w:fill="auto"/>
          </w:tcPr>
          <w:p w14:paraId="3D70108E" w14:textId="0B21D4F3" w:rsidR="008C52CC" w:rsidRPr="00925811" w:rsidRDefault="008C52CC" w:rsidP="008C52CC">
            <w:r w:rsidRPr="00925811">
              <w:t>7.350</w:t>
            </w:r>
          </w:p>
        </w:tc>
        <w:tc>
          <w:tcPr>
            <w:tcW w:w="0" w:type="dxa"/>
            <w:tcBorders>
              <w:top w:val="nil"/>
              <w:left w:val="nil"/>
              <w:bottom w:val="single" w:sz="4" w:space="0" w:color="auto"/>
              <w:right w:val="single" w:sz="4" w:space="0" w:color="auto"/>
            </w:tcBorders>
            <w:shd w:val="clear" w:color="auto" w:fill="auto"/>
          </w:tcPr>
          <w:p w14:paraId="0F37DEB2" w14:textId="2C2E8616" w:rsidR="008C52CC" w:rsidRPr="00925811" w:rsidRDefault="008C52CC" w:rsidP="008C52CC">
            <w:r w:rsidRPr="00925811">
              <w:t>7.350</w:t>
            </w:r>
          </w:p>
        </w:tc>
      </w:tr>
      <w:tr w:rsidR="008C52CC" w:rsidRPr="00925811" w14:paraId="53806B6C" w14:textId="77777777" w:rsidTr="00925811">
        <w:trPr>
          <w:trHeight w:val="228"/>
        </w:trPr>
        <w:tc>
          <w:tcPr>
            <w:tcW w:w="0" w:type="dxa"/>
          </w:tcPr>
          <w:p w14:paraId="268E2BCB" w14:textId="77777777" w:rsidR="008C52CC" w:rsidRPr="00925811" w:rsidRDefault="008C52CC" w:rsidP="008C52CC">
            <w:r w:rsidRPr="00925811">
              <w:t>SPD</w:t>
            </w:r>
          </w:p>
        </w:tc>
        <w:tc>
          <w:tcPr>
            <w:tcW w:w="0" w:type="dxa"/>
            <w:tcBorders>
              <w:top w:val="nil"/>
              <w:left w:val="single" w:sz="4" w:space="0" w:color="auto"/>
              <w:bottom w:val="single" w:sz="4" w:space="0" w:color="auto"/>
              <w:right w:val="single" w:sz="4" w:space="0" w:color="auto"/>
            </w:tcBorders>
            <w:shd w:val="clear" w:color="auto" w:fill="auto"/>
          </w:tcPr>
          <w:p w14:paraId="3732C81D" w14:textId="56D12D13" w:rsidR="008C52CC" w:rsidRPr="00925811" w:rsidRDefault="008C52CC" w:rsidP="008C52CC">
            <w:r w:rsidRPr="00925811">
              <w:t>4.995</w:t>
            </w:r>
          </w:p>
        </w:tc>
        <w:tc>
          <w:tcPr>
            <w:tcW w:w="0" w:type="dxa"/>
            <w:tcBorders>
              <w:top w:val="nil"/>
              <w:left w:val="nil"/>
              <w:bottom w:val="single" w:sz="4" w:space="0" w:color="auto"/>
              <w:right w:val="single" w:sz="4" w:space="0" w:color="auto"/>
            </w:tcBorders>
            <w:shd w:val="clear" w:color="auto" w:fill="auto"/>
          </w:tcPr>
          <w:p w14:paraId="3233D14F" w14:textId="7152277C" w:rsidR="008C52CC" w:rsidRPr="00925811" w:rsidRDefault="008C52CC" w:rsidP="008C52CC">
            <w:r w:rsidRPr="00925811">
              <w:t>4.995</w:t>
            </w:r>
          </w:p>
        </w:tc>
        <w:tc>
          <w:tcPr>
            <w:tcW w:w="0" w:type="dxa"/>
            <w:tcBorders>
              <w:top w:val="nil"/>
              <w:left w:val="nil"/>
              <w:bottom w:val="single" w:sz="4" w:space="0" w:color="auto"/>
              <w:right w:val="single" w:sz="4" w:space="0" w:color="auto"/>
            </w:tcBorders>
            <w:shd w:val="clear" w:color="auto" w:fill="auto"/>
          </w:tcPr>
          <w:p w14:paraId="08F19633" w14:textId="5DD9B5EE" w:rsidR="008C52CC" w:rsidRPr="00925811" w:rsidRDefault="008C52CC" w:rsidP="008C52CC">
            <w:r w:rsidRPr="00925811">
              <w:t>4.995</w:t>
            </w:r>
          </w:p>
        </w:tc>
        <w:tc>
          <w:tcPr>
            <w:tcW w:w="0" w:type="dxa"/>
            <w:tcBorders>
              <w:top w:val="nil"/>
              <w:left w:val="nil"/>
              <w:bottom w:val="single" w:sz="4" w:space="0" w:color="auto"/>
              <w:right w:val="single" w:sz="4" w:space="0" w:color="auto"/>
            </w:tcBorders>
            <w:shd w:val="clear" w:color="auto" w:fill="auto"/>
          </w:tcPr>
          <w:p w14:paraId="371BD57B" w14:textId="2461F256" w:rsidR="008C52CC" w:rsidRPr="00925811" w:rsidRDefault="008C52CC" w:rsidP="008C52CC">
            <w:r w:rsidRPr="00925811">
              <w:t>4.995</w:t>
            </w:r>
          </w:p>
        </w:tc>
        <w:tc>
          <w:tcPr>
            <w:tcW w:w="0" w:type="dxa"/>
            <w:tcBorders>
              <w:top w:val="nil"/>
              <w:left w:val="nil"/>
              <w:bottom w:val="single" w:sz="4" w:space="0" w:color="auto"/>
              <w:right w:val="single" w:sz="4" w:space="0" w:color="auto"/>
            </w:tcBorders>
            <w:shd w:val="clear" w:color="auto" w:fill="auto"/>
          </w:tcPr>
          <w:p w14:paraId="41D996F1" w14:textId="3264F52F" w:rsidR="008C52CC" w:rsidRPr="00925811" w:rsidRDefault="008C52CC" w:rsidP="008C52CC">
            <w:r w:rsidRPr="00925811">
              <w:t>4.995</w:t>
            </w:r>
          </w:p>
        </w:tc>
      </w:tr>
      <w:tr w:rsidR="008C52CC" w:rsidRPr="00925811" w14:paraId="0DC36345" w14:textId="77777777" w:rsidTr="00925811">
        <w:trPr>
          <w:trHeight w:val="228"/>
        </w:trPr>
        <w:tc>
          <w:tcPr>
            <w:tcW w:w="0" w:type="dxa"/>
          </w:tcPr>
          <w:p w14:paraId="00A60034" w14:textId="77777777" w:rsidR="008C52CC" w:rsidRPr="00925811" w:rsidRDefault="008C52CC" w:rsidP="008C52CC">
            <w:r w:rsidRPr="00925811">
              <w:t>SPMW</w:t>
            </w:r>
          </w:p>
        </w:tc>
        <w:tc>
          <w:tcPr>
            <w:tcW w:w="0" w:type="dxa"/>
            <w:tcBorders>
              <w:top w:val="nil"/>
              <w:left w:val="single" w:sz="4" w:space="0" w:color="auto"/>
              <w:bottom w:val="single" w:sz="4" w:space="0" w:color="auto"/>
              <w:right w:val="single" w:sz="4" w:space="0" w:color="auto"/>
            </w:tcBorders>
            <w:shd w:val="clear" w:color="auto" w:fill="auto"/>
          </w:tcPr>
          <w:p w14:paraId="7B6288EE" w14:textId="48842968" w:rsidR="008C52CC" w:rsidRPr="00925811" w:rsidRDefault="008C52CC" w:rsidP="008C52CC">
            <w:r w:rsidRPr="00925811">
              <w:t>5.558</w:t>
            </w:r>
          </w:p>
        </w:tc>
        <w:tc>
          <w:tcPr>
            <w:tcW w:w="0" w:type="dxa"/>
            <w:tcBorders>
              <w:top w:val="nil"/>
              <w:left w:val="nil"/>
              <w:bottom w:val="single" w:sz="4" w:space="0" w:color="auto"/>
              <w:right w:val="single" w:sz="4" w:space="0" w:color="auto"/>
            </w:tcBorders>
            <w:shd w:val="clear" w:color="auto" w:fill="auto"/>
          </w:tcPr>
          <w:p w14:paraId="0E2BFB97" w14:textId="462FE71B" w:rsidR="008C52CC" w:rsidRPr="00925811" w:rsidRDefault="008C52CC" w:rsidP="008C52CC">
            <w:r w:rsidRPr="00925811">
              <w:t>5.558</w:t>
            </w:r>
          </w:p>
        </w:tc>
        <w:tc>
          <w:tcPr>
            <w:tcW w:w="0" w:type="dxa"/>
            <w:tcBorders>
              <w:top w:val="nil"/>
              <w:left w:val="nil"/>
              <w:bottom w:val="single" w:sz="4" w:space="0" w:color="auto"/>
              <w:right w:val="single" w:sz="4" w:space="0" w:color="auto"/>
            </w:tcBorders>
            <w:shd w:val="clear" w:color="auto" w:fill="auto"/>
          </w:tcPr>
          <w:p w14:paraId="485F88E0" w14:textId="44BEBE5B" w:rsidR="008C52CC" w:rsidRPr="00925811" w:rsidRDefault="008C52CC" w:rsidP="008C52CC">
            <w:r w:rsidRPr="00925811">
              <w:t>5.558</w:t>
            </w:r>
          </w:p>
        </w:tc>
        <w:tc>
          <w:tcPr>
            <w:tcW w:w="0" w:type="dxa"/>
            <w:tcBorders>
              <w:top w:val="nil"/>
              <w:left w:val="nil"/>
              <w:bottom w:val="single" w:sz="4" w:space="0" w:color="auto"/>
              <w:right w:val="single" w:sz="4" w:space="0" w:color="auto"/>
            </w:tcBorders>
            <w:shd w:val="clear" w:color="auto" w:fill="auto"/>
          </w:tcPr>
          <w:p w14:paraId="1412DBFC" w14:textId="7022C484" w:rsidR="008C52CC" w:rsidRPr="00925811" w:rsidRDefault="008C52CC" w:rsidP="008C52CC">
            <w:r w:rsidRPr="00925811">
              <w:t>5.558</w:t>
            </w:r>
          </w:p>
        </w:tc>
        <w:tc>
          <w:tcPr>
            <w:tcW w:w="0" w:type="dxa"/>
            <w:tcBorders>
              <w:top w:val="nil"/>
              <w:left w:val="nil"/>
              <w:bottom w:val="single" w:sz="4" w:space="0" w:color="auto"/>
              <w:right w:val="single" w:sz="4" w:space="0" w:color="auto"/>
            </w:tcBorders>
            <w:shd w:val="clear" w:color="auto" w:fill="auto"/>
          </w:tcPr>
          <w:p w14:paraId="328E0786" w14:textId="46075824" w:rsidR="008C52CC" w:rsidRPr="00925811" w:rsidRDefault="008C52CC" w:rsidP="008C52CC">
            <w:r w:rsidRPr="00925811">
              <w:t>5.558</w:t>
            </w:r>
          </w:p>
        </w:tc>
      </w:tr>
      <w:tr w:rsidR="008C52CC" w:rsidRPr="00925811" w14:paraId="47C99227" w14:textId="77777777" w:rsidTr="00925811">
        <w:trPr>
          <w:trHeight w:val="228"/>
        </w:trPr>
        <w:tc>
          <w:tcPr>
            <w:tcW w:w="0" w:type="dxa"/>
          </w:tcPr>
          <w:p w14:paraId="1BC3FB67" w14:textId="77777777" w:rsidR="008C52CC" w:rsidRPr="00925811" w:rsidRDefault="008C52CC" w:rsidP="008C52CC">
            <w:r w:rsidRPr="00925811">
              <w:t>SSEH</w:t>
            </w:r>
          </w:p>
        </w:tc>
        <w:tc>
          <w:tcPr>
            <w:tcW w:w="0" w:type="dxa"/>
            <w:tcBorders>
              <w:top w:val="nil"/>
              <w:left w:val="single" w:sz="4" w:space="0" w:color="auto"/>
              <w:bottom w:val="single" w:sz="4" w:space="0" w:color="auto"/>
              <w:right w:val="single" w:sz="4" w:space="0" w:color="auto"/>
            </w:tcBorders>
            <w:shd w:val="clear" w:color="auto" w:fill="auto"/>
          </w:tcPr>
          <w:p w14:paraId="48904DC6" w14:textId="3436E43A" w:rsidR="008C52CC" w:rsidRPr="00925811" w:rsidRDefault="008C52CC" w:rsidP="008C52CC">
            <w:r w:rsidRPr="00925811">
              <w:t>3.729</w:t>
            </w:r>
          </w:p>
        </w:tc>
        <w:tc>
          <w:tcPr>
            <w:tcW w:w="0" w:type="dxa"/>
            <w:tcBorders>
              <w:top w:val="nil"/>
              <w:left w:val="nil"/>
              <w:bottom w:val="single" w:sz="4" w:space="0" w:color="auto"/>
              <w:right w:val="single" w:sz="4" w:space="0" w:color="auto"/>
            </w:tcBorders>
            <w:shd w:val="clear" w:color="auto" w:fill="auto"/>
          </w:tcPr>
          <w:p w14:paraId="630476F9" w14:textId="430643AF" w:rsidR="008C52CC" w:rsidRPr="00925811" w:rsidRDefault="008C52CC" w:rsidP="008C52CC">
            <w:r w:rsidRPr="00925811">
              <w:t>3.729</w:t>
            </w:r>
          </w:p>
        </w:tc>
        <w:tc>
          <w:tcPr>
            <w:tcW w:w="0" w:type="dxa"/>
            <w:tcBorders>
              <w:top w:val="nil"/>
              <w:left w:val="nil"/>
              <w:bottom w:val="single" w:sz="4" w:space="0" w:color="auto"/>
              <w:right w:val="single" w:sz="4" w:space="0" w:color="auto"/>
            </w:tcBorders>
            <w:shd w:val="clear" w:color="auto" w:fill="auto"/>
          </w:tcPr>
          <w:p w14:paraId="3D552AB0" w14:textId="7FCD49D5" w:rsidR="008C52CC" w:rsidRPr="00925811" w:rsidRDefault="008C52CC" w:rsidP="008C52CC">
            <w:r w:rsidRPr="00925811">
              <w:t>3.729</w:t>
            </w:r>
          </w:p>
        </w:tc>
        <w:tc>
          <w:tcPr>
            <w:tcW w:w="0" w:type="dxa"/>
            <w:tcBorders>
              <w:top w:val="nil"/>
              <w:left w:val="nil"/>
              <w:bottom w:val="single" w:sz="4" w:space="0" w:color="auto"/>
              <w:right w:val="single" w:sz="4" w:space="0" w:color="auto"/>
            </w:tcBorders>
            <w:shd w:val="clear" w:color="auto" w:fill="auto"/>
          </w:tcPr>
          <w:p w14:paraId="075381ED" w14:textId="053B80EE" w:rsidR="008C52CC" w:rsidRPr="00925811" w:rsidRDefault="008C52CC" w:rsidP="008C52CC">
            <w:r w:rsidRPr="00925811">
              <w:t>3.729</w:t>
            </w:r>
          </w:p>
        </w:tc>
        <w:tc>
          <w:tcPr>
            <w:tcW w:w="0" w:type="dxa"/>
            <w:tcBorders>
              <w:top w:val="nil"/>
              <w:left w:val="nil"/>
              <w:bottom w:val="single" w:sz="4" w:space="0" w:color="auto"/>
              <w:right w:val="single" w:sz="4" w:space="0" w:color="auto"/>
            </w:tcBorders>
            <w:shd w:val="clear" w:color="auto" w:fill="auto"/>
          </w:tcPr>
          <w:p w14:paraId="29AC085D" w14:textId="31720CBF" w:rsidR="008C52CC" w:rsidRPr="00925811" w:rsidRDefault="008C52CC" w:rsidP="008C52CC">
            <w:r w:rsidRPr="00925811">
              <w:t>3.729</w:t>
            </w:r>
          </w:p>
        </w:tc>
      </w:tr>
      <w:tr w:rsidR="008C52CC" w:rsidRPr="00925811" w14:paraId="45946BD4" w14:textId="77777777" w:rsidTr="00925811">
        <w:trPr>
          <w:trHeight w:val="228"/>
        </w:trPr>
        <w:tc>
          <w:tcPr>
            <w:tcW w:w="0" w:type="dxa"/>
          </w:tcPr>
          <w:p w14:paraId="1AF8CF1E" w14:textId="77777777" w:rsidR="008C52CC" w:rsidRPr="00925811" w:rsidRDefault="008C52CC" w:rsidP="008C52CC">
            <w:r w:rsidRPr="00925811">
              <w:t>SSES</w:t>
            </w:r>
          </w:p>
        </w:tc>
        <w:tc>
          <w:tcPr>
            <w:tcW w:w="0" w:type="dxa"/>
            <w:tcBorders>
              <w:top w:val="nil"/>
              <w:left w:val="single" w:sz="4" w:space="0" w:color="auto"/>
              <w:bottom w:val="single" w:sz="4" w:space="0" w:color="auto"/>
              <w:right w:val="single" w:sz="4" w:space="0" w:color="auto"/>
            </w:tcBorders>
            <w:shd w:val="clear" w:color="auto" w:fill="auto"/>
          </w:tcPr>
          <w:p w14:paraId="562E696B" w14:textId="1A41C6B8" w:rsidR="008C52CC" w:rsidRPr="00925811" w:rsidRDefault="008C52CC" w:rsidP="008C52CC">
            <w:r w:rsidRPr="00925811">
              <w:t>7.030</w:t>
            </w:r>
          </w:p>
        </w:tc>
        <w:tc>
          <w:tcPr>
            <w:tcW w:w="0" w:type="dxa"/>
            <w:tcBorders>
              <w:top w:val="nil"/>
              <w:left w:val="nil"/>
              <w:bottom w:val="single" w:sz="4" w:space="0" w:color="auto"/>
              <w:right w:val="single" w:sz="4" w:space="0" w:color="auto"/>
            </w:tcBorders>
            <w:shd w:val="clear" w:color="auto" w:fill="auto"/>
          </w:tcPr>
          <w:p w14:paraId="4D8F1E90" w14:textId="5C9760F0" w:rsidR="008C52CC" w:rsidRPr="00925811" w:rsidRDefault="008C52CC" w:rsidP="008C52CC">
            <w:r w:rsidRPr="00925811">
              <w:t>7.030</w:t>
            </w:r>
          </w:p>
        </w:tc>
        <w:tc>
          <w:tcPr>
            <w:tcW w:w="0" w:type="dxa"/>
            <w:tcBorders>
              <w:top w:val="nil"/>
              <w:left w:val="nil"/>
              <w:bottom w:val="single" w:sz="4" w:space="0" w:color="auto"/>
              <w:right w:val="single" w:sz="4" w:space="0" w:color="auto"/>
            </w:tcBorders>
            <w:shd w:val="clear" w:color="auto" w:fill="auto"/>
          </w:tcPr>
          <w:p w14:paraId="06945B59" w14:textId="5333410E" w:rsidR="008C52CC" w:rsidRPr="00925811" w:rsidRDefault="008C52CC" w:rsidP="008C52CC">
            <w:r w:rsidRPr="00925811">
              <w:t>7.030</w:t>
            </w:r>
          </w:p>
        </w:tc>
        <w:tc>
          <w:tcPr>
            <w:tcW w:w="0" w:type="dxa"/>
            <w:tcBorders>
              <w:top w:val="nil"/>
              <w:left w:val="nil"/>
              <w:bottom w:val="single" w:sz="4" w:space="0" w:color="auto"/>
              <w:right w:val="single" w:sz="4" w:space="0" w:color="auto"/>
            </w:tcBorders>
            <w:shd w:val="clear" w:color="auto" w:fill="auto"/>
          </w:tcPr>
          <w:p w14:paraId="0481216E" w14:textId="50974AD7" w:rsidR="008C52CC" w:rsidRPr="00925811" w:rsidRDefault="008C52CC" w:rsidP="008C52CC">
            <w:r w:rsidRPr="00925811">
              <w:t>7.030</w:t>
            </w:r>
          </w:p>
        </w:tc>
        <w:tc>
          <w:tcPr>
            <w:tcW w:w="0" w:type="dxa"/>
            <w:tcBorders>
              <w:top w:val="nil"/>
              <w:left w:val="nil"/>
              <w:bottom w:val="single" w:sz="4" w:space="0" w:color="auto"/>
              <w:right w:val="single" w:sz="4" w:space="0" w:color="auto"/>
            </w:tcBorders>
            <w:shd w:val="clear" w:color="auto" w:fill="auto"/>
          </w:tcPr>
          <w:p w14:paraId="68EC1FFF" w14:textId="57D7EFBA" w:rsidR="008C52CC" w:rsidRPr="00925811" w:rsidRDefault="008C52CC" w:rsidP="008C52CC">
            <w:r w:rsidRPr="00925811">
              <w:t>7.030</w:t>
            </w:r>
          </w:p>
        </w:tc>
      </w:tr>
    </w:tbl>
    <w:p w14:paraId="69F976F6" w14:textId="77777777" w:rsidR="001A2306" w:rsidRPr="00925811" w:rsidRDefault="001A2306" w:rsidP="001A2306">
      <w:pPr>
        <w:pStyle w:val="AppendixHeading"/>
      </w:pPr>
    </w:p>
    <w:p w14:paraId="22559821" w14:textId="77777777" w:rsidR="001A2306" w:rsidRPr="00925811" w:rsidRDefault="001A2306" w:rsidP="001A2306">
      <w:pPr>
        <w:pStyle w:val="Caption"/>
      </w:pPr>
      <w:r w:rsidRPr="00925811">
        <w:t>Maximum reward in respect of the General Enquiries Element of the Customer Satisfaction Survey (GEMR</w:t>
      </w:r>
      <w:r w:rsidRPr="00925811">
        <w:rPr>
          <w:rStyle w:val="Subscript"/>
        </w:rPr>
        <w:t>t</w:t>
      </w:r>
      <w:r w:rsidRPr="00925811">
        <w:t>) (£m)</w:t>
      </w:r>
    </w:p>
    <w:tbl>
      <w:tblPr>
        <w:tblStyle w:val="AppendixTable"/>
        <w:tblW w:w="8312" w:type="dxa"/>
        <w:tblLayout w:type="fixed"/>
        <w:tblLook w:val="04A0" w:firstRow="1" w:lastRow="0" w:firstColumn="1" w:lastColumn="0" w:noHBand="0" w:noVBand="1"/>
      </w:tblPr>
      <w:tblGrid>
        <w:gridCol w:w="1127"/>
        <w:gridCol w:w="1437"/>
        <w:gridCol w:w="1437"/>
        <w:gridCol w:w="1437"/>
        <w:gridCol w:w="1437"/>
        <w:gridCol w:w="1437"/>
      </w:tblGrid>
      <w:tr w:rsidR="001A2306" w:rsidRPr="00925811" w14:paraId="1AE41DC2" w14:textId="77777777" w:rsidTr="00A75C46">
        <w:trPr>
          <w:cnfStyle w:val="100000000000" w:firstRow="1" w:lastRow="0" w:firstColumn="0" w:lastColumn="0" w:oddVBand="0" w:evenVBand="0" w:oddHBand="0" w:evenHBand="0" w:firstRowFirstColumn="0" w:firstRowLastColumn="0" w:lastRowFirstColumn="0" w:lastRowLastColumn="0"/>
          <w:trHeight w:val="233"/>
        </w:trPr>
        <w:tc>
          <w:tcPr>
            <w:tcW w:w="1127" w:type="dxa"/>
          </w:tcPr>
          <w:p w14:paraId="48B9FEE2" w14:textId="77777777" w:rsidR="001A2306" w:rsidRPr="00925811" w:rsidRDefault="001A2306" w:rsidP="001A2306">
            <w:r w:rsidRPr="00925811">
              <w:t>Licensee</w:t>
            </w:r>
          </w:p>
        </w:tc>
        <w:tc>
          <w:tcPr>
            <w:tcW w:w="1437" w:type="dxa"/>
          </w:tcPr>
          <w:p w14:paraId="2273F63A" w14:textId="77777777" w:rsidR="001A2306" w:rsidRPr="00925811" w:rsidRDefault="001A2306" w:rsidP="001A2306">
            <w:r w:rsidRPr="00925811">
              <w:t>2023/24</w:t>
            </w:r>
          </w:p>
        </w:tc>
        <w:tc>
          <w:tcPr>
            <w:tcW w:w="1437" w:type="dxa"/>
          </w:tcPr>
          <w:p w14:paraId="55B9C58B" w14:textId="77777777" w:rsidR="001A2306" w:rsidRPr="00925811" w:rsidRDefault="001A2306" w:rsidP="001A2306">
            <w:r w:rsidRPr="00925811">
              <w:t>2024/25</w:t>
            </w:r>
          </w:p>
        </w:tc>
        <w:tc>
          <w:tcPr>
            <w:tcW w:w="1437" w:type="dxa"/>
          </w:tcPr>
          <w:p w14:paraId="52DC415B" w14:textId="77777777" w:rsidR="001A2306" w:rsidRPr="00925811" w:rsidRDefault="001A2306" w:rsidP="001A2306">
            <w:r w:rsidRPr="00925811">
              <w:t>2025/26</w:t>
            </w:r>
          </w:p>
        </w:tc>
        <w:tc>
          <w:tcPr>
            <w:tcW w:w="1437" w:type="dxa"/>
          </w:tcPr>
          <w:p w14:paraId="66C4346C" w14:textId="77777777" w:rsidR="001A2306" w:rsidRPr="00925811" w:rsidRDefault="001A2306" w:rsidP="001A2306">
            <w:r w:rsidRPr="00925811">
              <w:t>2026/27</w:t>
            </w:r>
          </w:p>
        </w:tc>
        <w:tc>
          <w:tcPr>
            <w:tcW w:w="1437" w:type="dxa"/>
          </w:tcPr>
          <w:p w14:paraId="101BF073" w14:textId="77777777" w:rsidR="001A2306" w:rsidRPr="00925811" w:rsidRDefault="001A2306" w:rsidP="001A2306">
            <w:r w:rsidRPr="00925811">
              <w:t>2027/28</w:t>
            </w:r>
          </w:p>
        </w:tc>
      </w:tr>
      <w:tr w:rsidR="001A2306" w:rsidRPr="00925811" w14:paraId="20980A05" w14:textId="77777777" w:rsidTr="00A75C46">
        <w:trPr>
          <w:trHeight w:val="233"/>
        </w:trPr>
        <w:tc>
          <w:tcPr>
            <w:tcW w:w="1127" w:type="dxa"/>
          </w:tcPr>
          <w:p w14:paraId="3C5654DF" w14:textId="77777777" w:rsidR="001A2306" w:rsidRPr="00925811" w:rsidRDefault="001A2306" w:rsidP="001A2306">
            <w:r w:rsidRPr="00925811">
              <w:t>ENWL</w:t>
            </w:r>
          </w:p>
        </w:tc>
        <w:tc>
          <w:tcPr>
            <w:tcW w:w="1437" w:type="dxa"/>
            <w:tcBorders>
              <w:top w:val="single" w:sz="4" w:space="0" w:color="auto"/>
              <w:left w:val="single" w:sz="4" w:space="0" w:color="auto"/>
              <w:bottom w:val="single" w:sz="4" w:space="0" w:color="auto"/>
              <w:right w:val="single" w:sz="4" w:space="0" w:color="auto"/>
            </w:tcBorders>
            <w:shd w:val="clear" w:color="auto" w:fill="auto"/>
            <w:vAlign w:val="bottom"/>
          </w:tcPr>
          <w:p w14:paraId="5702CE18" w14:textId="77777777" w:rsidR="001A2306" w:rsidRPr="00925811" w:rsidRDefault="001A2306" w:rsidP="001A2306">
            <w:r w:rsidRPr="00925811">
              <w:t>0.698</w:t>
            </w:r>
          </w:p>
        </w:tc>
        <w:tc>
          <w:tcPr>
            <w:tcW w:w="1437" w:type="dxa"/>
            <w:tcBorders>
              <w:top w:val="single" w:sz="4" w:space="0" w:color="auto"/>
              <w:left w:val="nil"/>
              <w:bottom w:val="single" w:sz="4" w:space="0" w:color="auto"/>
              <w:right w:val="single" w:sz="4" w:space="0" w:color="auto"/>
            </w:tcBorders>
            <w:shd w:val="clear" w:color="auto" w:fill="auto"/>
            <w:vAlign w:val="bottom"/>
          </w:tcPr>
          <w:p w14:paraId="21A95BD1" w14:textId="77777777" w:rsidR="001A2306" w:rsidRPr="00925811" w:rsidRDefault="001A2306" w:rsidP="001A2306">
            <w:r w:rsidRPr="00925811">
              <w:t>0.698</w:t>
            </w:r>
          </w:p>
        </w:tc>
        <w:tc>
          <w:tcPr>
            <w:tcW w:w="1437" w:type="dxa"/>
            <w:tcBorders>
              <w:top w:val="single" w:sz="4" w:space="0" w:color="auto"/>
              <w:left w:val="nil"/>
              <w:bottom w:val="single" w:sz="4" w:space="0" w:color="auto"/>
              <w:right w:val="single" w:sz="4" w:space="0" w:color="auto"/>
            </w:tcBorders>
            <w:shd w:val="clear" w:color="auto" w:fill="auto"/>
            <w:vAlign w:val="bottom"/>
          </w:tcPr>
          <w:p w14:paraId="79342662" w14:textId="77777777" w:rsidR="001A2306" w:rsidRPr="00925811" w:rsidRDefault="001A2306" w:rsidP="001A2306">
            <w:r w:rsidRPr="00925811">
              <w:t>0.698</w:t>
            </w:r>
          </w:p>
        </w:tc>
        <w:tc>
          <w:tcPr>
            <w:tcW w:w="1437" w:type="dxa"/>
            <w:tcBorders>
              <w:top w:val="single" w:sz="4" w:space="0" w:color="auto"/>
              <w:left w:val="nil"/>
              <w:bottom w:val="single" w:sz="4" w:space="0" w:color="auto"/>
              <w:right w:val="single" w:sz="4" w:space="0" w:color="auto"/>
            </w:tcBorders>
            <w:shd w:val="clear" w:color="auto" w:fill="auto"/>
            <w:vAlign w:val="bottom"/>
          </w:tcPr>
          <w:p w14:paraId="60B1660D" w14:textId="77777777" w:rsidR="001A2306" w:rsidRPr="00925811" w:rsidRDefault="001A2306" w:rsidP="001A2306">
            <w:r w:rsidRPr="00925811">
              <w:t>0.698</w:t>
            </w:r>
          </w:p>
        </w:tc>
        <w:tc>
          <w:tcPr>
            <w:tcW w:w="1437" w:type="dxa"/>
            <w:tcBorders>
              <w:top w:val="single" w:sz="4" w:space="0" w:color="auto"/>
              <w:left w:val="nil"/>
              <w:bottom w:val="single" w:sz="4" w:space="0" w:color="auto"/>
              <w:right w:val="single" w:sz="4" w:space="0" w:color="auto"/>
            </w:tcBorders>
            <w:shd w:val="clear" w:color="auto" w:fill="auto"/>
            <w:vAlign w:val="bottom"/>
          </w:tcPr>
          <w:p w14:paraId="10A4E2A8" w14:textId="77777777" w:rsidR="001A2306" w:rsidRPr="00925811" w:rsidRDefault="001A2306" w:rsidP="001A2306">
            <w:r w:rsidRPr="00925811">
              <w:t>0.698</w:t>
            </w:r>
          </w:p>
        </w:tc>
      </w:tr>
      <w:tr w:rsidR="001A2306" w:rsidRPr="00925811" w14:paraId="0DF25EE2" w14:textId="77777777" w:rsidTr="00A75C46">
        <w:trPr>
          <w:trHeight w:val="233"/>
        </w:trPr>
        <w:tc>
          <w:tcPr>
            <w:tcW w:w="1127" w:type="dxa"/>
          </w:tcPr>
          <w:p w14:paraId="03C52422" w14:textId="77777777" w:rsidR="001A2306" w:rsidRPr="00925811" w:rsidRDefault="001A2306" w:rsidP="001A2306">
            <w:r w:rsidRPr="00925811">
              <w:t>NPgN</w:t>
            </w:r>
          </w:p>
        </w:tc>
        <w:tc>
          <w:tcPr>
            <w:tcW w:w="1437" w:type="dxa"/>
            <w:tcBorders>
              <w:top w:val="nil"/>
              <w:left w:val="single" w:sz="4" w:space="0" w:color="auto"/>
              <w:bottom w:val="single" w:sz="4" w:space="0" w:color="auto"/>
              <w:right w:val="single" w:sz="4" w:space="0" w:color="auto"/>
            </w:tcBorders>
            <w:shd w:val="clear" w:color="auto" w:fill="auto"/>
            <w:vAlign w:val="bottom"/>
          </w:tcPr>
          <w:p w14:paraId="3D07D650" w14:textId="77777777" w:rsidR="001A2306" w:rsidRPr="00925811" w:rsidRDefault="001A2306" w:rsidP="001A2306">
            <w:r w:rsidRPr="00925811">
              <w:t>0.519</w:t>
            </w:r>
          </w:p>
        </w:tc>
        <w:tc>
          <w:tcPr>
            <w:tcW w:w="1437" w:type="dxa"/>
            <w:tcBorders>
              <w:top w:val="nil"/>
              <w:left w:val="nil"/>
              <w:bottom w:val="single" w:sz="4" w:space="0" w:color="auto"/>
              <w:right w:val="single" w:sz="4" w:space="0" w:color="auto"/>
            </w:tcBorders>
            <w:shd w:val="clear" w:color="auto" w:fill="auto"/>
            <w:vAlign w:val="bottom"/>
          </w:tcPr>
          <w:p w14:paraId="70B58A1C" w14:textId="77777777" w:rsidR="001A2306" w:rsidRPr="00925811" w:rsidRDefault="001A2306" w:rsidP="001A2306">
            <w:r w:rsidRPr="00925811">
              <w:t>0.519</w:t>
            </w:r>
          </w:p>
        </w:tc>
        <w:tc>
          <w:tcPr>
            <w:tcW w:w="1437" w:type="dxa"/>
            <w:tcBorders>
              <w:top w:val="nil"/>
              <w:left w:val="nil"/>
              <w:bottom w:val="single" w:sz="4" w:space="0" w:color="auto"/>
              <w:right w:val="single" w:sz="4" w:space="0" w:color="auto"/>
            </w:tcBorders>
            <w:shd w:val="clear" w:color="auto" w:fill="auto"/>
            <w:vAlign w:val="bottom"/>
          </w:tcPr>
          <w:p w14:paraId="7F804636" w14:textId="77777777" w:rsidR="001A2306" w:rsidRPr="00925811" w:rsidRDefault="001A2306" w:rsidP="001A2306">
            <w:r w:rsidRPr="00925811">
              <w:t>0.519</w:t>
            </w:r>
          </w:p>
        </w:tc>
        <w:tc>
          <w:tcPr>
            <w:tcW w:w="1437" w:type="dxa"/>
            <w:tcBorders>
              <w:top w:val="nil"/>
              <w:left w:val="nil"/>
              <w:bottom w:val="single" w:sz="4" w:space="0" w:color="auto"/>
              <w:right w:val="single" w:sz="4" w:space="0" w:color="auto"/>
            </w:tcBorders>
            <w:shd w:val="clear" w:color="auto" w:fill="auto"/>
            <w:vAlign w:val="bottom"/>
          </w:tcPr>
          <w:p w14:paraId="77127123" w14:textId="77777777" w:rsidR="001A2306" w:rsidRPr="00925811" w:rsidRDefault="001A2306" w:rsidP="001A2306">
            <w:r w:rsidRPr="00925811">
              <w:t>0.519</w:t>
            </w:r>
          </w:p>
        </w:tc>
        <w:tc>
          <w:tcPr>
            <w:tcW w:w="1437" w:type="dxa"/>
            <w:tcBorders>
              <w:top w:val="nil"/>
              <w:left w:val="nil"/>
              <w:bottom w:val="single" w:sz="4" w:space="0" w:color="auto"/>
              <w:right w:val="single" w:sz="4" w:space="0" w:color="auto"/>
            </w:tcBorders>
            <w:shd w:val="clear" w:color="auto" w:fill="auto"/>
            <w:vAlign w:val="bottom"/>
          </w:tcPr>
          <w:p w14:paraId="198B3EBC" w14:textId="77777777" w:rsidR="001A2306" w:rsidRPr="00925811" w:rsidRDefault="001A2306" w:rsidP="001A2306">
            <w:r w:rsidRPr="00925811">
              <w:t>0.519</w:t>
            </w:r>
          </w:p>
        </w:tc>
      </w:tr>
      <w:tr w:rsidR="001A2306" w:rsidRPr="00925811" w14:paraId="59DEE59D" w14:textId="77777777" w:rsidTr="00A75C46">
        <w:trPr>
          <w:trHeight w:val="233"/>
        </w:trPr>
        <w:tc>
          <w:tcPr>
            <w:tcW w:w="1127" w:type="dxa"/>
          </w:tcPr>
          <w:p w14:paraId="262EBA80" w14:textId="77777777" w:rsidR="001A2306" w:rsidRPr="00925811" w:rsidRDefault="001A2306" w:rsidP="001A2306">
            <w:r w:rsidRPr="00925811">
              <w:t>NPgY</w:t>
            </w:r>
          </w:p>
        </w:tc>
        <w:tc>
          <w:tcPr>
            <w:tcW w:w="1437" w:type="dxa"/>
            <w:tcBorders>
              <w:top w:val="nil"/>
              <w:left w:val="single" w:sz="4" w:space="0" w:color="auto"/>
              <w:bottom w:val="single" w:sz="4" w:space="0" w:color="auto"/>
              <w:right w:val="single" w:sz="4" w:space="0" w:color="auto"/>
            </w:tcBorders>
            <w:shd w:val="clear" w:color="auto" w:fill="auto"/>
            <w:vAlign w:val="bottom"/>
          </w:tcPr>
          <w:p w14:paraId="69B59564" w14:textId="77777777" w:rsidR="001A2306" w:rsidRPr="00925811" w:rsidRDefault="001A2306" w:rsidP="001A2306">
            <w:r w:rsidRPr="00925811">
              <w:t>0.716</w:t>
            </w:r>
          </w:p>
        </w:tc>
        <w:tc>
          <w:tcPr>
            <w:tcW w:w="1437" w:type="dxa"/>
            <w:tcBorders>
              <w:top w:val="nil"/>
              <w:left w:val="nil"/>
              <w:bottom w:val="single" w:sz="4" w:space="0" w:color="auto"/>
              <w:right w:val="single" w:sz="4" w:space="0" w:color="auto"/>
            </w:tcBorders>
            <w:shd w:val="clear" w:color="auto" w:fill="auto"/>
            <w:vAlign w:val="bottom"/>
          </w:tcPr>
          <w:p w14:paraId="763115CF" w14:textId="77777777" w:rsidR="001A2306" w:rsidRPr="00925811" w:rsidRDefault="001A2306" w:rsidP="001A2306">
            <w:r w:rsidRPr="00925811">
              <w:t>0.716</w:t>
            </w:r>
          </w:p>
        </w:tc>
        <w:tc>
          <w:tcPr>
            <w:tcW w:w="1437" w:type="dxa"/>
            <w:tcBorders>
              <w:top w:val="nil"/>
              <w:left w:val="nil"/>
              <w:bottom w:val="single" w:sz="4" w:space="0" w:color="auto"/>
              <w:right w:val="single" w:sz="4" w:space="0" w:color="auto"/>
            </w:tcBorders>
            <w:shd w:val="clear" w:color="auto" w:fill="auto"/>
            <w:vAlign w:val="bottom"/>
          </w:tcPr>
          <w:p w14:paraId="541EA966" w14:textId="77777777" w:rsidR="001A2306" w:rsidRPr="00925811" w:rsidRDefault="001A2306" w:rsidP="001A2306">
            <w:r w:rsidRPr="00925811">
              <w:t>0.716</w:t>
            </w:r>
          </w:p>
        </w:tc>
        <w:tc>
          <w:tcPr>
            <w:tcW w:w="1437" w:type="dxa"/>
            <w:tcBorders>
              <w:top w:val="nil"/>
              <w:left w:val="nil"/>
              <w:bottom w:val="single" w:sz="4" w:space="0" w:color="auto"/>
              <w:right w:val="single" w:sz="4" w:space="0" w:color="auto"/>
            </w:tcBorders>
            <w:shd w:val="clear" w:color="auto" w:fill="auto"/>
            <w:vAlign w:val="bottom"/>
          </w:tcPr>
          <w:p w14:paraId="375589FE" w14:textId="77777777" w:rsidR="001A2306" w:rsidRPr="00925811" w:rsidRDefault="001A2306" w:rsidP="001A2306">
            <w:r w:rsidRPr="00925811">
              <w:t>0.716</w:t>
            </w:r>
          </w:p>
        </w:tc>
        <w:tc>
          <w:tcPr>
            <w:tcW w:w="1437" w:type="dxa"/>
            <w:tcBorders>
              <w:top w:val="nil"/>
              <w:left w:val="nil"/>
              <w:bottom w:val="single" w:sz="4" w:space="0" w:color="auto"/>
              <w:right w:val="single" w:sz="4" w:space="0" w:color="auto"/>
            </w:tcBorders>
            <w:shd w:val="clear" w:color="auto" w:fill="auto"/>
            <w:vAlign w:val="bottom"/>
          </w:tcPr>
          <w:p w14:paraId="679BAA3D" w14:textId="77777777" w:rsidR="001A2306" w:rsidRPr="00925811" w:rsidRDefault="001A2306" w:rsidP="001A2306">
            <w:r w:rsidRPr="00925811">
              <w:t>0.716</w:t>
            </w:r>
          </w:p>
        </w:tc>
      </w:tr>
      <w:tr w:rsidR="001A2306" w:rsidRPr="00925811" w14:paraId="273304CE" w14:textId="77777777" w:rsidTr="00A75C46">
        <w:trPr>
          <w:trHeight w:val="233"/>
        </w:trPr>
        <w:tc>
          <w:tcPr>
            <w:tcW w:w="1127" w:type="dxa"/>
          </w:tcPr>
          <w:p w14:paraId="571B90C0" w14:textId="77777777" w:rsidR="001A2306" w:rsidRPr="00925811" w:rsidRDefault="001A2306" w:rsidP="001A2306">
            <w:r w:rsidRPr="00925811">
              <w:t>WMID</w:t>
            </w:r>
          </w:p>
        </w:tc>
        <w:tc>
          <w:tcPr>
            <w:tcW w:w="1437" w:type="dxa"/>
            <w:tcBorders>
              <w:top w:val="nil"/>
              <w:left w:val="single" w:sz="4" w:space="0" w:color="auto"/>
              <w:bottom w:val="single" w:sz="4" w:space="0" w:color="auto"/>
              <w:right w:val="single" w:sz="4" w:space="0" w:color="auto"/>
            </w:tcBorders>
            <w:shd w:val="clear" w:color="auto" w:fill="auto"/>
            <w:vAlign w:val="bottom"/>
          </w:tcPr>
          <w:p w14:paraId="578CF1FC" w14:textId="77777777" w:rsidR="001A2306" w:rsidRPr="00925811" w:rsidRDefault="001A2306" w:rsidP="001A2306">
            <w:r w:rsidRPr="00925811">
              <w:t>0.901</w:t>
            </w:r>
          </w:p>
        </w:tc>
        <w:tc>
          <w:tcPr>
            <w:tcW w:w="1437" w:type="dxa"/>
            <w:tcBorders>
              <w:top w:val="nil"/>
              <w:left w:val="nil"/>
              <w:bottom w:val="single" w:sz="4" w:space="0" w:color="auto"/>
              <w:right w:val="single" w:sz="4" w:space="0" w:color="auto"/>
            </w:tcBorders>
            <w:shd w:val="clear" w:color="auto" w:fill="auto"/>
            <w:vAlign w:val="bottom"/>
          </w:tcPr>
          <w:p w14:paraId="552C4163" w14:textId="77777777" w:rsidR="001A2306" w:rsidRPr="00925811" w:rsidRDefault="001A2306" w:rsidP="001A2306">
            <w:r w:rsidRPr="00925811">
              <w:t>0.901</w:t>
            </w:r>
          </w:p>
        </w:tc>
        <w:tc>
          <w:tcPr>
            <w:tcW w:w="1437" w:type="dxa"/>
            <w:tcBorders>
              <w:top w:val="nil"/>
              <w:left w:val="nil"/>
              <w:bottom w:val="single" w:sz="4" w:space="0" w:color="auto"/>
              <w:right w:val="single" w:sz="4" w:space="0" w:color="auto"/>
            </w:tcBorders>
            <w:shd w:val="clear" w:color="auto" w:fill="auto"/>
            <w:vAlign w:val="bottom"/>
          </w:tcPr>
          <w:p w14:paraId="1DD561F0" w14:textId="77777777" w:rsidR="001A2306" w:rsidRPr="00925811" w:rsidRDefault="001A2306" w:rsidP="001A2306">
            <w:r w:rsidRPr="00925811">
              <w:t>0.901</w:t>
            </w:r>
          </w:p>
        </w:tc>
        <w:tc>
          <w:tcPr>
            <w:tcW w:w="1437" w:type="dxa"/>
            <w:tcBorders>
              <w:top w:val="nil"/>
              <w:left w:val="nil"/>
              <w:bottom w:val="single" w:sz="4" w:space="0" w:color="auto"/>
              <w:right w:val="single" w:sz="4" w:space="0" w:color="auto"/>
            </w:tcBorders>
            <w:shd w:val="clear" w:color="auto" w:fill="auto"/>
            <w:vAlign w:val="bottom"/>
          </w:tcPr>
          <w:p w14:paraId="1E1AE80A" w14:textId="77777777" w:rsidR="001A2306" w:rsidRPr="00925811" w:rsidRDefault="001A2306" w:rsidP="001A2306">
            <w:r w:rsidRPr="00925811">
              <w:t>0.901</w:t>
            </w:r>
          </w:p>
        </w:tc>
        <w:tc>
          <w:tcPr>
            <w:tcW w:w="1437" w:type="dxa"/>
            <w:tcBorders>
              <w:top w:val="nil"/>
              <w:left w:val="nil"/>
              <w:bottom w:val="single" w:sz="4" w:space="0" w:color="auto"/>
              <w:right w:val="single" w:sz="4" w:space="0" w:color="auto"/>
            </w:tcBorders>
            <w:shd w:val="clear" w:color="auto" w:fill="auto"/>
            <w:vAlign w:val="bottom"/>
          </w:tcPr>
          <w:p w14:paraId="094495C9" w14:textId="77777777" w:rsidR="001A2306" w:rsidRPr="00925811" w:rsidRDefault="001A2306" w:rsidP="001A2306">
            <w:r w:rsidRPr="00925811">
              <w:t>0.901</w:t>
            </w:r>
          </w:p>
        </w:tc>
      </w:tr>
      <w:tr w:rsidR="001A2306" w:rsidRPr="00925811" w14:paraId="1BE76110" w14:textId="77777777" w:rsidTr="00A75C46">
        <w:trPr>
          <w:trHeight w:val="233"/>
        </w:trPr>
        <w:tc>
          <w:tcPr>
            <w:tcW w:w="1127" w:type="dxa"/>
          </w:tcPr>
          <w:p w14:paraId="6B4C22EF" w14:textId="77777777" w:rsidR="001A2306" w:rsidRPr="00925811" w:rsidRDefault="001A2306" w:rsidP="001A2306">
            <w:r w:rsidRPr="00925811">
              <w:t>EMID</w:t>
            </w:r>
          </w:p>
        </w:tc>
        <w:tc>
          <w:tcPr>
            <w:tcW w:w="1437" w:type="dxa"/>
            <w:tcBorders>
              <w:top w:val="nil"/>
              <w:left w:val="single" w:sz="4" w:space="0" w:color="auto"/>
              <w:bottom w:val="single" w:sz="4" w:space="0" w:color="auto"/>
              <w:right w:val="single" w:sz="4" w:space="0" w:color="auto"/>
            </w:tcBorders>
            <w:shd w:val="clear" w:color="auto" w:fill="auto"/>
            <w:vAlign w:val="bottom"/>
          </w:tcPr>
          <w:p w14:paraId="62E50B54" w14:textId="77777777" w:rsidR="001A2306" w:rsidRPr="00925811" w:rsidRDefault="001A2306" w:rsidP="001A2306">
            <w:r w:rsidRPr="00925811">
              <w:t>0.922</w:t>
            </w:r>
          </w:p>
        </w:tc>
        <w:tc>
          <w:tcPr>
            <w:tcW w:w="1437" w:type="dxa"/>
            <w:tcBorders>
              <w:top w:val="nil"/>
              <w:left w:val="nil"/>
              <w:bottom w:val="single" w:sz="4" w:space="0" w:color="auto"/>
              <w:right w:val="single" w:sz="4" w:space="0" w:color="auto"/>
            </w:tcBorders>
            <w:shd w:val="clear" w:color="auto" w:fill="auto"/>
            <w:vAlign w:val="bottom"/>
          </w:tcPr>
          <w:p w14:paraId="07F093EC" w14:textId="77777777" w:rsidR="001A2306" w:rsidRPr="00925811" w:rsidRDefault="001A2306" w:rsidP="001A2306">
            <w:r w:rsidRPr="00925811">
              <w:t>0.922</w:t>
            </w:r>
          </w:p>
        </w:tc>
        <w:tc>
          <w:tcPr>
            <w:tcW w:w="1437" w:type="dxa"/>
            <w:tcBorders>
              <w:top w:val="nil"/>
              <w:left w:val="nil"/>
              <w:bottom w:val="single" w:sz="4" w:space="0" w:color="auto"/>
              <w:right w:val="single" w:sz="4" w:space="0" w:color="auto"/>
            </w:tcBorders>
            <w:shd w:val="clear" w:color="auto" w:fill="auto"/>
            <w:vAlign w:val="bottom"/>
          </w:tcPr>
          <w:p w14:paraId="3367889F" w14:textId="77777777" w:rsidR="001A2306" w:rsidRPr="00925811" w:rsidRDefault="001A2306" w:rsidP="001A2306">
            <w:r w:rsidRPr="00925811">
              <w:t>0.922</w:t>
            </w:r>
          </w:p>
        </w:tc>
        <w:tc>
          <w:tcPr>
            <w:tcW w:w="1437" w:type="dxa"/>
            <w:tcBorders>
              <w:top w:val="nil"/>
              <w:left w:val="nil"/>
              <w:bottom w:val="single" w:sz="4" w:space="0" w:color="auto"/>
              <w:right w:val="single" w:sz="4" w:space="0" w:color="auto"/>
            </w:tcBorders>
            <w:shd w:val="clear" w:color="auto" w:fill="auto"/>
            <w:vAlign w:val="bottom"/>
          </w:tcPr>
          <w:p w14:paraId="25F104F8" w14:textId="77777777" w:rsidR="001A2306" w:rsidRPr="00925811" w:rsidRDefault="001A2306" w:rsidP="001A2306">
            <w:r w:rsidRPr="00925811">
              <w:t>0.922</w:t>
            </w:r>
          </w:p>
        </w:tc>
        <w:tc>
          <w:tcPr>
            <w:tcW w:w="1437" w:type="dxa"/>
            <w:tcBorders>
              <w:top w:val="nil"/>
              <w:left w:val="nil"/>
              <w:bottom w:val="single" w:sz="4" w:space="0" w:color="auto"/>
              <w:right w:val="single" w:sz="4" w:space="0" w:color="auto"/>
            </w:tcBorders>
            <w:shd w:val="clear" w:color="auto" w:fill="auto"/>
            <w:vAlign w:val="bottom"/>
          </w:tcPr>
          <w:p w14:paraId="2A586354" w14:textId="77777777" w:rsidR="001A2306" w:rsidRPr="00925811" w:rsidRDefault="001A2306" w:rsidP="001A2306">
            <w:r w:rsidRPr="00925811">
              <w:t>0.922</w:t>
            </w:r>
          </w:p>
        </w:tc>
      </w:tr>
      <w:tr w:rsidR="001A2306" w:rsidRPr="00925811" w14:paraId="2C31BF13" w14:textId="77777777" w:rsidTr="00A75C46">
        <w:trPr>
          <w:trHeight w:val="233"/>
        </w:trPr>
        <w:tc>
          <w:tcPr>
            <w:tcW w:w="1127" w:type="dxa"/>
          </w:tcPr>
          <w:p w14:paraId="16836A99" w14:textId="77777777" w:rsidR="001A2306" w:rsidRPr="00925811" w:rsidRDefault="001A2306" w:rsidP="001A2306">
            <w:r w:rsidRPr="00925811">
              <w:t>SWALES</w:t>
            </w:r>
          </w:p>
        </w:tc>
        <w:tc>
          <w:tcPr>
            <w:tcW w:w="1437" w:type="dxa"/>
            <w:tcBorders>
              <w:top w:val="nil"/>
              <w:left w:val="single" w:sz="4" w:space="0" w:color="auto"/>
              <w:bottom w:val="single" w:sz="4" w:space="0" w:color="auto"/>
              <w:right w:val="single" w:sz="4" w:space="0" w:color="auto"/>
            </w:tcBorders>
            <w:shd w:val="clear" w:color="auto" w:fill="auto"/>
            <w:vAlign w:val="bottom"/>
          </w:tcPr>
          <w:p w14:paraId="4A9D2382" w14:textId="77777777" w:rsidR="001A2306" w:rsidRPr="00925811" w:rsidRDefault="001A2306" w:rsidP="001A2306">
            <w:r w:rsidRPr="00925811">
              <w:t>0.461</w:t>
            </w:r>
          </w:p>
        </w:tc>
        <w:tc>
          <w:tcPr>
            <w:tcW w:w="1437" w:type="dxa"/>
            <w:tcBorders>
              <w:top w:val="nil"/>
              <w:left w:val="nil"/>
              <w:bottom w:val="single" w:sz="4" w:space="0" w:color="auto"/>
              <w:right w:val="single" w:sz="4" w:space="0" w:color="auto"/>
            </w:tcBorders>
            <w:shd w:val="clear" w:color="auto" w:fill="auto"/>
            <w:vAlign w:val="bottom"/>
          </w:tcPr>
          <w:p w14:paraId="09680759" w14:textId="77777777" w:rsidR="001A2306" w:rsidRPr="00925811" w:rsidRDefault="001A2306" w:rsidP="001A2306">
            <w:r w:rsidRPr="00925811">
              <w:t>0.461</w:t>
            </w:r>
          </w:p>
        </w:tc>
        <w:tc>
          <w:tcPr>
            <w:tcW w:w="1437" w:type="dxa"/>
            <w:tcBorders>
              <w:top w:val="nil"/>
              <w:left w:val="nil"/>
              <w:bottom w:val="single" w:sz="4" w:space="0" w:color="auto"/>
              <w:right w:val="single" w:sz="4" w:space="0" w:color="auto"/>
            </w:tcBorders>
            <w:shd w:val="clear" w:color="auto" w:fill="auto"/>
            <w:vAlign w:val="bottom"/>
          </w:tcPr>
          <w:p w14:paraId="76EEA1FE" w14:textId="77777777" w:rsidR="001A2306" w:rsidRPr="00925811" w:rsidRDefault="001A2306" w:rsidP="001A2306">
            <w:r w:rsidRPr="00925811">
              <w:t>0.461</w:t>
            </w:r>
          </w:p>
        </w:tc>
        <w:tc>
          <w:tcPr>
            <w:tcW w:w="1437" w:type="dxa"/>
            <w:tcBorders>
              <w:top w:val="nil"/>
              <w:left w:val="nil"/>
              <w:bottom w:val="single" w:sz="4" w:space="0" w:color="auto"/>
              <w:right w:val="single" w:sz="4" w:space="0" w:color="auto"/>
            </w:tcBorders>
            <w:shd w:val="clear" w:color="auto" w:fill="auto"/>
            <w:vAlign w:val="bottom"/>
          </w:tcPr>
          <w:p w14:paraId="3BC9841C" w14:textId="77777777" w:rsidR="001A2306" w:rsidRPr="00925811" w:rsidRDefault="001A2306" w:rsidP="001A2306">
            <w:r w:rsidRPr="00925811">
              <w:t>0.461</w:t>
            </w:r>
          </w:p>
        </w:tc>
        <w:tc>
          <w:tcPr>
            <w:tcW w:w="1437" w:type="dxa"/>
            <w:tcBorders>
              <w:top w:val="nil"/>
              <w:left w:val="nil"/>
              <w:bottom w:val="single" w:sz="4" w:space="0" w:color="auto"/>
              <w:right w:val="single" w:sz="4" w:space="0" w:color="auto"/>
            </w:tcBorders>
            <w:shd w:val="clear" w:color="auto" w:fill="auto"/>
            <w:vAlign w:val="bottom"/>
          </w:tcPr>
          <w:p w14:paraId="3CDE034F" w14:textId="77777777" w:rsidR="001A2306" w:rsidRPr="00925811" w:rsidRDefault="001A2306" w:rsidP="001A2306">
            <w:r w:rsidRPr="00925811">
              <w:t>0.461</w:t>
            </w:r>
          </w:p>
        </w:tc>
      </w:tr>
      <w:tr w:rsidR="001A2306" w:rsidRPr="00925811" w14:paraId="13B0AD4A" w14:textId="77777777" w:rsidTr="00A75C46">
        <w:trPr>
          <w:trHeight w:val="233"/>
        </w:trPr>
        <w:tc>
          <w:tcPr>
            <w:tcW w:w="1127" w:type="dxa"/>
          </w:tcPr>
          <w:p w14:paraId="0B7BF96C" w14:textId="77777777" w:rsidR="001A2306" w:rsidRPr="00925811" w:rsidRDefault="001A2306" w:rsidP="001A2306">
            <w:r w:rsidRPr="00925811">
              <w:t>SWEST</w:t>
            </w:r>
          </w:p>
        </w:tc>
        <w:tc>
          <w:tcPr>
            <w:tcW w:w="1437" w:type="dxa"/>
            <w:tcBorders>
              <w:top w:val="nil"/>
              <w:left w:val="single" w:sz="4" w:space="0" w:color="auto"/>
              <w:bottom w:val="single" w:sz="4" w:space="0" w:color="auto"/>
              <w:right w:val="single" w:sz="4" w:space="0" w:color="auto"/>
            </w:tcBorders>
            <w:shd w:val="clear" w:color="auto" w:fill="auto"/>
            <w:vAlign w:val="bottom"/>
          </w:tcPr>
          <w:p w14:paraId="2E1C5C95" w14:textId="77777777" w:rsidR="001A2306" w:rsidRPr="00925811" w:rsidRDefault="001A2306" w:rsidP="001A2306">
            <w:r w:rsidRPr="00925811">
              <w:t>0.700</w:t>
            </w:r>
          </w:p>
        </w:tc>
        <w:tc>
          <w:tcPr>
            <w:tcW w:w="1437" w:type="dxa"/>
            <w:tcBorders>
              <w:top w:val="nil"/>
              <w:left w:val="nil"/>
              <w:bottom w:val="single" w:sz="4" w:space="0" w:color="auto"/>
              <w:right w:val="single" w:sz="4" w:space="0" w:color="auto"/>
            </w:tcBorders>
            <w:shd w:val="clear" w:color="auto" w:fill="auto"/>
            <w:vAlign w:val="bottom"/>
          </w:tcPr>
          <w:p w14:paraId="11188A63" w14:textId="77777777" w:rsidR="001A2306" w:rsidRPr="00925811" w:rsidRDefault="001A2306" w:rsidP="001A2306">
            <w:r w:rsidRPr="00925811">
              <w:t>0.700</w:t>
            </w:r>
          </w:p>
        </w:tc>
        <w:tc>
          <w:tcPr>
            <w:tcW w:w="1437" w:type="dxa"/>
            <w:tcBorders>
              <w:top w:val="nil"/>
              <w:left w:val="nil"/>
              <w:bottom w:val="single" w:sz="4" w:space="0" w:color="auto"/>
              <w:right w:val="single" w:sz="4" w:space="0" w:color="auto"/>
            </w:tcBorders>
            <w:shd w:val="clear" w:color="auto" w:fill="auto"/>
            <w:vAlign w:val="bottom"/>
          </w:tcPr>
          <w:p w14:paraId="7581ABAA" w14:textId="77777777" w:rsidR="001A2306" w:rsidRPr="00925811" w:rsidRDefault="001A2306" w:rsidP="001A2306">
            <w:r w:rsidRPr="00925811">
              <w:t>0.700</w:t>
            </w:r>
          </w:p>
        </w:tc>
        <w:tc>
          <w:tcPr>
            <w:tcW w:w="1437" w:type="dxa"/>
            <w:tcBorders>
              <w:top w:val="nil"/>
              <w:left w:val="nil"/>
              <w:bottom w:val="single" w:sz="4" w:space="0" w:color="auto"/>
              <w:right w:val="single" w:sz="4" w:space="0" w:color="auto"/>
            </w:tcBorders>
            <w:shd w:val="clear" w:color="auto" w:fill="auto"/>
            <w:vAlign w:val="bottom"/>
          </w:tcPr>
          <w:p w14:paraId="0AA37F57" w14:textId="77777777" w:rsidR="001A2306" w:rsidRPr="00925811" w:rsidRDefault="001A2306" w:rsidP="001A2306">
            <w:r w:rsidRPr="00925811">
              <w:t>0.700</w:t>
            </w:r>
          </w:p>
        </w:tc>
        <w:tc>
          <w:tcPr>
            <w:tcW w:w="1437" w:type="dxa"/>
            <w:tcBorders>
              <w:top w:val="nil"/>
              <w:left w:val="nil"/>
              <w:bottom w:val="single" w:sz="4" w:space="0" w:color="auto"/>
              <w:right w:val="single" w:sz="4" w:space="0" w:color="auto"/>
            </w:tcBorders>
            <w:shd w:val="clear" w:color="auto" w:fill="auto"/>
            <w:vAlign w:val="bottom"/>
          </w:tcPr>
          <w:p w14:paraId="3D58D358" w14:textId="77777777" w:rsidR="001A2306" w:rsidRPr="00925811" w:rsidRDefault="001A2306" w:rsidP="001A2306">
            <w:r w:rsidRPr="00925811">
              <w:t>0.700</w:t>
            </w:r>
          </w:p>
        </w:tc>
      </w:tr>
      <w:tr w:rsidR="001A2306" w:rsidRPr="00925811" w14:paraId="55318EAE" w14:textId="77777777" w:rsidTr="00A75C46">
        <w:trPr>
          <w:trHeight w:val="233"/>
        </w:trPr>
        <w:tc>
          <w:tcPr>
            <w:tcW w:w="1127" w:type="dxa"/>
          </w:tcPr>
          <w:p w14:paraId="7BF4ACF2" w14:textId="77777777" w:rsidR="001A2306" w:rsidRPr="00925811" w:rsidRDefault="001A2306" w:rsidP="001A2306">
            <w:r w:rsidRPr="00925811">
              <w:t>LPN</w:t>
            </w:r>
          </w:p>
        </w:tc>
        <w:tc>
          <w:tcPr>
            <w:tcW w:w="1437" w:type="dxa"/>
            <w:tcBorders>
              <w:top w:val="nil"/>
              <w:left w:val="single" w:sz="4" w:space="0" w:color="auto"/>
              <w:bottom w:val="single" w:sz="4" w:space="0" w:color="auto"/>
              <w:right w:val="single" w:sz="4" w:space="0" w:color="auto"/>
            </w:tcBorders>
            <w:shd w:val="clear" w:color="auto" w:fill="auto"/>
            <w:vAlign w:val="bottom"/>
          </w:tcPr>
          <w:p w14:paraId="749BC18A" w14:textId="77777777" w:rsidR="001A2306" w:rsidRPr="00925811" w:rsidRDefault="001A2306" w:rsidP="001A2306">
            <w:r w:rsidRPr="00925811">
              <w:t>0.605</w:t>
            </w:r>
          </w:p>
        </w:tc>
        <w:tc>
          <w:tcPr>
            <w:tcW w:w="1437" w:type="dxa"/>
            <w:tcBorders>
              <w:top w:val="nil"/>
              <w:left w:val="nil"/>
              <w:bottom w:val="single" w:sz="4" w:space="0" w:color="auto"/>
              <w:right w:val="single" w:sz="4" w:space="0" w:color="auto"/>
            </w:tcBorders>
            <w:shd w:val="clear" w:color="auto" w:fill="auto"/>
            <w:vAlign w:val="bottom"/>
          </w:tcPr>
          <w:p w14:paraId="165CAE44" w14:textId="77777777" w:rsidR="001A2306" w:rsidRPr="00925811" w:rsidRDefault="001A2306" w:rsidP="001A2306">
            <w:r w:rsidRPr="00925811">
              <w:t>0.605</w:t>
            </w:r>
          </w:p>
        </w:tc>
        <w:tc>
          <w:tcPr>
            <w:tcW w:w="1437" w:type="dxa"/>
            <w:tcBorders>
              <w:top w:val="nil"/>
              <w:left w:val="nil"/>
              <w:bottom w:val="single" w:sz="4" w:space="0" w:color="auto"/>
              <w:right w:val="single" w:sz="4" w:space="0" w:color="auto"/>
            </w:tcBorders>
            <w:shd w:val="clear" w:color="auto" w:fill="auto"/>
            <w:vAlign w:val="bottom"/>
          </w:tcPr>
          <w:p w14:paraId="7C96262A" w14:textId="77777777" w:rsidR="001A2306" w:rsidRPr="00925811" w:rsidRDefault="001A2306" w:rsidP="001A2306">
            <w:r w:rsidRPr="00925811">
              <w:t>0.605</w:t>
            </w:r>
          </w:p>
        </w:tc>
        <w:tc>
          <w:tcPr>
            <w:tcW w:w="1437" w:type="dxa"/>
            <w:tcBorders>
              <w:top w:val="nil"/>
              <w:left w:val="nil"/>
              <w:bottom w:val="single" w:sz="4" w:space="0" w:color="auto"/>
              <w:right w:val="single" w:sz="4" w:space="0" w:color="auto"/>
            </w:tcBorders>
            <w:shd w:val="clear" w:color="auto" w:fill="auto"/>
            <w:vAlign w:val="bottom"/>
          </w:tcPr>
          <w:p w14:paraId="274313B1" w14:textId="77777777" w:rsidR="001A2306" w:rsidRPr="00925811" w:rsidRDefault="001A2306" w:rsidP="001A2306">
            <w:r w:rsidRPr="00925811">
              <w:t>0.605</w:t>
            </w:r>
          </w:p>
        </w:tc>
        <w:tc>
          <w:tcPr>
            <w:tcW w:w="1437" w:type="dxa"/>
            <w:tcBorders>
              <w:top w:val="nil"/>
              <w:left w:val="nil"/>
              <w:bottom w:val="single" w:sz="4" w:space="0" w:color="auto"/>
              <w:right w:val="single" w:sz="4" w:space="0" w:color="auto"/>
            </w:tcBorders>
            <w:shd w:val="clear" w:color="auto" w:fill="auto"/>
            <w:vAlign w:val="bottom"/>
          </w:tcPr>
          <w:p w14:paraId="53573FA5" w14:textId="77777777" w:rsidR="001A2306" w:rsidRPr="00925811" w:rsidRDefault="001A2306" w:rsidP="001A2306">
            <w:r w:rsidRPr="00925811">
              <w:t>0.605</w:t>
            </w:r>
          </w:p>
        </w:tc>
      </w:tr>
      <w:tr w:rsidR="001A2306" w:rsidRPr="00925811" w14:paraId="0F2F1E49" w14:textId="77777777" w:rsidTr="00A75C46">
        <w:trPr>
          <w:trHeight w:val="233"/>
        </w:trPr>
        <w:tc>
          <w:tcPr>
            <w:tcW w:w="1127" w:type="dxa"/>
          </w:tcPr>
          <w:p w14:paraId="693B9F12" w14:textId="77777777" w:rsidR="001A2306" w:rsidRPr="00925811" w:rsidRDefault="001A2306" w:rsidP="001A2306">
            <w:r w:rsidRPr="00925811">
              <w:t>SPN</w:t>
            </w:r>
          </w:p>
        </w:tc>
        <w:tc>
          <w:tcPr>
            <w:tcW w:w="1437" w:type="dxa"/>
            <w:tcBorders>
              <w:top w:val="nil"/>
              <w:left w:val="single" w:sz="4" w:space="0" w:color="auto"/>
              <w:bottom w:val="single" w:sz="4" w:space="0" w:color="auto"/>
              <w:right w:val="single" w:sz="4" w:space="0" w:color="auto"/>
            </w:tcBorders>
            <w:shd w:val="clear" w:color="auto" w:fill="auto"/>
            <w:vAlign w:val="bottom"/>
          </w:tcPr>
          <w:p w14:paraId="2F526B07" w14:textId="77777777" w:rsidR="001A2306" w:rsidRPr="00925811" w:rsidRDefault="001A2306" w:rsidP="001A2306">
            <w:r w:rsidRPr="00925811">
              <w:t>0.626</w:t>
            </w:r>
          </w:p>
        </w:tc>
        <w:tc>
          <w:tcPr>
            <w:tcW w:w="1437" w:type="dxa"/>
            <w:tcBorders>
              <w:top w:val="nil"/>
              <w:left w:val="nil"/>
              <w:bottom w:val="single" w:sz="4" w:space="0" w:color="auto"/>
              <w:right w:val="single" w:sz="4" w:space="0" w:color="auto"/>
            </w:tcBorders>
            <w:shd w:val="clear" w:color="auto" w:fill="auto"/>
            <w:vAlign w:val="bottom"/>
          </w:tcPr>
          <w:p w14:paraId="07E0BE31" w14:textId="77777777" w:rsidR="001A2306" w:rsidRPr="00925811" w:rsidRDefault="001A2306" w:rsidP="001A2306">
            <w:r w:rsidRPr="00925811">
              <w:t>0.626</w:t>
            </w:r>
          </w:p>
        </w:tc>
        <w:tc>
          <w:tcPr>
            <w:tcW w:w="1437" w:type="dxa"/>
            <w:tcBorders>
              <w:top w:val="nil"/>
              <w:left w:val="nil"/>
              <w:bottom w:val="single" w:sz="4" w:space="0" w:color="auto"/>
              <w:right w:val="single" w:sz="4" w:space="0" w:color="auto"/>
            </w:tcBorders>
            <w:shd w:val="clear" w:color="auto" w:fill="auto"/>
            <w:vAlign w:val="bottom"/>
          </w:tcPr>
          <w:p w14:paraId="53ED1EB0" w14:textId="77777777" w:rsidR="001A2306" w:rsidRPr="00925811" w:rsidRDefault="001A2306" w:rsidP="001A2306">
            <w:r w:rsidRPr="00925811">
              <w:t>0.626</w:t>
            </w:r>
          </w:p>
        </w:tc>
        <w:tc>
          <w:tcPr>
            <w:tcW w:w="1437" w:type="dxa"/>
            <w:tcBorders>
              <w:top w:val="nil"/>
              <w:left w:val="nil"/>
              <w:bottom w:val="single" w:sz="4" w:space="0" w:color="auto"/>
              <w:right w:val="single" w:sz="4" w:space="0" w:color="auto"/>
            </w:tcBorders>
            <w:shd w:val="clear" w:color="auto" w:fill="auto"/>
            <w:vAlign w:val="bottom"/>
          </w:tcPr>
          <w:p w14:paraId="4ABF2B51" w14:textId="77777777" w:rsidR="001A2306" w:rsidRPr="00925811" w:rsidRDefault="001A2306" w:rsidP="001A2306">
            <w:r w:rsidRPr="00925811">
              <w:t>0.626</w:t>
            </w:r>
          </w:p>
        </w:tc>
        <w:tc>
          <w:tcPr>
            <w:tcW w:w="1437" w:type="dxa"/>
            <w:tcBorders>
              <w:top w:val="nil"/>
              <w:left w:val="nil"/>
              <w:bottom w:val="single" w:sz="4" w:space="0" w:color="auto"/>
              <w:right w:val="single" w:sz="4" w:space="0" w:color="auto"/>
            </w:tcBorders>
            <w:shd w:val="clear" w:color="auto" w:fill="auto"/>
            <w:vAlign w:val="bottom"/>
          </w:tcPr>
          <w:p w14:paraId="22ED930D" w14:textId="77777777" w:rsidR="001A2306" w:rsidRPr="00925811" w:rsidRDefault="001A2306" w:rsidP="001A2306">
            <w:r w:rsidRPr="00925811">
              <w:t>0.626</w:t>
            </w:r>
          </w:p>
        </w:tc>
      </w:tr>
      <w:tr w:rsidR="001A2306" w:rsidRPr="00925811" w14:paraId="3C55020F" w14:textId="77777777" w:rsidTr="00A75C46">
        <w:trPr>
          <w:trHeight w:val="233"/>
        </w:trPr>
        <w:tc>
          <w:tcPr>
            <w:tcW w:w="1127" w:type="dxa"/>
          </w:tcPr>
          <w:p w14:paraId="1DA991B7" w14:textId="77777777" w:rsidR="001A2306" w:rsidRPr="00925811" w:rsidRDefault="001A2306" w:rsidP="001A2306">
            <w:r w:rsidRPr="00925811">
              <w:t>EPN</w:t>
            </w:r>
          </w:p>
        </w:tc>
        <w:tc>
          <w:tcPr>
            <w:tcW w:w="1437" w:type="dxa"/>
            <w:tcBorders>
              <w:top w:val="nil"/>
              <w:left w:val="single" w:sz="4" w:space="0" w:color="auto"/>
              <w:bottom w:val="single" w:sz="4" w:space="0" w:color="auto"/>
              <w:right w:val="single" w:sz="4" w:space="0" w:color="auto"/>
            </w:tcBorders>
            <w:shd w:val="clear" w:color="auto" w:fill="auto"/>
            <w:vAlign w:val="bottom"/>
          </w:tcPr>
          <w:p w14:paraId="0D47DFFE" w14:textId="77777777" w:rsidR="001A2306" w:rsidRPr="00925811" w:rsidRDefault="001A2306" w:rsidP="001A2306">
            <w:r w:rsidRPr="00925811">
              <w:t>0.978</w:t>
            </w:r>
          </w:p>
        </w:tc>
        <w:tc>
          <w:tcPr>
            <w:tcW w:w="1437" w:type="dxa"/>
            <w:tcBorders>
              <w:top w:val="nil"/>
              <w:left w:val="nil"/>
              <w:bottom w:val="single" w:sz="4" w:space="0" w:color="auto"/>
              <w:right w:val="single" w:sz="4" w:space="0" w:color="auto"/>
            </w:tcBorders>
            <w:shd w:val="clear" w:color="auto" w:fill="auto"/>
            <w:vAlign w:val="bottom"/>
          </w:tcPr>
          <w:p w14:paraId="1968C3D4" w14:textId="77777777" w:rsidR="001A2306" w:rsidRPr="00925811" w:rsidRDefault="001A2306" w:rsidP="001A2306">
            <w:r w:rsidRPr="00925811">
              <w:t>0.978</w:t>
            </w:r>
          </w:p>
        </w:tc>
        <w:tc>
          <w:tcPr>
            <w:tcW w:w="1437" w:type="dxa"/>
            <w:tcBorders>
              <w:top w:val="nil"/>
              <w:left w:val="nil"/>
              <w:bottom w:val="single" w:sz="4" w:space="0" w:color="auto"/>
              <w:right w:val="single" w:sz="4" w:space="0" w:color="auto"/>
            </w:tcBorders>
            <w:shd w:val="clear" w:color="auto" w:fill="auto"/>
            <w:vAlign w:val="bottom"/>
          </w:tcPr>
          <w:p w14:paraId="632D6A77" w14:textId="77777777" w:rsidR="001A2306" w:rsidRPr="00925811" w:rsidRDefault="001A2306" w:rsidP="001A2306">
            <w:r w:rsidRPr="00925811">
              <w:t>0.978</w:t>
            </w:r>
          </w:p>
        </w:tc>
        <w:tc>
          <w:tcPr>
            <w:tcW w:w="1437" w:type="dxa"/>
            <w:tcBorders>
              <w:top w:val="nil"/>
              <w:left w:val="nil"/>
              <w:bottom w:val="single" w:sz="4" w:space="0" w:color="auto"/>
              <w:right w:val="single" w:sz="4" w:space="0" w:color="auto"/>
            </w:tcBorders>
            <w:shd w:val="clear" w:color="auto" w:fill="auto"/>
            <w:vAlign w:val="bottom"/>
          </w:tcPr>
          <w:p w14:paraId="605A37E3" w14:textId="77777777" w:rsidR="001A2306" w:rsidRPr="00925811" w:rsidRDefault="001A2306" w:rsidP="001A2306">
            <w:r w:rsidRPr="00925811">
              <w:t>0.978</w:t>
            </w:r>
          </w:p>
        </w:tc>
        <w:tc>
          <w:tcPr>
            <w:tcW w:w="1437" w:type="dxa"/>
            <w:tcBorders>
              <w:top w:val="nil"/>
              <w:left w:val="nil"/>
              <w:bottom w:val="single" w:sz="4" w:space="0" w:color="auto"/>
              <w:right w:val="single" w:sz="4" w:space="0" w:color="auto"/>
            </w:tcBorders>
            <w:shd w:val="clear" w:color="auto" w:fill="auto"/>
            <w:vAlign w:val="bottom"/>
          </w:tcPr>
          <w:p w14:paraId="001EE572" w14:textId="77777777" w:rsidR="001A2306" w:rsidRPr="00925811" w:rsidRDefault="001A2306" w:rsidP="001A2306">
            <w:r w:rsidRPr="00925811">
              <w:t>0.978</w:t>
            </w:r>
          </w:p>
        </w:tc>
      </w:tr>
      <w:tr w:rsidR="001A2306" w:rsidRPr="00925811" w14:paraId="3E64D7C4" w14:textId="77777777" w:rsidTr="00A75C46">
        <w:trPr>
          <w:trHeight w:val="233"/>
        </w:trPr>
        <w:tc>
          <w:tcPr>
            <w:tcW w:w="1127" w:type="dxa"/>
          </w:tcPr>
          <w:p w14:paraId="243CC368" w14:textId="77777777" w:rsidR="001A2306" w:rsidRPr="00925811" w:rsidRDefault="001A2306" w:rsidP="001A2306">
            <w:r w:rsidRPr="00925811">
              <w:t>SPD</w:t>
            </w:r>
          </w:p>
        </w:tc>
        <w:tc>
          <w:tcPr>
            <w:tcW w:w="1437" w:type="dxa"/>
            <w:tcBorders>
              <w:top w:val="nil"/>
              <w:left w:val="single" w:sz="4" w:space="0" w:color="auto"/>
              <w:bottom w:val="single" w:sz="4" w:space="0" w:color="auto"/>
              <w:right w:val="single" w:sz="4" w:space="0" w:color="auto"/>
            </w:tcBorders>
            <w:shd w:val="clear" w:color="auto" w:fill="auto"/>
            <w:vAlign w:val="bottom"/>
          </w:tcPr>
          <w:p w14:paraId="4A21395C" w14:textId="77777777" w:rsidR="001A2306" w:rsidRPr="00925811" w:rsidRDefault="001A2306" w:rsidP="001A2306">
            <w:r w:rsidRPr="00925811">
              <w:t>0.665</w:t>
            </w:r>
          </w:p>
        </w:tc>
        <w:tc>
          <w:tcPr>
            <w:tcW w:w="1437" w:type="dxa"/>
            <w:tcBorders>
              <w:top w:val="nil"/>
              <w:left w:val="nil"/>
              <w:bottom w:val="single" w:sz="4" w:space="0" w:color="auto"/>
              <w:right w:val="single" w:sz="4" w:space="0" w:color="auto"/>
            </w:tcBorders>
            <w:shd w:val="clear" w:color="auto" w:fill="auto"/>
            <w:vAlign w:val="bottom"/>
          </w:tcPr>
          <w:p w14:paraId="77A24A52" w14:textId="77777777" w:rsidR="001A2306" w:rsidRPr="00925811" w:rsidRDefault="001A2306" w:rsidP="001A2306">
            <w:r w:rsidRPr="00925811">
              <w:t>0.665</w:t>
            </w:r>
          </w:p>
        </w:tc>
        <w:tc>
          <w:tcPr>
            <w:tcW w:w="1437" w:type="dxa"/>
            <w:tcBorders>
              <w:top w:val="nil"/>
              <w:left w:val="nil"/>
              <w:bottom w:val="single" w:sz="4" w:space="0" w:color="auto"/>
              <w:right w:val="single" w:sz="4" w:space="0" w:color="auto"/>
            </w:tcBorders>
            <w:shd w:val="clear" w:color="auto" w:fill="auto"/>
            <w:vAlign w:val="bottom"/>
          </w:tcPr>
          <w:p w14:paraId="280A2C11" w14:textId="77777777" w:rsidR="001A2306" w:rsidRPr="00925811" w:rsidRDefault="001A2306" w:rsidP="001A2306">
            <w:r w:rsidRPr="00925811">
              <w:t>0.665</w:t>
            </w:r>
          </w:p>
        </w:tc>
        <w:tc>
          <w:tcPr>
            <w:tcW w:w="1437" w:type="dxa"/>
            <w:tcBorders>
              <w:top w:val="nil"/>
              <w:left w:val="nil"/>
              <w:bottom w:val="single" w:sz="4" w:space="0" w:color="auto"/>
              <w:right w:val="single" w:sz="4" w:space="0" w:color="auto"/>
            </w:tcBorders>
            <w:shd w:val="clear" w:color="auto" w:fill="auto"/>
            <w:vAlign w:val="bottom"/>
          </w:tcPr>
          <w:p w14:paraId="294960D1" w14:textId="77777777" w:rsidR="001A2306" w:rsidRPr="00925811" w:rsidRDefault="001A2306" w:rsidP="001A2306">
            <w:r w:rsidRPr="00925811">
              <w:t>0.665</w:t>
            </w:r>
          </w:p>
        </w:tc>
        <w:tc>
          <w:tcPr>
            <w:tcW w:w="1437" w:type="dxa"/>
            <w:tcBorders>
              <w:top w:val="nil"/>
              <w:left w:val="nil"/>
              <w:bottom w:val="single" w:sz="4" w:space="0" w:color="auto"/>
              <w:right w:val="single" w:sz="4" w:space="0" w:color="auto"/>
            </w:tcBorders>
            <w:shd w:val="clear" w:color="auto" w:fill="auto"/>
            <w:vAlign w:val="bottom"/>
          </w:tcPr>
          <w:p w14:paraId="7F140731" w14:textId="77777777" w:rsidR="001A2306" w:rsidRPr="00925811" w:rsidRDefault="001A2306" w:rsidP="001A2306">
            <w:r w:rsidRPr="00925811">
              <w:t>0.665</w:t>
            </w:r>
          </w:p>
        </w:tc>
      </w:tr>
      <w:tr w:rsidR="001A2306" w:rsidRPr="00925811" w14:paraId="43A9892D" w14:textId="77777777" w:rsidTr="00A75C46">
        <w:trPr>
          <w:trHeight w:val="233"/>
        </w:trPr>
        <w:tc>
          <w:tcPr>
            <w:tcW w:w="1127" w:type="dxa"/>
          </w:tcPr>
          <w:p w14:paraId="3DB64282" w14:textId="77777777" w:rsidR="001A2306" w:rsidRPr="00925811" w:rsidRDefault="001A2306" w:rsidP="001A2306">
            <w:r w:rsidRPr="00925811">
              <w:t>SPMW</w:t>
            </w:r>
          </w:p>
        </w:tc>
        <w:tc>
          <w:tcPr>
            <w:tcW w:w="1437" w:type="dxa"/>
            <w:tcBorders>
              <w:top w:val="nil"/>
              <w:left w:val="single" w:sz="4" w:space="0" w:color="auto"/>
              <w:bottom w:val="single" w:sz="4" w:space="0" w:color="auto"/>
              <w:right w:val="single" w:sz="4" w:space="0" w:color="auto"/>
            </w:tcBorders>
            <w:shd w:val="clear" w:color="auto" w:fill="auto"/>
            <w:vAlign w:val="bottom"/>
          </w:tcPr>
          <w:p w14:paraId="142259EF" w14:textId="77777777" w:rsidR="001A2306" w:rsidRPr="00925811" w:rsidRDefault="001A2306" w:rsidP="001A2306">
            <w:r w:rsidRPr="00925811">
              <w:t>0.739</w:t>
            </w:r>
          </w:p>
        </w:tc>
        <w:tc>
          <w:tcPr>
            <w:tcW w:w="1437" w:type="dxa"/>
            <w:tcBorders>
              <w:top w:val="nil"/>
              <w:left w:val="nil"/>
              <w:bottom w:val="single" w:sz="4" w:space="0" w:color="auto"/>
              <w:right w:val="single" w:sz="4" w:space="0" w:color="auto"/>
            </w:tcBorders>
            <w:shd w:val="clear" w:color="auto" w:fill="auto"/>
            <w:vAlign w:val="bottom"/>
          </w:tcPr>
          <w:p w14:paraId="04E0DE19" w14:textId="77777777" w:rsidR="001A2306" w:rsidRPr="00925811" w:rsidRDefault="001A2306" w:rsidP="001A2306">
            <w:r w:rsidRPr="00925811">
              <w:t>0.739</w:t>
            </w:r>
          </w:p>
        </w:tc>
        <w:tc>
          <w:tcPr>
            <w:tcW w:w="1437" w:type="dxa"/>
            <w:tcBorders>
              <w:top w:val="nil"/>
              <w:left w:val="nil"/>
              <w:bottom w:val="single" w:sz="4" w:space="0" w:color="auto"/>
              <w:right w:val="single" w:sz="4" w:space="0" w:color="auto"/>
            </w:tcBorders>
            <w:shd w:val="clear" w:color="auto" w:fill="auto"/>
            <w:vAlign w:val="bottom"/>
          </w:tcPr>
          <w:p w14:paraId="41B5285E" w14:textId="77777777" w:rsidR="001A2306" w:rsidRPr="00925811" w:rsidRDefault="001A2306" w:rsidP="001A2306">
            <w:r w:rsidRPr="00925811">
              <w:t>0.739</w:t>
            </w:r>
          </w:p>
        </w:tc>
        <w:tc>
          <w:tcPr>
            <w:tcW w:w="1437" w:type="dxa"/>
            <w:tcBorders>
              <w:top w:val="nil"/>
              <w:left w:val="nil"/>
              <w:bottom w:val="single" w:sz="4" w:space="0" w:color="auto"/>
              <w:right w:val="single" w:sz="4" w:space="0" w:color="auto"/>
            </w:tcBorders>
            <w:shd w:val="clear" w:color="auto" w:fill="auto"/>
            <w:vAlign w:val="bottom"/>
          </w:tcPr>
          <w:p w14:paraId="5DDA7C55" w14:textId="77777777" w:rsidR="001A2306" w:rsidRPr="00925811" w:rsidRDefault="001A2306" w:rsidP="001A2306">
            <w:r w:rsidRPr="00925811">
              <w:t>0.739</w:t>
            </w:r>
          </w:p>
        </w:tc>
        <w:tc>
          <w:tcPr>
            <w:tcW w:w="1437" w:type="dxa"/>
            <w:tcBorders>
              <w:top w:val="nil"/>
              <w:left w:val="nil"/>
              <w:bottom w:val="single" w:sz="4" w:space="0" w:color="auto"/>
              <w:right w:val="single" w:sz="4" w:space="0" w:color="auto"/>
            </w:tcBorders>
            <w:shd w:val="clear" w:color="auto" w:fill="auto"/>
            <w:vAlign w:val="bottom"/>
          </w:tcPr>
          <w:p w14:paraId="21E0AF15" w14:textId="77777777" w:rsidR="001A2306" w:rsidRPr="00925811" w:rsidRDefault="001A2306" w:rsidP="001A2306">
            <w:r w:rsidRPr="00925811">
              <w:t>0.739</w:t>
            </w:r>
          </w:p>
        </w:tc>
      </w:tr>
      <w:tr w:rsidR="001A2306" w:rsidRPr="00925811" w14:paraId="537476DC" w14:textId="77777777" w:rsidTr="00A75C46">
        <w:trPr>
          <w:trHeight w:val="233"/>
        </w:trPr>
        <w:tc>
          <w:tcPr>
            <w:tcW w:w="1127" w:type="dxa"/>
          </w:tcPr>
          <w:p w14:paraId="5A00674D" w14:textId="77777777" w:rsidR="001A2306" w:rsidRPr="00925811" w:rsidRDefault="001A2306" w:rsidP="001A2306">
            <w:r w:rsidRPr="00925811">
              <w:t>SSEH</w:t>
            </w:r>
          </w:p>
        </w:tc>
        <w:tc>
          <w:tcPr>
            <w:tcW w:w="1437" w:type="dxa"/>
            <w:tcBorders>
              <w:top w:val="nil"/>
              <w:left w:val="single" w:sz="4" w:space="0" w:color="auto"/>
              <w:bottom w:val="single" w:sz="4" w:space="0" w:color="auto"/>
              <w:right w:val="single" w:sz="4" w:space="0" w:color="auto"/>
            </w:tcBorders>
            <w:shd w:val="clear" w:color="auto" w:fill="auto"/>
            <w:vAlign w:val="bottom"/>
          </w:tcPr>
          <w:p w14:paraId="5C87DAA6" w14:textId="77777777" w:rsidR="001A2306" w:rsidRPr="00925811" w:rsidRDefault="001A2306" w:rsidP="001A2306">
            <w:r w:rsidRPr="00925811">
              <w:t>0.496</w:t>
            </w:r>
          </w:p>
        </w:tc>
        <w:tc>
          <w:tcPr>
            <w:tcW w:w="1437" w:type="dxa"/>
            <w:tcBorders>
              <w:top w:val="nil"/>
              <w:left w:val="nil"/>
              <w:bottom w:val="single" w:sz="4" w:space="0" w:color="auto"/>
              <w:right w:val="single" w:sz="4" w:space="0" w:color="auto"/>
            </w:tcBorders>
            <w:shd w:val="clear" w:color="auto" w:fill="auto"/>
            <w:vAlign w:val="bottom"/>
          </w:tcPr>
          <w:p w14:paraId="62DBFECD" w14:textId="77777777" w:rsidR="001A2306" w:rsidRPr="00925811" w:rsidRDefault="001A2306" w:rsidP="001A2306">
            <w:r w:rsidRPr="00925811">
              <w:t>0.496</w:t>
            </w:r>
          </w:p>
        </w:tc>
        <w:tc>
          <w:tcPr>
            <w:tcW w:w="1437" w:type="dxa"/>
            <w:tcBorders>
              <w:top w:val="nil"/>
              <w:left w:val="nil"/>
              <w:bottom w:val="single" w:sz="4" w:space="0" w:color="auto"/>
              <w:right w:val="single" w:sz="4" w:space="0" w:color="auto"/>
            </w:tcBorders>
            <w:shd w:val="clear" w:color="auto" w:fill="auto"/>
            <w:vAlign w:val="bottom"/>
          </w:tcPr>
          <w:p w14:paraId="2CCAD8EA" w14:textId="77777777" w:rsidR="001A2306" w:rsidRPr="00925811" w:rsidRDefault="001A2306" w:rsidP="001A2306">
            <w:r w:rsidRPr="00925811">
              <w:t>0.496</w:t>
            </w:r>
          </w:p>
        </w:tc>
        <w:tc>
          <w:tcPr>
            <w:tcW w:w="1437" w:type="dxa"/>
            <w:tcBorders>
              <w:top w:val="nil"/>
              <w:left w:val="nil"/>
              <w:bottom w:val="single" w:sz="4" w:space="0" w:color="auto"/>
              <w:right w:val="single" w:sz="4" w:space="0" w:color="auto"/>
            </w:tcBorders>
            <w:shd w:val="clear" w:color="auto" w:fill="auto"/>
            <w:vAlign w:val="bottom"/>
          </w:tcPr>
          <w:p w14:paraId="7CF045B2" w14:textId="77777777" w:rsidR="001A2306" w:rsidRPr="00925811" w:rsidRDefault="001A2306" w:rsidP="001A2306">
            <w:r w:rsidRPr="00925811">
              <w:t>0.496</w:t>
            </w:r>
          </w:p>
        </w:tc>
        <w:tc>
          <w:tcPr>
            <w:tcW w:w="1437" w:type="dxa"/>
            <w:tcBorders>
              <w:top w:val="nil"/>
              <w:left w:val="nil"/>
              <w:bottom w:val="single" w:sz="4" w:space="0" w:color="auto"/>
              <w:right w:val="single" w:sz="4" w:space="0" w:color="auto"/>
            </w:tcBorders>
            <w:shd w:val="clear" w:color="auto" w:fill="auto"/>
            <w:vAlign w:val="bottom"/>
          </w:tcPr>
          <w:p w14:paraId="28AEC2D0" w14:textId="77777777" w:rsidR="001A2306" w:rsidRPr="00925811" w:rsidRDefault="001A2306" w:rsidP="001A2306">
            <w:r w:rsidRPr="00925811">
              <w:t>0.496</w:t>
            </w:r>
          </w:p>
        </w:tc>
      </w:tr>
      <w:tr w:rsidR="001A2306" w:rsidRPr="00925811" w14:paraId="6B54689E" w14:textId="77777777" w:rsidTr="00A75C46">
        <w:trPr>
          <w:trHeight w:val="233"/>
        </w:trPr>
        <w:tc>
          <w:tcPr>
            <w:tcW w:w="1127" w:type="dxa"/>
          </w:tcPr>
          <w:p w14:paraId="3600B2D5" w14:textId="77777777" w:rsidR="001A2306" w:rsidRPr="00925811" w:rsidRDefault="001A2306" w:rsidP="001A2306">
            <w:r w:rsidRPr="00925811">
              <w:t>SSES</w:t>
            </w:r>
          </w:p>
        </w:tc>
        <w:tc>
          <w:tcPr>
            <w:tcW w:w="1437" w:type="dxa"/>
            <w:tcBorders>
              <w:top w:val="nil"/>
              <w:left w:val="single" w:sz="4" w:space="0" w:color="auto"/>
              <w:bottom w:val="single" w:sz="4" w:space="0" w:color="auto"/>
              <w:right w:val="single" w:sz="4" w:space="0" w:color="auto"/>
            </w:tcBorders>
            <w:shd w:val="clear" w:color="auto" w:fill="auto"/>
            <w:vAlign w:val="bottom"/>
          </w:tcPr>
          <w:p w14:paraId="53D97835" w14:textId="77777777" w:rsidR="001A2306" w:rsidRPr="00925811" w:rsidRDefault="001A2306" w:rsidP="001A2306">
            <w:r w:rsidRPr="00925811">
              <w:t>0.935</w:t>
            </w:r>
          </w:p>
        </w:tc>
        <w:tc>
          <w:tcPr>
            <w:tcW w:w="1437" w:type="dxa"/>
            <w:tcBorders>
              <w:top w:val="nil"/>
              <w:left w:val="nil"/>
              <w:bottom w:val="single" w:sz="4" w:space="0" w:color="auto"/>
              <w:right w:val="single" w:sz="4" w:space="0" w:color="auto"/>
            </w:tcBorders>
            <w:shd w:val="clear" w:color="auto" w:fill="auto"/>
            <w:vAlign w:val="bottom"/>
          </w:tcPr>
          <w:p w14:paraId="58E5797F" w14:textId="77777777" w:rsidR="001A2306" w:rsidRPr="00925811" w:rsidRDefault="001A2306" w:rsidP="001A2306">
            <w:r w:rsidRPr="00925811">
              <w:t>0.935</w:t>
            </w:r>
          </w:p>
        </w:tc>
        <w:tc>
          <w:tcPr>
            <w:tcW w:w="1437" w:type="dxa"/>
            <w:tcBorders>
              <w:top w:val="nil"/>
              <w:left w:val="nil"/>
              <w:bottom w:val="single" w:sz="4" w:space="0" w:color="auto"/>
              <w:right w:val="single" w:sz="4" w:space="0" w:color="auto"/>
            </w:tcBorders>
            <w:shd w:val="clear" w:color="auto" w:fill="auto"/>
            <w:vAlign w:val="bottom"/>
          </w:tcPr>
          <w:p w14:paraId="7672DAB8" w14:textId="77777777" w:rsidR="001A2306" w:rsidRPr="00925811" w:rsidRDefault="001A2306" w:rsidP="001A2306">
            <w:r w:rsidRPr="00925811">
              <w:t>0.935</w:t>
            </w:r>
          </w:p>
        </w:tc>
        <w:tc>
          <w:tcPr>
            <w:tcW w:w="1437" w:type="dxa"/>
            <w:tcBorders>
              <w:top w:val="nil"/>
              <w:left w:val="nil"/>
              <w:bottom w:val="single" w:sz="4" w:space="0" w:color="auto"/>
              <w:right w:val="single" w:sz="4" w:space="0" w:color="auto"/>
            </w:tcBorders>
            <w:shd w:val="clear" w:color="auto" w:fill="auto"/>
            <w:vAlign w:val="bottom"/>
          </w:tcPr>
          <w:p w14:paraId="2F3DC007" w14:textId="77777777" w:rsidR="001A2306" w:rsidRPr="00925811" w:rsidRDefault="001A2306" w:rsidP="001A2306">
            <w:r w:rsidRPr="00925811">
              <w:t>0.935</w:t>
            </w:r>
          </w:p>
        </w:tc>
        <w:tc>
          <w:tcPr>
            <w:tcW w:w="1437" w:type="dxa"/>
            <w:tcBorders>
              <w:top w:val="nil"/>
              <w:left w:val="nil"/>
              <w:bottom w:val="single" w:sz="4" w:space="0" w:color="auto"/>
              <w:right w:val="single" w:sz="4" w:space="0" w:color="auto"/>
            </w:tcBorders>
            <w:shd w:val="clear" w:color="auto" w:fill="auto"/>
            <w:vAlign w:val="bottom"/>
          </w:tcPr>
          <w:p w14:paraId="6EFC97B2" w14:textId="77777777" w:rsidR="001A2306" w:rsidRPr="00925811" w:rsidRDefault="001A2306" w:rsidP="001A2306">
            <w:r w:rsidRPr="00925811">
              <w:t>0.935</w:t>
            </w:r>
          </w:p>
        </w:tc>
      </w:tr>
    </w:tbl>
    <w:p w14:paraId="203E7767" w14:textId="77777777" w:rsidR="001A2306" w:rsidRPr="00925811" w:rsidRDefault="001A2306" w:rsidP="001A2306">
      <w:pPr>
        <w:pStyle w:val="AppendixHeading"/>
      </w:pPr>
    </w:p>
    <w:p w14:paraId="17776397" w14:textId="77777777" w:rsidR="001A2306" w:rsidRPr="00925811" w:rsidRDefault="001A2306" w:rsidP="001A2306">
      <w:pPr>
        <w:pStyle w:val="Caption"/>
      </w:pPr>
      <w:r w:rsidRPr="00925811">
        <w:t>Reward incentive rate for the General Enquiries Element of the Customer Satisfaction Survey (GERIR</w:t>
      </w:r>
      <w:r w:rsidRPr="00925811">
        <w:rPr>
          <w:rStyle w:val="Subscript"/>
        </w:rPr>
        <w:t>t</w:t>
      </w:r>
      <w:r w:rsidRPr="00925811">
        <w:t>) (£m)</w:t>
      </w:r>
    </w:p>
    <w:tbl>
      <w:tblPr>
        <w:tblStyle w:val="AppendixTable"/>
        <w:tblW w:w="8100" w:type="dxa"/>
        <w:tblLayout w:type="fixed"/>
        <w:tblLook w:val="04A0" w:firstRow="1" w:lastRow="0" w:firstColumn="1" w:lastColumn="0" w:noHBand="0" w:noVBand="1"/>
      </w:tblPr>
      <w:tblGrid>
        <w:gridCol w:w="1117"/>
        <w:gridCol w:w="1396"/>
        <w:gridCol w:w="1397"/>
        <w:gridCol w:w="1396"/>
        <w:gridCol w:w="1397"/>
        <w:gridCol w:w="1397"/>
      </w:tblGrid>
      <w:tr w:rsidR="001A2306" w:rsidRPr="00925811" w14:paraId="04E1A218" w14:textId="77777777" w:rsidTr="00A75C46">
        <w:trPr>
          <w:cnfStyle w:val="100000000000" w:firstRow="1" w:lastRow="0" w:firstColumn="0" w:lastColumn="0" w:oddVBand="0" w:evenVBand="0" w:oddHBand="0" w:evenHBand="0" w:firstRowFirstColumn="0" w:firstRowLastColumn="0" w:lastRowFirstColumn="0" w:lastRowLastColumn="0"/>
          <w:trHeight w:val="236"/>
        </w:trPr>
        <w:tc>
          <w:tcPr>
            <w:tcW w:w="1117" w:type="dxa"/>
          </w:tcPr>
          <w:p w14:paraId="5A346209" w14:textId="77777777" w:rsidR="001A2306" w:rsidRPr="00925811" w:rsidRDefault="001A2306" w:rsidP="001A2306">
            <w:r w:rsidRPr="00925811">
              <w:t>Licensee</w:t>
            </w:r>
          </w:p>
        </w:tc>
        <w:tc>
          <w:tcPr>
            <w:tcW w:w="1396" w:type="dxa"/>
          </w:tcPr>
          <w:p w14:paraId="26A1C65E" w14:textId="77777777" w:rsidR="001A2306" w:rsidRPr="00925811" w:rsidRDefault="001A2306" w:rsidP="001A2306">
            <w:r w:rsidRPr="00925811">
              <w:t>2023/24</w:t>
            </w:r>
          </w:p>
        </w:tc>
        <w:tc>
          <w:tcPr>
            <w:tcW w:w="1397" w:type="dxa"/>
          </w:tcPr>
          <w:p w14:paraId="2743C87C" w14:textId="77777777" w:rsidR="001A2306" w:rsidRPr="00925811" w:rsidRDefault="001A2306" w:rsidP="001A2306">
            <w:r w:rsidRPr="00925811">
              <w:t>2024/25</w:t>
            </w:r>
          </w:p>
        </w:tc>
        <w:tc>
          <w:tcPr>
            <w:tcW w:w="1396" w:type="dxa"/>
          </w:tcPr>
          <w:p w14:paraId="6E6F09B2" w14:textId="77777777" w:rsidR="001A2306" w:rsidRPr="00925811" w:rsidRDefault="001A2306" w:rsidP="001A2306">
            <w:r w:rsidRPr="00925811">
              <w:t>2025/26</w:t>
            </w:r>
          </w:p>
        </w:tc>
        <w:tc>
          <w:tcPr>
            <w:tcW w:w="1397" w:type="dxa"/>
          </w:tcPr>
          <w:p w14:paraId="34D3EAE6" w14:textId="77777777" w:rsidR="001A2306" w:rsidRPr="00925811" w:rsidRDefault="001A2306" w:rsidP="001A2306">
            <w:r w:rsidRPr="00925811">
              <w:t>2026/27</w:t>
            </w:r>
          </w:p>
        </w:tc>
        <w:tc>
          <w:tcPr>
            <w:tcW w:w="1397" w:type="dxa"/>
          </w:tcPr>
          <w:p w14:paraId="40E74F7F" w14:textId="77777777" w:rsidR="001A2306" w:rsidRPr="00925811" w:rsidRDefault="001A2306" w:rsidP="001A2306">
            <w:r w:rsidRPr="00925811">
              <w:t>2027/28</w:t>
            </w:r>
          </w:p>
        </w:tc>
      </w:tr>
      <w:tr w:rsidR="00B3520F" w:rsidRPr="00925811" w14:paraId="10B1751D" w14:textId="77777777" w:rsidTr="00925811">
        <w:trPr>
          <w:trHeight w:val="236"/>
        </w:trPr>
        <w:tc>
          <w:tcPr>
            <w:tcW w:w="0" w:type="dxa"/>
          </w:tcPr>
          <w:p w14:paraId="5F1415DC" w14:textId="77777777" w:rsidR="00B3520F" w:rsidRPr="00925811" w:rsidRDefault="00B3520F" w:rsidP="00B3520F">
            <w:r w:rsidRPr="00925811">
              <w:t>ENWL</w:t>
            </w:r>
          </w:p>
        </w:tc>
        <w:tc>
          <w:tcPr>
            <w:tcW w:w="0" w:type="dxa"/>
            <w:tcBorders>
              <w:top w:val="single" w:sz="4" w:space="0" w:color="auto"/>
              <w:left w:val="single" w:sz="4" w:space="0" w:color="auto"/>
              <w:bottom w:val="single" w:sz="4" w:space="0" w:color="auto"/>
              <w:right w:val="single" w:sz="4" w:space="0" w:color="auto"/>
            </w:tcBorders>
            <w:shd w:val="clear" w:color="auto" w:fill="auto"/>
          </w:tcPr>
          <w:p w14:paraId="20977A08" w14:textId="38B4B151" w:rsidR="00B3520F" w:rsidRPr="00925811" w:rsidRDefault="00B3520F" w:rsidP="00B3520F">
            <w:r w:rsidRPr="00925811">
              <w:t>2.098</w:t>
            </w:r>
          </w:p>
        </w:tc>
        <w:tc>
          <w:tcPr>
            <w:tcW w:w="0" w:type="dxa"/>
            <w:tcBorders>
              <w:top w:val="single" w:sz="4" w:space="0" w:color="auto"/>
              <w:left w:val="nil"/>
              <w:bottom w:val="single" w:sz="4" w:space="0" w:color="auto"/>
              <w:right w:val="single" w:sz="4" w:space="0" w:color="auto"/>
            </w:tcBorders>
            <w:shd w:val="clear" w:color="auto" w:fill="auto"/>
          </w:tcPr>
          <w:p w14:paraId="6E3147F7" w14:textId="2586D5E4" w:rsidR="00B3520F" w:rsidRPr="00925811" w:rsidRDefault="00B3520F" w:rsidP="00B3520F">
            <w:r w:rsidRPr="00925811">
              <w:t>2.098</w:t>
            </w:r>
          </w:p>
        </w:tc>
        <w:tc>
          <w:tcPr>
            <w:tcW w:w="0" w:type="dxa"/>
            <w:tcBorders>
              <w:top w:val="single" w:sz="4" w:space="0" w:color="auto"/>
              <w:left w:val="nil"/>
              <w:bottom w:val="single" w:sz="4" w:space="0" w:color="auto"/>
              <w:right w:val="single" w:sz="4" w:space="0" w:color="auto"/>
            </w:tcBorders>
            <w:shd w:val="clear" w:color="auto" w:fill="auto"/>
          </w:tcPr>
          <w:p w14:paraId="73A2BE5F" w14:textId="62B1E5A3" w:rsidR="00B3520F" w:rsidRPr="00925811" w:rsidRDefault="00B3520F" w:rsidP="00B3520F">
            <w:r w:rsidRPr="00925811">
              <w:t>2.098</w:t>
            </w:r>
          </w:p>
        </w:tc>
        <w:tc>
          <w:tcPr>
            <w:tcW w:w="0" w:type="dxa"/>
            <w:tcBorders>
              <w:top w:val="single" w:sz="4" w:space="0" w:color="auto"/>
              <w:left w:val="nil"/>
              <w:bottom w:val="single" w:sz="4" w:space="0" w:color="auto"/>
              <w:right w:val="single" w:sz="4" w:space="0" w:color="auto"/>
            </w:tcBorders>
            <w:shd w:val="clear" w:color="auto" w:fill="auto"/>
          </w:tcPr>
          <w:p w14:paraId="456E353A" w14:textId="30E6EB7B" w:rsidR="00B3520F" w:rsidRPr="00925811" w:rsidRDefault="00B3520F" w:rsidP="00B3520F">
            <w:r w:rsidRPr="00925811">
              <w:t>2.098</w:t>
            </w:r>
          </w:p>
        </w:tc>
        <w:tc>
          <w:tcPr>
            <w:tcW w:w="0" w:type="dxa"/>
            <w:tcBorders>
              <w:top w:val="single" w:sz="4" w:space="0" w:color="auto"/>
              <w:left w:val="nil"/>
              <w:bottom w:val="single" w:sz="4" w:space="0" w:color="auto"/>
              <w:right w:val="single" w:sz="4" w:space="0" w:color="auto"/>
            </w:tcBorders>
            <w:shd w:val="clear" w:color="auto" w:fill="auto"/>
          </w:tcPr>
          <w:p w14:paraId="2FFCCF82" w14:textId="4DFBE85F" w:rsidR="00B3520F" w:rsidRPr="00925811" w:rsidRDefault="00B3520F" w:rsidP="00B3520F">
            <w:r w:rsidRPr="00925811">
              <w:t>2.098</w:t>
            </w:r>
          </w:p>
        </w:tc>
      </w:tr>
      <w:tr w:rsidR="00B3520F" w:rsidRPr="00925811" w14:paraId="0903DE95" w14:textId="77777777" w:rsidTr="00925811">
        <w:trPr>
          <w:trHeight w:val="236"/>
        </w:trPr>
        <w:tc>
          <w:tcPr>
            <w:tcW w:w="0" w:type="dxa"/>
          </w:tcPr>
          <w:p w14:paraId="02E68692" w14:textId="77777777" w:rsidR="00B3520F" w:rsidRPr="00925811" w:rsidRDefault="00B3520F" w:rsidP="00B3520F">
            <w:r w:rsidRPr="00925811">
              <w:t>NPgN</w:t>
            </w:r>
          </w:p>
        </w:tc>
        <w:tc>
          <w:tcPr>
            <w:tcW w:w="0" w:type="dxa"/>
            <w:tcBorders>
              <w:top w:val="nil"/>
              <w:left w:val="single" w:sz="4" w:space="0" w:color="auto"/>
              <w:bottom w:val="single" w:sz="4" w:space="0" w:color="auto"/>
              <w:right w:val="single" w:sz="4" w:space="0" w:color="auto"/>
            </w:tcBorders>
            <w:shd w:val="clear" w:color="auto" w:fill="auto"/>
          </w:tcPr>
          <w:p w14:paraId="60C548E2" w14:textId="46E76D20" w:rsidR="00B3520F" w:rsidRPr="00925811" w:rsidRDefault="00B3520F" w:rsidP="00B3520F">
            <w:r w:rsidRPr="00925811">
              <w:t>1.559</w:t>
            </w:r>
          </w:p>
        </w:tc>
        <w:tc>
          <w:tcPr>
            <w:tcW w:w="0" w:type="dxa"/>
            <w:tcBorders>
              <w:top w:val="nil"/>
              <w:left w:val="nil"/>
              <w:bottom w:val="single" w:sz="4" w:space="0" w:color="auto"/>
              <w:right w:val="single" w:sz="4" w:space="0" w:color="auto"/>
            </w:tcBorders>
            <w:shd w:val="clear" w:color="auto" w:fill="auto"/>
          </w:tcPr>
          <w:p w14:paraId="0B89E8A3" w14:textId="690AEEB6" w:rsidR="00B3520F" w:rsidRPr="00925811" w:rsidRDefault="00B3520F" w:rsidP="00B3520F">
            <w:r w:rsidRPr="00925811">
              <w:t>1.559</w:t>
            </w:r>
          </w:p>
        </w:tc>
        <w:tc>
          <w:tcPr>
            <w:tcW w:w="0" w:type="dxa"/>
            <w:tcBorders>
              <w:top w:val="nil"/>
              <w:left w:val="nil"/>
              <w:bottom w:val="single" w:sz="4" w:space="0" w:color="auto"/>
              <w:right w:val="single" w:sz="4" w:space="0" w:color="auto"/>
            </w:tcBorders>
            <w:shd w:val="clear" w:color="auto" w:fill="auto"/>
          </w:tcPr>
          <w:p w14:paraId="44AE7A39" w14:textId="0D7E0917" w:rsidR="00B3520F" w:rsidRPr="00925811" w:rsidRDefault="00B3520F" w:rsidP="00B3520F">
            <w:r w:rsidRPr="00925811">
              <w:t>1.559</w:t>
            </w:r>
          </w:p>
        </w:tc>
        <w:tc>
          <w:tcPr>
            <w:tcW w:w="0" w:type="dxa"/>
            <w:tcBorders>
              <w:top w:val="nil"/>
              <w:left w:val="nil"/>
              <w:bottom w:val="single" w:sz="4" w:space="0" w:color="auto"/>
              <w:right w:val="single" w:sz="4" w:space="0" w:color="auto"/>
            </w:tcBorders>
            <w:shd w:val="clear" w:color="auto" w:fill="auto"/>
          </w:tcPr>
          <w:p w14:paraId="7493C1B5" w14:textId="30A9847C" w:rsidR="00B3520F" w:rsidRPr="00925811" w:rsidRDefault="00B3520F" w:rsidP="00B3520F">
            <w:r w:rsidRPr="00925811">
              <w:t>1.559</w:t>
            </w:r>
          </w:p>
        </w:tc>
        <w:tc>
          <w:tcPr>
            <w:tcW w:w="0" w:type="dxa"/>
            <w:tcBorders>
              <w:top w:val="nil"/>
              <w:left w:val="nil"/>
              <w:bottom w:val="single" w:sz="4" w:space="0" w:color="auto"/>
              <w:right w:val="single" w:sz="4" w:space="0" w:color="auto"/>
            </w:tcBorders>
            <w:shd w:val="clear" w:color="auto" w:fill="auto"/>
          </w:tcPr>
          <w:p w14:paraId="637B3743" w14:textId="749A913E" w:rsidR="00B3520F" w:rsidRPr="00925811" w:rsidRDefault="00B3520F" w:rsidP="00B3520F">
            <w:r w:rsidRPr="00925811">
              <w:t>1.559</w:t>
            </w:r>
          </w:p>
        </w:tc>
      </w:tr>
      <w:tr w:rsidR="00B3520F" w:rsidRPr="00925811" w14:paraId="6C441E29" w14:textId="77777777" w:rsidTr="00925811">
        <w:trPr>
          <w:trHeight w:val="236"/>
        </w:trPr>
        <w:tc>
          <w:tcPr>
            <w:tcW w:w="0" w:type="dxa"/>
          </w:tcPr>
          <w:p w14:paraId="747EBA6A" w14:textId="77777777" w:rsidR="00B3520F" w:rsidRPr="00925811" w:rsidRDefault="00B3520F" w:rsidP="00B3520F">
            <w:r w:rsidRPr="00925811">
              <w:t>NPgY</w:t>
            </w:r>
          </w:p>
        </w:tc>
        <w:tc>
          <w:tcPr>
            <w:tcW w:w="0" w:type="dxa"/>
            <w:tcBorders>
              <w:top w:val="nil"/>
              <w:left w:val="single" w:sz="4" w:space="0" w:color="auto"/>
              <w:bottom w:val="single" w:sz="4" w:space="0" w:color="auto"/>
              <w:right w:val="single" w:sz="4" w:space="0" w:color="auto"/>
            </w:tcBorders>
            <w:shd w:val="clear" w:color="auto" w:fill="auto"/>
          </w:tcPr>
          <w:p w14:paraId="3CC26EDE" w14:textId="17BB0DF2" w:rsidR="00B3520F" w:rsidRPr="00925811" w:rsidRDefault="00B3520F" w:rsidP="00B3520F">
            <w:r w:rsidRPr="00925811">
              <w:t>2.151</w:t>
            </w:r>
          </w:p>
        </w:tc>
        <w:tc>
          <w:tcPr>
            <w:tcW w:w="0" w:type="dxa"/>
            <w:tcBorders>
              <w:top w:val="nil"/>
              <w:left w:val="nil"/>
              <w:bottom w:val="single" w:sz="4" w:space="0" w:color="auto"/>
              <w:right w:val="single" w:sz="4" w:space="0" w:color="auto"/>
            </w:tcBorders>
            <w:shd w:val="clear" w:color="auto" w:fill="auto"/>
          </w:tcPr>
          <w:p w14:paraId="0A2405F4" w14:textId="2E985768" w:rsidR="00B3520F" w:rsidRPr="00925811" w:rsidRDefault="00B3520F" w:rsidP="00B3520F">
            <w:r w:rsidRPr="00925811">
              <w:t>2.151</w:t>
            </w:r>
          </w:p>
        </w:tc>
        <w:tc>
          <w:tcPr>
            <w:tcW w:w="0" w:type="dxa"/>
            <w:tcBorders>
              <w:top w:val="nil"/>
              <w:left w:val="nil"/>
              <w:bottom w:val="single" w:sz="4" w:space="0" w:color="auto"/>
              <w:right w:val="single" w:sz="4" w:space="0" w:color="auto"/>
            </w:tcBorders>
            <w:shd w:val="clear" w:color="auto" w:fill="auto"/>
          </w:tcPr>
          <w:p w14:paraId="23052A2C" w14:textId="20FBA7C4" w:rsidR="00B3520F" w:rsidRPr="00925811" w:rsidRDefault="00B3520F" w:rsidP="00B3520F">
            <w:r w:rsidRPr="00925811">
              <w:t>2.151</w:t>
            </w:r>
          </w:p>
        </w:tc>
        <w:tc>
          <w:tcPr>
            <w:tcW w:w="0" w:type="dxa"/>
            <w:tcBorders>
              <w:top w:val="nil"/>
              <w:left w:val="nil"/>
              <w:bottom w:val="single" w:sz="4" w:space="0" w:color="auto"/>
              <w:right w:val="single" w:sz="4" w:space="0" w:color="auto"/>
            </w:tcBorders>
            <w:shd w:val="clear" w:color="auto" w:fill="auto"/>
          </w:tcPr>
          <w:p w14:paraId="182FAD3C" w14:textId="05D65605" w:rsidR="00B3520F" w:rsidRPr="00925811" w:rsidRDefault="00B3520F" w:rsidP="00B3520F">
            <w:r w:rsidRPr="00925811">
              <w:t>2.151</w:t>
            </w:r>
          </w:p>
        </w:tc>
        <w:tc>
          <w:tcPr>
            <w:tcW w:w="0" w:type="dxa"/>
            <w:tcBorders>
              <w:top w:val="nil"/>
              <w:left w:val="nil"/>
              <w:bottom w:val="single" w:sz="4" w:space="0" w:color="auto"/>
              <w:right w:val="single" w:sz="4" w:space="0" w:color="auto"/>
            </w:tcBorders>
            <w:shd w:val="clear" w:color="auto" w:fill="auto"/>
          </w:tcPr>
          <w:p w14:paraId="781582B4" w14:textId="6872F755" w:rsidR="00B3520F" w:rsidRPr="00925811" w:rsidRDefault="00B3520F" w:rsidP="00B3520F">
            <w:r w:rsidRPr="00925811">
              <w:t>2.151</w:t>
            </w:r>
          </w:p>
        </w:tc>
      </w:tr>
      <w:tr w:rsidR="00B3520F" w:rsidRPr="00925811" w14:paraId="5371E3BE" w14:textId="77777777" w:rsidTr="00925811">
        <w:trPr>
          <w:trHeight w:val="236"/>
        </w:trPr>
        <w:tc>
          <w:tcPr>
            <w:tcW w:w="0" w:type="dxa"/>
          </w:tcPr>
          <w:p w14:paraId="0C4604F5" w14:textId="77777777" w:rsidR="00B3520F" w:rsidRPr="00925811" w:rsidRDefault="00B3520F" w:rsidP="00B3520F">
            <w:r w:rsidRPr="00925811">
              <w:t>WMID</w:t>
            </w:r>
          </w:p>
        </w:tc>
        <w:tc>
          <w:tcPr>
            <w:tcW w:w="0" w:type="dxa"/>
            <w:tcBorders>
              <w:top w:val="nil"/>
              <w:left w:val="single" w:sz="4" w:space="0" w:color="auto"/>
              <w:bottom w:val="single" w:sz="4" w:space="0" w:color="auto"/>
              <w:right w:val="single" w:sz="4" w:space="0" w:color="auto"/>
            </w:tcBorders>
            <w:shd w:val="clear" w:color="auto" w:fill="auto"/>
          </w:tcPr>
          <w:p w14:paraId="7538DA6E" w14:textId="6FB7DF13" w:rsidR="00B3520F" w:rsidRPr="00925811" w:rsidRDefault="00B3520F" w:rsidP="00B3520F">
            <w:r w:rsidRPr="00925811">
              <w:t>2.708</w:t>
            </w:r>
          </w:p>
        </w:tc>
        <w:tc>
          <w:tcPr>
            <w:tcW w:w="0" w:type="dxa"/>
            <w:tcBorders>
              <w:top w:val="nil"/>
              <w:left w:val="nil"/>
              <w:bottom w:val="single" w:sz="4" w:space="0" w:color="auto"/>
              <w:right w:val="single" w:sz="4" w:space="0" w:color="auto"/>
            </w:tcBorders>
            <w:shd w:val="clear" w:color="auto" w:fill="auto"/>
          </w:tcPr>
          <w:p w14:paraId="2120AD57" w14:textId="2293C35A" w:rsidR="00B3520F" w:rsidRPr="00925811" w:rsidRDefault="00B3520F" w:rsidP="00B3520F">
            <w:r w:rsidRPr="00925811">
              <w:t>2.708</w:t>
            </w:r>
          </w:p>
        </w:tc>
        <w:tc>
          <w:tcPr>
            <w:tcW w:w="0" w:type="dxa"/>
            <w:tcBorders>
              <w:top w:val="nil"/>
              <w:left w:val="nil"/>
              <w:bottom w:val="single" w:sz="4" w:space="0" w:color="auto"/>
              <w:right w:val="single" w:sz="4" w:space="0" w:color="auto"/>
            </w:tcBorders>
            <w:shd w:val="clear" w:color="auto" w:fill="auto"/>
          </w:tcPr>
          <w:p w14:paraId="7DA6B459" w14:textId="10C8F3A0" w:rsidR="00B3520F" w:rsidRPr="00925811" w:rsidRDefault="00B3520F" w:rsidP="00B3520F">
            <w:r w:rsidRPr="00925811">
              <w:t>2.708</w:t>
            </w:r>
          </w:p>
        </w:tc>
        <w:tc>
          <w:tcPr>
            <w:tcW w:w="0" w:type="dxa"/>
            <w:tcBorders>
              <w:top w:val="nil"/>
              <w:left w:val="nil"/>
              <w:bottom w:val="single" w:sz="4" w:space="0" w:color="auto"/>
              <w:right w:val="single" w:sz="4" w:space="0" w:color="auto"/>
            </w:tcBorders>
            <w:shd w:val="clear" w:color="auto" w:fill="auto"/>
          </w:tcPr>
          <w:p w14:paraId="7F61C10D" w14:textId="40104115" w:rsidR="00B3520F" w:rsidRPr="00925811" w:rsidRDefault="00B3520F" w:rsidP="00B3520F">
            <w:r w:rsidRPr="00925811">
              <w:t>2.708</w:t>
            </w:r>
          </w:p>
        </w:tc>
        <w:tc>
          <w:tcPr>
            <w:tcW w:w="0" w:type="dxa"/>
            <w:tcBorders>
              <w:top w:val="nil"/>
              <w:left w:val="nil"/>
              <w:bottom w:val="single" w:sz="4" w:space="0" w:color="auto"/>
              <w:right w:val="single" w:sz="4" w:space="0" w:color="auto"/>
            </w:tcBorders>
            <w:shd w:val="clear" w:color="auto" w:fill="auto"/>
          </w:tcPr>
          <w:p w14:paraId="64380057" w14:textId="1AF2FFFE" w:rsidR="00B3520F" w:rsidRPr="00925811" w:rsidRDefault="00B3520F" w:rsidP="00B3520F">
            <w:r w:rsidRPr="00925811">
              <w:t>2.708</w:t>
            </w:r>
          </w:p>
        </w:tc>
      </w:tr>
      <w:tr w:rsidR="00B3520F" w:rsidRPr="00925811" w14:paraId="7EB6B785" w14:textId="77777777" w:rsidTr="00925811">
        <w:trPr>
          <w:trHeight w:val="236"/>
        </w:trPr>
        <w:tc>
          <w:tcPr>
            <w:tcW w:w="0" w:type="dxa"/>
          </w:tcPr>
          <w:p w14:paraId="533ADD91" w14:textId="77777777" w:rsidR="00B3520F" w:rsidRPr="00925811" w:rsidRDefault="00B3520F" w:rsidP="00B3520F">
            <w:r w:rsidRPr="00925811">
              <w:t>EMID</w:t>
            </w:r>
          </w:p>
        </w:tc>
        <w:tc>
          <w:tcPr>
            <w:tcW w:w="0" w:type="dxa"/>
            <w:tcBorders>
              <w:top w:val="nil"/>
              <w:left w:val="single" w:sz="4" w:space="0" w:color="auto"/>
              <w:bottom w:val="single" w:sz="4" w:space="0" w:color="auto"/>
              <w:right w:val="single" w:sz="4" w:space="0" w:color="auto"/>
            </w:tcBorders>
            <w:shd w:val="clear" w:color="auto" w:fill="auto"/>
          </w:tcPr>
          <w:p w14:paraId="1452F2F3" w14:textId="58E6BF66" w:rsidR="00B3520F" w:rsidRPr="00925811" w:rsidRDefault="00B3520F" w:rsidP="00B3520F">
            <w:r w:rsidRPr="00925811">
              <w:t>2.772</w:t>
            </w:r>
          </w:p>
        </w:tc>
        <w:tc>
          <w:tcPr>
            <w:tcW w:w="0" w:type="dxa"/>
            <w:tcBorders>
              <w:top w:val="nil"/>
              <w:left w:val="nil"/>
              <w:bottom w:val="single" w:sz="4" w:space="0" w:color="auto"/>
              <w:right w:val="single" w:sz="4" w:space="0" w:color="auto"/>
            </w:tcBorders>
            <w:shd w:val="clear" w:color="auto" w:fill="auto"/>
          </w:tcPr>
          <w:p w14:paraId="4D3EFDA3" w14:textId="4CF858F7" w:rsidR="00B3520F" w:rsidRPr="00925811" w:rsidRDefault="00B3520F" w:rsidP="00B3520F">
            <w:r w:rsidRPr="00925811">
              <w:t>2.772</w:t>
            </w:r>
          </w:p>
        </w:tc>
        <w:tc>
          <w:tcPr>
            <w:tcW w:w="0" w:type="dxa"/>
            <w:tcBorders>
              <w:top w:val="nil"/>
              <w:left w:val="nil"/>
              <w:bottom w:val="single" w:sz="4" w:space="0" w:color="auto"/>
              <w:right w:val="single" w:sz="4" w:space="0" w:color="auto"/>
            </w:tcBorders>
            <w:shd w:val="clear" w:color="auto" w:fill="auto"/>
          </w:tcPr>
          <w:p w14:paraId="04953A40" w14:textId="50F7EB3F" w:rsidR="00B3520F" w:rsidRPr="00925811" w:rsidRDefault="00B3520F" w:rsidP="00B3520F">
            <w:r w:rsidRPr="00925811">
              <w:t>2.772</w:t>
            </w:r>
          </w:p>
        </w:tc>
        <w:tc>
          <w:tcPr>
            <w:tcW w:w="0" w:type="dxa"/>
            <w:tcBorders>
              <w:top w:val="nil"/>
              <w:left w:val="nil"/>
              <w:bottom w:val="single" w:sz="4" w:space="0" w:color="auto"/>
              <w:right w:val="single" w:sz="4" w:space="0" w:color="auto"/>
            </w:tcBorders>
            <w:shd w:val="clear" w:color="auto" w:fill="auto"/>
          </w:tcPr>
          <w:p w14:paraId="6BE8492B" w14:textId="347D728D" w:rsidR="00B3520F" w:rsidRPr="00925811" w:rsidRDefault="00B3520F" w:rsidP="00B3520F">
            <w:r w:rsidRPr="00925811">
              <w:t>2.772</w:t>
            </w:r>
          </w:p>
        </w:tc>
        <w:tc>
          <w:tcPr>
            <w:tcW w:w="0" w:type="dxa"/>
            <w:tcBorders>
              <w:top w:val="nil"/>
              <w:left w:val="nil"/>
              <w:bottom w:val="single" w:sz="4" w:space="0" w:color="auto"/>
              <w:right w:val="single" w:sz="4" w:space="0" w:color="auto"/>
            </w:tcBorders>
            <w:shd w:val="clear" w:color="auto" w:fill="auto"/>
          </w:tcPr>
          <w:p w14:paraId="494BDEFF" w14:textId="5F865432" w:rsidR="00B3520F" w:rsidRPr="00925811" w:rsidRDefault="00B3520F" w:rsidP="00B3520F">
            <w:r w:rsidRPr="00925811">
              <w:t>2.772</w:t>
            </w:r>
          </w:p>
        </w:tc>
      </w:tr>
      <w:tr w:rsidR="00B3520F" w:rsidRPr="00925811" w14:paraId="03184057" w14:textId="77777777" w:rsidTr="00925811">
        <w:trPr>
          <w:trHeight w:val="236"/>
        </w:trPr>
        <w:tc>
          <w:tcPr>
            <w:tcW w:w="0" w:type="dxa"/>
          </w:tcPr>
          <w:p w14:paraId="42AB762F" w14:textId="77777777" w:rsidR="00B3520F" w:rsidRPr="00925811" w:rsidRDefault="00B3520F" w:rsidP="00B3520F">
            <w:r w:rsidRPr="00925811">
              <w:t>SWALES</w:t>
            </w:r>
          </w:p>
        </w:tc>
        <w:tc>
          <w:tcPr>
            <w:tcW w:w="0" w:type="dxa"/>
            <w:tcBorders>
              <w:top w:val="nil"/>
              <w:left w:val="single" w:sz="4" w:space="0" w:color="auto"/>
              <w:bottom w:val="single" w:sz="4" w:space="0" w:color="auto"/>
              <w:right w:val="single" w:sz="4" w:space="0" w:color="auto"/>
            </w:tcBorders>
            <w:shd w:val="clear" w:color="auto" w:fill="auto"/>
          </w:tcPr>
          <w:p w14:paraId="46E1AF22" w14:textId="50B1D060" w:rsidR="00B3520F" w:rsidRPr="00925811" w:rsidRDefault="00B3520F" w:rsidP="00B3520F">
            <w:r w:rsidRPr="00925811">
              <w:t>1.385</w:t>
            </w:r>
          </w:p>
        </w:tc>
        <w:tc>
          <w:tcPr>
            <w:tcW w:w="0" w:type="dxa"/>
            <w:tcBorders>
              <w:top w:val="nil"/>
              <w:left w:val="nil"/>
              <w:bottom w:val="single" w:sz="4" w:space="0" w:color="auto"/>
              <w:right w:val="single" w:sz="4" w:space="0" w:color="auto"/>
            </w:tcBorders>
            <w:shd w:val="clear" w:color="auto" w:fill="auto"/>
          </w:tcPr>
          <w:p w14:paraId="5B087ED2" w14:textId="54ECEE70" w:rsidR="00B3520F" w:rsidRPr="00925811" w:rsidRDefault="00B3520F" w:rsidP="00B3520F">
            <w:r w:rsidRPr="00925811">
              <w:t>1.385</w:t>
            </w:r>
          </w:p>
        </w:tc>
        <w:tc>
          <w:tcPr>
            <w:tcW w:w="0" w:type="dxa"/>
            <w:tcBorders>
              <w:top w:val="nil"/>
              <w:left w:val="nil"/>
              <w:bottom w:val="single" w:sz="4" w:space="0" w:color="auto"/>
              <w:right w:val="single" w:sz="4" w:space="0" w:color="auto"/>
            </w:tcBorders>
            <w:shd w:val="clear" w:color="auto" w:fill="auto"/>
          </w:tcPr>
          <w:p w14:paraId="6FF62576" w14:textId="0A9617B7" w:rsidR="00B3520F" w:rsidRPr="00925811" w:rsidRDefault="00B3520F" w:rsidP="00B3520F">
            <w:r w:rsidRPr="00925811">
              <w:t>1.385</w:t>
            </w:r>
          </w:p>
        </w:tc>
        <w:tc>
          <w:tcPr>
            <w:tcW w:w="0" w:type="dxa"/>
            <w:tcBorders>
              <w:top w:val="nil"/>
              <w:left w:val="nil"/>
              <w:bottom w:val="single" w:sz="4" w:space="0" w:color="auto"/>
              <w:right w:val="single" w:sz="4" w:space="0" w:color="auto"/>
            </w:tcBorders>
            <w:shd w:val="clear" w:color="auto" w:fill="auto"/>
          </w:tcPr>
          <w:p w14:paraId="510824A4" w14:textId="32ED34CD" w:rsidR="00B3520F" w:rsidRPr="00925811" w:rsidRDefault="00B3520F" w:rsidP="00B3520F">
            <w:r w:rsidRPr="00925811">
              <w:t>1.385</w:t>
            </w:r>
          </w:p>
        </w:tc>
        <w:tc>
          <w:tcPr>
            <w:tcW w:w="0" w:type="dxa"/>
            <w:tcBorders>
              <w:top w:val="nil"/>
              <w:left w:val="nil"/>
              <w:bottom w:val="single" w:sz="4" w:space="0" w:color="auto"/>
              <w:right w:val="single" w:sz="4" w:space="0" w:color="auto"/>
            </w:tcBorders>
            <w:shd w:val="clear" w:color="auto" w:fill="auto"/>
          </w:tcPr>
          <w:p w14:paraId="40727C53" w14:textId="576EC16D" w:rsidR="00B3520F" w:rsidRPr="00925811" w:rsidRDefault="00B3520F" w:rsidP="00B3520F">
            <w:r w:rsidRPr="00925811">
              <w:t>1.385</w:t>
            </w:r>
          </w:p>
        </w:tc>
      </w:tr>
      <w:tr w:rsidR="00B3520F" w:rsidRPr="00925811" w14:paraId="6EEF16A2" w14:textId="77777777" w:rsidTr="00925811">
        <w:trPr>
          <w:trHeight w:val="236"/>
        </w:trPr>
        <w:tc>
          <w:tcPr>
            <w:tcW w:w="0" w:type="dxa"/>
          </w:tcPr>
          <w:p w14:paraId="54690852" w14:textId="77777777" w:rsidR="00B3520F" w:rsidRPr="00925811" w:rsidRDefault="00B3520F" w:rsidP="00B3520F">
            <w:r w:rsidRPr="00925811">
              <w:t>SWEST</w:t>
            </w:r>
          </w:p>
        </w:tc>
        <w:tc>
          <w:tcPr>
            <w:tcW w:w="0" w:type="dxa"/>
            <w:tcBorders>
              <w:top w:val="nil"/>
              <w:left w:val="single" w:sz="4" w:space="0" w:color="auto"/>
              <w:bottom w:val="single" w:sz="4" w:space="0" w:color="auto"/>
              <w:right w:val="single" w:sz="4" w:space="0" w:color="auto"/>
            </w:tcBorders>
            <w:shd w:val="clear" w:color="auto" w:fill="auto"/>
          </w:tcPr>
          <w:p w14:paraId="5C710CE7" w14:textId="3426EAB9" w:rsidR="00B3520F" w:rsidRPr="00925811" w:rsidRDefault="00B3520F" w:rsidP="00B3520F">
            <w:r w:rsidRPr="00925811">
              <w:t>2.103</w:t>
            </w:r>
          </w:p>
        </w:tc>
        <w:tc>
          <w:tcPr>
            <w:tcW w:w="0" w:type="dxa"/>
            <w:tcBorders>
              <w:top w:val="nil"/>
              <w:left w:val="nil"/>
              <w:bottom w:val="single" w:sz="4" w:space="0" w:color="auto"/>
              <w:right w:val="single" w:sz="4" w:space="0" w:color="auto"/>
            </w:tcBorders>
            <w:shd w:val="clear" w:color="auto" w:fill="auto"/>
          </w:tcPr>
          <w:p w14:paraId="7808E5F6" w14:textId="3E056C09" w:rsidR="00B3520F" w:rsidRPr="00925811" w:rsidRDefault="00B3520F" w:rsidP="00B3520F">
            <w:r w:rsidRPr="00925811">
              <w:t>2.103</w:t>
            </w:r>
          </w:p>
        </w:tc>
        <w:tc>
          <w:tcPr>
            <w:tcW w:w="0" w:type="dxa"/>
            <w:tcBorders>
              <w:top w:val="nil"/>
              <w:left w:val="nil"/>
              <w:bottom w:val="single" w:sz="4" w:space="0" w:color="auto"/>
              <w:right w:val="single" w:sz="4" w:space="0" w:color="auto"/>
            </w:tcBorders>
            <w:shd w:val="clear" w:color="auto" w:fill="auto"/>
          </w:tcPr>
          <w:p w14:paraId="086B0BBA" w14:textId="53EB7E45" w:rsidR="00B3520F" w:rsidRPr="00925811" w:rsidRDefault="00B3520F" w:rsidP="00B3520F">
            <w:r w:rsidRPr="00925811">
              <w:t>2.103</w:t>
            </w:r>
          </w:p>
        </w:tc>
        <w:tc>
          <w:tcPr>
            <w:tcW w:w="0" w:type="dxa"/>
            <w:tcBorders>
              <w:top w:val="nil"/>
              <w:left w:val="nil"/>
              <w:bottom w:val="single" w:sz="4" w:space="0" w:color="auto"/>
              <w:right w:val="single" w:sz="4" w:space="0" w:color="auto"/>
            </w:tcBorders>
            <w:shd w:val="clear" w:color="auto" w:fill="auto"/>
          </w:tcPr>
          <w:p w14:paraId="0DAD8DB4" w14:textId="28FACDAD" w:rsidR="00B3520F" w:rsidRPr="00925811" w:rsidRDefault="00B3520F" w:rsidP="00B3520F">
            <w:r w:rsidRPr="00925811">
              <w:t>2.103</w:t>
            </w:r>
          </w:p>
        </w:tc>
        <w:tc>
          <w:tcPr>
            <w:tcW w:w="0" w:type="dxa"/>
            <w:tcBorders>
              <w:top w:val="nil"/>
              <w:left w:val="nil"/>
              <w:bottom w:val="single" w:sz="4" w:space="0" w:color="auto"/>
              <w:right w:val="single" w:sz="4" w:space="0" w:color="auto"/>
            </w:tcBorders>
            <w:shd w:val="clear" w:color="auto" w:fill="auto"/>
          </w:tcPr>
          <w:p w14:paraId="5621EF88" w14:textId="7E3F0A26" w:rsidR="00B3520F" w:rsidRPr="00925811" w:rsidRDefault="00B3520F" w:rsidP="00B3520F">
            <w:r w:rsidRPr="00925811">
              <w:t>2.103</w:t>
            </w:r>
          </w:p>
        </w:tc>
      </w:tr>
      <w:tr w:rsidR="00B3520F" w:rsidRPr="00925811" w14:paraId="5719F6C6" w14:textId="77777777" w:rsidTr="00925811">
        <w:trPr>
          <w:trHeight w:val="236"/>
        </w:trPr>
        <w:tc>
          <w:tcPr>
            <w:tcW w:w="0" w:type="dxa"/>
          </w:tcPr>
          <w:p w14:paraId="65444A12" w14:textId="77777777" w:rsidR="00B3520F" w:rsidRPr="00925811" w:rsidRDefault="00B3520F" w:rsidP="00B3520F">
            <w:r w:rsidRPr="00925811">
              <w:t>LPN</w:t>
            </w:r>
          </w:p>
        </w:tc>
        <w:tc>
          <w:tcPr>
            <w:tcW w:w="0" w:type="dxa"/>
            <w:tcBorders>
              <w:top w:val="nil"/>
              <w:left w:val="single" w:sz="4" w:space="0" w:color="auto"/>
              <w:bottom w:val="single" w:sz="4" w:space="0" w:color="auto"/>
              <w:right w:val="single" w:sz="4" w:space="0" w:color="auto"/>
            </w:tcBorders>
            <w:shd w:val="clear" w:color="auto" w:fill="auto"/>
          </w:tcPr>
          <w:p w14:paraId="07DA933F" w14:textId="540B462B" w:rsidR="00B3520F" w:rsidRPr="00925811" w:rsidRDefault="00B3520F" w:rsidP="00B3520F">
            <w:r w:rsidRPr="00925811">
              <w:t>1.820</w:t>
            </w:r>
          </w:p>
        </w:tc>
        <w:tc>
          <w:tcPr>
            <w:tcW w:w="0" w:type="dxa"/>
            <w:tcBorders>
              <w:top w:val="nil"/>
              <w:left w:val="nil"/>
              <w:bottom w:val="single" w:sz="4" w:space="0" w:color="auto"/>
              <w:right w:val="single" w:sz="4" w:space="0" w:color="auto"/>
            </w:tcBorders>
            <w:shd w:val="clear" w:color="auto" w:fill="auto"/>
          </w:tcPr>
          <w:p w14:paraId="674F9148" w14:textId="56BF6191" w:rsidR="00B3520F" w:rsidRPr="00925811" w:rsidRDefault="00B3520F" w:rsidP="00B3520F">
            <w:r w:rsidRPr="00925811">
              <w:t>1.820</w:t>
            </w:r>
          </w:p>
        </w:tc>
        <w:tc>
          <w:tcPr>
            <w:tcW w:w="0" w:type="dxa"/>
            <w:tcBorders>
              <w:top w:val="nil"/>
              <w:left w:val="nil"/>
              <w:bottom w:val="single" w:sz="4" w:space="0" w:color="auto"/>
              <w:right w:val="single" w:sz="4" w:space="0" w:color="auto"/>
            </w:tcBorders>
            <w:shd w:val="clear" w:color="auto" w:fill="auto"/>
          </w:tcPr>
          <w:p w14:paraId="7285563D" w14:textId="5E68E80C" w:rsidR="00B3520F" w:rsidRPr="00925811" w:rsidRDefault="00B3520F" w:rsidP="00B3520F">
            <w:r w:rsidRPr="00925811">
              <w:t>1.820</w:t>
            </w:r>
          </w:p>
        </w:tc>
        <w:tc>
          <w:tcPr>
            <w:tcW w:w="0" w:type="dxa"/>
            <w:tcBorders>
              <w:top w:val="nil"/>
              <w:left w:val="nil"/>
              <w:bottom w:val="single" w:sz="4" w:space="0" w:color="auto"/>
              <w:right w:val="single" w:sz="4" w:space="0" w:color="auto"/>
            </w:tcBorders>
            <w:shd w:val="clear" w:color="auto" w:fill="auto"/>
          </w:tcPr>
          <w:p w14:paraId="004A4F43" w14:textId="48AB00F3" w:rsidR="00B3520F" w:rsidRPr="00925811" w:rsidRDefault="00B3520F" w:rsidP="00B3520F">
            <w:r w:rsidRPr="00925811">
              <w:t>1.820</w:t>
            </w:r>
          </w:p>
        </w:tc>
        <w:tc>
          <w:tcPr>
            <w:tcW w:w="0" w:type="dxa"/>
            <w:tcBorders>
              <w:top w:val="nil"/>
              <w:left w:val="nil"/>
              <w:bottom w:val="single" w:sz="4" w:space="0" w:color="auto"/>
              <w:right w:val="single" w:sz="4" w:space="0" w:color="auto"/>
            </w:tcBorders>
            <w:shd w:val="clear" w:color="auto" w:fill="auto"/>
          </w:tcPr>
          <w:p w14:paraId="3DCF5C70" w14:textId="1746DC1C" w:rsidR="00B3520F" w:rsidRPr="00925811" w:rsidRDefault="00B3520F" w:rsidP="00B3520F">
            <w:r w:rsidRPr="00925811">
              <w:t>1.820</w:t>
            </w:r>
          </w:p>
        </w:tc>
      </w:tr>
      <w:tr w:rsidR="00B3520F" w:rsidRPr="00925811" w14:paraId="49360483" w14:textId="77777777" w:rsidTr="00925811">
        <w:trPr>
          <w:trHeight w:val="236"/>
        </w:trPr>
        <w:tc>
          <w:tcPr>
            <w:tcW w:w="0" w:type="dxa"/>
          </w:tcPr>
          <w:p w14:paraId="1A1CFA1A" w14:textId="77777777" w:rsidR="00B3520F" w:rsidRPr="00925811" w:rsidRDefault="00B3520F" w:rsidP="00B3520F">
            <w:r w:rsidRPr="00925811">
              <w:t>SPN</w:t>
            </w:r>
          </w:p>
        </w:tc>
        <w:tc>
          <w:tcPr>
            <w:tcW w:w="0" w:type="dxa"/>
            <w:tcBorders>
              <w:top w:val="nil"/>
              <w:left w:val="single" w:sz="4" w:space="0" w:color="auto"/>
              <w:bottom w:val="single" w:sz="4" w:space="0" w:color="auto"/>
              <w:right w:val="single" w:sz="4" w:space="0" w:color="auto"/>
            </w:tcBorders>
            <w:shd w:val="clear" w:color="auto" w:fill="auto"/>
          </w:tcPr>
          <w:p w14:paraId="64B367B2" w14:textId="306EFB49" w:rsidR="00B3520F" w:rsidRPr="00925811" w:rsidRDefault="00B3520F" w:rsidP="00B3520F">
            <w:r w:rsidRPr="00925811">
              <w:t>1.883</w:t>
            </w:r>
          </w:p>
        </w:tc>
        <w:tc>
          <w:tcPr>
            <w:tcW w:w="0" w:type="dxa"/>
            <w:tcBorders>
              <w:top w:val="nil"/>
              <w:left w:val="nil"/>
              <w:bottom w:val="single" w:sz="4" w:space="0" w:color="auto"/>
              <w:right w:val="single" w:sz="4" w:space="0" w:color="auto"/>
            </w:tcBorders>
            <w:shd w:val="clear" w:color="auto" w:fill="auto"/>
          </w:tcPr>
          <w:p w14:paraId="519E16F7" w14:textId="32617BCF" w:rsidR="00B3520F" w:rsidRPr="00925811" w:rsidRDefault="00B3520F" w:rsidP="00B3520F">
            <w:r w:rsidRPr="00925811">
              <w:t>1.883</w:t>
            </w:r>
          </w:p>
        </w:tc>
        <w:tc>
          <w:tcPr>
            <w:tcW w:w="0" w:type="dxa"/>
            <w:tcBorders>
              <w:top w:val="nil"/>
              <w:left w:val="nil"/>
              <w:bottom w:val="single" w:sz="4" w:space="0" w:color="auto"/>
              <w:right w:val="single" w:sz="4" w:space="0" w:color="auto"/>
            </w:tcBorders>
            <w:shd w:val="clear" w:color="auto" w:fill="auto"/>
          </w:tcPr>
          <w:p w14:paraId="38E3F2DF" w14:textId="446615DD" w:rsidR="00B3520F" w:rsidRPr="00925811" w:rsidRDefault="00B3520F" w:rsidP="00B3520F">
            <w:r w:rsidRPr="00925811">
              <w:t>1.883</w:t>
            </w:r>
          </w:p>
        </w:tc>
        <w:tc>
          <w:tcPr>
            <w:tcW w:w="0" w:type="dxa"/>
            <w:tcBorders>
              <w:top w:val="nil"/>
              <w:left w:val="nil"/>
              <w:bottom w:val="single" w:sz="4" w:space="0" w:color="auto"/>
              <w:right w:val="single" w:sz="4" w:space="0" w:color="auto"/>
            </w:tcBorders>
            <w:shd w:val="clear" w:color="auto" w:fill="auto"/>
          </w:tcPr>
          <w:p w14:paraId="1BE9397E" w14:textId="084808CE" w:rsidR="00B3520F" w:rsidRPr="00925811" w:rsidRDefault="00B3520F" w:rsidP="00B3520F">
            <w:r w:rsidRPr="00925811">
              <w:t>1.883</w:t>
            </w:r>
          </w:p>
        </w:tc>
        <w:tc>
          <w:tcPr>
            <w:tcW w:w="0" w:type="dxa"/>
            <w:tcBorders>
              <w:top w:val="nil"/>
              <w:left w:val="nil"/>
              <w:bottom w:val="single" w:sz="4" w:space="0" w:color="auto"/>
              <w:right w:val="single" w:sz="4" w:space="0" w:color="auto"/>
            </w:tcBorders>
            <w:shd w:val="clear" w:color="auto" w:fill="auto"/>
          </w:tcPr>
          <w:p w14:paraId="5D4F6080" w14:textId="1637B5F2" w:rsidR="00B3520F" w:rsidRPr="00925811" w:rsidRDefault="00B3520F" w:rsidP="00B3520F">
            <w:r w:rsidRPr="00925811">
              <w:t>1.883</w:t>
            </w:r>
          </w:p>
        </w:tc>
      </w:tr>
      <w:tr w:rsidR="00B3520F" w:rsidRPr="00925811" w14:paraId="579510A1" w14:textId="77777777" w:rsidTr="00925811">
        <w:trPr>
          <w:trHeight w:val="236"/>
        </w:trPr>
        <w:tc>
          <w:tcPr>
            <w:tcW w:w="0" w:type="dxa"/>
          </w:tcPr>
          <w:p w14:paraId="3857F2A7" w14:textId="77777777" w:rsidR="00B3520F" w:rsidRPr="00925811" w:rsidRDefault="00B3520F" w:rsidP="00B3520F">
            <w:r w:rsidRPr="00925811">
              <w:t>EPN</w:t>
            </w:r>
          </w:p>
        </w:tc>
        <w:tc>
          <w:tcPr>
            <w:tcW w:w="0" w:type="dxa"/>
            <w:tcBorders>
              <w:top w:val="nil"/>
              <w:left w:val="single" w:sz="4" w:space="0" w:color="auto"/>
              <w:bottom w:val="single" w:sz="4" w:space="0" w:color="auto"/>
              <w:right w:val="single" w:sz="4" w:space="0" w:color="auto"/>
            </w:tcBorders>
            <w:shd w:val="clear" w:color="auto" w:fill="auto"/>
          </w:tcPr>
          <w:p w14:paraId="2104BB13" w14:textId="6168BDE8" w:rsidR="00B3520F" w:rsidRPr="00925811" w:rsidRDefault="00B3520F" w:rsidP="00B3520F">
            <w:r w:rsidRPr="00925811">
              <w:t>2.940</w:t>
            </w:r>
          </w:p>
        </w:tc>
        <w:tc>
          <w:tcPr>
            <w:tcW w:w="0" w:type="dxa"/>
            <w:tcBorders>
              <w:top w:val="nil"/>
              <w:left w:val="nil"/>
              <w:bottom w:val="single" w:sz="4" w:space="0" w:color="auto"/>
              <w:right w:val="single" w:sz="4" w:space="0" w:color="auto"/>
            </w:tcBorders>
            <w:shd w:val="clear" w:color="auto" w:fill="auto"/>
          </w:tcPr>
          <w:p w14:paraId="4D89898A" w14:textId="628B1469" w:rsidR="00B3520F" w:rsidRPr="00925811" w:rsidRDefault="00B3520F" w:rsidP="00B3520F">
            <w:r w:rsidRPr="00925811">
              <w:t>2.940</w:t>
            </w:r>
          </w:p>
        </w:tc>
        <w:tc>
          <w:tcPr>
            <w:tcW w:w="0" w:type="dxa"/>
            <w:tcBorders>
              <w:top w:val="nil"/>
              <w:left w:val="nil"/>
              <w:bottom w:val="single" w:sz="4" w:space="0" w:color="auto"/>
              <w:right w:val="single" w:sz="4" w:space="0" w:color="auto"/>
            </w:tcBorders>
            <w:shd w:val="clear" w:color="auto" w:fill="auto"/>
          </w:tcPr>
          <w:p w14:paraId="306E5178" w14:textId="2CAC1E95" w:rsidR="00B3520F" w:rsidRPr="00925811" w:rsidRDefault="00B3520F" w:rsidP="00B3520F">
            <w:r w:rsidRPr="00925811">
              <w:t>2.940</w:t>
            </w:r>
          </w:p>
        </w:tc>
        <w:tc>
          <w:tcPr>
            <w:tcW w:w="0" w:type="dxa"/>
            <w:tcBorders>
              <w:top w:val="nil"/>
              <w:left w:val="nil"/>
              <w:bottom w:val="single" w:sz="4" w:space="0" w:color="auto"/>
              <w:right w:val="single" w:sz="4" w:space="0" w:color="auto"/>
            </w:tcBorders>
            <w:shd w:val="clear" w:color="auto" w:fill="auto"/>
          </w:tcPr>
          <w:p w14:paraId="1338365F" w14:textId="33088FC6" w:rsidR="00B3520F" w:rsidRPr="00925811" w:rsidRDefault="00B3520F" w:rsidP="00B3520F">
            <w:r w:rsidRPr="00925811">
              <w:t>2.940</w:t>
            </w:r>
          </w:p>
        </w:tc>
        <w:tc>
          <w:tcPr>
            <w:tcW w:w="0" w:type="dxa"/>
            <w:tcBorders>
              <w:top w:val="nil"/>
              <w:left w:val="nil"/>
              <w:bottom w:val="single" w:sz="4" w:space="0" w:color="auto"/>
              <w:right w:val="single" w:sz="4" w:space="0" w:color="auto"/>
            </w:tcBorders>
            <w:shd w:val="clear" w:color="auto" w:fill="auto"/>
          </w:tcPr>
          <w:p w14:paraId="6E8AA2D1" w14:textId="5A0858E1" w:rsidR="00B3520F" w:rsidRPr="00925811" w:rsidRDefault="00B3520F" w:rsidP="00B3520F">
            <w:r w:rsidRPr="00925811">
              <w:t>2.940</w:t>
            </w:r>
          </w:p>
        </w:tc>
      </w:tr>
      <w:tr w:rsidR="00B3520F" w:rsidRPr="00925811" w14:paraId="4FD21455" w14:textId="77777777" w:rsidTr="00925811">
        <w:trPr>
          <w:trHeight w:val="236"/>
        </w:trPr>
        <w:tc>
          <w:tcPr>
            <w:tcW w:w="0" w:type="dxa"/>
          </w:tcPr>
          <w:p w14:paraId="0CABCF20" w14:textId="77777777" w:rsidR="00B3520F" w:rsidRPr="00925811" w:rsidRDefault="00B3520F" w:rsidP="00B3520F">
            <w:r w:rsidRPr="00925811">
              <w:t>SPD</w:t>
            </w:r>
          </w:p>
        </w:tc>
        <w:tc>
          <w:tcPr>
            <w:tcW w:w="0" w:type="dxa"/>
            <w:tcBorders>
              <w:top w:val="nil"/>
              <w:left w:val="single" w:sz="4" w:space="0" w:color="auto"/>
              <w:bottom w:val="single" w:sz="4" w:space="0" w:color="auto"/>
              <w:right w:val="single" w:sz="4" w:space="0" w:color="auto"/>
            </w:tcBorders>
            <w:shd w:val="clear" w:color="auto" w:fill="auto"/>
          </w:tcPr>
          <w:p w14:paraId="3635C1E9" w14:textId="696B9E28" w:rsidR="00B3520F" w:rsidRPr="00925811" w:rsidRDefault="00B3520F" w:rsidP="00B3520F">
            <w:r w:rsidRPr="00925811">
              <w:t>1.998</w:t>
            </w:r>
          </w:p>
        </w:tc>
        <w:tc>
          <w:tcPr>
            <w:tcW w:w="0" w:type="dxa"/>
            <w:tcBorders>
              <w:top w:val="nil"/>
              <w:left w:val="nil"/>
              <w:bottom w:val="single" w:sz="4" w:space="0" w:color="auto"/>
              <w:right w:val="single" w:sz="4" w:space="0" w:color="auto"/>
            </w:tcBorders>
            <w:shd w:val="clear" w:color="auto" w:fill="auto"/>
          </w:tcPr>
          <w:p w14:paraId="475CE5D4" w14:textId="59424782" w:rsidR="00B3520F" w:rsidRPr="00925811" w:rsidRDefault="00B3520F" w:rsidP="00B3520F">
            <w:r w:rsidRPr="00925811">
              <w:t>1.998</w:t>
            </w:r>
          </w:p>
        </w:tc>
        <w:tc>
          <w:tcPr>
            <w:tcW w:w="0" w:type="dxa"/>
            <w:tcBorders>
              <w:top w:val="nil"/>
              <w:left w:val="nil"/>
              <w:bottom w:val="single" w:sz="4" w:space="0" w:color="auto"/>
              <w:right w:val="single" w:sz="4" w:space="0" w:color="auto"/>
            </w:tcBorders>
            <w:shd w:val="clear" w:color="auto" w:fill="auto"/>
          </w:tcPr>
          <w:p w14:paraId="51E9DC38" w14:textId="41875F54" w:rsidR="00B3520F" w:rsidRPr="00925811" w:rsidRDefault="00B3520F" w:rsidP="00B3520F">
            <w:r w:rsidRPr="00925811">
              <w:t>1.998</w:t>
            </w:r>
          </w:p>
        </w:tc>
        <w:tc>
          <w:tcPr>
            <w:tcW w:w="0" w:type="dxa"/>
            <w:tcBorders>
              <w:top w:val="nil"/>
              <w:left w:val="nil"/>
              <w:bottom w:val="single" w:sz="4" w:space="0" w:color="auto"/>
              <w:right w:val="single" w:sz="4" w:space="0" w:color="auto"/>
            </w:tcBorders>
            <w:shd w:val="clear" w:color="auto" w:fill="auto"/>
          </w:tcPr>
          <w:p w14:paraId="13B220E5" w14:textId="7D4E13C8" w:rsidR="00B3520F" w:rsidRPr="00925811" w:rsidRDefault="00B3520F" w:rsidP="00B3520F">
            <w:r w:rsidRPr="00925811">
              <w:t>1.998</w:t>
            </w:r>
          </w:p>
        </w:tc>
        <w:tc>
          <w:tcPr>
            <w:tcW w:w="0" w:type="dxa"/>
            <w:tcBorders>
              <w:top w:val="nil"/>
              <w:left w:val="nil"/>
              <w:bottom w:val="single" w:sz="4" w:space="0" w:color="auto"/>
              <w:right w:val="single" w:sz="4" w:space="0" w:color="auto"/>
            </w:tcBorders>
            <w:shd w:val="clear" w:color="auto" w:fill="auto"/>
          </w:tcPr>
          <w:p w14:paraId="33A4AEC9" w14:textId="0DBFDA48" w:rsidR="00B3520F" w:rsidRPr="00925811" w:rsidRDefault="00B3520F" w:rsidP="00B3520F">
            <w:r w:rsidRPr="00925811">
              <w:t>1.998</w:t>
            </w:r>
          </w:p>
        </w:tc>
      </w:tr>
      <w:tr w:rsidR="00B3520F" w:rsidRPr="00925811" w14:paraId="15D5D4F9" w14:textId="77777777" w:rsidTr="00925811">
        <w:trPr>
          <w:trHeight w:val="236"/>
        </w:trPr>
        <w:tc>
          <w:tcPr>
            <w:tcW w:w="0" w:type="dxa"/>
          </w:tcPr>
          <w:p w14:paraId="4962ED60" w14:textId="77777777" w:rsidR="00B3520F" w:rsidRPr="00925811" w:rsidRDefault="00B3520F" w:rsidP="00B3520F">
            <w:r w:rsidRPr="00925811">
              <w:t>SPMW</w:t>
            </w:r>
          </w:p>
        </w:tc>
        <w:tc>
          <w:tcPr>
            <w:tcW w:w="0" w:type="dxa"/>
            <w:tcBorders>
              <w:top w:val="nil"/>
              <w:left w:val="single" w:sz="4" w:space="0" w:color="auto"/>
              <w:bottom w:val="single" w:sz="4" w:space="0" w:color="auto"/>
              <w:right w:val="single" w:sz="4" w:space="0" w:color="auto"/>
            </w:tcBorders>
            <w:shd w:val="clear" w:color="auto" w:fill="auto"/>
          </w:tcPr>
          <w:p w14:paraId="73395650" w14:textId="040394B6" w:rsidR="00B3520F" w:rsidRPr="00925811" w:rsidRDefault="00B3520F" w:rsidP="00B3520F">
            <w:r w:rsidRPr="00925811">
              <w:t>2.223</w:t>
            </w:r>
          </w:p>
        </w:tc>
        <w:tc>
          <w:tcPr>
            <w:tcW w:w="0" w:type="dxa"/>
            <w:tcBorders>
              <w:top w:val="nil"/>
              <w:left w:val="nil"/>
              <w:bottom w:val="single" w:sz="4" w:space="0" w:color="auto"/>
              <w:right w:val="single" w:sz="4" w:space="0" w:color="auto"/>
            </w:tcBorders>
            <w:shd w:val="clear" w:color="auto" w:fill="auto"/>
          </w:tcPr>
          <w:p w14:paraId="79B11E1D" w14:textId="1C7BFB5F" w:rsidR="00B3520F" w:rsidRPr="00925811" w:rsidRDefault="00B3520F" w:rsidP="00B3520F">
            <w:r w:rsidRPr="00925811">
              <w:t>2.223</w:t>
            </w:r>
          </w:p>
        </w:tc>
        <w:tc>
          <w:tcPr>
            <w:tcW w:w="0" w:type="dxa"/>
            <w:tcBorders>
              <w:top w:val="nil"/>
              <w:left w:val="nil"/>
              <w:bottom w:val="single" w:sz="4" w:space="0" w:color="auto"/>
              <w:right w:val="single" w:sz="4" w:space="0" w:color="auto"/>
            </w:tcBorders>
            <w:shd w:val="clear" w:color="auto" w:fill="auto"/>
          </w:tcPr>
          <w:p w14:paraId="1ADD43D6" w14:textId="1EF9F7A0" w:rsidR="00B3520F" w:rsidRPr="00925811" w:rsidRDefault="00B3520F" w:rsidP="00B3520F">
            <w:r w:rsidRPr="00925811">
              <w:t>2.223</w:t>
            </w:r>
          </w:p>
        </w:tc>
        <w:tc>
          <w:tcPr>
            <w:tcW w:w="0" w:type="dxa"/>
            <w:tcBorders>
              <w:top w:val="nil"/>
              <w:left w:val="nil"/>
              <w:bottom w:val="single" w:sz="4" w:space="0" w:color="auto"/>
              <w:right w:val="single" w:sz="4" w:space="0" w:color="auto"/>
            </w:tcBorders>
            <w:shd w:val="clear" w:color="auto" w:fill="auto"/>
          </w:tcPr>
          <w:p w14:paraId="3580219D" w14:textId="13E19E28" w:rsidR="00B3520F" w:rsidRPr="00925811" w:rsidRDefault="00B3520F" w:rsidP="00B3520F">
            <w:r w:rsidRPr="00925811">
              <w:t>2.223</w:t>
            </w:r>
          </w:p>
        </w:tc>
        <w:tc>
          <w:tcPr>
            <w:tcW w:w="0" w:type="dxa"/>
            <w:tcBorders>
              <w:top w:val="nil"/>
              <w:left w:val="nil"/>
              <w:bottom w:val="single" w:sz="4" w:space="0" w:color="auto"/>
              <w:right w:val="single" w:sz="4" w:space="0" w:color="auto"/>
            </w:tcBorders>
            <w:shd w:val="clear" w:color="auto" w:fill="auto"/>
          </w:tcPr>
          <w:p w14:paraId="0F9658B5" w14:textId="4A5070E5" w:rsidR="00B3520F" w:rsidRPr="00925811" w:rsidRDefault="00B3520F" w:rsidP="00B3520F">
            <w:r w:rsidRPr="00925811">
              <w:t>2.223</w:t>
            </w:r>
          </w:p>
        </w:tc>
      </w:tr>
      <w:tr w:rsidR="00B3520F" w:rsidRPr="00925811" w14:paraId="4CA6DE53" w14:textId="77777777" w:rsidTr="00925811">
        <w:trPr>
          <w:trHeight w:val="236"/>
        </w:trPr>
        <w:tc>
          <w:tcPr>
            <w:tcW w:w="0" w:type="dxa"/>
          </w:tcPr>
          <w:p w14:paraId="4758174B" w14:textId="77777777" w:rsidR="00B3520F" w:rsidRPr="00925811" w:rsidRDefault="00B3520F" w:rsidP="00B3520F">
            <w:r w:rsidRPr="00925811">
              <w:t>SSEH</w:t>
            </w:r>
          </w:p>
        </w:tc>
        <w:tc>
          <w:tcPr>
            <w:tcW w:w="0" w:type="dxa"/>
            <w:tcBorders>
              <w:top w:val="nil"/>
              <w:left w:val="single" w:sz="4" w:space="0" w:color="auto"/>
              <w:bottom w:val="single" w:sz="4" w:space="0" w:color="auto"/>
              <w:right w:val="single" w:sz="4" w:space="0" w:color="auto"/>
            </w:tcBorders>
            <w:shd w:val="clear" w:color="auto" w:fill="auto"/>
          </w:tcPr>
          <w:p w14:paraId="198272FD" w14:textId="46791E71" w:rsidR="00B3520F" w:rsidRPr="00925811" w:rsidRDefault="00B3520F" w:rsidP="00B3520F">
            <w:r w:rsidRPr="00925811">
              <w:t>1.492</w:t>
            </w:r>
          </w:p>
        </w:tc>
        <w:tc>
          <w:tcPr>
            <w:tcW w:w="0" w:type="dxa"/>
            <w:tcBorders>
              <w:top w:val="nil"/>
              <w:left w:val="nil"/>
              <w:bottom w:val="single" w:sz="4" w:space="0" w:color="auto"/>
              <w:right w:val="single" w:sz="4" w:space="0" w:color="auto"/>
            </w:tcBorders>
            <w:shd w:val="clear" w:color="auto" w:fill="auto"/>
          </w:tcPr>
          <w:p w14:paraId="3C82061D" w14:textId="030071BA" w:rsidR="00B3520F" w:rsidRPr="00925811" w:rsidRDefault="00B3520F" w:rsidP="00B3520F">
            <w:r w:rsidRPr="00925811">
              <w:t>1.492</w:t>
            </w:r>
          </w:p>
        </w:tc>
        <w:tc>
          <w:tcPr>
            <w:tcW w:w="0" w:type="dxa"/>
            <w:tcBorders>
              <w:top w:val="nil"/>
              <w:left w:val="nil"/>
              <w:bottom w:val="single" w:sz="4" w:space="0" w:color="auto"/>
              <w:right w:val="single" w:sz="4" w:space="0" w:color="auto"/>
            </w:tcBorders>
            <w:shd w:val="clear" w:color="auto" w:fill="auto"/>
          </w:tcPr>
          <w:p w14:paraId="633154D5" w14:textId="7E5DA745" w:rsidR="00B3520F" w:rsidRPr="00925811" w:rsidRDefault="00B3520F" w:rsidP="00B3520F">
            <w:r w:rsidRPr="00925811">
              <w:t>1.492</w:t>
            </w:r>
          </w:p>
        </w:tc>
        <w:tc>
          <w:tcPr>
            <w:tcW w:w="0" w:type="dxa"/>
            <w:tcBorders>
              <w:top w:val="nil"/>
              <w:left w:val="nil"/>
              <w:bottom w:val="single" w:sz="4" w:space="0" w:color="auto"/>
              <w:right w:val="single" w:sz="4" w:space="0" w:color="auto"/>
            </w:tcBorders>
            <w:shd w:val="clear" w:color="auto" w:fill="auto"/>
          </w:tcPr>
          <w:p w14:paraId="76906876" w14:textId="5C7A57D1" w:rsidR="00B3520F" w:rsidRPr="00925811" w:rsidRDefault="00B3520F" w:rsidP="00B3520F">
            <w:r w:rsidRPr="00925811">
              <w:t>1.492</w:t>
            </w:r>
          </w:p>
        </w:tc>
        <w:tc>
          <w:tcPr>
            <w:tcW w:w="0" w:type="dxa"/>
            <w:tcBorders>
              <w:top w:val="nil"/>
              <w:left w:val="nil"/>
              <w:bottom w:val="single" w:sz="4" w:space="0" w:color="auto"/>
              <w:right w:val="single" w:sz="4" w:space="0" w:color="auto"/>
            </w:tcBorders>
            <w:shd w:val="clear" w:color="auto" w:fill="auto"/>
          </w:tcPr>
          <w:p w14:paraId="1D046517" w14:textId="62BE1DE5" w:rsidR="00B3520F" w:rsidRPr="00925811" w:rsidRDefault="00B3520F" w:rsidP="00B3520F">
            <w:r w:rsidRPr="00925811">
              <w:t>1.492</w:t>
            </w:r>
          </w:p>
        </w:tc>
      </w:tr>
      <w:tr w:rsidR="00C202C5" w:rsidRPr="00925811" w14:paraId="798B1430" w14:textId="77777777" w:rsidTr="00925811">
        <w:trPr>
          <w:trHeight w:val="236"/>
        </w:trPr>
        <w:tc>
          <w:tcPr>
            <w:tcW w:w="0" w:type="dxa"/>
          </w:tcPr>
          <w:p w14:paraId="38ABEE1E" w14:textId="77777777" w:rsidR="00C202C5" w:rsidRPr="00925811" w:rsidRDefault="00C202C5" w:rsidP="00C202C5">
            <w:r w:rsidRPr="00925811">
              <w:t>SSES</w:t>
            </w:r>
          </w:p>
        </w:tc>
        <w:tc>
          <w:tcPr>
            <w:tcW w:w="0" w:type="dxa"/>
            <w:tcBorders>
              <w:top w:val="nil"/>
              <w:left w:val="single" w:sz="4" w:space="0" w:color="auto"/>
              <w:bottom w:val="single" w:sz="4" w:space="0" w:color="auto"/>
              <w:right w:val="single" w:sz="4" w:space="0" w:color="auto"/>
            </w:tcBorders>
            <w:shd w:val="clear" w:color="auto" w:fill="auto"/>
          </w:tcPr>
          <w:p w14:paraId="36DAD82E" w14:textId="04AD2123" w:rsidR="00C202C5" w:rsidRPr="00925811" w:rsidRDefault="00C202C5" w:rsidP="00C202C5">
            <w:r w:rsidRPr="00925811">
              <w:t>2.812</w:t>
            </w:r>
          </w:p>
        </w:tc>
        <w:tc>
          <w:tcPr>
            <w:tcW w:w="0" w:type="dxa"/>
            <w:tcBorders>
              <w:top w:val="nil"/>
              <w:left w:val="nil"/>
              <w:bottom w:val="single" w:sz="4" w:space="0" w:color="auto"/>
              <w:right w:val="single" w:sz="4" w:space="0" w:color="auto"/>
            </w:tcBorders>
            <w:shd w:val="clear" w:color="auto" w:fill="auto"/>
          </w:tcPr>
          <w:p w14:paraId="04A42A0A" w14:textId="381B8D9A" w:rsidR="00C202C5" w:rsidRPr="00925811" w:rsidRDefault="00C202C5" w:rsidP="00C202C5">
            <w:r w:rsidRPr="00925811">
              <w:t>2.812</w:t>
            </w:r>
          </w:p>
        </w:tc>
        <w:tc>
          <w:tcPr>
            <w:tcW w:w="0" w:type="dxa"/>
            <w:tcBorders>
              <w:top w:val="nil"/>
              <w:left w:val="nil"/>
              <w:bottom w:val="single" w:sz="4" w:space="0" w:color="auto"/>
              <w:right w:val="single" w:sz="4" w:space="0" w:color="auto"/>
            </w:tcBorders>
            <w:shd w:val="clear" w:color="auto" w:fill="auto"/>
          </w:tcPr>
          <w:p w14:paraId="28ED867E" w14:textId="62074256" w:rsidR="00C202C5" w:rsidRPr="00925811" w:rsidRDefault="00C202C5" w:rsidP="00C202C5">
            <w:r w:rsidRPr="00925811">
              <w:t>2.812</w:t>
            </w:r>
          </w:p>
        </w:tc>
        <w:tc>
          <w:tcPr>
            <w:tcW w:w="0" w:type="dxa"/>
            <w:tcBorders>
              <w:top w:val="nil"/>
              <w:left w:val="nil"/>
              <w:bottom w:val="single" w:sz="4" w:space="0" w:color="auto"/>
              <w:right w:val="single" w:sz="4" w:space="0" w:color="auto"/>
            </w:tcBorders>
            <w:shd w:val="clear" w:color="auto" w:fill="auto"/>
          </w:tcPr>
          <w:p w14:paraId="3B4D66D7" w14:textId="5BE0B8E1" w:rsidR="00C202C5" w:rsidRPr="00925811" w:rsidRDefault="00C202C5" w:rsidP="00C202C5">
            <w:r w:rsidRPr="00925811">
              <w:t>2.812</w:t>
            </w:r>
          </w:p>
        </w:tc>
        <w:tc>
          <w:tcPr>
            <w:tcW w:w="0" w:type="dxa"/>
            <w:tcBorders>
              <w:top w:val="nil"/>
              <w:left w:val="nil"/>
              <w:bottom w:val="single" w:sz="4" w:space="0" w:color="auto"/>
              <w:right w:val="single" w:sz="4" w:space="0" w:color="auto"/>
            </w:tcBorders>
            <w:shd w:val="clear" w:color="auto" w:fill="auto"/>
          </w:tcPr>
          <w:p w14:paraId="236F227E" w14:textId="398B510A" w:rsidR="00C202C5" w:rsidRPr="00925811" w:rsidRDefault="00C202C5" w:rsidP="00C202C5">
            <w:r w:rsidRPr="00925811">
              <w:t>2.812</w:t>
            </w:r>
          </w:p>
        </w:tc>
      </w:tr>
    </w:tbl>
    <w:p w14:paraId="67925C29" w14:textId="77777777" w:rsidR="001A2306" w:rsidRPr="00925811" w:rsidRDefault="001A2306" w:rsidP="001A2306">
      <w:pPr>
        <w:pStyle w:val="AppendixHeading"/>
      </w:pPr>
    </w:p>
    <w:p w14:paraId="74E6924B" w14:textId="77777777" w:rsidR="001A2306" w:rsidRPr="00925811" w:rsidRDefault="001A2306" w:rsidP="001A2306">
      <w:pPr>
        <w:pStyle w:val="Caption"/>
      </w:pPr>
      <w:r w:rsidRPr="00925811">
        <w:t>Maximum penalty in respect of the General Enquiries Element of the Customer Satisfaction Survey (GEMP</w:t>
      </w:r>
      <w:r w:rsidRPr="00925811">
        <w:rPr>
          <w:rStyle w:val="Subscript"/>
        </w:rPr>
        <w:t>t</w:t>
      </w:r>
      <w:r w:rsidRPr="00925811">
        <w:t>) (£m)</w:t>
      </w:r>
    </w:p>
    <w:tbl>
      <w:tblPr>
        <w:tblStyle w:val="AppendixTable"/>
        <w:tblW w:w="8784" w:type="dxa"/>
        <w:tblLayout w:type="fixed"/>
        <w:tblLook w:val="04A0" w:firstRow="1" w:lastRow="0" w:firstColumn="1" w:lastColumn="0" w:noHBand="0" w:noVBand="1"/>
      </w:tblPr>
      <w:tblGrid>
        <w:gridCol w:w="1151"/>
        <w:gridCol w:w="1526"/>
        <w:gridCol w:w="1527"/>
        <w:gridCol w:w="1526"/>
        <w:gridCol w:w="1527"/>
        <w:gridCol w:w="1527"/>
      </w:tblGrid>
      <w:tr w:rsidR="001A2306" w:rsidRPr="00925811" w14:paraId="6D80C084" w14:textId="77777777" w:rsidTr="00A75C46">
        <w:trPr>
          <w:cnfStyle w:val="100000000000" w:firstRow="1" w:lastRow="0" w:firstColumn="0" w:lastColumn="0" w:oddVBand="0" w:evenVBand="0" w:oddHBand="0" w:evenHBand="0" w:firstRowFirstColumn="0" w:firstRowLastColumn="0" w:lastRowFirstColumn="0" w:lastRowLastColumn="0"/>
          <w:trHeight w:val="327"/>
        </w:trPr>
        <w:tc>
          <w:tcPr>
            <w:tcW w:w="1151" w:type="dxa"/>
            <w:vAlign w:val="center"/>
          </w:tcPr>
          <w:p w14:paraId="4C873BAF" w14:textId="77777777" w:rsidR="001A2306" w:rsidRPr="00925811" w:rsidRDefault="001A2306" w:rsidP="001A2306">
            <w:r w:rsidRPr="00925811">
              <w:t>Licensee</w:t>
            </w:r>
          </w:p>
        </w:tc>
        <w:tc>
          <w:tcPr>
            <w:tcW w:w="1526" w:type="dxa"/>
            <w:vAlign w:val="center"/>
          </w:tcPr>
          <w:p w14:paraId="7B098CE6" w14:textId="77777777" w:rsidR="001A2306" w:rsidRPr="00925811" w:rsidRDefault="001A2306" w:rsidP="001A2306">
            <w:r w:rsidRPr="00925811">
              <w:t>2023/24</w:t>
            </w:r>
          </w:p>
        </w:tc>
        <w:tc>
          <w:tcPr>
            <w:tcW w:w="1527" w:type="dxa"/>
            <w:vAlign w:val="center"/>
          </w:tcPr>
          <w:p w14:paraId="386F5C13" w14:textId="77777777" w:rsidR="001A2306" w:rsidRPr="00925811" w:rsidRDefault="001A2306" w:rsidP="001A2306">
            <w:r w:rsidRPr="00925811">
              <w:t>2024/25</w:t>
            </w:r>
          </w:p>
        </w:tc>
        <w:tc>
          <w:tcPr>
            <w:tcW w:w="1526" w:type="dxa"/>
            <w:vAlign w:val="center"/>
          </w:tcPr>
          <w:p w14:paraId="232C1CF2" w14:textId="77777777" w:rsidR="001A2306" w:rsidRPr="00925811" w:rsidRDefault="001A2306" w:rsidP="001A2306">
            <w:r w:rsidRPr="00925811">
              <w:t>2025/26</w:t>
            </w:r>
          </w:p>
        </w:tc>
        <w:tc>
          <w:tcPr>
            <w:tcW w:w="1527" w:type="dxa"/>
            <w:vAlign w:val="center"/>
          </w:tcPr>
          <w:p w14:paraId="6E5F33CC" w14:textId="77777777" w:rsidR="001A2306" w:rsidRPr="00925811" w:rsidRDefault="001A2306" w:rsidP="001A2306">
            <w:r w:rsidRPr="00925811">
              <w:t>2026/27</w:t>
            </w:r>
          </w:p>
        </w:tc>
        <w:tc>
          <w:tcPr>
            <w:tcW w:w="1527" w:type="dxa"/>
            <w:vAlign w:val="center"/>
          </w:tcPr>
          <w:p w14:paraId="555308AD" w14:textId="77777777" w:rsidR="001A2306" w:rsidRPr="00925811" w:rsidRDefault="001A2306" w:rsidP="001A2306">
            <w:r w:rsidRPr="00925811">
              <w:t>2027/28</w:t>
            </w:r>
          </w:p>
        </w:tc>
      </w:tr>
      <w:tr w:rsidR="001A2306" w:rsidRPr="00925811" w14:paraId="629A6CE9" w14:textId="77777777" w:rsidTr="00A75C46">
        <w:trPr>
          <w:trHeight w:val="317"/>
        </w:trPr>
        <w:tc>
          <w:tcPr>
            <w:tcW w:w="1151" w:type="dxa"/>
            <w:vAlign w:val="center"/>
          </w:tcPr>
          <w:p w14:paraId="7F6688D4" w14:textId="77777777" w:rsidR="001A2306" w:rsidRPr="00925811" w:rsidRDefault="001A2306" w:rsidP="001A2306">
            <w:r w:rsidRPr="00925811">
              <w:t>ENWL</w:t>
            </w:r>
          </w:p>
        </w:tc>
        <w:tc>
          <w:tcPr>
            <w:tcW w:w="1526" w:type="dxa"/>
            <w:tcBorders>
              <w:top w:val="single" w:sz="4" w:space="0" w:color="auto"/>
              <w:left w:val="single" w:sz="4" w:space="0" w:color="auto"/>
              <w:bottom w:val="single" w:sz="4" w:space="0" w:color="auto"/>
              <w:right w:val="single" w:sz="4" w:space="0" w:color="auto"/>
            </w:tcBorders>
            <w:shd w:val="clear" w:color="auto" w:fill="auto"/>
            <w:vAlign w:val="center"/>
          </w:tcPr>
          <w:p w14:paraId="1B9C170B" w14:textId="77777777" w:rsidR="001A2306" w:rsidRPr="00925811" w:rsidRDefault="001A2306" w:rsidP="001A2306">
            <w:r w:rsidRPr="00925811">
              <w:t>0.698</w:t>
            </w:r>
          </w:p>
        </w:tc>
        <w:tc>
          <w:tcPr>
            <w:tcW w:w="1527" w:type="dxa"/>
            <w:tcBorders>
              <w:top w:val="single" w:sz="4" w:space="0" w:color="auto"/>
              <w:left w:val="nil"/>
              <w:bottom w:val="single" w:sz="4" w:space="0" w:color="auto"/>
              <w:right w:val="single" w:sz="4" w:space="0" w:color="auto"/>
            </w:tcBorders>
            <w:shd w:val="clear" w:color="auto" w:fill="auto"/>
            <w:vAlign w:val="center"/>
          </w:tcPr>
          <w:p w14:paraId="4E2CB55F" w14:textId="77777777" w:rsidR="001A2306" w:rsidRPr="00925811" w:rsidRDefault="001A2306" w:rsidP="001A2306">
            <w:r w:rsidRPr="00925811">
              <w:t>0.698</w:t>
            </w:r>
          </w:p>
        </w:tc>
        <w:tc>
          <w:tcPr>
            <w:tcW w:w="1526" w:type="dxa"/>
            <w:tcBorders>
              <w:top w:val="single" w:sz="4" w:space="0" w:color="auto"/>
              <w:left w:val="nil"/>
              <w:bottom w:val="single" w:sz="4" w:space="0" w:color="auto"/>
              <w:right w:val="single" w:sz="4" w:space="0" w:color="auto"/>
            </w:tcBorders>
            <w:shd w:val="clear" w:color="auto" w:fill="auto"/>
            <w:vAlign w:val="center"/>
          </w:tcPr>
          <w:p w14:paraId="2436D614" w14:textId="77777777" w:rsidR="001A2306" w:rsidRPr="00925811" w:rsidRDefault="001A2306" w:rsidP="001A2306">
            <w:r w:rsidRPr="00925811">
              <w:t>0.698</w:t>
            </w:r>
          </w:p>
        </w:tc>
        <w:tc>
          <w:tcPr>
            <w:tcW w:w="1527" w:type="dxa"/>
            <w:tcBorders>
              <w:top w:val="single" w:sz="4" w:space="0" w:color="auto"/>
              <w:left w:val="nil"/>
              <w:bottom w:val="single" w:sz="4" w:space="0" w:color="auto"/>
              <w:right w:val="single" w:sz="4" w:space="0" w:color="auto"/>
            </w:tcBorders>
            <w:shd w:val="clear" w:color="auto" w:fill="auto"/>
            <w:vAlign w:val="center"/>
          </w:tcPr>
          <w:p w14:paraId="66BF8B90" w14:textId="77777777" w:rsidR="001A2306" w:rsidRPr="00925811" w:rsidRDefault="001A2306" w:rsidP="001A2306">
            <w:r w:rsidRPr="00925811">
              <w:t>0.698</w:t>
            </w:r>
          </w:p>
        </w:tc>
        <w:tc>
          <w:tcPr>
            <w:tcW w:w="1527" w:type="dxa"/>
            <w:tcBorders>
              <w:top w:val="single" w:sz="4" w:space="0" w:color="auto"/>
              <w:left w:val="nil"/>
              <w:bottom w:val="single" w:sz="4" w:space="0" w:color="auto"/>
              <w:right w:val="single" w:sz="4" w:space="0" w:color="auto"/>
            </w:tcBorders>
            <w:shd w:val="clear" w:color="auto" w:fill="auto"/>
            <w:vAlign w:val="center"/>
          </w:tcPr>
          <w:p w14:paraId="5D5A0C65" w14:textId="77777777" w:rsidR="001A2306" w:rsidRPr="00925811" w:rsidRDefault="001A2306" w:rsidP="001A2306">
            <w:r w:rsidRPr="00925811">
              <w:t>0.698</w:t>
            </w:r>
          </w:p>
        </w:tc>
      </w:tr>
      <w:tr w:rsidR="001A2306" w:rsidRPr="00925811" w14:paraId="5E9323A5" w14:textId="77777777" w:rsidTr="00A75C46">
        <w:trPr>
          <w:trHeight w:val="337"/>
        </w:trPr>
        <w:tc>
          <w:tcPr>
            <w:tcW w:w="1151" w:type="dxa"/>
            <w:vAlign w:val="center"/>
          </w:tcPr>
          <w:p w14:paraId="595107E6" w14:textId="77777777" w:rsidR="001A2306" w:rsidRPr="00925811" w:rsidRDefault="001A2306" w:rsidP="001A2306">
            <w:r w:rsidRPr="00925811">
              <w:t>NPgN</w:t>
            </w:r>
          </w:p>
        </w:tc>
        <w:tc>
          <w:tcPr>
            <w:tcW w:w="1526" w:type="dxa"/>
            <w:tcBorders>
              <w:top w:val="nil"/>
              <w:left w:val="single" w:sz="4" w:space="0" w:color="auto"/>
              <w:bottom w:val="single" w:sz="4" w:space="0" w:color="auto"/>
              <w:right w:val="single" w:sz="4" w:space="0" w:color="auto"/>
            </w:tcBorders>
            <w:shd w:val="clear" w:color="auto" w:fill="auto"/>
            <w:vAlign w:val="center"/>
          </w:tcPr>
          <w:p w14:paraId="14A8F9EB" w14:textId="77777777" w:rsidR="001A2306" w:rsidRPr="00925811" w:rsidRDefault="001A2306" w:rsidP="001A2306">
            <w:r w:rsidRPr="00925811">
              <w:t>0.519</w:t>
            </w:r>
          </w:p>
        </w:tc>
        <w:tc>
          <w:tcPr>
            <w:tcW w:w="1527" w:type="dxa"/>
            <w:tcBorders>
              <w:top w:val="nil"/>
              <w:left w:val="nil"/>
              <w:bottom w:val="single" w:sz="4" w:space="0" w:color="auto"/>
              <w:right w:val="single" w:sz="4" w:space="0" w:color="auto"/>
            </w:tcBorders>
            <w:shd w:val="clear" w:color="auto" w:fill="auto"/>
            <w:vAlign w:val="center"/>
          </w:tcPr>
          <w:p w14:paraId="31886D69" w14:textId="77777777" w:rsidR="001A2306" w:rsidRPr="00925811" w:rsidRDefault="001A2306" w:rsidP="001A2306">
            <w:r w:rsidRPr="00925811">
              <w:t>0.519</w:t>
            </w:r>
          </w:p>
        </w:tc>
        <w:tc>
          <w:tcPr>
            <w:tcW w:w="1526" w:type="dxa"/>
            <w:tcBorders>
              <w:top w:val="nil"/>
              <w:left w:val="nil"/>
              <w:bottom w:val="single" w:sz="4" w:space="0" w:color="auto"/>
              <w:right w:val="single" w:sz="4" w:space="0" w:color="auto"/>
            </w:tcBorders>
            <w:shd w:val="clear" w:color="auto" w:fill="auto"/>
            <w:vAlign w:val="center"/>
          </w:tcPr>
          <w:p w14:paraId="59DA2218" w14:textId="77777777" w:rsidR="001A2306" w:rsidRPr="00925811" w:rsidRDefault="001A2306" w:rsidP="001A2306">
            <w:r w:rsidRPr="00925811">
              <w:t>0.519</w:t>
            </w:r>
          </w:p>
        </w:tc>
        <w:tc>
          <w:tcPr>
            <w:tcW w:w="1527" w:type="dxa"/>
            <w:tcBorders>
              <w:top w:val="nil"/>
              <w:left w:val="nil"/>
              <w:bottom w:val="single" w:sz="4" w:space="0" w:color="auto"/>
              <w:right w:val="single" w:sz="4" w:space="0" w:color="auto"/>
            </w:tcBorders>
            <w:shd w:val="clear" w:color="auto" w:fill="auto"/>
            <w:vAlign w:val="center"/>
          </w:tcPr>
          <w:p w14:paraId="205AE177" w14:textId="77777777" w:rsidR="001A2306" w:rsidRPr="00925811" w:rsidRDefault="001A2306" w:rsidP="001A2306">
            <w:r w:rsidRPr="00925811">
              <w:t>0.519</w:t>
            </w:r>
          </w:p>
        </w:tc>
        <w:tc>
          <w:tcPr>
            <w:tcW w:w="1527" w:type="dxa"/>
            <w:tcBorders>
              <w:top w:val="nil"/>
              <w:left w:val="nil"/>
              <w:bottom w:val="single" w:sz="4" w:space="0" w:color="auto"/>
              <w:right w:val="single" w:sz="4" w:space="0" w:color="auto"/>
            </w:tcBorders>
            <w:shd w:val="clear" w:color="auto" w:fill="auto"/>
            <w:vAlign w:val="center"/>
          </w:tcPr>
          <w:p w14:paraId="5988578A" w14:textId="77777777" w:rsidR="001A2306" w:rsidRPr="00925811" w:rsidRDefault="001A2306" w:rsidP="001A2306">
            <w:r w:rsidRPr="00925811">
              <w:t>0.519</w:t>
            </w:r>
          </w:p>
        </w:tc>
      </w:tr>
      <w:tr w:rsidR="001A2306" w:rsidRPr="00925811" w14:paraId="04DCD704" w14:textId="77777777" w:rsidTr="00A75C46">
        <w:trPr>
          <w:trHeight w:val="196"/>
        </w:trPr>
        <w:tc>
          <w:tcPr>
            <w:tcW w:w="1151" w:type="dxa"/>
            <w:vAlign w:val="center"/>
          </w:tcPr>
          <w:p w14:paraId="4DCB5AF7" w14:textId="77777777" w:rsidR="001A2306" w:rsidRPr="00925811" w:rsidRDefault="001A2306" w:rsidP="001A2306">
            <w:r w:rsidRPr="00925811">
              <w:t>NPgY</w:t>
            </w:r>
          </w:p>
        </w:tc>
        <w:tc>
          <w:tcPr>
            <w:tcW w:w="1526" w:type="dxa"/>
            <w:tcBorders>
              <w:top w:val="nil"/>
              <w:left w:val="single" w:sz="4" w:space="0" w:color="auto"/>
              <w:bottom w:val="single" w:sz="4" w:space="0" w:color="auto"/>
              <w:right w:val="single" w:sz="4" w:space="0" w:color="auto"/>
            </w:tcBorders>
            <w:shd w:val="clear" w:color="auto" w:fill="auto"/>
            <w:vAlign w:val="center"/>
          </w:tcPr>
          <w:p w14:paraId="0D6D9066" w14:textId="77777777" w:rsidR="001A2306" w:rsidRPr="00925811" w:rsidRDefault="001A2306" w:rsidP="001A2306">
            <w:r w:rsidRPr="00925811">
              <w:t>0.716</w:t>
            </w:r>
          </w:p>
        </w:tc>
        <w:tc>
          <w:tcPr>
            <w:tcW w:w="1527" w:type="dxa"/>
            <w:tcBorders>
              <w:top w:val="nil"/>
              <w:left w:val="nil"/>
              <w:bottom w:val="single" w:sz="4" w:space="0" w:color="auto"/>
              <w:right w:val="single" w:sz="4" w:space="0" w:color="auto"/>
            </w:tcBorders>
            <w:shd w:val="clear" w:color="auto" w:fill="auto"/>
            <w:vAlign w:val="center"/>
          </w:tcPr>
          <w:p w14:paraId="3F49444A" w14:textId="77777777" w:rsidR="001A2306" w:rsidRPr="00925811" w:rsidRDefault="001A2306" w:rsidP="001A2306">
            <w:r w:rsidRPr="00925811">
              <w:t>0.716</w:t>
            </w:r>
          </w:p>
        </w:tc>
        <w:tc>
          <w:tcPr>
            <w:tcW w:w="1526" w:type="dxa"/>
            <w:tcBorders>
              <w:top w:val="nil"/>
              <w:left w:val="nil"/>
              <w:bottom w:val="single" w:sz="4" w:space="0" w:color="auto"/>
              <w:right w:val="single" w:sz="4" w:space="0" w:color="auto"/>
            </w:tcBorders>
            <w:shd w:val="clear" w:color="auto" w:fill="auto"/>
            <w:vAlign w:val="center"/>
          </w:tcPr>
          <w:p w14:paraId="78CD9D4D" w14:textId="77777777" w:rsidR="001A2306" w:rsidRPr="00925811" w:rsidRDefault="001A2306" w:rsidP="001A2306">
            <w:r w:rsidRPr="00925811">
              <w:t>0.716</w:t>
            </w:r>
          </w:p>
        </w:tc>
        <w:tc>
          <w:tcPr>
            <w:tcW w:w="1527" w:type="dxa"/>
            <w:tcBorders>
              <w:top w:val="nil"/>
              <w:left w:val="nil"/>
              <w:bottom w:val="single" w:sz="4" w:space="0" w:color="auto"/>
              <w:right w:val="single" w:sz="4" w:space="0" w:color="auto"/>
            </w:tcBorders>
            <w:shd w:val="clear" w:color="auto" w:fill="auto"/>
            <w:vAlign w:val="center"/>
          </w:tcPr>
          <w:p w14:paraId="03188BB0" w14:textId="77777777" w:rsidR="001A2306" w:rsidRPr="00925811" w:rsidRDefault="001A2306" w:rsidP="001A2306">
            <w:r w:rsidRPr="00925811">
              <w:t>0.716</w:t>
            </w:r>
          </w:p>
        </w:tc>
        <w:tc>
          <w:tcPr>
            <w:tcW w:w="1527" w:type="dxa"/>
            <w:tcBorders>
              <w:top w:val="nil"/>
              <w:left w:val="nil"/>
              <w:bottom w:val="single" w:sz="4" w:space="0" w:color="auto"/>
              <w:right w:val="single" w:sz="4" w:space="0" w:color="auto"/>
            </w:tcBorders>
            <w:shd w:val="clear" w:color="auto" w:fill="auto"/>
            <w:vAlign w:val="center"/>
          </w:tcPr>
          <w:p w14:paraId="5FB38407" w14:textId="77777777" w:rsidR="001A2306" w:rsidRPr="00925811" w:rsidRDefault="001A2306" w:rsidP="001A2306">
            <w:r w:rsidRPr="00925811">
              <w:t>0.716</w:t>
            </w:r>
          </w:p>
        </w:tc>
      </w:tr>
      <w:tr w:rsidR="001A2306" w:rsidRPr="00925811" w14:paraId="32935F53" w14:textId="77777777" w:rsidTr="00A75C46">
        <w:trPr>
          <w:trHeight w:val="243"/>
        </w:trPr>
        <w:tc>
          <w:tcPr>
            <w:tcW w:w="1151" w:type="dxa"/>
            <w:vAlign w:val="center"/>
          </w:tcPr>
          <w:p w14:paraId="27317019" w14:textId="77777777" w:rsidR="001A2306" w:rsidRPr="00925811" w:rsidRDefault="001A2306" w:rsidP="001A2306">
            <w:r w:rsidRPr="00925811">
              <w:t>WMID</w:t>
            </w:r>
          </w:p>
        </w:tc>
        <w:tc>
          <w:tcPr>
            <w:tcW w:w="1526" w:type="dxa"/>
            <w:tcBorders>
              <w:top w:val="nil"/>
              <w:left w:val="single" w:sz="4" w:space="0" w:color="auto"/>
              <w:bottom w:val="single" w:sz="4" w:space="0" w:color="auto"/>
              <w:right w:val="single" w:sz="4" w:space="0" w:color="auto"/>
            </w:tcBorders>
            <w:shd w:val="clear" w:color="auto" w:fill="auto"/>
            <w:vAlign w:val="center"/>
          </w:tcPr>
          <w:p w14:paraId="2EA6390A" w14:textId="77777777" w:rsidR="001A2306" w:rsidRPr="00925811" w:rsidRDefault="001A2306" w:rsidP="001A2306">
            <w:r w:rsidRPr="00925811">
              <w:t>0.901</w:t>
            </w:r>
          </w:p>
        </w:tc>
        <w:tc>
          <w:tcPr>
            <w:tcW w:w="1527" w:type="dxa"/>
            <w:tcBorders>
              <w:top w:val="nil"/>
              <w:left w:val="nil"/>
              <w:bottom w:val="single" w:sz="4" w:space="0" w:color="auto"/>
              <w:right w:val="single" w:sz="4" w:space="0" w:color="auto"/>
            </w:tcBorders>
            <w:shd w:val="clear" w:color="auto" w:fill="auto"/>
            <w:vAlign w:val="center"/>
          </w:tcPr>
          <w:p w14:paraId="39E6F2D3" w14:textId="77777777" w:rsidR="001A2306" w:rsidRPr="00925811" w:rsidRDefault="001A2306" w:rsidP="001A2306">
            <w:r w:rsidRPr="00925811">
              <w:t>0.901</w:t>
            </w:r>
          </w:p>
        </w:tc>
        <w:tc>
          <w:tcPr>
            <w:tcW w:w="1526" w:type="dxa"/>
            <w:tcBorders>
              <w:top w:val="nil"/>
              <w:left w:val="nil"/>
              <w:bottom w:val="single" w:sz="4" w:space="0" w:color="auto"/>
              <w:right w:val="single" w:sz="4" w:space="0" w:color="auto"/>
            </w:tcBorders>
            <w:shd w:val="clear" w:color="auto" w:fill="auto"/>
            <w:vAlign w:val="center"/>
          </w:tcPr>
          <w:p w14:paraId="6BFE5959" w14:textId="77777777" w:rsidR="001A2306" w:rsidRPr="00925811" w:rsidRDefault="001A2306" w:rsidP="001A2306">
            <w:r w:rsidRPr="00925811">
              <w:t>0.901</w:t>
            </w:r>
          </w:p>
        </w:tc>
        <w:tc>
          <w:tcPr>
            <w:tcW w:w="1527" w:type="dxa"/>
            <w:tcBorders>
              <w:top w:val="nil"/>
              <w:left w:val="nil"/>
              <w:bottom w:val="single" w:sz="4" w:space="0" w:color="auto"/>
              <w:right w:val="single" w:sz="4" w:space="0" w:color="auto"/>
            </w:tcBorders>
            <w:shd w:val="clear" w:color="auto" w:fill="auto"/>
            <w:vAlign w:val="center"/>
          </w:tcPr>
          <w:p w14:paraId="17B69D3A" w14:textId="77777777" w:rsidR="001A2306" w:rsidRPr="00925811" w:rsidRDefault="001A2306" w:rsidP="001A2306">
            <w:r w:rsidRPr="00925811">
              <w:t>0.901</w:t>
            </w:r>
          </w:p>
        </w:tc>
        <w:tc>
          <w:tcPr>
            <w:tcW w:w="1527" w:type="dxa"/>
            <w:tcBorders>
              <w:top w:val="nil"/>
              <w:left w:val="nil"/>
              <w:bottom w:val="single" w:sz="4" w:space="0" w:color="auto"/>
              <w:right w:val="single" w:sz="4" w:space="0" w:color="auto"/>
            </w:tcBorders>
            <w:shd w:val="clear" w:color="auto" w:fill="auto"/>
            <w:vAlign w:val="center"/>
          </w:tcPr>
          <w:p w14:paraId="53BA7124" w14:textId="77777777" w:rsidR="001A2306" w:rsidRPr="00925811" w:rsidRDefault="001A2306" w:rsidP="001A2306">
            <w:r w:rsidRPr="00925811">
              <w:t>0.901</w:t>
            </w:r>
          </w:p>
        </w:tc>
      </w:tr>
      <w:tr w:rsidR="001A2306" w:rsidRPr="00925811" w14:paraId="7DCEDFC3" w14:textId="77777777" w:rsidTr="00A75C46">
        <w:trPr>
          <w:trHeight w:val="292"/>
        </w:trPr>
        <w:tc>
          <w:tcPr>
            <w:tcW w:w="1151" w:type="dxa"/>
            <w:vAlign w:val="center"/>
          </w:tcPr>
          <w:p w14:paraId="5ABCC68C" w14:textId="77777777" w:rsidR="001A2306" w:rsidRPr="00925811" w:rsidRDefault="001A2306" w:rsidP="001A2306">
            <w:r w:rsidRPr="00925811">
              <w:t>EMID</w:t>
            </w:r>
          </w:p>
        </w:tc>
        <w:tc>
          <w:tcPr>
            <w:tcW w:w="1526" w:type="dxa"/>
            <w:tcBorders>
              <w:top w:val="nil"/>
              <w:left w:val="single" w:sz="4" w:space="0" w:color="auto"/>
              <w:bottom w:val="single" w:sz="4" w:space="0" w:color="auto"/>
              <w:right w:val="single" w:sz="4" w:space="0" w:color="auto"/>
            </w:tcBorders>
            <w:shd w:val="clear" w:color="auto" w:fill="auto"/>
            <w:vAlign w:val="center"/>
          </w:tcPr>
          <w:p w14:paraId="1719C912" w14:textId="77777777" w:rsidR="001A2306" w:rsidRPr="00925811" w:rsidRDefault="001A2306" w:rsidP="001A2306">
            <w:r w:rsidRPr="00925811">
              <w:t>0.922</w:t>
            </w:r>
          </w:p>
        </w:tc>
        <w:tc>
          <w:tcPr>
            <w:tcW w:w="1527" w:type="dxa"/>
            <w:tcBorders>
              <w:top w:val="nil"/>
              <w:left w:val="nil"/>
              <w:bottom w:val="single" w:sz="4" w:space="0" w:color="auto"/>
              <w:right w:val="single" w:sz="4" w:space="0" w:color="auto"/>
            </w:tcBorders>
            <w:shd w:val="clear" w:color="auto" w:fill="auto"/>
            <w:vAlign w:val="center"/>
          </w:tcPr>
          <w:p w14:paraId="534373B5" w14:textId="77777777" w:rsidR="001A2306" w:rsidRPr="00925811" w:rsidRDefault="001A2306" w:rsidP="001A2306">
            <w:r w:rsidRPr="00925811">
              <w:t>0.922</w:t>
            </w:r>
          </w:p>
        </w:tc>
        <w:tc>
          <w:tcPr>
            <w:tcW w:w="1526" w:type="dxa"/>
            <w:tcBorders>
              <w:top w:val="nil"/>
              <w:left w:val="nil"/>
              <w:bottom w:val="single" w:sz="4" w:space="0" w:color="auto"/>
              <w:right w:val="single" w:sz="4" w:space="0" w:color="auto"/>
            </w:tcBorders>
            <w:shd w:val="clear" w:color="auto" w:fill="auto"/>
            <w:vAlign w:val="center"/>
          </w:tcPr>
          <w:p w14:paraId="5DBABB1F" w14:textId="77777777" w:rsidR="001A2306" w:rsidRPr="00925811" w:rsidRDefault="001A2306" w:rsidP="001A2306">
            <w:r w:rsidRPr="00925811">
              <w:t>0.922</w:t>
            </w:r>
          </w:p>
        </w:tc>
        <w:tc>
          <w:tcPr>
            <w:tcW w:w="1527" w:type="dxa"/>
            <w:tcBorders>
              <w:top w:val="nil"/>
              <w:left w:val="nil"/>
              <w:bottom w:val="single" w:sz="4" w:space="0" w:color="auto"/>
              <w:right w:val="single" w:sz="4" w:space="0" w:color="auto"/>
            </w:tcBorders>
            <w:shd w:val="clear" w:color="auto" w:fill="auto"/>
            <w:vAlign w:val="center"/>
          </w:tcPr>
          <w:p w14:paraId="5FA98254" w14:textId="77777777" w:rsidR="001A2306" w:rsidRPr="00925811" w:rsidRDefault="001A2306" w:rsidP="001A2306">
            <w:r w:rsidRPr="00925811">
              <w:t>0.922</w:t>
            </w:r>
          </w:p>
        </w:tc>
        <w:tc>
          <w:tcPr>
            <w:tcW w:w="1527" w:type="dxa"/>
            <w:tcBorders>
              <w:top w:val="nil"/>
              <w:left w:val="nil"/>
              <w:bottom w:val="single" w:sz="4" w:space="0" w:color="auto"/>
              <w:right w:val="single" w:sz="4" w:space="0" w:color="auto"/>
            </w:tcBorders>
            <w:shd w:val="clear" w:color="auto" w:fill="auto"/>
            <w:vAlign w:val="center"/>
          </w:tcPr>
          <w:p w14:paraId="04F9CA34" w14:textId="77777777" w:rsidR="001A2306" w:rsidRPr="00925811" w:rsidRDefault="001A2306" w:rsidP="001A2306">
            <w:r w:rsidRPr="00925811">
              <w:t>0.922</w:t>
            </w:r>
          </w:p>
        </w:tc>
      </w:tr>
      <w:tr w:rsidR="001A2306" w:rsidRPr="00925811" w14:paraId="7874B58B" w14:textId="77777777" w:rsidTr="00A75C46">
        <w:trPr>
          <w:trHeight w:val="325"/>
        </w:trPr>
        <w:tc>
          <w:tcPr>
            <w:tcW w:w="1151" w:type="dxa"/>
            <w:vAlign w:val="center"/>
          </w:tcPr>
          <w:p w14:paraId="046B48DC" w14:textId="77777777" w:rsidR="001A2306" w:rsidRPr="00925811" w:rsidRDefault="001A2306" w:rsidP="001A2306">
            <w:r w:rsidRPr="00925811">
              <w:t>SWALES</w:t>
            </w:r>
          </w:p>
        </w:tc>
        <w:tc>
          <w:tcPr>
            <w:tcW w:w="1526" w:type="dxa"/>
            <w:tcBorders>
              <w:top w:val="nil"/>
              <w:left w:val="single" w:sz="4" w:space="0" w:color="auto"/>
              <w:bottom w:val="single" w:sz="4" w:space="0" w:color="auto"/>
              <w:right w:val="single" w:sz="4" w:space="0" w:color="auto"/>
            </w:tcBorders>
            <w:shd w:val="clear" w:color="auto" w:fill="auto"/>
            <w:vAlign w:val="center"/>
          </w:tcPr>
          <w:p w14:paraId="22D6CDB5" w14:textId="77777777" w:rsidR="001A2306" w:rsidRPr="00925811" w:rsidRDefault="001A2306" w:rsidP="001A2306">
            <w:r w:rsidRPr="00925811">
              <w:t>0.461</w:t>
            </w:r>
          </w:p>
        </w:tc>
        <w:tc>
          <w:tcPr>
            <w:tcW w:w="1527" w:type="dxa"/>
            <w:tcBorders>
              <w:top w:val="nil"/>
              <w:left w:val="nil"/>
              <w:bottom w:val="single" w:sz="4" w:space="0" w:color="auto"/>
              <w:right w:val="single" w:sz="4" w:space="0" w:color="auto"/>
            </w:tcBorders>
            <w:shd w:val="clear" w:color="auto" w:fill="auto"/>
            <w:vAlign w:val="center"/>
          </w:tcPr>
          <w:p w14:paraId="259E4B8F" w14:textId="77777777" w:rsidR="001A2306" w:rsidRPr="00925811" w:rsidRDefault="001A2306" w:rsidP="001A2306">
            <w:r w:rsidRPr="00925811">
              <w:t>0.461</w:t>
            </w:r>
          </w:p>
        </w:tc>
        <w:tc>
          <w:tcPr>
            <w:tcW w:w="1526" w:type="dxa"/>
            <w:tcBorders>
              <w:top w:val="nil"/>
              <w:left w:val="nil"/>
              <w:bottom w:val="single" w:sz="4" w:space="0" w:color="auto"/>
              <w:right w:val="single" w:sz="4" w:space="0" w:color="auto"/>
            </w:tcBorders>
            <w:shd w:val="clear" w:color="auto" w:fill="auto"/>
            <w:vAlign w:val="center"/>
          </w:tcPr>
          <w:p w14:paraId="44C56645" w14:textId="77777777" w:rsidR="001A2306" w:rsidRPr="00925811" w:rsidRDefault="001A2306" w:rsidP="001A2306">
            <w:r w:rsidRPr="00925811">
              <w:t>0.461</w:t>
            </w:r>
          </w:p>
        </w:tc>
        <w:tc>
          <w:tcPr>
            <w:tcW w:w="1527" w:type="dxa"/>
            <w:tcBorders>
              <w:top w:val="nil"/>
              <w:left w:val="nil"/>
              <w:bottom w:val="single" w:sz="4" w:space="0" w:color="auto"/>
              <w:right w:val="single" w:sz="4" w:space="0" w:color="auto"/>
            </w:tcBorders>
            <w:shd w:val="clear" w:color="auto" w:fill="auto"/>
            <w:vAlign w:val="center"/>
          </w:tcPr>
          <w:p w14:paraId="63F13D2E" w14:textId="77777777" w:rsidR="001A2306" w:rsidRPr="00925811" w:rsidRDefault="001A2306" w:rsidP="001A2306">
            <w:r w:rsidRPr="00925811">
              <w:t>0.461</w:t>
            </w:r>
          </w:p>
        </w:tc>
        <w:tc>
          <w:tcPr>
            <w:tcW w:w="1527" w:type="dxa"/>
            <w:tcBorders>
              <w:top w:val="nil"/>
              <w:left w:val="nil"/>
              <w:bottom w:val="single" w:sz="4" w:space="0" w:color="auto"/>
              <w:right w:val="single" w:sz="4" w:space="0" w:color="auto"/>
            </w:tcBorders>
            <w:shd w:val="clear" w:color="auto" w:fill="auto"/>
            <w:vAlign w:val="center"/>
          </w:tcPr>
          <w:p w14:paraId="38C4FEEE" w14:textId="77777777" w:rsidR="001A2306" w:rsidRPr="00925811" w:rsidRDefault="001A2306" w:rsidP="001A2306">
            <w:r w:rsidRPr="00925811">
              <w:t>0.461</w:t>
            </w:r>
          </w:p>
        </w:tc>
      </w:tr>
      <w:tr w:rsidR="001A2306" w:rsidRPr="00925811" w14:paraId="51E2AFEE" w14:textId="77777777" w:rsidTr="00A75C46">
        <w:trPr>
          <w:trHeight w:val="331"/>
        </w:trPr>
        <w:tc>
          <w:tcPr>
            <w:tcW w:w="1151" w:type="dxa"/>
            <w:vAlign w:val="center"/>
          </w:tcPr>
          <w:p w14:paraId="30658178" w14:textId="77777777" w:rsidR="001A2306" w:rsidRPr="00925811" w:rsidRDefault="001A2306" w:rsidP="001A2306">
            <w:r w:rsidRPr="00925811">
              <w:t>SWEST</w:t>
            </w:r>
          </w:p>
        </w:tc>
        <w:tc>
          <w:tcPr>
            <w:tcW w:w="1526" w:type="dxa"/>
            <w:tcBorders>
              <w:top w:val="nil"/>
              <w:left w:val="single" w:sz="4" w:space="0" w:color="auto"/>
              <w:bottom w:val="single" w:sz="4" w:space="0" w:color="auto"/>
              <w:right w:val="single" w:sz="4" w:space="0" w:color="auto"/>
            </w:tcBorders>
            <w:shd w:val="clear" w:color="auto" w:fill="auto"/>
            <w:vAlign w:val="center"/>
          </w:tcPr>
          <w:p w14:paraId="4124A8B1" w14:textId="77777777" w:rsidR="001A2306" w:rsidRPr="00925811" w:rsidRDefault="001A2306" w:rsidP="001A2306">
            <w:r w:rsidRPr="00925811">
              <w:t>0.700</w:t>
            </w:r>
          </w:p>
        </w:tc>
        <w:tc>
          <w:tcPr>
            <w:tcW w:w="1527" w:type="dxa"/>
            <w:tcBorders>
              <w:top w:val="nil"/>
              <w:left w:val="nil"/>
              <w:bottom w:val="single" w:sz="4" w:space="0" w:color="auto"/>
              <w:right w:val="single" w:sz="4" w:space="0" w:color="auto"/>
            </w:tcBorders>
            <w:shd w:val="clear" w:color="auto" w:fill="auto"/>
            <w:vAlign w:val="center"/>
          </w:tcPr>
          <w:p w14:paraId="36686ECF" w14:textId="77777777" w:rsidR="001A2306" w:rsidRPr="00925811" w:rsidRDefault="001A2306" w:rsidP="001A2306">
            <w:r w:rsidRPr="00925811">
              <w:t>0.700</w:t>
            </w:r>
          </w:p>
        </w:tc>
        <w:tc>
          <w:tcPr>
            <w:tcW w:w="1526" w:type="dxa"/>
            <w:tcBorders>
              <w:top w:val="nil"/>
              <w:left w:val="nil"/>
              <w:bottom w:val="single" w:sz="4" w:space="0" w:color="auto"/>
              <w:right w:val="single" w:sz="4" w:space="0" w:color="auto"/>
            </w:tcBorders>
            <w:shd w:val="clear" w:color="auto" w:fill="auto"/>
            <w:vAlign w:val="center"/>
          </w:tcPr>
          <w:p w14:paraId="5F6FD33D" w14:textId="77777777" w:rsidR="001A2306" w:rsidRPr="00925811" w:rsidRDefault="001A2306" w:rsidP="001A2306">
            <w:r w:rsidRPr="00925811">
              <w:t>0.700</w:t>
            </w:r>
          </w:p>
        </w:tc>
        <w:tc>
          <w:tcPr>
            <w:tcW w:w="1527" w:type="dxa"/>
            <w:tcBorders>
              <w:top w:val="nil"/>
              <w:left w:val="nil"/>
              <w:bottom w:val="single" w:sz="4" w:space="0" w:color="auto"/>
              <w:right w:val="single" w:sz="4" w:space="0" w:color="auto"/>
            </w:tcBorders>
            <w:shd w:val="clear" w:color="auto" w:fill="auto"/>
            <w:vAlign w:val="center"/>
          </w:tcPr>
          <w:p w14:paraId="6007B568" w14:textId="77777777" w:rsidR="001A2306" w:rsidRPr="00925811" w:rsidRDefault="001A2306" w:rsidP="001A2306">
            <w:r w:rsidRPr="00925811">
              <w:t>0.700</w:t>
            </w:r>
          </w:p>
        </w:tc>
        <w:tc>
          <w:tcPr>
            <w:tcW w:w="1527" w:type="dxa"/>
            <w:tcBorders>
              <w:top w:val="nil"/>
              <w:left w:val="nil"/>
              <w:bottom w:val="single" w:sz="4" w:space="0" w:color="auto"/>
              <w:right w:val="single" w:sz="4" w:space="0" w:color="auto"/>
            </w:tcBorders>
            <w:shd w:val="clear" w:color="auto" w:fill="auto"/>
            <w:vAlign w:val="center"/>
          </w:tcPr>
          <w:p w14:paraId="22C7465A" w14:textId="77777777" w:rsidR="001A2306" w:rsidRPr="00925811" w:rsidRDefault="001A2306" w:rsidP="001A2306">
            <w:r w:rsidRPr="00925811">
              <w:t>0.700</w:t>
            </w:r>
          </w:p>
        </w:tc>
      </w:tr>
      <w:tr w:rsidR="001A2306" w:rsidRPr="00925811" w14:paraId="06BC2AB5" w14:textId="77777777" w:rsidTr="00A75C46">
        <w:trPr>
          <w:trHeight w:val="323"/>
        </w:trPr>
        <w:tc>
          <w:tcPr>
            <w:tcW w:w="1151" w:type="dxa"/>
            <w:vAlign w:val="center"/>
          </w:tcPr>
          <w:p w14:paraId="00841103" w14:textId="77777777" w:rsidR="001A2306" w:rsidRPr="00925811" w:rsidRDefault="001A2306" w:rsidP="001A2306">
            <w:r w:rsidRPr="00925811">
              <w:t>LPN</w:t>
            </w:r>
          </w:p>
        </w:tc>
        <w:tc>
          <w:tcPr>
            <w:tcW w:w="1526" w:type="dxa"/>
            <w:tcBorders>
              <w:top w:val="nil"/>
              <w:left w:val="single" w:sz="4" w:space="0" w:color="auto"/>
              <w:bottom w:val="single" w:sz="4" w:space="0" w:color="auto"/>
              <w:right w:val="single" w:sz="4" w:space="0" w:color="auto"/>
            </w:tcBorders>
            <w:shd w:val="clear" w:color="auto" w:fill="auto"/>
            <w:vAlign w:val="center"/>
          </w:tcPr>
          <w:p w14:paraId="658D4182" w14:textId="77777777" w:rsidR="001A2306" w:rsidRPr="00925811" w:rsidRDefault="001A2306" w:rsidP="001A2306">
            <w:r w:rsidRPr="00925811">
              <w:t>0.605</w:t>
            </w:r>
          </w:p>
        </w:tc>
        <w:tc>
          <w:tcPr>
            <w:tcW w:w="1527" w:type="dxa"/>
            <w:tcBorders>
              <w:top w:val="nil"/>
              <w:left w:val="nil"/>
              <w:bottom w:val="single" w:sz="4" w:space="0" w:color="auto"/>
              <w:right w:val="single" w:sz="4" w:space="0" w:color="auto"/>
            </w:tcBorders>
            <w:shd w:val="clear" w:color="auto" w:fill="auto"/>
            <w:vAlign w:val="center"/>
          </w:tcPr>
          <w:p w14:paraId="7716F283" w14:textId="77777777" w:rsidR="001A2306" w:rsidRPr="00925811" w:rsidRDefault="001A2306" w:rsidP="001A2306">
            <w:r w:rsidRPr="00925811">
              <w:t>0.605</w:t>
            </w:r>
          </w:p>
        </w:tc>
        <w:tc>
          <w:tcPr>
            <w:tcW w:w="1526" w:type="dxa"/>
            <w:tcBorders>
              <w:top w:val="nil"/>
              <w:left w:val="nil"/>
              <w:bottom w:val="single" w:sz="4" w:space="0" w:color="auto"/>
              <w:right w:val="single" w:sz="4" w:space="0" w:color="auto"/>
            </w:tcBorders>
            <w:shd w:val="clear" w:color="auto" w:fill="auto"/>
            <w:vAlign w:val="center"/>
          </w:tcPr>
          <w:p w14:paraId="46629289" w14:textId="77777777" w:rsidR="001A2306" w:rsidRPr="00925811" w:rsidRDefault="001A2306" w:rsidP="001A2306">
            <w:r w:rsidRPr="00925811">
              <w:t>0.605</w:t>
            </w:r>
          </w:p>
        </w:tc>
        <w:tc>
          <w:tcPr>
            <w:tcW w:w="1527" w:type="dxa"/>
            <w:tcBorders>
              <w:top w:val="nil"/>
              <w:left w:val="nil"/>
              <w:bottom w:val="single" w:sz="4" w:space="0" w:color="auto"/>
              <w:right w:val="single" w:sz="4" w:space="0" w:color="auto"/>
            </w:tcBorders>
            <w:shd w:val="clear" w:color="auto" w:fill="auto"/>
            <w:vAlign w:val="center"/>
          </w:tcPr>
          <w:p w14:paraId="4E9C70DA" w14:textId="77777777" w:rsidR="001A2306" w:rsidRPr="00925811" w:rsidRDefault="001A2306" w:rsidP="001A2306">
            <w:r w:rsidRPr="00925811">
              <w:t>0.605</w:t>
            </w:r>
          </w:p>
        </w:tc>
        <w:tc>
          <w:tcPr>
            <w:tcW w:w="1527" w:type="dxa"/>
            <w:tcBorders>
              <w:top w:val="nil"/>
              <w:left w:val="nil"/>
              <w:bottom w:val="single" w:sz="4" w:space="0" w:color="auto"/>
              <w:right w:val="single" w:sz="4" w:space="0" w:color="auto"/>
            </w:tcBorders>
            <w:shd w:val="clear" w:color="auto" w:fill="auto"/>
            <w:vAlign w:val="center"/>
          </w:tcPr>
          <w:p w14:paraId="62A2484A" w14:textId="77777777" w:rsidR="001A2306" w:rsidRPr="00925811" w:rsidRDefault="001A2306" w:rsidP="001A2306">
            <w:r w:rsidRPr="00925811">
              <w:t>0.605</w:t>
            </w:r>
          </w:p>
        </w:tc>
      </w:tr>
      <w:tr w:rsidR="001A2306" w:rsidRPr="00925811" w14:paraId="591E90B2" w14:textId="77777777" w:rsidTr="00A75C46">
        <w:trPr>
          <w:trHeight w:val="201"/>
        </w:trPr>
        <w:tc>
          <w:tcPr>
            <w:tcW w:w="1151" w:type="dxa"/>
            <w:vAlign w:val="center"/>
          </w:tcPr>
          <w:p w14:paraId="7BBF23D6" w14:textId="77777777" w:rsidR="001A2306" w:rsidRPr="00925811" w:rsidRDefault="001A2306" w:rsidP="001A2306">
            <w:r w:rsidRPr="00925811">
              <w:t>SPN</w:t>
            </w:r>
          </w:p>
        </w:tc>
        <w:tc>
          <w:tcPr>
            <w:tcW w:w="1526" w:type="dxa"/>
            <w:tcBorders>
              <w:top w:val="nil"/>
              <w:left w:val="single" w:sz="4" w:space="0" w:color="auto"/>
              <w:bottom w:val="single" w:sz="4" w:space="0" w:color="auto"/>
              <w:right w:val="single" w:sz="4" w:space="0" w:color="auto"/>
            </w:tcBorders>
            <w:shd w:val="clear" w:color="auto" w:fill="auto"/>
            <w:vAlign w:val="center"/>
          </w:tcPr>
          <w:p w14:paraId="6ECED0E2" w14:textId="77777777" w:rsidR="001A2306" w:rsidRPr="00925811" w:rsidRDefault="001A2306" w:rsidP="001A2306">
            <w:r w:rsidRPr="00925811">
              <w:t>0.626</w:t>
            </w:r>
          </w:p>
        </w:tc>
        <w:tc>
          <w:tcPr>
            <w:tcW w:w="1527" w:type="dxa"/>
            <w:tcBorders>
              <w:top w:val="nil"/>
              <w:left w:val="nil"/>
              <w:bottom w:val="single" w:sz="4" w:space="0" w:color="auto"/>
              <w:right w:val="single" w:sz="4" w:space="0" w:color="auto"/>
            </w:tcBorders>
            <w:shd w:val="clear" w:color="auto" w:fill="auto"/>
            <w:vAlign w:val="center"/>
          </w:tcPr>
          <w:p w14:paraId="0F306FF5" w14:textId="77777777" w:rsidR="001A2306" w:rsidRPr="00925811" w:rsidRDefault="001A2306" w:rsidP="001A2306">
            <w:r w:rsidRPr="00925811">
              <w:t>0.626</w:t>
            </w:r>
          </w:p>
        </w:tc>
        <w:tc>
          <w:tcPr>
            <w:tcW w:w="1526" w:type="dxa"/>
            <w:tcBorders>
              <w:top w:val="nil"/>
              <w:left w:val="nil"/>
              <w:bottom w:val="single" w:sz="4" w:space="0" w:color="auto"/>
              <w:right w:val="single" w:sz="4" w:space="0" w:color="auto"/>
            </w:tcBorders>
            <w:shd w:val="clear" w:color="auto" w:fill="auto"/>
            <w:vAlign w:val="center"/>
          </w:tcPr>
          <w:p w14:paraId="5043B53D" w14:textId="77777777" w:rsidR="001A2306" w:rsidRPr="00925811" w:rsidRDefault="001A2306" w:rsidP="001A2306">
            <w:r w:rsidRPr="00925811">
              <w:t>0.626</w:t>
            </w:r>
          </w:p>
        </w:tc>
        <w:tc>
          <w:tcPr>
            <w:tcW w:w="1527" w:type="dxa"/>
            <w:tcBorders>
              <w:top w:val="nil"/>
              <w:left w:val="nil"/>
              <w:bottom w:val="single" w:sz="4" w:space="0" w:color="auto"/>
              <w:right w:val="single" w:sz="4" w:space="0" w:color="auto"/>
            </w:tcBorders>
            <w:shd w:val="clear" w:color="auto" w:fill="auto"/>
            <w:vAlign w:val="center"/>
          </w:tcPr>
          <w:p w14:paraId="508CB795" w14:textId="77777777" w:rsidR="001A2306" w:rsidRPr="00925811" w:rsidRDefault="001A2306" w:rsidP="001A2306">
            <w:r w:rsidRPr="00925811">
              <w:t>0.626</w:t>
            </w:r>
          </w:p>
        </w:tc>
        <w:tc>
          <w:tcPr>
            <w:tcW w:w="1527" w:type="dxa"/>
            <w:tcBorders>
              <w:top w:val="nil"/>
              <w:left w:val="nil"/>
              <w:bottom w:val="single" w:sz="4" w:space="0" w:color="auto"/>
              <w:right w:val="single" w:sz="4" w:space="0" w:color="auto"/>
            </w:tcBorders>
            <w:shd w:val="clear" w:color="auto" w:fill="auto"/>
            <w:vAlign w:val="center"/>
          </w:tcPr>
          <w:p w14:paraId="416BA17A" w14:textId="77777777" w:rsidR="001A2306" w:rsidRPr="00925811" w:rsidRDefault="001A2306" w:rsidP="001A2306">
            <w:r w:rsidRPr="00925811">
              <w:t>0.626</w:t>
            </w:r>
          </w:p>
        </w:tc>
      </w:tr>
      <w:tr w:rsidR="001A2306" w:rsidRPr="00925811" w14:paraId="2B3F849D" w14:textId="77777777" w:rsidTr="00A75C46">
        <w:trPr>
          <w:trHeight w:val="235"/>
        </w:trPr>
        <w:tc>
          <w:tcPr>
            <w:tcW w:w="1151" w:type="dxa"/>
            <w:vAlign w:val="center"/>
          </w:tcPr>
          <w:p w14:paraId="04A1F288" w14:textId="77777777" w:rsidR="001A2306" w:rsidRPr="00925811" w:rsidRDefault="001A2306" w:rsidP="001A2306">
            <w:r w:rsidRPr="00925811">
              <w:t>EPN</w:t>
            </w:r>
          </w:p>
        </w:tc>
        <w:tc>
          <w:tcPr>
            <w:tcW w:w="1526" w:type="dxa"/>
            <w:tcBorders>
              <w:top w:val="nil"/>
              <w:left w:val="single" w:sz="4" w:space="0" w:color="auto"/>
              <w:bottom w:val="single" w:sz="4" w:space="0" w:color="auto"/>
              <w:right w:val="single" w:sz="4" w:space="0" w:color="auto"/>
            </w:tcBorders>
            <w:shd w:val="clear" w:color="auto" w:fill="auto"/>
            <w:vAlign w:val="center"/>
          </w:tcPr>
          <w:p w14:paraId="53E1F42B" w14:textId="77777777" w:rsidR="001A2306" w:rsidRPr="00925811" w:rsidRDefault="001A2306" w:rsidP="001A2306">
            <w:r w:rsidRPr="00925811">
              <w:t>0.978</w:t>
            </w:r>
          </w:p>
        </w:tc>
        <w:tc>
          <w:tcPr>
            <w:tcW w:w="1527" w:type="dxa"/>
            <w:tcBorders>
              <w:top w:val="nil"/>
              <w:left w:val="nil"/>
              <w:bottom w:val="single" w:sz="4" w:space="0" w:color="auto"/>
              <w:right w:val="single" w:sz="4" w:space="0" w:color="auto"/>
            </w:tcBorders>
            <w:shd w:val="clear" w:color="auto" w:fill="auto"/>
            <w:vAlign w:val="center"/>
          </w:tcPr>
          <w:p w14:paraId="1E60E845" w14:textId="77777777" w:rsidR="001A2306" w:rsidRPr="00925811" w:rsidRDefault="001A2306" w:rsidP="001A2306">
            <w:r w:rsidRPr="00925811">
              <w:t>0.978</w:t>
            </w:r>
          </w:p>
        </w:tc>
        <w:tc>
          <w:tcPr>
            <w:tcW w:w="1526" w:type="dxa"/>
            <w:tcBorders>
              <w:top w:val="nil"/>
              <w:left w:val="nil"/>
              <w:bottom w:val="single" w:sz="4" w:space="0" w:color="auto"/>
              <w:right w:val="single" w:sz="4" w:space="0" w:color="auto"/>
            </w:tcBorders>
            <w:shd w:val="clear" w:color="auto" w:fill="auto"/>
            <w:vAlign w:val="center"/>
          </w:tcPr>
          <w:p w14:paraId="06BB5FF5" w14:textId="77777777" w:rsidR="001A2306" w:rsidRPr="00925811" w:rsidRDefault="001A2306" w:rsidP="001A2306">
            <w:r w:rsidRPr="00925811">
              <w:t>0.978</w:t>
            </w:r>
          </w:p>
        </w:tc>
        <w:tc>
          <w:tcPr>
            <w:tcW w:w="1527" w:type="dxa"/>
            <w:tcBorders>
              <w:top w:val="nil"/>
              <w:left w:val="nil"/>
              <w:bottom w:val="single" w:sz="4" w:space="0" w:color="auto"/>
              <w:right w:val="single" w:sz="4" w:space="0" w:color="auto"/>
            </w:tcBorders>
            <w:shd w:val="clear" w:color="auto" w:fill="auto"/>
            <w:vAlign w:val="center"/>
          </w:tcPr>
          <w:p w14:paraId="5D5CF904" w14:textId="77777777" w:rsidR="001A2306" w:rsidRPr="00925811" w:rsidRDefault="001A2306" w:rsidP="001A2306">
            <w:r w:rsidRPr="00925811">
              <w:t>0.978</w:t>
            </w:r>
          </w:p>
        </w:tc>
        <w:tc>
          <w:tcPr>
            <w:tcW w:w="1527" w:type="dxa"/>
            <w:tcBorders>
              <w:top w:val="nil"/>
              <w:left w:val="nil"/>
              <w:bottom w:val="single" w:sz="4" w:space="0" w:color="auto"/>
              <w:right w:val="single" w:sz="4" w:space="0" w:color="auto"/>
            </w:tcBorders>
            <w:shd w:val="clear" w:color="auto" w:fill="auto"/>
            <w:vAlign w:val="center"/>
          </w:tcPr>
          <w:p w14:paraId="52CA0570" w14:textId="77777777" w:rsidR="001A2306" w:rsidRPr="00925811" w:rsidRDefault="001A2306" w:rsidP="001A2306">
            <w:r w:rsidRPr="00925811">
              <w:t>0.978</w:t>
            </w:r>
          </w:p>
        </w:tc>
      </w:tr>
      <w:tr w:rsidR="001A2306" w:rsidRPr="00925811" w14:paraId="374152F3" w14:textId="77777777" w:rsidTr="00A75C46">
        <w:trPr>
          <w:trHeight w:val="282"/>
        </w:trPr>
        <w:tc>
          <w:tcPr>
            <w:tcW w:w="1151" w:type="dxa"/>
            <w:vAlign w:val="center"/>
          </w:tcPr>
          <w:p w14:paraId="3ECF363B" w14:textId="77777777" w:rsidR="001A2306" w:rsidRPr="00925811" w:rsidRDefault="001A2306" w:rsidP="001A2306">
            <w:r w:rsidRPr="00925811">
              <w:t>SPD</w:t>
            </w:r>
          </w:p>
        </w:tc>
        <w:tc>
          <w:tcPr>
            <w:tcW w:w="1526" w:type="dxa"/>
            <w:tcBorders>
              <w:top w:val="nil"/>
              <w:left w:val="single" w:sz="4" w:space="0" w:color="auto"/>
              <w:bottom w:val="single" w:sz="4" w:space="0" w:color="auto"/>
              <w:right w:val="single" w:sz="4" w:space="0" w:color="auto"/>
            </w:tcBorders>
            <w:shd w:val="clear" w:color="auto" w:fill="auto"/>
            <w:vAlign w:val="center"/>
          </w:tcPr>
          <w:p w14:paraId="2E603BF1" w14:textId="77777777" w:rsidR="001A2306" w:rsidRPr="00925811" w:rsidRDefault="001A2306" w:rsidP="001A2306">
            <w:r w:rsidRPr="00925811">
              <w:t>0.665</w:t>
            </w:r>
          </w:p>
        </w:tc>
        <w:tc>
          <w:tcPr>
            <w:tcW w:w="1527" w:type="dxa"/>
            <w:tcBorders>
              <w:top w:val="nil"/>
              <w:left w:val="nil"/>
              <w:bottom w:val="single" w:sz="4" w:space="0" w:color="auto"/>
              <w:right w:val="single" w:sz="4" w:space="0" w:color="auto"/>
            </w:tcBorders>
            <w:shd w:val="clear" w:color="auto" w:fill="auto"/>
            <w:vAlign w:val="center"/>
          </w:tcPr>
          <w:p w14:paraId="3CE86378" w14:textId="77777777" w:rsidR="001A2306" w:rsidRPr="00925811" w:rsidRDefault="001A2306" w:rsidP="001A2306">
            <w:r w:rsidRPr="00925811">
              <w:t>0.665</w:t>
            </w:r>
          </w:p>
        </w:tc>
        <w:tc>
          <w:tcPr>
            <w:tcW w:w="1526" w:type="dxa"/>
            <w:tcBorders>
              <w:top w:val="nil"/>
              <w:left w:val="nil"/>
              <w:bottom w:val="single" w:sz="4" w:space="0" w:color="auto"/>
              <w:right w:val="single" w:sz="4" w:space="0" w:color="auto"/>
            </w:tcBorders>
            <w:shd w:val="clear" w:color="auto" w:fill="auto"/>
            <w:vAlign w:val="center"/>
          </w:tcPr>
          <w:p w14:paraId="3A3CC10B" w14:textId="77777777" w:rsidR="001A2306" w:rsidRPr="00925811" w:rsidRDefault="001A2306" w:rsidP="001A2306">
            <w:r w:rsidRPr="00925811">
              <w:t>0.665</w:t>
            </w:r>
          </w:p>
        </w:tc>
        <w:tc>
          <w:tcPr>
            <w:tcW w:w="1527" w:type="dxa"/>
            <w:tcBorders>
              <w:top w:val="nil"/>
              <w:left w:val="nil"/>
              <w:bottom w:val="single" w:sz="4" w:space="0" w:color="auto"/>
              <w:right w:val="single" w:sz="4" w:space="0" w:color="auto"/>
            </w:tcBorders>
            <w:shd w:val="clear" w:color="auto" w:fill="auto"/>
            <w:vAlign w:val="center"/>
          </w:tcPr>
          <w:p w14:paraId="47C6A3A7" w14:textId="77777777" w:rsidR="001A2306" w:rsidRPr="00925811" w:rsidRDefault="001A2306" w:rsidP="001A2306">
            <w:r w:rsidRPr="00925811">
              <w:t>0.665</w:t>
            </w:r>
          </w:p>
        </w:tc>
        <w:tc>
          <w:tcPr>
            <w:tcW w:w="1527" w:type="dxa"/>
            <w:tcBorders>
              <w:top w:val="nil"/>
              <w:left w:val="nil"/>
              <w:bottom w:val="single" w:sz="4" w:space="0" w:color="auto"/>
              <w:right w:val="single" w:sz="4" w:space="0" w:color="auto"/>
            </w:tcBorders>
            <w:shd w:val="clear" w:color="auto" w:fill="auto"/>
            <w:vAlign w:val="center"/>
          </w:tcPr>
          <w:p w14:paraId="2A8123A6" w14:textId="77777777" w:rsidR="001A2306" w:rsidRPr="00925811" w:rsidRDefault="001A2306" w:rsidP="001A2306">
            <w:r w:rsidRPr="00925811">
              <w:t>0.665</w:t>
            </w:r>
          </w:p>
        </w:tc>
      </w:tr>
      <w:tr w:rsidR="001A2306" w:rsidRPr="00925811" w14:paraId="6A0BA86E" w14:textId="77777777" w:rsidTr="00A75C46">
        <w:trPr>
          <w:trHeight w:val="189"/>
        </w:trPr>
        <w:tc>
          <w:tcPr>
            <w:tcW w:w="1151" w:type="dxa"/>
            <w:vAlign w:val="center"/>
          </w:tcPr>
          <w:p w14:paraId="6017FE3B" w14:textId="77777777" w:rsidR="001A2306" w:rsidRPr="00925811" w:rsidRDefault="001A2306" w:rsidP="001A2306">
            <w:r w:rsidRPr="00925811">
              <w:t>SPMW</w:t>
            </w:r>
          </w:p>
        </w:tc>
        <w:tc>
          <w:tcPr>
            <w:tcW w:w="1526" w:type="dxa"/>
            <w:tcBorders>
              <w:top w:val="nil"/>
              <w:left w:val="single" w:sz="4" w:space="0" w:color="auto"/>
              <w:bottom w:val="single" w:sz="4" w:space="0" w:color="auto"/>
              <w:right w:val="single" w:sz="4" w:space="0" w:color="auto"/>
            </w:tcBorders>
            <w:shd w:val="clear" w:color="auto" w:fill="auto"/>
            <w:vAlign w:val="center"/>
          </w:tcPr>
          <w:p w14:paraId="138101FE" w14:textId="77777777" w:rsidR="001A2306" w:rsidRPr="00925811" w:rsidRDefault="001A2306" w:rsidP="001A2306">
            <w:r w:rsidRPr="00925811">
              <w:t>0.739</w:t>
            </w:r>
          </w:p>
        </w:tc>
        <w:tc>
          <w:tcPr>
            <w:tcW w:w="1527" w:type="dxa"/>
            <w:tcBorders>
              <w:top w:val="nil"/>
              <w:left w:val="nil"/>
              <w:bottom w:val="single" w:sz="4" w:space="0" w:color="auto"/>
              <w:right w:val="single" w:sz="4" w:space="0" w:color="auto"/>
            </w:tcBorders>
            <w:shd w:val="clear" w:color="auto" w:fill="auto"/>
            <w:vAlign w:val="center"/>
          </w:tcPr>
          <w:p w14:paraId="5736179B" w14:textId="77777777" w:rsidR="001A2306" w:rsidRPr="00925811" w:rsidRDefault="001A2306" w:rsidP="001A2306">
            <w:r w:rsidRPr="00925811">
              <w:t>0.739</w:t>
            </w:r>
          </w:p>
        </w:tc>
        <w:tc>
          <w:tcPr>
            <w:tcW w:w="1526" w:type="dxa"/>
            <w:tcBorders>
              <w:top w:val="nil"/>
              <w:left w:val="nil"/>
              <w:bottom w:val="single" w:sz="4" w:space="0" w:color="auto"/>
              <w:right w:val="single" w:sz="4" w:space="0" w:color="auto"/>
            </w:tcBorders>
            <w:shd w:val="clear" w:color="auto" w:fill="auto"/>
            <w:vAlign w:val="center"/>
          </w:tcPr>
          <w:p w14:paraId="51348733" w14:textId="77777777" w:rsidR="001A2306" w:rsidRPr="00925811" w:rsidRDefault="001A2306" w:rsidP="001A2306">
            <w:r w:rsidRPr="00925811">
              <w:t>0.739</w:t>
            </w:r>
          </w:p>
        </w:tc>
        <w:tc>
          <w:tcPr>
            <w:tcW w:w="1527" w:type="dxa"/>
            <w:tcBorders>
              <w:top w:val="nil"/>
              <w:left w:val="nil"/>
              <w:bottom w:val="single" w:sz="4" w:space="0" w:color="auto"/>
              <w:right w:val="single" w:sz="4" w:space="0" w:color="auto"/>
            </w:tcBorders>
            <w:shd w:val="clear" w:color="auto" w:fill="auto"/>
            <w:vAlign w:val="center"/>
          </w:tcPr>
          <w:p w14:paraId="67338CF6" w14:textId="77777777" w:rsidR="001A2306" w:rsidRPr="00925811" w:rsidRDefault="001A2306" w:rsidP="001A2306">
            <w:r w:rsidRPr="00925811">
              <w:t>0.739</w:t>
            </w:r>
          </w:p>
        </w:tc>
        <w:tc>
          <w:tcPr>
            <w:tcW w:w="1527" w:type="dxa"/>
            <w:tcBorders>
              <w:top w:val="nil"/>
              <w:left w:val="nil"/>
              <w:bottom w:val="single" w:sz="4" w:space="0" w:color="auto"/>
              <w:right w:val="single" w:sz="4" w:space="0" w:color="auto"/>
            </w:tcBorders>
            <w:shd w:val="clear" w:color="auto" w:fill="auto"/>
            <w:vAlign w:val="center"/>
          </w:tcPr>
          <w:p w14:paraId="3FB3A69D" w14:textId="77777777" w:rsidR="001A2306" w:rsidRPr="00925811" w:rsidRDefault="001A2306" w:rsidP="001A2306">
            <w:r w:rsidRPr="00925811">
              <w:t>0.739</w:t>
            </w:r>
          </w:p>
        </w:tc>
      </w:tr>
      <w:tr w:rsidR="001A2306" w:rsidRPr="00925811" w14:paraId="40988E65" w14:textId="77777777" w:rsidTr="00A75C46">
        <w:trPr>
          <w:trHeight w:val="251"/>
        </w:trPr>
        <w:tc>
          <w:tcPr>
            <w:tcW w:w="1151" w:type="dxa"/>
            <w:vAlign w:val="center"/>
          </w:tcPr>
          <w:p w14:paraId="5C49642B" w14:textId="77777777" w:rsidR="001A2306" w:rsidRPr="00925811" w:rsidRDefault="001A2306" w:rsidP="001A2306">
            <w:r w:rsidRPr="00925811">
              <w:t>SSEH</w:t>
            </w:r>
          </w:p>
        </w:tc>
        <w:tc>
          <w:tcPr>
            <w:tcW w:w="1526" w:type="dxa"/>
            <w:tcBorders>
              <w:top w:val="nil"/>
              <w:left w:val="single" w:sz="4" w:space="0" w:color="auto"/>
              <w:bottom w:val="single" w:sz="4" w:space="0" w:color="auto"/>
              <w:right w:val="single" w:sz="4" w:space="0" w:color="auto"/>
            </w:tcBorders>
            <w:shd w:val="clear" w:color="auto" w:fill="auto"/>
            <w:vAlign w:val="center"/>
          </w:tcPr>
          <w:p w14:paraId="0694A828" w14:textId="77777777" w:rsidR="001A2306" w:rsidRPr="00925811" w:rsidRDefault="001A2306" w:rsidP="001A2306">
            <w:r w:rsidRPr="00925811">
              <w:t>0.496</w:t>
            </w:r>
          </w:p>
        </w:tc>
        <w:tc>
          <w:tcPr>
            <w:tcW w:w="1527" w:type="dxa"/>
            <w:tcBorders>
              <w:top w:val="nil"/>
              <w:left w:val="nil"/>
              <w:bottom w:val="single" w:sz="4" w:space="0" w:color="auto"/>
              <w:right w:val="single" w:sz="4" w:space="0" w:color="auto"/>
            </w:tcBorders>
            <w:shd w:val="clear" w:color="auto" w:fill="auto"/>
            <w:vAlign w:val="center"/>
          </w:tcPr>
          <w:p w14:paraId="1003B48A" w14:textId="77777777" w:rsidR="001A2306" w:rsidRPr="00925811" w:rsidRDefault="001A2306" w:rsidP="001A2306">
            <w:r w:rsidRPr="00925811">
              <w:t>0.496</w:t>
            </w:r>
          </w:p>
        </w:tc>
        <w:tc>
          <w:tcPr>
            <w:tcW w:w="1526" w:type="dxa"/>
            <w:tcBorders>
              <w:top w:val="nil"/>
              <w:left w:val="nil"/>
              <w:bottom w:val="single" w:sz="4" w:space="0" w:color="auto"/>
              <w:right w:val="single" w:sz="4" w:space="0" w:color="auto"/>
            </w:tcBorders>
            <w:shd w:val="clear" w:color="auto" w:fill="auto"/>
            <w:vAlign w:val="center"/>
          </w:tcPr>
          <w:p w14:paraId="7931D9D6" w14:textId="77777777" w:rsidR="001A2306" w:rsidRPr="00925811" w:rsidRDefault="001A2306" w:rsidP="001A2306">
            <w:r w:rsidRPr="00925811">
              <w:t>0.496</w:t>
            </w:r>
          </w:p>
        </w:tc>
        <w:tc>
          <w:tcPr>
            <w:tcW w:w="1527" w:type="dxa"/>
            <w:tcBorders>
              <w:top w:val="nil"/>
              <w:left w:val="nil"/>
              <w:bottom w:val="single" w:sz="4" w:space="0" w:color="auto"/>
              <w:right w:val="single" w:sz="4" w:space="0" w:color="auto"/>
            </w:tcBorders>
            <w:shd w:val="clear" w:color="auto" w:fill="auto"/>
            <w:vAlign w:val="center"/>
          </w:tcPr>
          <w:p w14:paraId="087EE06E" w14:textId="77777777" w:rsidR="001A2306" w:rsidRPr="00925811" w:rsidRDefault="001A2306" w:rsidP="001A2306">
            <w:r w:rsidRPr="00925811">
              <w:t>0.496</w:t>
            </w:r>
          </w:p>
        </w:tc>
        <w:tc>
          <w:tcPr>
            <w:tcW w:w="1527" w:type="dxa"/>
            <w:tcBorders>
              <w:top w:val="nil"/>
              <w:left w:val="nil"/>
              <w:bottom w:val="single" w:sz="4" w:space="0" w:color="auto"/>
              <w:right w:val="single" w:sz="4" w:space="0" w:color="auto"/>
            </w:tcBorders>
            <w:shd w:val="clear" w:color="auto" w:fill="auto"/>
            <w:vAlign w:val="center"/>
          </w:tcPr>
          <w:p w14:paraId="06748ED7" w14:textId="77777777" w:rsidR="001A2306" w:rsidRPr="00925811" w:rsidRDefault="001A2306" w:rsidP="001A2306">
            <w:r w:rsidRPr="00925811">
              <w:t>0.496</w:t>
            </w:r>
          </w:p>
        </w:tc>
      </w:tr>
      <w:tr w:rsidR="001A2306" w:rsidRPr="00925811" w14:paraId="01684B7C" w14:textId="77777777" w:rsidTr="00A75C46">
        <w:trPr>
          <w:trHeight w:val="197"/>
        </w:trPr>
        <w:tc>
          <w:tcPr>
            <w:tcW w:w="1151" w:type="dxa"/>
            <w:vAlign w:val="center"/>
          </w:tcPr>
          <w:p w14:paraId="379B8CB0" w14:textId="77777777" w:rsidR="001A2306" w:rsidRPr="00925811" w:rsidRDefault="001A2306" w:rsidP="001A2306">
            <w:r w:rsidRPr="00925811">
              <w:t>SSES</w:t>
            </w:r>
          </w:p>
        </w:tc>
        <w:tc>
          <w:tcPr>
            <w:tcW w:w="1526" w:type="dxa"/>
            <w:tcBorders>
              <w:top w:val="nil"/>
              <w:left w:val="single" w:sz="4" w:space="0" w:color="auto"/>
              <w:bottom w:val="single" w:sz="4" w:space="0" w:color="auto"/>
              <w:right w:val="single" w:sz="4" w:space="0" w:color="auto"/>
            </w:tcBorders>
            <w:shd w:val="clear" w:color="auto" w:fill="auto"/>
            <w:vAlign w:val="center"/>
          </w:tcPr>
          <w:p w14:paraId="6571072A" w14:textId="77777777" w:rsidR="001A2306" w:rsidRPr="00925811" w:rsidRDefault="001A2306" w:rsidP="001A2306">
            <w:r w:rsidRPr="00925811">
              <w:t>0.935</w:t>
            </w:r>
          </w:p>
        </w:tc>
        <w:tc>
          <w:tcPr>
            <w:tcW w:w="1527" w:type="dxa"/>
            <w:tcBorders>
              <w:top w:val="nil"/>
              <w:left w:val="nil"/>
              <w:bottom w:val="single" w:sz="4" w:space="0" w:color="auto"/>
              <w:right w:val="single" w:sz="4" w:space="0" w:color="auto"/>
            </w:tcBorders>
            <w:shd w:val="clear" w:color="auto" w:fill="auto"/>
            <w:vAlign w:val="center"/>
          </w:tcPr>
          <w:p w14:paraId="3C2CBE2F" w14:textId="77777777" w:rsidR="001A2306" w:rsidRPr="00925811" w:rsidRDefault="001A2306" w:rsidP="001A2306">
            <w:r w:rsidRPr="00925811">
              <w:t>0.935</w:t>
            </w:r>
          </w:p>
        </w:tc>
        <w:tc>
          <w:tcPr>
            <w:tcW w:w="1526" w:type="dxa"/>
            <w:tcBorders>
              <w:top w:val="nil"/>
              <w:left w:val="nil"/>
              <w:bottom w:val="single" w:sz="4" w:space="0" w:color="auto"/>
              <w:right w:val="single" w:sz="4" w:space="0" w:color="auto"/>
            </w:tcBorders>
            <w:shd w:val="clear" w:color="auto" w:fill="auto"/>
            <w:vAlign w:val="center"/>
          </w:tcPr>
          <w:p w14:paraId="1B88E871" w14:textId="77777777" w:rsidR="001A2306" w:rsidRPr="00925811" w:rsidRDefault="001A2306" w:rsidP="001A2306">
            <w:r w:rsidRPr="00925811">
              <w:t>0.935</w:t>
            </w:r>
          </w:p>
        </w:tc>
        <w:tc>
          <w:tcPr>
            <w:tcW w:w="1527" w:type="dxa"/>
            <w:tcBorders>
              <w:top w:val="nil"/>
              <w:left w:val="nil"/>
              <w:bottom w:val="single" w:sz="4" w:space="0" w:color="auto"/>
              <w:right w:val="single" w:sz="4" w:space="0" w:color="auto"/>
            </w:tcBorders>
            <w:shd w:val="clear" w:color="auto" w:fill="auto"/>
            <w:vAlign w:val="center"/>
          </w:tcPr>
          <w:p w14:paraId="6E4A08F2" w14:textId="77777777" w:rsidR="001A2306" w:rsidRPr="00925811" w:rsidRDefault="001A2306" w:rsidP="001A2306">
            <w:r w:rsidRPr="00925811">
              <w:t>0.935</w:t>
            </w:r>
          </w:p>
        </w:tc>
        <w:tc>
          <w:tcPr>
            <w:tcW w:w="1527" w:type="dxa"/>
            <w:tcBorders>
              <w:top w:val="nil"/>
              <w:left w:val="nil"/>
              <w:bottom w:val="single" w:sz="4" w:space="0" w:color="auto"/>
              <w:right w:val="single" w:sz="4" w:space="0" w:color="auto"/>
            </w:tcBorders>
            <w:shd w:val="clear" w:color="auto" w:fill="auto"/>
            <w:vAlign w:val="center"/>
          </w:tcPr>
          <w:p w14:paraId="29461A36" w14:textId="77777777" w:rsidR="001A2306" w:rsidRPr="00925811" w:rsidRDefault="001A2306" w:rsidP="001A2306">
            <w:r w:rsidRPr="00925811">
              <w:t>0.935</w:t>
            </w:r>
          </w:p>
        </w:tc>
      </w:tr>
    </w:tbl>
    <w:p w14:paraId="19247A90" w14:textId="77777777" w:rsidR="001A2306" w:rsidRPr="00925811" w:rsidRDefault="001A2306" w:rsidP="001A2306">
      <w:pPr>
        <w:pStyle w:val="AppendixHeading"/>
      </w:pPr>
    </w:p>
    <w:p w14:paraId="277EA7BA" w14:textId="77777777" w:rsidR="001A2306" w:rsidRPr="00925811" w:rsidRDefault="001A2306" w:rsidP="001A2306">
      <w:pPr>
        <w:pStyle w:val="Caption"/>
      </w:pPr>
      <w:r w:rsidRPr="00925811">
        <w:t>Penalty incentive rate for the General Enquiries Element of the Customer Satisfaction Survey (GEPIR</w:t>
      </w:r>
      <w:r w:rsidRPr="00925811">
        <w:rPr>
          <w:rStyle w:val="Subscript"/>
        </w:rPr>
        <w:t>t</w:t>
      </w:r>
      <w:r w:rsidRPr="00925811">
        <w:t>) (£m)</w:t>
      </w:r>
    </w:p>
    <w:tbl>
      <w:tblPr>
        <w:tblStyle w:val="AppendixTable"/>
        <w:tblW w:w="8265" w:type="dxa"/>
        <w:tblLayout w:type="fixed"/>
        <w:tblLook w:val="04A0" w:firstRow="1" w:lastRow="0" w:firstColumn="1" w:lastColumn="0" w:noHBand="0" w:noVBand="1"/>
      </w:tblPr>
      <w:tblGrid>
        <w:gridCol w:w="1120"/>
        <w:gridCol w:w="1429"/>
        <w:gridCol w:w="1429"/>
        <w:gridCol w:w="1429"/>
        <w:gridCol w:w="1429"/>
        <w:gridCol w:w="1429"/>
      </w:tblGrid>
      <w:tr w:rsidR="001A2306" w:rsidRPr="00925811" w14:paraId="416D6812" w14:textId="77777777" w:rsidTr="00A75C46">
        <w:trPr>
          <w:cnfStyle w:val="100000000000" w:firstRow="1" w:lastRow="0" w:firstColumn="0" w:lastColumn="0" w:oddVBand="0" w:evenVBand="0" w:oddHBand="0" w:evenHBand="0" w:firstRowFirstColumn="0" w:firstRowLastColumn="0" w:lastRowFirstColumn="0" w:lastRowLastColumn="0"/>
          <w:trHeight w:val="156"/>
        </w:trPr>
        <w:tc>
          <w:tcPr>
            <w:tcW w:w="1120" w:type="dxa"/>
          </w:tcPr>
          <w:p w14:paraId="40F55F80" w14:textId="77777777" w:rsidR="001A2306" w:rsidRPr="00925811" w:rsidRDefault="001A2306" w:rsidP="001A2306">
            <w:r w:rsidRPr="00925811">
              <w:t>Licensee</w:t>
            </w:r>
          </w:p>
        </w:tc>
        <w:tc>
          <w:tcPr>
            <w:tcW w:w="1429" w:type="dxa"/>
          </w:tcPr>
          <w:p w14:paraId="205D9A4A" w14:textId="77777777" w:rsidR="001A2306" w:rsidRPr="00925811" w:rsidRDefault="001A2306" w:rsidP="001A2306">
            <w:r w:rsidRPr="00925811">
              <w:t>2023/24</w:t>
            </w:r>
          </w:p>
        </w:tc>
        <w:tc>
          <w:tcPr>
            <w:tcW w:w="1429" w:type="dxa"/>
          </w:tcPr>
          <w:p w14:paraId="41F4D084" w14:textId="77777777" w:rsidR="001A2306" w:rsidRPr="00925811" w:rsidRDefault="001A2306" w:rsidP="001A2306">
            <w:r w:rsidRPr="00925811">
              <w:t>2024/25</w:t>
            </w:r>
          </w:p>
        </w:tc>
        <w:tc>
          <w:tcPr>
            <w:tcW w:w="1429" w:type="dxa"/>
          </w:tcPr>
          <w:p w14:paraId="67F0244E" w14:textId="77777777" w:rsidR="001A2306" w:rsidRPr="00925811" w:rsidRDefault="001A2306" w:rsidP="001A2306">
            <w:r w:rsidRPr="00925811">
              <w:t>2025/26</w:t>
            </w:r>
          </w:p>
        </w:tc>
        <w:tc>
          <w:tcPr>
            <w:tcW w:w="1429" w:type="dxa"/>
          </w:tcPr>
          <w:p w14:paraId="02ADA1B3" w14:textId="77777777" w:rsidR="001A2306" w:rsidRPr="00925811" w:rsidRDefault="001A2306" w:rsidP="001A2306">
            <w:r w:rsidRPr="00925811">
              <w:t>2026/27</w:t>
            </w:r>
          </w:p>
        </w:tc>
        <w:tc>
          <w:tcPr>
            <w:tcW w:w="1429" w:type="dxa"/>
          </w:tcPr>
          <w:p w14:paraId="5A210FF1" w14:textId="77777777" w:rsidR="001A2306" w:rsidRPr="00925811" w:rsidRDefault="001A2306" w:rsidP="001A2306">
            <w:r w:rsidRPr="00925811">
              <w:t>2027/28</w:t>
            </w:r>
          </w:p>
        </w:tc>
      </w:tr>
      <w:tr w:rsidR="00927A37" w:rsidRPr="00925811" w14:paraId="34BB4269" w14:textId="77777777" w:rsidTr="00925811">
        <w:trPr>
          <w:trHeight w:val="156"/>
        </w:trPr>
        <w:tc>
          <w:tcPr>
            <w:tcW w:w="0" w:type="dxa"/>
          </w:tcPr>
          <w:p w14:paraId="1D3E4B04" w14:textId="77777777" w:rsidR="00927A37" w:rsidRPr="00925811" w:rsidRDefault="00927A37" w:rsidP="00927A37">
            <w:r w:rsidRPr="00925811">
              <w:t>ENWL</w:t>
            </w:r>
          </w:p>
        </w:tc>
        <w:tc>
          <w:tcPr>
            <w:tcW w:w="0" w:type="dxa"/>
            <w:tcBorders>
              <w:top w:val="single" w:sz="4" w:space="0" w:color="auto"/>
              <w:left w:val="single" w:sz="4" w:space="0" w:color="auto"/>
              <w:bottom w:val="single" w:sz="4" w:space="0" w:color="auto"/>
              <w:right w:val="single" w:sz="4" w:space="0" w:color="auto"/>
            </w:tcBorders>
            <w:shd w:val="clear" w:color="auto" w:fill="auto"/>
          </w:tcPr>
          <w:p w14:paraId="79D08F13" w14:textId="0802E9E9" w:rsidR="00927A37" w:rsidRPr="00925811" w:rsidRDefault="00927A37" w:rsidP="00927A37">
            <w:r w:rsidRPr="00925811">
              <w:t>2.098</w:t>
            </w:r>
          </w:p>
        </w:tc>
        <w:tc>
          <w:tcPr>
            <w:tcW w:w="0" w:type="dxa"/>
            <w:tcBorders>
              <w:top w:val="single" w:sz="4" w:space="0" w:color="auto"/>
              <w:left w:val="nil"/>
              <w:bottom w:val="single" w:sz="4" w:space="0" w:color="auto"/>
              <w:right w:val="single" w:sz="4" w:space="0" w:color="auto"/>
            </w:tcBorders>
            <w:shd w:val="clear" w:color="auto" w:fill="auto"/>
          </w:tcPr>
          <w:p w14:paraId="510DB5B3" w14:textId="535696FC" w:rsidR="00927A37" w:rsidRPr="00925811" w:rsidRDefault="00927A37" w:rsidP="00927A37">
            <w:r w:rsidRPr="00925811">
              <w:t>2.098</w:t>
            </w:r>
          </w:p>
        </w:tc>
        <w:tc>
          <w:tcPr>
            <w:tcW w:w="0" w:type="dxa"/>
            <w:tcBorders>
              <w:top w:val="single" w:sz="4" w:space="0" w:color="auto"/>
              <w:left w:val="nil"/>
              <w:bottom w:val="single" w:sz="4" w:space="0" w:color="auto"/>
              <w:right w:val="single" w:sz="4" w:space="0" w:color="auto"/>
            </w:tcBorders>
            <w:shd w:val="clear" w:color="auto" w:fill="auto"/>
          </w:tcPr>
          <w:p w14:paraId="16008027" w14:textId="4871D503" w:rsidR="00927A37" w:rsidRPr="00925811" w:rsidRDefault="00927A37" w:rsidP="00927A37">
            <w:r w:rsidRPr="00925811">
              <w:t>2.098</w:t>
            </w:r>
          </w:p>
        </w:tc>
        <w:tc>
          <w:tcPr>
            <w:tcW w:w="0" w:type="dxa"/>
            <w:tcBorders>
              <w:top w:val="single" w:sz="4" w:space="0" w:color="auto"/>
              <w:left w:val="nil"/>
              <w:bottom w:val="single" w:sz="4" w:space="0" w:color="auto"/>
              <w:right w:val="single" w:sz="4" w:space="0" w:color="auto"/>
            </w:tcBorders>
            <w:shd w:val="clear" w:color="auto" w:fill="auto"/>
          </w:tcPr>
          <w:p w14:paraId="2C410FC4" w14:textId="3F449141" w:rsidR="00927A37" w:rsidRPr="00925811" w:rsidRDefault="00927A37" w:rsidP="00927A37">
            <w:r w:rsidRPr="00925811">
              <w:t>2.098</w:t>
            </w:r>
          </w:p>
        </w:tc>
        <w:tc>
          <w:tcPr>
            <w:tcW w:w="0" w:type="dxa"/>
            <w:tcBorders>
              <w:top w:val="single" w:sz="4" w:space="0" w:color="auto"/>
              <w:left w:val="nil"/>
              <w:bottom w:val="single" w:sz="4" w:space="0" w:color="auto"/>
              <w:right w:val="single" w:sz="4" w:space="0" w:color="auto"/>
            </w:tcBorders>
            <w:shd w:val="clear" w:color="auto" w:fill="auto"/>
          </w:tcPr>
          <w:p w14:paraId="5706A380" w14:textId="4646F755" w:rsidR="00927A37" w:rsidRPr="00925811" w:rsidRDefault="00927A37" w:rsidP="00927A37">
            <w:r w:rsidRPr="00925811">
              <w:t>2.098</w:t>
            </w:r>
          </w:p>
        </w:tc>
      </w:tr>
      <w:tr w:rsidR="00927A37" w:rsidRPr="00925811" w14:paraId="15DAEA8B" w14:textId="77777777" w:rsidTr="00925811">
        <w:trPr>
          <w:trHeight w:val="156"/>
        </w:trPr>
        <w:tc>
          <w:tcPr>
            <w:tcW w:w="0" w:type="dxa"/>
          </w:tcPr>
          <w:p w14:paraId="0EEF98FA" w14:textId="77777777" w:rsidR="00927A37" w:rsidRPr="00925811" w:rsidRDefault="00927A37" w:rsidP="00927A37">
            <w:r w:rsidRPr="00925811">
              <w:t>NPgN</w:t>
            </w:r>
          </w:p>
        </w:tc>
        <w:tc>
          <w:tcPr>
            <w:tcW w:w="0" w:type="dxa"/>
            <w:tcBorders>
              <w:top w:val="nil"/>
              <w:left w:val="single" w:sz="4" w:space="0" w:color="auto"/>
              <w:bottom w:val="single" w:sz="4" w:space="0" w:color="auto"/>
              <w:right w:val="single" w:sz="4" w:space="0" w:color="auto"/>
            </w:tcBorders>
            <w:shd w:val="clear" w:color="auto" w:fill="auto"/>
          </w:tcPr>
          <w:p w14:paraId="18CC78B4" w14:textId="1A189989" w:rsidR="00927A37" w:rsidRPr="00925811" w:rsidRDefault="00927A37" w:rsidP="00927A37">
            <w:r w:rsidRPr="00925811">
              <w:t>1.559</w:t>
            </w:r>
          </w:p>
        </w:tc>
        <w:tc>
          <w:tcPr>
            <w:tcW w:w="0" w:type="dxa"/>
            <w:tcBorders>
              <w:top w:val="nil"/>
              <w:left w:val="nil"/>
              <w:bottom w:val="single" w:sz="4" w:space="0" w:color="auto"/>
              <w:right w:val="single" w:sz="4" w:space="0" w:color="auto"/>
            </w:tcBorders>
            <w:shd w:val="clear" w:color="auto" w:fill="auto"/>
          </w:tcPr>
          <w:p w14:paraId="773F489C" w14:textId="35EA27A0" w:rsidR="00927A37" w:rsidRPr="00925811" w:rsidRDefault="00927A37" w:rsidP="00927A37">
            <w:r w:rsidRPr="00925811">
              <w:t>1.559</w:t>
            </w:r>
          </w:p>
        </w:tc>
        <w:tc>
          <w:tcPr>
            <w:tcW w:w="0" w:type="dxa"/>
            <w:tcBorders>
              <w:top w:val="nil"/>
              <w:left w:val="nil"/>
              <w:bottom w:val="single" w:sz="4" w:space="0" w:color="auto"/>
              <w:right w:val="single" w:sz="4" w:space="0" w:color="auto"/>
            </w:tcBorders>
            <w:shd w:val="clear" w:color="auto" w:fill="auto"/>
          </w:tcPr>
          <w:p w14:paraId="51D183DA" w14:textId="37A58826" w:rsidR="00927A37" w:rsidRPr="00925811" w:rsidRDefault="00927A37" w:rsidP="00927A37">
            <w:r w:rsidRPr="00925811">
              <w:t>1.559</w:t>
            </w:r>
          </w:p>
        </w:tc>
        <w:tc>
          <w:tcPr>
            <w:tcW w:w="0" w:type="dxa"/>
            <w:tcBorders>
              <w:top w:val="nil"/>
              <w:left w:val="nil"/>
              <w:bottom w:val="single" w:sz="4" w:space="0" w:color="auto"/>
              <w:right w:val="single" w:sz="4" w:space="0" w:color="auto"/>
            </w:tcBorders>
            <w:shd w:val="clear" w:color="auto" w:fill="auto"/>
          </w:tcPr>
          <w:p w14:paraId="6DBC33B6" w14:textId="10C9C845" w:rsidR="00927A37" w:rsidRPr="00925811" w:rsidRDefault="00927A37" w:rsidP="00927A37">
            <w:r w:rsidRPr="00925811">
              <w:t>1.559</w:t>
            </w:r>
          </w:p>
        </w:tc>
        <w:tc>
          <w:tcPr>
            <w:tcW w:w="0" w:type="dxa"/>
            <w:tcBorders>
              <w:top w:val="nil"/>
              <w:left w:val="nil"/>
              <w:bottom w:val="single" w:sz="4" w:space="0" w:color="auto"/>
              <w:right w:val="single" w:sz="4" w:space="0" w:color="auto"/>
            </w:tcBorders>
            <w:shd w:val="clear" w:color="auto" w:fill="auto"/>
          </w:tcPr>
          <w:p w14:paraId="6818AE13" w14:textId="3F56F60B" w:rsidR="00927A37" w:rsidRPr="00925811" w:rsidRDefault="00927A37" w:rsidP="00927A37">
            <w:r w:rsidRPr="00925811">
              <w:t>1.559</w:t>
            </w:r>
          </w:p>
        </w:tc>
      </w:tr>
      <w:tr w:rsidR="00927A37" w:rsidRPr="00925811" w14:paraId="0935DCE4" w14:textId="77777777" w:rsidTr="00925811">
        <w:trPr>
          <w:trHeight w:val="156"/>
        </w:trPr>
        <w:tc>
          <w:tcPr>
            <w:tcW w:w="0" w:type="dxa"/>
          </w:tcPr>
          <w:p w14:paraId="0A648F98" w14:textId="77777777" w:rsidR="00927A37" w:rsidRPr="00925811" w:rsidRDefault="00927A37" w:rsidP="00927A37">
            <w:r w:rsidRPr="00925811">
              <w:t>NPgY</w:t>
            </w:r>
          </w:p>
        </w:tc>
        <w:tc>
          <w:tcPr>
            <w:tcW w:w="0" w:type="dxa"/>
            <w:tcBorders>
              <w:top w:val="nil"/>
              <w:left w:val="single" w:sz="4" w:space="0" w:color="auto"/>
              <w:bottom w:val="single" w:sz="4" w:space="0" w:color="auto"/>
              <w:right w:val="single" w:sz="4" w:space="0" w:color="auto"/>
            </w:tcBorders>
            <w:shd w:val="clear" w:color="auto" w:fill="auto"/>
          </w:tcPr>
          <w:p w14:paraId="4EE57D6E" w14:textId="10D99947" w:rsidR="00927A37" w:rsidRPr="00925811" w:rsidRDefault="00927A37" w:rsidP="00927A37">
            <w:r w:rsidRPr="00925811">
              <w:t>2.151</w:t>
            </w:r>
          </w:p>
        </w:tc>
        <w:tc>
          <w:tcPr>
            <w:tcW w:w="0" w:type="dxa"/>
            <w:tcBorders>
              <w:top w:val="nil"/>
              <w:left w:val="nil"/>
              <w:bottom w:val="single" w:sz="4" w:space="0" w:color="auto"/>
              <w:right w:val="single" w:sz="4" w:space="0" w:color="auto"/>
            </w:tcBorders>
            <w:shd w:val="clear" w:color="auto" w:fill="auto"/>
          </w:tcPr>
          <w:p w14:paraId="5509BC2D" w14:textId="71CE1EC9" w:rsidR="00927A37" w:rsidRPr="00925811" w:rsidRDefault="00927A37" w:rsidP="00927A37">
            <w:r w:rsidRPr="00925811">
              <w:t>2.151</w:t>
            </w:r>
          </w:p>
        </w:tc>
        <w:tc>
          <w:tcPr>
            <w:tcW w:w="0" w:type="dxa"/>
            <w:tcBorders>
              <w:top w:val="nil"/>
              <w:left w:val="nil"/>
              <w:bottom w:val="single" w:sz="4" w:space="0" w:color="auto"/>
              <w:right w:val="single" w:sz="4" w:space="0" w:color="auto"/>
            </w:tcBorders>
            <w:shd w:val="clear" w:color="auto" w:fill="auto"/>
          </w:tcPr>
          <w:p w14:paraId="7184F4AB" w14:textId="499A2A5A" w:rsidR="00927A37" w:rsidRPr="00925811" w:rsidRDefault="00927A37" w:rsidP="00927A37">
            <w:r w:rsidRPr="00925811">
              <w:t>2.151</w:t>
            </w:r>
          </w:p>
        </w:tc>
        <w:tc>
          <w:tcPr>
            <w:tcW w:w="0" w:type="dxa"/>
            <w:tcBorders>
              <w:top w:val="nil"/>
              <w:left w:val="nil"/>
              <w:bottom w:val="single" w:sz="4" w:space="0" w:color="auto"/>
              <w:right w:val="single" w:sz="4" w:space="0" w:color="auto"/>
            </w:tcBorders>
            <w:shd w:val="clear" w:color="auto" w:fill="auto"/>
          </w:tcPr>
          <w:p w14:paraId="14AB3AA9" w14:textId="4B2ACC78" w:rsidR="00927A37" w:rsidRPr="00925811" w:rsidRDefault="00927A37" w:rsidP="00927A37">
            <w:r w:rsidRPr="00925811">
              <w:t>2.151</w:t>
            </w:r>
          </w:p>
        </w:tc>
        <w:tc>
          <w:tcPr>
            <w:tcW w:w="0" w:type="dxa"/>
            <w:tcBorders>
              <w:top w:val="nil"/>
              <w:left w:val="nil"/>
              <w:bottom w:val="single" w:sz="4" w:space="0" w:color="auto"/>
              <w:right w:val="single" w:sz="4" w:space="0" w:color="auto"/>
            </w:tcBorders>
            <w:shd w:val="clear" w:color="auto" w:fill="auto"/>
          </w:tcPr>
          <w:p w14:paraId="07F626A9" w14:textId="5CABC3E5" w:rsidR="00927A37" w:rsidRPr="00925811" w:rsidRDefault="00927A37" w:rsidP="00927A37">
            <w:r w:rsidRPr="00925811">
              <w:t>2.151</w:t>
            </w:r>
          </w:p>
        </w:tc>
      </w:tr>
      <w:tr w:rsidR="00927A37" w:rsidRPr="00925811" w14:paraId="3E18BB79" w14:textId="77777777" w:rsidTr="00925811">
        <w:trPr>
          <w:trHeight w:val="156"/>
        </w:trPr>
        <w:tc>
          <w:tcPr>
            <w:tcW w:w="0" w:type="dxa"/>
          </w:tcPr>
          <w:p w14:paraId="7267D2D8" w14:textId="77777777" w:rsidR="00927A37" w:rsidRPr="00925811" w:rsidRDefault="00927A37" w:rsidP="00927A37">
            <w:r w:rsidRPr="00925811">
              <w:t>WMID</w:t>
            </w:r>
          </w:p>
        </w:tc>
        <w:tc>
          <w:tcPr>
            <w:tcW w:w="0" w:type="dxa"/>
            <w:tcBorders>
              <w:top w:val="nil"/>
              <w:left w:val="single" w:sz="4" w:space="0" w:color="auto"/>
              <w:bottom w:val="single" w:sz="4" w:space="0" w:color="auto"/>
              <w:right w:val="single" w:sz="4" w:space="0" w:color="auto"/>
            </w:tcBorders>
            <w:shd w:val="clear" w:color="auto" w:fill="auto"/>
          </w:tcPr>
          <w:p w14:paraId="14109545" w14:textId="0F1A2865" w:rsidR="00927A37" w:rsidRPr="00925811" w:rsidRDefault="00927A37" w:rsidP="00927A37">
            <w:r w:rsidRPr="00925811">
              <w:t>2.708</w:t>
            </w:r>
          </w:p>
        </w:tc>
        <w:tc>
          <w:tcPr>
            <w:tcW w:w="0" w:type="dxa"/>
            <w:tcBorders>
              <w:top w:val="nil"/>
              <w:left w:val="nil"/>
              <w:bottom w:val="single" w:sz="4" w:space="0" w:color="auto"/>
              <w:right w:val="single" w:sz="4" w:space="0" w:color="auto"/>
            </w:tcBorders>
            <w:shd w:val="clear" w:color="auto" w:fill="auto"/>
          </w:tcPr>
          <w:p w14:paraId="5B3B21A6" w14:textId="18E5CAB8" w:rsidR="00927A37" w:rsidRPr="00925811" w:rsidRDefault="00927A37" w:rsidP="00927A37">
            <w:r w:rsidRPr="00925811">
              <w:t>2.708</w:t>
            </w:r>
          </w:p>
        </w:tc>
        <w:tc>
          <w:tcPr>
            <w:tcW w:w="0" w:type="dxa"/>
            <w:tcBorders>
              <w:top w:val="nil"/>
              <w:left w:val="nil"/>
              <w:bottom w:val="single" w:sz="4" w:space="0" w:color="auto"/>
              <w:right w:val="single" w:sz="4" w:space="0" w:color="auto"/>
            </w:tcBorders>
            <w:shd w:val="clear" w:color="auto" w:fill="auto"/>
          </w:tcPr>
          <w:p w14:paraId="0686D63E" w14:textId="5CA91814" w:rsidR="00927A37" w:rsidRPr="00925811" w:rsidRDefault="00927A37" w:rsidP="00927A37">
            <w:r w:rsidRPr="00925811">
              <w:t>2.708</w:t>
            </w:r>
          </w:p>
        </w:tc>
        <w:tc>
          <w:tcPr>
            <w:tcW w:w="0" w:type="dxa"/>
            <w:tcBorders>
              <w:top w:val="nil"/>
              <w:left w:val="nil"/>
              <w:bottom w:val="single" w:sz="4" w:space="0" w:color="auto"/>
              <w:right w:val="single" w:sz="4" w:space="0" w:color="auto"/>
            </w:tcBorders>
            <w:shd w:val="clear" w:color="auto" w:fill="auto"/>
          </w:tcPr>
          <w:p w14:paraId="7DD5C271" w14:textId="4C98270B" w:rsidR="00927A37" w:rsidRPr="00925811" w:rsidRDefault="00927A37" w:rsidP="00927A37">
            <w:r w:rsidRPr="00925811">
              <w:t>2.708</w:t>
            </w:r>
          </w:p>
        </w:tc>
        <w:tc>
          <w:tcPr>
            <w:tcW w:w="0" w:type="dxa"/>
            <w:tcBorders>
              <w:top w:val="nil"/>
              <w:left w:val="nil"/>
              <w:bottom w:val="single" w:sz="4" w:space="0" w:color="auto"/>
              <w:right w:val="single" w:sz="4" w:space="0" w:color="auto"/>
            </w:tcBorders>
            <w:shd w:val="clear" w:color="auto" w:fill="auto"/>
          </w:tcPr>
          <w:p w14:paraId="0C91528E" w14:textId="2ABD00B0" w:rsidR="00927A37" w:rsidRPr="00925811" w:rsidRDefault="00927A37" w:rsidP="00927A37">
            <w:r w:rsidRPr="00925811">
              <w:t>2.708</w:t>
            </w:r>
          </w:p>
        </w:tc>
      </w:tr>
      <w:tr w:rsidR="00927A37" w:rsidRPr="00925811" w14:paraId="15383B74" w14:textId="77777777" w:rsidTr="00925811">
        <w:trPr>
          <w:trHeight w:val="156"/>
        </w:trPr>
        <w:tc>
          <w:tcPr>
            <w:tcW w:w="0" w:type="dxa"/>
          </w:tcPr>
          <w:p w14:paraId="55DCD909" w14:textId="77777777" w:rsidR="00927A37" w:rsidRPr="00925811" w:rsidRDefault="00927A37" w:rsidP="00927A37">
            <w:r w:rsidRPr="00925811">
              <w:t>EMID</w:t>
            </w:r>
          </w:p>
        </w:tc>
        <w:tc>
          <w:tcPr>
            <w:tcW w:w="0" w:type="dxa"/>
            <w:tcBorders>
              <w:top w:val="nil"/>
              <w:left w:val="single" w:sz="4" w:space="0" w:color="auto"/>
              <w:bottom w:val="single" w:sz="4" w:space="0" w:color="auto"/>
              <w:right w:val="single" w:sz="4" w:space="0" w:color="auto"/>
            </w:tcBorders>
            <w:shd w:val="clear" w:color="auto" w:fill="auto"/>
          </w:tcPr>
          <w:p w14:paraId="147F246F" w14:textId="5F48BB5D" w:rsidR="00927A37" w:rsidRPr="00925811" w:rsidRDefault="00927A37" w:rsidP="00927A37">
            <w:r w:rsidRPr="00925811">
              <w:t>2.772</w:t>
            </w:r>
          </w:p>
        </w:tc>
        <w:tc>
          <w:tcPr>
            <w:tcW w:w="0" w:type="dxa"/>
            <w:tcBorders>
              <w:top w:val="nil"/>
              <w:left w:val="nil"/>
              <w:bottom w:val="single" w:sz="4" w:space="0" w:color="auto"/>
              <w:right w:val="single" w:sz="4" w:space="0" w:color="auto"/>
            </w:tcBorders>
            <w:shd w:val="clear" w:color="auto" w:fill="auto"/>
          </w:tcPr>
          <w:p w14:paraId="6CA57AF5" w14:textId="781B7E8C" w:rsidR="00927A37" w:rsidRPr="00925811" w:rsidRDefault="00927A37" w:rsidP="00927A37">
            <w:r w:rsidRPr="00925811">
              <w:t>2.772</w:t>
            </w:r>
          </w:p>
        </w:tc>
        <w:tc>
          <w:tcPr>
            <w:tcW w:w="0" w:type="dxa"/>
            <w:tcBorders>
              <w:top w:val="nil"/>
              <w:left w:val="nil"/>
              <w:bottom w:val="single" w:sz="4" w:space="0" w:color="auto"/>
              <w:right w:val="single" w:sz="4" w:space="0" w:color="auto"/>
            </w:tcBorders>
            <w:shd w:val="clear" w:color="auto" w:fill="auto"/>
          </w:tcPr>
          <w:p w14:paraId="236AF188" w14:textId="1D901133" w:rsidR="00927A37" w:rsidRPr="00925811" w:rsidRDefault="00927A37" w:rsidP="00927A37">
            <w:r w:rsidRPr="00925811">
              <w:t>2.772</w:t>
            </w:r>
          </w:p>
        </w:tc>
        <w:tc>
          <w:tcPr>
            <w:tcW w:w="0" w:type="dxa"/>
            <w:tcBorders>
              <w:top w:val="nil"/>
              <w:left w:val="nil"/>
              <w:bottom w:val="single" w:sz="4" w:space="0" w:color="auto"/>
              <w:right w:val="single" w:sz="4" w:space="0" w:color="auto"/>
            </w:tcBorders>
            <w:shd w:val="clear" w:color="auto" w:fill="auto"/>
          </w:tcPr>
          <w:p w14:paraId="58C0B0DE" w14:textId="3A561013" w:rsidR="00927A37" w:rsidRPr="00925811" w:rsidRDefault="00927A37" w:rsidP="00927A37">
            <w:r w:rsidRPr="00925811">
              <w:t>2.772</w:t>
            </w:r>
          </w:p>
        </w:tc>
        <w:tc>
          <w:tcPr>
            <w:tcW w:w="0" w:type="dxa"/>
            <w:tcBorders>
              <w:top w:val="nil"/>
              <w:left w:val="nil"/>
              <w:bottom w:val="single" w:sz="4" w:space="0" w:color="auto"/>
              <w:right w:val="single" w:sz="4" w:space="0" w:color="auto"/>
            </w:tcBorders>
            <w:shd w:val="clear" w:color="auto" w:fill="auto"/>
          </w:tcPr>
          <w:p w14:paraId="734E12E8" w14:textId="0D2413C2" w:rsidR="00927A37" w:rsidRPr="00925811" w:rsidRDefault="00927A37" w:rsidP="00927A37">
            <w:r w:rsidRPr="00925811">
              <w:t>2.772</w:t>
            </w:r>
          </w:p>
        </w:tc>
      </w:tr>
      <w:tr w:rsidR="00927A37" w:rsidRPr="00925811" w14:paraId="134E0F44" w14:textId="77777777" w:rsidTr="00925811">
        <w:trPr>
          <w:trHeight w:val="156"/>
        </w:trPr>
        <w:tc>
          <w:tcPr>
            <w:tcW w:w="0" w:type="dxa"/>
          </w:tcPr>
          <w:p w14:paraId="294D9DA5" w14:textId="77777777" w:rsidR="00927A37" w:rsidRPr="00925811" w:rsidRDefault="00927A37" w:rsidP="00927A37">
            <w:r w:rsidRPr="00925811">
              <w:t>SWALES</w:t>
            </w:r>
          </w:p>
        </w:tc>
        <w:tc>
          <w:tcPr>
            <w:tcW w:w="0" w:type="dxa"/>
            <w:tcBorders>
              <w:top w:val="nil"/>
              <w:left w:val="single" w:sz="4" w:space="0" w:color="auto"/>
              <w:bottom w:val="single" w:sz="4" w:space="0" w:color="auto"/>
              <w:right w:val="single" w:sz="4" w:space="0" w:color="auto"/>
            </w:tcBorders>
            <w:shd w:val="clear" w:color="auto" w:fill="auto"/>
          </w:tcPr>
          <w:p w14:paraId="21A587E1" w14:textId="4C7A43DF" w:rsidR="00927A37" w:rsidRPr="00925811" w:rsidRDefault="00927A37" w:rsidP="00927A37">
            <w:r w:rsidRPr="00925811">
              <w:t>1.385</w:t>
            </w:r>
          </w:p>
        </w:tc>
        <w:tc>
          <w:tcPr>
            <w:tcW w:w="0" w:type="dxa"/>
            <w:tcBorders>
              <w:top w:val="nil"/>
              <w:left w:val="nil"/>
              <w:bottom w:val="single" w:sz="4" w:space="0" w:color="auto"/>
              <w:right w:val="single" w:sz="4" w:space="0" w:color="auto"/>
            </w:tcBorders>
            <w:shd w:val="clear" w:color="auto" w:fill="auto"/>
          </w:tcPr>
          <w:p w14:paraId="665A7A68" w14:textId="2907C3A6" w:rsidR="00927A37" w:rsidRPr="00925811" w:rsidRDefault="00927A37" w:rsidP="00927A37">
            <w:r w:rsidRPr="00925811">
              <w:t>1.385</w:t>
            </w:r>
          </w:p>
        </w:tc>
        <w:tc>
          <w:tcPr>
            <w:tcW w:w="0" w:type="dxa"/>
            <w:tcBorders>
              <w:top w:val="nil"/>
              <w:left w:val="nil"/>
              <w:bottom w:val="single" w:sz="4" w:space="0" w:color="auto"/>
              <w:right w:val="single" w:sz="4" w:space="0" w:color="auto"/>
            </w:tcBorders>
            <w:shd w:val="clear" w:color="auto" w:fill="auto"/>
          </w:tcPr>
          <w:p w14:paraId="3816E669" w14:textId="7E0805EA" w:rsidR="00927A37" w:rsidRPr="00925811" w:rsidRDefault="00927A37" w:rsidP="00927A37">
            <w:r w:rsidRPr="00925811">
              <w:t>1.385</w:t>
            </w:r>
          </w:p>
        </w:tc>
        <w:tc>
          <w:tcPr>
            <w:tcW w:w="0" w:type="dxa"/>
            <w:tcBorders>
              <w:top w:val="nil"/>
              <w:left w:val="nil"/>
              <w:bottom w:val="single" w:sz="4" w:space="0" w:color="auto"/>
              <w:right w:val="single" w:sz="4" w:space="0" w:color="auto"/>
            </w:tcBorders>
            <w:shd w:val="clear" w:color="auto" w:fill="auto"/>
          </w:tcPr>
          <w:p w14:paraId="619222EF" w14:textId="39899DE1" w:rsidR="00927A37" w:rsidRPr="00925811" w:rsidRDefault="00927A37" w:rsidP="00927A37">
            <w:r w:rsidRPr="00925811">
              <w:t>1.385</w:t>
            </w:r>
          </w:p>
        </w:tc>
        <w:tc>
          <w:tcPr>
            <w:tcW w:w="0" w:type="dxa"/>
            <w:tcBorders>
              <w:top w:val="nil"/>
              <w:left w:val="nil"/>
              <w:bottom w:val="single" w:sz="4" w:space="0" w:color="auto"/>
              <w:right w:val="single" w:sz="4" w:space="0" w:color="auto"/>
            </w:tcBorders>
            <w:shd w:val="clear" w:color="auto" w:fill="auto"/>
          </w:tcPr>
          <w:p w14:paraId="3E530E08" w14:textId="4BFF2328" w:rsidR="00927A37" w:rsidRPr="00925811" w:rsidRDefault="00927A37" w:rsidP="00927A37">
            <w:r w:rsidRPr="00925811">
              <w:t>1.385</w:t>
            </w:r>
          </w:p>
        </w:tc>
      </w:tr>
      <w:tr w:rsidR="00927A37" w:rsidRPr="00925811" w14:paraId="34ECC1F5" w14:textId="77777777" w:rsidTr="00925811">
        <w:trPr>
          <w:trHeight w:val="156"/>
        </w:trPr>
        <w:tc>
          <w:tcPr>
            <w:tcW w:w="0" w:type="dxa"/>
          </w:tcPr>
          <w:p w14:paraId="34AC6CAF" w14:textId="77777777" w:rsidR="00927A37" w:rsidRPr="00925811" w:rsidRDefault="00927A37" w:rsidP="00927A37">
            <w:r w:rsidRPr="00925811">
              <w:t>SWEST</w:t>
            </w:r>
          </w:p>
        </w:tc>
        <w:tc>
          <w:tcPr>
            <w:tcW w:w="0" w:type="dxa"/>
            <w:tcBorders>
              <w:top w:val="nil"/>
              <w:left w:val="single" w:sz="4" w:space="0" w:color="auto"/>
              <w:bottom w:val="single" w:sz="4" w:space="0" w:color="auto"/>
              <w:right w:val="single" w:sz="4" w:space="0" w:color="auto"/>
            </w:tcBorders>
            <w:shd w:val="clear" w:color="auto" w:fill="auto"/>
          </w:tcPr>
          <w:p w14:paraId="55D24C44" w14:textId="607DD495" w:rsidR="00927A37" w:rsidRPr="00925811" w:rsidRDefault="00927A37" w:rsidP="00927A37">
            <w:r w:rsidRPr="00925811">
              <w:t>2.103</w:t>
            </w:r>
          </w:p>
        </w:tc>
        <w:tc>
          <w:tcPr>
            <w:tcW w:w="0" w:type="dxa"/>
            <w:tcBorders>
              <w:top w:val="nil"/>
              <w:left w:val="nil"/>
              <w:bottom w:val="single" w:sz="4" w:space="0" w:color="auto"/>
              <w:right w:val="single" w:sz="4" w:space="0" w:color="auto"/>
            </w:tcBorders>
            <w:shd w:val="clear" w:color="auto" w:fill="auto"/>
          </w:tcPr>
          <w:p w14:paraId="7FC4AC9C" w14:textId="048C420B" w:rsidR="00927A37" w:rsidRPr="00925811" w:rsidRDefault="00927A37" w:rsidP="00927A37">
            <w:r w:rsidRPr="00925811">
              <w:t>2.103</w:t>
            </w:r>
          </w:p>
        </w:tc>
        <w:tc>
          <w:tcPr>
            <w:tcW w:w="0" w:type="dxa"/>
            <w:tcBorders>
              <w:top w:val="nil"/>
              <w:left w:val="nil"/>
              <w:bottom w:val="single" w:sz="4" w:space="0" w:color="auto"/>
              <w:right w:val="single" w:sz="4" w:space="0" w:color="auto"/>
            </w:tcBorders>
            <w:shd w:val="clear" w:color="auto" w:fill="auto"/>
          </w:tcPr>
          <w:p w14:paraId="371EC9B2" w14:textId="6FB53FFC" w:rsidR="00927A37" w:rsidRPr="00925811" w:rsidRDefault="00927A37" w:rsidP="00927A37">
            <w:r w:rsidRPr="00925811">
              <w:t>2.103</w:t>
            </w:r>
          </w:p>
        </w:tc>
        <w:tc>
          <w:tcPr>
            <w:tcW w:w="0" w:type="dxa"/>
            <w:tcBorders>
              <w:top w:val="nil"/>
              <w:left w:val="nil"/>
              <w:bottom w:val="single" w:sz="4" w:space="0" w:color="auto"/>
              <w:right w:val="single" w:sz="4" w:space="0" w:color="auto"/>
            </w:tcBorders>
            <w:shd w:val="clear" w:color="auto" w:fill="auto"/>
          </w:tcPr>
          <w:p w14:paraId="332C703B" w14:textId="0A8EEED0" w:rsidR="00927A37" w:rsidRPr="00925811" w:rsidRDefault="00927A37" w:rsidP="00927A37">
            <w:r w:rsidRPr="00925811">
              <w:t>2.103</w:t>
            </w:r>
          </w:p>
        </w:tc>
        <w:tc>
          <w:tcPr>
            <w:tcW w:w="0" w:type="dxa"/>
            <w:tcBorders>
              <w:top w:val="nil"/>
              <w:left w:val="nil"/>
              <w:bottom w:val="single" w:sz="4" w:space="0" w:color="auto"/>
              <w:right w:val="single" w:sz="4" w:space="0" w:color="auto"/>
            </w:tcBorders>
            <w:shd w:val="clear" w:color="auto" w:fill="auto"/>
          </w:tcPr>
          <w:p w14:paraId="4ADA549C" w14:textId="5E7A58A4" w:rsidR="00927A37" w:rsidRPr="00925811" w:rsidRDefault="00927A37" w:rsidP="00927A37">
            <w:r w:rsidRPr="00925811">
              <w:t>2.103</w:t>
            </w:r>
          </w:p>
        </w:tc>
      </w:tr>
      <w:tr w:rsidR="00927A37" w:rsidRPr="00925811" w14:paraId="001824FD" w14:textId="77777777" w:rsidTr="00925811">
        <w:trPr>
          <w:trHeight w:val="156"/>
        </w:trPr>
        <w:tc>
          <w:tcPr>
            <w:tcW w:w="0" w:type="dxa"/>
          </w:tcPr>
          <w:p w14:paraId="79D9B34F" w14:textId="77777777" w:rsidR="00927A37" w:rsidRPr="00925811" w:rsidRDefault="00927A37" w:rsidP="00927A37">
            <w:r w:rsidRPr="00925811">
              <w:t>LPN</w:t>
            </w:r>
          </w:p>
        </w:tc>
        <w:tc>
          <w:tcPr>
            <w:tcW w:w="0" w:type="dxa"/>
            <w:tcBorders>
              <w:top w:val="nil"/>
              <w:left w:val="single" w:sz="4" w:space="0" w:color="auto"/>
              <w:bottom w:val="single" w:sz="4" w:space="0" w:color="auto"/>
              <w:right w:val="single" w:sz="4" w:space="0" w:color="auto"/>
            </w:tcBorders>
            <w:shd w:val="clear" w:color="auto" w:fill="auto"/>
          </w:tcPr>
          <w:p w14:paraId="2FC0DFB3" w14:textId="305D5ADC" w:rsidR="00927A37" w:rsidRPr="00925811" w:rsidRDefault="00927A37" w:rsidP="00927A37">
            <w:r w:rsidRPr="00925811">
              <w:t>1.820</w:t>
            </w:r>
          </w:p>
        </w:tc>
        <w:tc>
          <w:tcPr>
            <w:tcW w:w="0" w:type="dxa"/>
            <w:tcBorders>
              <w:top w:val="nil"/>
              <w:left w:val="nil"/>
              <w:bottom w:val="single" w:sz="4" w:space="0" w:color="auto"/>
              <w:right w:val="single" w:sz="4" w:space="0" w:color="auto"/>
            </w:tcBorders>
            <w:shd w:val="clear" w:color="auto" w:fill="auto"/>
          </w:tcPr>
          <w:p w14:paraId="1552B590" w14:textId="535338D9" w:rsidR="00927A37" w:rsidRPr="00925811" w:rsidRDefault="00927A37" w:rsidP="00927A37">
            <w:r w:rsidRPr="00925811">
              <w:t>1.820</w:t>
            </w:r>
          </w:p>
        </w:tc>
        <w:tc>
          <w:tcPr>
            <w:tcW w:w="0" w:type="dxa"/>
            <w:tcBorders>
              <w:top w:val="nil"/>
              <w:left w:val="nil"/>
              <w:bottom w:val="single" w:sz="4" w:space="0" w:color="auto"/>
              <w:right w:val="single" w:sz="4" w:space="0" w:color="auto"/>
            </w:tcBorders>
            <w:shd w:val="clear" w:color="auto" w:fill="auto"/>
          </w:tcPr>
          <w:p w14:paraId="210C1F7E" w14:textId="5A1123FE" w:rsidR="00927A37" w:rsidRPr="00925811" w:rsidRDefault="00927A37" w:rsidP="00927A37">
            <w:r w:rsidRPr="00925811">
              <w:t>1.820</w:t>
            </w:r>
          </w:p>
        </w:tc>
        <w:tc>
          <w:tcPr>
            <w:tcW w:w="0" w:type="dxa"/>
            <w:tcBorders>
              <w:top w:val="nil"/>
              <w:left w:val="nil"/>
              <w:bottom w:val="single" w:sz="4" w:space="0" w:color="auto"/>
              <w:right w:val="single" w:sz="4" w:space="0" w:color="auto"/>
            </w:tcBorders>
            <w:shd w:val="clear" w:color="auto" w:fill="auto"/>
          </w:tcPr>
          <w:p w14:paraId="6920F7DE" w14:textId="095DA744" w:rsidR="00927A37" w:rsidRPr="00925811" w:rsidRDefault="00927A37" w:rsidP="00927A37">
            <w:r w:rsidRPr="00925811">
              <w:t>1.820</w:t>
            </w:r>
          </w:p>
        </w:tc>
        <w:tc>
          <w:tcPr>
            <w:tcW w:w="0" w:type="dxa"/>
            <w:tcBorders>
              <w:top w:val="nil"/>
              <w:left w:val="nil"/>
              <w:bottom w:val="single" w:sz="4" w:space="0" w:color="auto"/>
              <w:right w:val="single" w:sz="4" w:space="0" w:color="auto"/>
            </w:tcBorders>
            <w:shd w:val="clear" w:color="auto" w:fill="auto"/>
          </w:tcPr>
          <w:p w14:paraId="30D1EA59" w14:textId="72AD6B3F" w:rsidR="00927A37" w:rsidRPr="00925811" w:rsidRDefault="00927A37" w:rsidP="00927A37">
            <w:r w:rsidRPr="00925811">
              <w:t>1.820</w:t>
            </w:r>
          </w:p>
        </w:tc>
      </w:tr>
      <w:tr w:rsidR="00927A37" w:rsidRPr="00925811" w14:paraId="10FA19B6" w14:textId="77777777" w:rsidTr="00925811">
        <w:trPr>
          <w:trHeight w:val="156"/>
        </w:trPr>
        <w:tc>
          <w:tcPr>
            <w:tcW w:w="0" w:type="dxa"/>
          </w:tcPr>
          <w:p w14:paraId="394FAA6B" w14:textId="77777777" w:rsidR="00927A37" w:rsidRPr="00925811" w:rsidRDefault="00927A37" w:rsidP="00927A37">
            <w:r w:rsidRPr="00925811">
              <w:t>SPN</w:t>
            </w:r>
          </w:p>
        </w:tc>
        <w:tc>
          <w:tcPr>
            <w:tcW w:w="0" w:type="dxa"/>
            <w:tcBorders>
              <w:top w:val="nil"/>
              <w:left w:val="single" w:sz="4" w:space="0" w:color="auto"/>
              <w:bottom w:val="single" w:sz="4" w:space="0" w:color="auto"/>
              <w:right w:val="single" w:sz="4" w:space="0" w:color="auto"/>
            </w:tcBorders>
            <w:shd w:val="clear" w:color="auto" w:fill="auto"/>
          </w:tcPr>
          <w:p w14:paraId="4049A0AA" w14:textId="2DE8F6E5" w:rsidR="00927A37" w:rsidRPr="00925811" w:rsidRDefault="00927A37" w:rsidP="00927A37">
            <w:r w:rsidRPr="00925811">
              <w:t>1.883</w:t>
            </w:r>
          </w:p>
        </w:tc>
        <w:tc>
          <w:tcPr>
            <w:tcW w:w="0" w:type="dxa"/>
            <w:tcBorders>
              <w:top w:val="nil"/>
              <w:left w:val="nil"/>
              <w:bottom w:val="single" w:sz="4" w:space="0" w:color="auto"/>
              <w:right w:val="single" w:sz="4" w:space="0" w:color="auto"/>
            </w:tcBorders>
            <w:shd w:val="clear" w:color="auto" w:fill="auto"/>
          </w:tcPr>
          <w:p w14:paraId="63A58068" w14:textId="0CD81A94" w:rsidR="00927A37" w:rsidRPr="00925811" w:rsidRDefault="00927A37" w:rsidP="00927A37">
            <w:r w:rsidRPr="00925811">
              <w:t>1.883</w:t>
            </w:r>
          </w:p>
        </w:tc>
        <w:tc>
          <w:tcPr>
            <w:tcW w:w="0" w:type="dxa"/>
            <w:tcBorders>
              <w:top w:val="nil"/>
              <w:left w:val="nil"/>
              <w:bottom w:val="single" w:sz="4" w:space="0" w:color="auto"/>
              <w:right w:val="single" w:sz="4" w:space="0" w:color="auto"/>
            </w:tcBorders>
            <w:shd w:val="clear" w:color="auto" w:fill="auto"/>
          </w:tcPr>
          <w:p w14:paraId="5F3C1023" w14:textId="2D002C6F" w:rsidR="00927A37" w:rsidRPr="00925811" w:rsidRDefault="00927A37" w:rsidP="00927A37">
            <w:r w:rsidRPr="00925811">
              <w:t>1.883</w:t>
            </w:r>
          </w:p>
        </w:tc>
        <w:tc>
          <w:tcPr>
            <w:tcW w:w="0" w:type="dxa"/>
            <w:tcBorders>
              <w:top w:val="nil"/>
              <w:left w:val="nil"/>
              <w:bottom w:val="single" w:sz="4" w:space="0" w:color="auto"/>
              <w:right w:val="single" w:sz="4" w:space="0" w:color="auto"/>
            </w:tcBorders>
            <w:shd w:val="clear" w:color="auto" w:fill="auto"/>
          </w:tcPr>
          <w:p w14:paraId="1E44004F" w14:textId="1F486F80" w:rsidR="00927A37" w:rsidRPr="00925811" w:rsidRDefault="00927A37" w:rsidP="00927A37">
            <w:r w:rsidRPr="00925811">
              <w:t>1.883</w:t>
            </w:r>
          </w:p>
        </w:tc>
        <w:tc>
          <w:tcPr>
            <w:tcW w:w="0" w:type="dxa"/>
            <w:tcBorders>
              <w:top w:val="nil"/>
              <w:left w:val="nil"/>
              <w:bottom w:val="single" w:sz="4" w:space="0" w:color="auto"/>
              <w:right w:val="single" w:sz="4" w:space="0" w:color="auto"/>
            </w:tcBorders>
            <w:shd w:val="clear" w:color="auto" w:fill="auto"/>
          </w:tcPr>
          <w:p w14:paraId="31CC9843" w14:textId="0EBC8CF1" w:rsidR="00927A37" w:rsidRPr="00925811" w:rsidRDefault="00927A37" w:rsidP="00927A37">
            <w:r w:rsidRPr="00925811">
              <w:t>1.883</w:t>
            </w:r>
          </w:p>
        </w:tc>
      </w:tr>
      <w:tr w:rsidR="00927A37" w:rsidRPr="00925811" w14:paraId="352164B8" w14:textId="77777777" w:rsidTr="00925811">
        <w:trPr>
          <w:trHeight w:val="156"/>
        </w:trPr>
        <w:tc>
          <w:tcPr>
            <w:tcW w:w="0" w:type="dxa"/>
          </w:tcPr>
          <w:p w14:paraId="65B906A6" w14:textId="77777777" w:rsidR="00927A37" w:rsidRPr="00925811" w:rsidRDefault="00927A37" w:rsidP="00927A37">
            <w:r w:rsidRPr="00925811">
              <w:t>EPN</w:t>
            </w:r>
          </w:p>
        </w:tc>
        <w:tc>
          <w:tcPr>
            <w:tcW w:w="0" w:type="dxa"/>
            <w:tcBorders>
              <w:top w:val="nil"/>
              <w:left w:val="single" w:sz="4" w:space="0" w:color="auto"/>
              <w:bottom w:val="single" w:sz="4" w:space="0" w:color="auto"/>
              <w:right w:val="single" w:sz="4" w:space="0" w:color="auto"/>
            </w:tcBorders>
            <w:shd w:val="clear" w:color="auto" w:fill="auto"/>
          </w:tcPr>
          <w:p w14:paraId="0640FC9A" w14:textId="72EE05F5" w:rsidR="00927A37" w:rsidRPr="00925811" w:rsidRDefault="00927A37" w:rsidP="00927A37">
            <w:r w:rsidRPr="00925811">
              <w:t>2.940</w:t>
            </w:r>
          </w:p>
        </w:tc>
        <w:tc>
          <w:tcPr>
            <w:tcW w:w="0" w:type="dxa"/>
            <w:tcBorders>
              <w:top w:val="nil"/>
              <w:left w:val="nil"/>
              <w:bottom w:val="single" w:sz="4" w:space="0" w:color="auto"/>
              <w:right w:val="single" w:sz="4" w:space="0" w:color="auto"/>
            </w:tcBorders>
            <w:shd w:val="clear" w:color="auto" w:fill="auto"/>
          </w:tcPr>
          <w:p w14:paraId="062761D0" w14:textId="0A7A5DB3" w:rsidR="00927A37" w:rsidRPr="00925811" w:rsidRDefault="00927A37" w:rsidP="00927A37">
            <w:r w:rsidRPr="00925811">
              <w:t>2.940</w:t>
            </w:r>
          </w:p>
        </w:tc>
        <w:tc>
          <w:tcPr>
            <w:tcW w:w="0" w:type="dxa"/>
            <w:tcBorders>
              <w:top w:val="nil"/>
              <w:left w:val="nil"/>
              <w:bottom w:val="single" w:sz="4" w:space="0" w:color="auto"/>
              <w:right w:val="single" w:sz="4" w:space="0" w:color="auto"/>
            </w:tcBorders>
            <w:shd w:val="clear" w:color="auto" w:fill="auto"/>
          </w:tcPr>
          <w:p w14:paraId="2FE00F14" w14:textId="4BB6E70B" w:rsidR="00927A37" w:rsidRPr="00925811" w:rsidRDefault="00927A37" w:rsidP="00927A37">
            <w:r w:rsidRPr="00925811">
              <w:t>2.940</w:t>
            </w:r>
          </w:p>
        </w:tc>
        <w:tc>
          <w:tcPr>
            <w:tcW w:w="0" w:type="dxa"/>
            <w:tcBorders>
              <w:top w:val="nil"/>
              <w:left w:val="nil"/>
              <w:bottom w:val="single" w:sz="4" w:space="0" w:color="auto"/>
              <w:right w:val="single" w:sz="4" w:space="0" w:color="auto"/>
            </w:tcBorders>
            <w:shd w:val="clear" w:color="auto" w:fill="auto"/>
          </w:tcPr>
          <w:p w14:paraId="41AF33AE" w14:textId="684C5E1D" w:rsidR="00927A37" w:rsidRPr="00925811" w:rsidRDefault="00927A37" w:rsidP="00927A37">
            <w:r w:rsidRPr="00925811">
              <w:t>2.940</w:t>
            </w:r>
          </w:p>
        </w:tc>
        <w:tc>
          <w:tcPr>
            <w:tcW w:w="0" w:type="dxa"/>
            <w:tcBorders>
              <w:top w:val="nil"/>
              <w:left w:val="nil"/>
              <w:bottom w:val="single" w:sz="4" w:space="0" w:color="auto"/>
              <w:right w:val="single" w:sz="4" w:space="0" w:color="auto"/>
            </w:tcBorders>
            <w:shd w:val="clear" w:color="auto" w:fill="auto"/>
          </w:tcPr>
          <w:p w14:paraId="795E63A3" w14:textId="680AAB0D" w:rsidR="00927A37" w:rsidRPr="00925811" w:rsidRDefault="00927A37" w:rsidP="00927A37">
            <w:r w:rsidRPr="00925811">
              <w:t>2.940</w:t>
            </w:r>
          </w:p>
        </w:tc>
      </w:tr>
      <w:tr w:rsidR="006F179A" w:rsidRPr="00925811" w14:paraId="06CA333D" w14:textId="77777777" w:rsidTr="00925811">
        <w:trPr>
          <w:trHeight w:val="156"/>
        </w:trPr>
        <w:tc>
          <w:tcPr>
            <w:tcW w:w="0" w:type="dxa"/>
          </w:tcPr>
          <w:p w14:paraId="5D21AE19" w14:textId="77777777" w:rsidR="006F179A" w:rsidRPr="00925811" w:rsidRDefault="006F179A" w:rsidP="006F179A">
            <w:r w:rsidRPr="00925811">
              <w:t>SPD</w:t>
            </w:r>
          </w:p>
        </w:tc>
        <w:tc>
          <w:tcPr>
            <w:tcW w:w="0" w:type="dxa"/>
            <w:tcBorders>
              <w:top w:val="nil"/>
              <w:left w:val="single" w:sz="4" w:space="0" w:color="auto"/>
              <w:bottom w:val="single" w:sz="4" w:space="0" w:color="auto"/>
              <w:right w:val="single" w:sz="4" w:space="0" w:color="auto"/>
            </w:tcBorders>
            <w:shd w:val="clear" w:color="auto" w:fill="auto"/>
          </w:tcPr>
          <w:p w14:paraId="7020EB51" w14:textId="485E19FE" w:rsidR="006F179A" w:rsidRPr="00925811" w:rsidRDefault="006F179A" w:rsidP="006F179A">
            <w:r w:rsidRPr="00925811">
              <w:t>1.998</w:t>
            </w:r>
          </w:p>
        </w:tc>
        <w:tc>
          <w:tcPr>
            <w:tcW w:w="0" w:type="dxa"/>
            <w:tcBorders>
              <w:top w:val="nil"/>
              <w:left w:val="nil"/>
              <w:bottom w:val="single" w:sz="4" w:space="0" w:color="auto"/>
              <w:right w:val="single" w:sz="4" w:space="0" w:color="auto"/>
            </w:tcBorders>
            <w:shd w:val="clear" w:color="auto" w:fill="auto"/>
          </w:tcPr>
          <w:p w14:paraId="39F07464" w14:textId="7BD3D684" w:rsidR="006F179A" w:rsidRPr="00925811" w:rsidRDefault="006F179A" w:rsidP="006F179A">
            <w:r w:rsidRPr="00925811">
              <w:t>1.998</w:t>
            </w:r>
          </w:p>
        </w:tc>
        <w:tc>
          <w:tcPr>
            <w:tcW w:w="0" w:type="dxa"/>
            <w:tcBorders>
              <w:top w:val="nil"/>
              <w:left w:val="nil"/>
              <w:bottom w:val="single" w:sz="4" w:space="0" w:color="auto"/>
              <w:right w:val="single" w:sz="4" w:space="0" w:color="auto"/>
            </w:tcBorders>
            <w:shd w:val="clear" w:color="auto" w:fill="auto"/>
          </w:tcPr>
          <w:p w14:paraId="58AE04CE" w14:textId="1A6450A5" w:rsidR="006F179A" w:rsidRPr="00925811" w:rsidRDefault="006F179A" w:rsidP="006F179A">
            <w:r w:rsidRPr="00925811">
              <w:t>1.998</w:t>
            </w:r>
          </w:p>
        </w:tc>
        <w:tc>
          <w:tcPr>
            <w:tcW w:w="0" w:type="dxa"/>
            <w:tcBorders>
              <w:top w:val="nil"/>
              <w:left w:val="nil"/>
              <w:bottom w:val="single" w:sz="4" w:space="0" w:color="auto"/>
              <w:right w:val="single" w:sz="4" w:space="0" w:color="auto"/>
            </w:tcBorders>
            <w:shd w:val="clear" w:color="auto" w:fill="auto"/>
          </w:tcPr>
          <w:p w14:paraId="26FB42EE" w14:textId="0026077C" w:rsidR="006F179A" w:rsidRPr="00925811" w:rsidRDefault="006F179A" w:rsidP="006F179A">
            <w:r w:rsidRPr="00925811">
              <w:t>1.998</w:t>
            </w:r>
          </w:p>
        </w:tc>
        <w:tc>
          <w:tcPr>
            <w:tcW w:w="0" w:type="dxa"/>
            <w:tcBorders>
              <w:top w:val="nil"/>
              <w:left w:val="nil"/>
              <w:bottom w:val="single" w:sz="4" w:space="0" w:color="auto"/>
              <w:right w:val="single" w:sz="4" w:space="0" w:color="auto"/>
            </w:tcBorders>
            <w:shd w:val="clear" w:color="auto" w:fill="auto"/>
          </w:tcPr>
          <w:p w14:paraId="1043741D" w14:textId="025A42B2" w:rsidR="006F179A" w:rsidRPr="00925811" w:rsidRDefault="006F179A" w:rsidP="006F179A">
            <w:r w:rsidRPr="00925811">
              <w:t>1.998</w:t>
            </w:r>
          </w:p>
        </w:tc>
      </w:tr>
      <w:tr w:rsidR="006F179A" w:rsidRPr="00925811" w14:paraId="657BF637" w14:textId="77777777" w:rsidTr="00925811">
        <w:trPr>
          <w:trHeight w:val="156"/>
        </w:trPr>
        <w:tc>
          <w:tcPr>
            <w:tcW w:w="0" w:type="dxa"/>
          </w:tcPr>
          <w:p w14:paraId="161C4F34" w14:textId="77777777" w:rsidR="006F179A" w:rsidRPr="00925811" w:rsidRDefault="006F179A" w:rsidP="006F179A">
            <w:r w:rsidRPr="00925811">
              <w:t>SPMW</w:t>
            </w:r>
          </w:p>
        </w:tc>
        <w:tc>
          <w:tcPr>
            <w:tcW w:w="0" w:type="dxa"/>
            <w:tcBorders>
              <w:top w:val="nil"/>
              <w:left w:val="single" w:sz="4" w:space="0" w:color="auto"/>
              <w:bottom w:val="single" w:sz="4" w:space="0" w:color="auto"/>
              <w:right w:val="single" w:sz="4" w:space="0" w:color="auto"/>
            </w:tcBorders>
            <w:shd w:val="clear" w:color="auto" w:fill="auto"/>
          </w:tcPr>
          <w:p w14:paraId="57173F87" w14:textId="0AB942F0" w:rsidR="006F179A" w:rsidRPr="00925811" w:rsidRDefault="006F179A" w:rsidP="006F179A">
            <w:r w:rsidRPr="00925811">
              <w:t>2.223</w:t>
            </w:r>
          </w:p>
        </w:tc>
        <w:tc>
          <w:tcPr>
            <w:tcW w:w="0" w:type="dxa"/>
            <w:tcBorders>
              <w:top w:val="nil"/>
              <w:left w:val="nil"/>
              <w:bottom w:val="single" w:sz="4" w:space="0" w:color="auto"/>
              <w:right w:val="single" w:sz="4" w:space="0" w:color="auto"/>
            </w:tcBorders>
            <w:shd w:val="clear" w:color="auto" w:fill="auto"/>
          </w:tcPr>
          <w:p w14:paraId="31ECFC61" w14:textId="22D4AFBA" w:rsidR="006F179A" w:rsidRPr="00925811" w:rsidRDefault="006F179A" w:rsidP="006F179A">
            <w:r w:rsidRPr="00925811">
              <w:t>2.223</w:t>
            </w:r>
          </w:p>
        </w:tc>
        <w:tc>
          <w:tcPr>
            <w:tcW w:w="0" w:type="dxa"/>
            <w:tcBorders>
              <w:top w:val="nil"/>
              <w:left w:val="nil"/>
              <w:bottom w:val="single" w:sz="4" w:space="0" w:color="auto"/>
              <w:right w:val="single" w:sz="4" w:space="0" w:color="auto"/>
            </w:tcBorders>
            <w:shd w:val="clear" w:color="auto" w:fill="auto"/>
          </w:tcPr>
          <w:p w14:paraId="6B9AE303" w14:textId="70D0D7C1" w:rsidR="006F179A" w:rsidRPr="00925811" w:rsidRDefault="006F179A" w:rsidP="006F179A">
            <w:r w:rsidRPr="00925811">
              <w:t>2.223</w:t>
            </w:r>
          </w:p>
        </w:tc>
        <w:tc>
          <w:tcPr>
            <w:tcW w:w="0" w:type="dxa"/>
            <w:tcBorders>
              <w:top w:val="nil"/>
              <w:left w:val="nil"/>
              <w:bottom w:val="single" w:sz="4" w:space="0" w:color="auto"/>
              <w:right w:val="single" w:sz="4" w:space="0" w:color="auto"/>
            </w:tcBorders>
            <w:shd w:val="clear" w:color="auto" w:fill="auto"/>
          </w:tcPr>
          <w:p w14:paraId="3003D8C3" w14:textId="5E7CBB42" w:rsidR="006F179A" w:rsidRPr="00925811" w:rsidRDefault="006F179A" w:rsidP="006F179A">
            <w:r w:rsidRPr="00925811">
              <w:t>2.223</w:t>
            </w:r>
          </w:p>
        </w:tc>
        <w:tc>
          <w:tcPr>
            <w:tcW w:w="0" w:type="dxa"/>
            <w:tcBorders>
              <w:top w:val="nil"/>
              <w:left w:val="nil"/>
              <w:bottom w:val="single" w:sz="4" w:space="0" w:color="auto"/>
              <w:right w:val="single" w:sz="4" w:space="0" w:color="auto"/>
            </w:tcBorders>
            <w:shd w:val="clear" w:color="auto" w:fill="auto"/>
          </w:tcPr>
          <w:p w14:paraId="1E9F6F42" w14:textId="1DFBF9C8" w:rsidR="006F179A" w:rsidRPr="00925811" w:rsidRDefault="006F179A" w:rsidP="006F179A">
            <w:r w:rsidRPr="00925811">
              <w:t>2.223</w:t>
            </w:r>
          </w:p>
        </w:tc>
      </w:tr>
      <w:tr w:rsidR="006F179A" w:rsidRPr="00925811" w14:paraId="411141D9" w14:textId="77777777" w:rsidTr="00925811">
        <w:trPr>
          <w:trHeight w:val="156"/>
        </w:trPr>
        <w:tc>
          <w:tcPr>
            <w:tcW w:w="0" w:type="dxa"/>
          </w:tcPr>
          <w:p w14:paraId="5FA18182" w14:textId="77777777" w:rsidR="006F179A" w:rsidRPr="00925811" w:rsidRDefault="006F179A" w:rsidP="006F179A">
            <w:r w:rsidRPr="00925811">
              <w:t>SSEH</w:t>
            </w:r>
          </w:p>
        </w:tc>
        <w:tc>
          <w:tcPr>
            <w:tcW w:w="0" w:type="dxa"/>
            <w:tcBorders>
              <w:top w:val="nil"/>
              <w:left w:val="single" w:sz="4" w:space="0" w:color="auto"/>
              <w:bottom w:val="single" w:sz="4" w:space="0" w:color="auto"/>
              <w:right w:val="single" w:sz="4" w:space="0" w:color="auto"/>
            </w:tcBorders>
            <w:shd w:val="clear" w:color="auto" w:fill="auto"/>
          </w:tcPr>
          <w:p w14:paraId="51F236C9" w14:textId="28ABDCAE" w:rsidR="006F179A" w:rsidRPr="00925811" w:rsidRDefault="006F179A" w:rsidP="006F179A">
            <w:r w:rsidRPr="00925811">
              <w:t>1.492</w:t>
            </w:r>
          </w:p>
        </w:tc>
        <w:tc>
          <w:tcPr>
            <w:tcW w:w="0" w:type="dxa"/>
            <w:tcBorders>
              <w:top w:val="nil"/>
              <w:left w:val="nil"/>
              <w:bottom w:val="single" w:sz="4" w:space="0" w:color="auto"/>
              <w:right w:val="single" w:sz="4" w:space="0" w:color="auto"/>
            </w:tcBorders>
            <w:shd w:val="clear" w:color="auto" w:fill="auto"/>
          </w:tcPr>
          <w:p w14:paraId="542C9FB3" w14:textId="3041817D" w:rsidR="006F179A" w:rsidRPr="00925811" w:rsidRDefault="006F179A" w:rsidP="006F179A">
            <w:r w:rsidRPr="00925811">
              <w:t>1.492</w:t>
            </w:r>
          </w:p>
        </w:tc>
        <w:tc>
          <w:tcPr>
            <w:tcW w:w="0" w:type="dxa"/>
            <w:tcBorders>
              <w:top w:val="nil"/>
              <w:left w:val="nil"/>
              <w:bottom w:val="single" w:sz="4" w:space="0" w:color="auto"/>
              <w:right w:val="single" w:sz="4" w:space="0" w:color="auto"/>
            </w:tcBorders>
            <w:shd w:val="clear" w:color="auto" w:fill="auto"/>
          </w:tcPr>
          <w:p w14:paraId="4EF77855" w14:textId="20428200" w:rsidR="006F179A" w:rsidRPr="00925811" w:rsidRDefault="006F179A" w:rsidP="006F179A">
            <w:r w:rsidRPr="00925811">
              <w:t>1.492</w:t>
            </w:r>
          </w:p>
        </w:tc>
        <w:tc>
          <w:tcPr>
            <w:tcW w:w="0" w:type="dxa"/>
            <w:tcBorders>
              <w:top w:val="nil"/>
              <w:left w:val="nil"/>
              <w:bottom w:val="single" w:sz="4" w:space="0" w:color="auto"/>
              <w:right w:val="single" w:sz="4" w:space="0" w:color="auto"/>
            </w:tcBorders>
            <w:shd w:val="clear" w:color="auto" w:fill="auto"/>
          </w:tcPr>
          <w:p w14:paraId="06D03AB6" w14:textId="3E046D0B" w:rsidR="006F179A" w:rsidRPr="00925811" w:rsidRDefault="006F179A" w:rsidP="006F179A">
            <w:r w:rsidRPr="00925811">
              <w:t>1.492</w:t>
            </w:r>
          </w:p>
        </w:tc>
        <w:tc>
          <w:tcPr>
            <w:tcW w:w="0" w:type="dxa"/>
            <w:tcBorders>
              <w:top w:val="nil"/>
              <w:left w:val="nil"/>
              <w:bottom w:val="single" w:sz="4" w:space="0" w:color="auto"/>
              <w:right w:val="single" w:sz="4" w:space="0" w:color="auto"/>
            </w:tcBorders>
            <w:shd w:val="clear" w:color="auto" w:fill="auto"/>
          </w:tcPr>
          <w:p w14:paraId="7D6905D2" w14:textId="5F82984F" w:rsidR="006F179A" w:rsidRPr="00925811" w:rsidRDefault="006F179A" w:rsidP="006F179A">
            <w:r w:rsidRPr="00925811">
              <w:t>1.492</w:t>
            </w:r>
          </w:p>
        </w:tc>
      </w:tr>
      <w:tr w:rsidR="006F179A" w:rsidRPr="00925811" w14:paraId="05DEF0BE" w14:textId="77777777" w:rsidTr="00925811">
        <w:trPr>
          <w:trHeight w:val="156"/>
        </w:trPr>
        <w:tc>
          <w:tcPr>
            <w:tcW w:w="0" w:type="dxa"/>
          </w:tcPr>
          <w:p w14:paraId="4E1805B6" w14:textId="77777777" w:rsidR="006F179A" w:rsidRPr="00925811" w:rsidRDefault="006F179A" w:rsidP="006F179A">
            <w:r w:rsidRPr="00925811">
              <w:t>SSES</w:t>
            </w:r>
          </w:p>
        </w:tc>
        <w:tc>
          <w:tcPr>
            <w:tcW w:w="0" w:type="dxa"/>
            <w:tcBorders>
              <w:top w:val="nil"/>
              <w:left w:val="single" w:sz="4" w:space="0" w:color="auto"/>
              <w:bottom w:val="single" w:sz="4" w:space="0" w:color="auto"/>
              <w:right w:val="single" w:sz="4" w:space="0" w:color="auto"/>
            </w:tcBorders>
            <w:shd w:val="clear" w:color="auto" w:fill="auto"/>
          </w:tcPr>
          <w:p w14:paraId="0A9FF5D5" w14:textId="6F566CA5" w:rsidR="006F179A" w:rsidRPr="00925811" w:rsidRDefault="006F179A" w:rsidP="006F179A">
            <w:r w:rsidRPr="00925811">
              <w:t>2.812</w:t>
            </w:r>
          </w:p>
        </w:tc>
        <w:tc>
          <w:tcPr>
            <w:tcW w:w="0" w:type="dxa"/>
            <w:tcBorders>
              <w:top w:val="nil"/>
              <w:left w:val="nil"/>
              <w:bottom w:val="single" w:sz="4" w:space="0" w:color="auto"/>
              <w:right w:val="single" w:sz="4" w:space="0" w:color="auto"/>
            </w:tcBorders>
            <w:shd w:val="clear" w:color="auto" w:fill="auto"/>
          </w:tcPr>
          <w:p w14:paraId="35A69045" w14:textId="5AB260F3" w:rsidR="006F179A" w:rsidRPr="00925811" w:rsidRDefault="006F179A" w:rsidP="006F179A">
            <w:r w:rsidRPr="00925811">
              <w:t>2.812</w:t>
            </w:r>
          </w:p>
        </w:tc>
        <w:tc>
          <w:tcPr>
            <w:tcW w:w="0" w:type="dxa"/>
            <w:tcBorders>
              <w:top w:val="nil"/>
              <w:left w:val="nil"/>
              <w:bottom w:val="single" w:sz="4" w:space="0" w:color="auto"/>
              <w:right w:val="single" w:sz="4" w:space="0" w:color="auto"/>
            </w:tcBorders>
            <w:shd w:val="clear" w:color="auto" w:fill="auto"/>
          </w:tcPr>
          <w:p w14:paraId="51F98121" w14:textId="5612E101" w:rsidR="006F179A" w:rsidRPr="00925811" w:rsidRDefault="006F179A" w:rsidP="006F179A">
            <w:r w:rsidRPr="00925811">
              <w:t>2.812</w:t>
            </w:r>
          </w:p>
        </w:tc>
        <w:tc>
          <w:tcPr>
            <w:tcW w:w="0" w:type="dxa"/>
            <w:tcBorders>
              <w:top w:val="nil"/>
              <w:left w:val="nil"/>
              <w:bottom w:val="single" w:sz="4" w:space="0" w:color="auto"/>
              <w:right w:val="single" w:sz="4" w:space="0" w:color="auto"/>
            </w:tcBorders>
            <w:shd w:val="clear" w:color="auto" w:fill="auto"/>
          </w:tcPr>
          <w:p w14:paraId="6BDBB590" w14:textId="434F87F2" w:rsidR="006F179A" w:rsidRPr="00925811" w:rsidRDefault="006F179A" w:rsidP="006F179A">
            <w:r w:rsidRPr="00925811">
              <w:t>2.812</w:t>
            </w:r>
          </w:p>
        </w:tc>
        <w:tc>
          <w:tcPr>
            <w:tcW w:w="0" w:type="dxa"/>
            <w:tcBorders>
              <w:top w:val="nil"/>
              <w:left w:val="nil"/>
              <w:bottom w:val="single" w:sz="4" w:space="0" w:color="auto"/>
              <w:right w:val="single" w:sz="4" w:space="0" w:color="auto"/>
            </w:tcBorders>
            <w:shd w:val="clear" w:color="auto" w:fill="auto"/>
          </w:tcPr>
          <w:p w14:paraId="66D148B3" w14:textId="11A74C0D" w:rsidR="006F179A" w:rsidRPr="00925811" w:rsidRDefault="006F179A" w:rsidP="006F179A">
            <w:r w:rsidRPr="00925811">
              <w:t>2.812</w:t>
            </w:r>
          </w:p>
        </w:tc>
      </w:tr>
    </w:tbl>
    <w:p w14:paraId="54C66A36" w14:textId="77777777" w:rsidR="001A2306" w:rsidRPr="00925811" w:rsidRDefault="001A2306" w:rsidP="001A2306">
      <w:pPr>
        <w:pStyle w:val="AppendixHeading"/>
      </w:pPr>
    </w:p>
    <w:p w14:paraId="5AE57481" w14:textId="77777777" w:rsidR="001A2306" w:rsidRPr="00925811" w:rsidRDefault="001A2306" w:rsidP="001A2306">
      <w:pPr>
        <w:pStyle w:val="Caption"/>
      </w:pPr>
      <w:r w:rsidRPr="00925811">
        <w:t>Maximum penalty in respect of the Complaints Metric (CMMP</w:t>
      </w:r>
      <w:r w:rsidRPr="00925811">
        <w:rPr>
          <w:rStyle w:val="Subscript"/>
        </w:rPr>
        <w:t>t</w:t>
      </w:r>
      <w:r w:rsidRPr="00925811">
        <w:t>) (£m)</w:t>
      </w:r>
    </w:p>
    <w:tbl>
      <w:tblPr>
        <w:tblStyle w:val="AppendixTable"/>
        <w:tblW w:w="8772" w:type="dxa"/>
        <w:tblLayout w:type="fixed"/>
        <w:tblLook w:val="04A0" w:firstRow="1" w:lastRow="0" w:firstColumn="1" w:lastColumn="0" w:noHBand="0" w:noVBand="1"/>
      </w:tblPr>
      <w:tblGrid>
        <w:gridCol w:w="1132"/>
        <w:gridCol w:w="1528"/>
        <w:gridCol w:w="1528"/>
        <w:gridCol w:w="1528"/>
        <w:gridCol w:w="1528"/>
        <w:gridCol w:w="1528"/>
      </w:tblGrid>
      <w:tr w:rsidR="001A2306" w:rsidRPr="00925811" w14:paraId="2FBF35EE" w14:textId="77777777" w:rsidTr="00A75C46">
        <w:trPr>
          <w:cnfStyle w:val="100000000000" w:firstRow="1" w:lastRow="0" w:firstColumn="0" w:lastColumn="0" w:oddVBand="0" w:evenVBand="0" w:oddHBand="0" w:evenHBand="0" w:firstRowFirstColumn="0" w:firstRowLastColumn="0" w:lastRowFirstColumn="0" w:lastRowLastColumn="0"/>
          <w:trHeight w:val="228"/>
        </w:trPr>
        <w:tc>
          <w:tcPr>
            <w:tcW w:w="1132" w:type="dxa"/>
          </w:tcPr>
          <w:p w14:paraId="2FB35F5E" w14:textId="77777777" w:rsidR="001A2306" w:rsidRPr="00925811" w:rsidRDefault="001A2306" w:rsidP="001A2306">
            <w:r w:rsidRPr="00925811">
              <w:t>Licensee</w:t>
            </w:r>
          </w:p>
        </w:tc>
        <w:tc>
          <w:tcPr>
            <w:tcW w:w="1528" w:type="dxa"/>
          </w:tcPr>
          <w:p w14:paraId="0F5E5F36" w14:textId="77777777" w:rsidR="001A2306" w:rsidRPr="00925811" w:rsidRDefault="001A2306" w:rsidP="001A2306">
            <w:r w:rsidRPr="00925811">
              <w:t>2023/24</w:t>
            </w:r>
          </w:p>
        </w:tc>
        <w:tc>
          <w:tcPr>
            <w:tcW w:w="1528" w:type="dxa"/>
          </w:tcPr>
          <w:p w14:paraId="327747BA" w14:textId="77777777" w:rsidR="001A2306" w:rsidRPr="00925811" w:rsidRDefault="001A2306" w:rsidP="001A2306">
            <w:r w:rsidRPr="00925811">
              <w:t>2024/25</w:t>
            </w:r>
          </w:p>
        </w:tc>
        <w:tc>
          <w:tcPr>
            <w:tcW w:w="1528" w:type="dxa"/>
          </w:tcPr>
          <w:p w14:paraId="25076B63" w14:textId="77777777" w:rsidR="001A2306" w:rsidRPr="00925811" w:rsidRDefault="001A2306" w:rsidP="001A2306">
            <w:r w:rsidRPr="00925811">
              <w:t>2025/26</w:t>
            </w:r>
          </w:p>
        </w:tc>
        <w:tc>
          <w:tcPr>
            <w:tcW w:w="1528" w:type="dxa"/>
          </w:tcPr>
          <w:p w14:paraId="28AF6D03" w14:textId="77777777" w:rsidR="001A2306" w:rsidRPr="00925811" w:rsidRDefault="001A2306" w:rsidP="001A2306">
            <w:r w:rsidRPr="00925811">
              <w:t>2026/27</w:t>
            </w:r>
          </w:p>
        </w:tc>
        <w:tc>
          <w:tcPr>
            <w:tcW w:w="1528" w:type="dxa"/>
          </w:tcPr>
          <w:p w14:paraId="6CF5E0D5" w14:textId="77777777" w:rsidR="001A2306" w:rsidRPr="00925811" w:rsidRDefault="001A2306" w:rsidP="001A2306">
            <w:r w:rsidRPr="00925811">
              <w:t>2027/28</w:t>
            </w:r>
          </w:p>
        </w:tc>
      </w:tr>
      <w:tr w:rsidR="001A2306" w:rsidRPr="00925811" w14:paraId="2DEBA529" w14:textId="77777777" w:rsidTr="00A75C46">
        <w:trPr>
          <w:trHeight w:val="228"/>
        </w:trPr>
        <w:tc>
          <w:tcPr>
            <w:tcW w:w="1132" w:type="dxa"/>
          </w:tcPr>
          <w:p w14:paraId="5584AA53" w14:textId="77777777" w:rsidR="001A2306" w:rsidRPr="00925811" w:rsidRDefault="001A2306" w:rsidP="001A2306">
            <w:r w:rsidRPr="00925811">
              <w:t>ENWL</w:t>
            </w:r>
          </w:p>
        </w:tc>
        <w:tc>
          <w:tcPr>
            <w:tcW w:w="1528" w:type="dxa"/>
            <w:tcBorders>
              <w:top w:val="single" w:sz="4" w:space="0" w:color="auto"/>
              <w:left w:val="single" w:sz="4" w:space="0" w:color="auto"/>
              <w:bottom w:val="single" w:sz="4" w:space="0" w:color="auto"/>
              <w:right w:val="single" w:sz="4" w:space="0" w:color="auto"/>
            </w:tcBorders>
            <w:shd w:val="clear" w:color="auto" w:fill="auto"/>
            <w:vAlign w:val="bottom"/>
          </w:tcPr>
          <w:p w14:paraId="5D871B33" w14:textId="77777777" w:rsidR="001A2306" w:rsidRPr="00925811" w:rsidRDefault="001A2306" w:rsidP="001A2306">
            <w:r w:rsidRPr="00925811">
              <w:t>1.745</w:t>
            </w:r>
          </w:p>
        </w:tc>
        <w:tc>
          <w:tcPr>
            <w:tcW w:w="1528" w:type="dxa"/>
            <w:tcBorders>
              <w:top w:val="single" w:sz="4" w:space="0" w:color="auto"/>
              <w:left w:val="nil"/>
              <w:bottom w:val="single" w:sz="4" w:space="0" w:color="auto"/>
              <w:right w:val="single" w:sz="4" w:space="0" w:color="auto"/>
            </w:tcBorders>
            <w:shd w:val="clear" w:color="auto" w:fill="auto"/>
            <w:vAlign w:val="bottom"/>
          </w:tcPr>
          <w:p w14:paraId="232B66B2" w14:textId="77777777" w:rsidR="001A2306" w:rsidRPr="00925811" w:rsidRDefault="001A2306" w:rsidP="001A2306">
            <w:r w:rsidRPr="00925811">
              <w:t>1.745</w:t>
            </w:r>
          </w:p>
        </w:tc>
        <w:tc>
          <w:tcPr>
            <w:tcW w:w="1528" w:type="dxa"/>
            <w:tcBorders>
              <w:top w:val="single" w:sz="4" w:space="0" w:color="auto"/>
              <w:left w:val="nil"/>
              <w:bottom w:val="single" w:sz="4" w:space="0" w:color="auto"/>
              <w:right w:val="single" w:sz="4" w:space="0" w:color="auto"/>
            </w:tcBorders>
            <w:shd w:val="clear" w:color="auto" w:fill="auto"/>
            <w:vAlign w:val="bottom"/>
          </w:tcPr>
          <w:p w14:paraId="530F751B" w14:textId="77777777" w:rsidR="001A2306" w:rsidRPr="00925811" w:rsidRDefault="001A2306" w:rsidP="001A2306">
            <w:r w:rsidRPr="00925811">
              <w:t>1.745</w:t>
            </w:r>
          </w:p>
        </w:tc>
        <w:tc>
          <w:tcPr>
            <w:tcW w:w="1528" w:type="dxa"/>
            <w:tcBorders>
              <w:top w:val="single" w:sz="4" w:space="0" w:color="auto"/>
              <w:left w:val="nil"/>
              <w:bottom w:val="single" w:sz="4" w:space="0" w:color="auto"/>
              <w:right w:val="single" w:sz="4" w:space="0" w:color="auto"/>
            </w:tcBorders>
            <w:shd w:val="clear" w:color="auto" w:fill="auto"/>
            <w:vAlign w:val="bottom"/>
          </w:tcPr>
          <w:p w14:paraId="130C80BA" w14:textId="77777777" w:rsidR="001A2306" w:rsidRPr="00925811" w:rsidRDefault="001A2306" w:rsidP="001A2306">
            <w:r w:rsidRPr="00925811">
              <w:t>1.745</w:t>
            </w:r>
          </w:p>
        </w:tc>
        <w:tc>
          <w:tcPr>
            <w:tcW w:w="1528" w:type="dxa"/>
            <w:tcBorders>
              <w:top w:val="single" w:sz="4" w:space="0" w:color="auto"/>
              <w:left w:val="nil"/>
              <w:bottom w:val="single" w:sz="4" w:space="0" w:color="auto"/>
              <w:right w:val="single" w:sz="4" w:space="0" w:color="auto"/>
            </w:tcBorders>
            <w:shd w:val="clear" w:color="auto" w:fill="auto"/>
            <w:vAlign w:val="bottom"/>
          </w:tcPr>
          <w:p w14:paraId="61B312F8" w14:textId="77777777" w:rsidR="001A2306" w:rsidRPr="00925811" w:rsidRDefault="001A2306" w:rsidP="001A2306">
            <w:r w:rsidRPr="00925811">
              <w:t>1.745</w:t>
            </w:r>
          </w:p>
        </w:tc>
      </w:tr>
      <w:tr w:rsidR="001A2306" w:rsidRPr="00925811" w14:paraId="60D16310" w14:textId="77777777" w:rsidTr="00A75C46">
        <w:trPr>
          <w:trHeight w:val="228"/>
        </w:trPr>
        <w:tc>
          <w:tcPr>
            <w:tcW w:w="1132" w:type="dxa"/>
          </w:tcPr>
          <w:p w14:paraId="442BF368" w14:textId="77777777" w:rsidR="001A2306" w:rsidRPr="00925811" w:rsidRDefault="001A2306" w:rsidP="001A2306">
            <w:r w:rsidRPr="00925811">
              <w:t>NPgN</w:t>
            </w:r>
          </w:p>
        </w:tc>
        <w:tc>
          <w:tcPr>
            <w:tcW w:w="1528" w:type="dxa"/>
            <w:tcBorders>
              <w:top w:val="nil"/>
              <w:left w:val="single" w:sz="4" w:space="0" w:color="auto"/>
              <w:bottom w:val="single" w:sz="4" w:space="0" w:color="auto"/>
              <w:right w:val="single" w:sz="4" w:space="0" w:color="auto"/>
            </w:tcBorders>
            <w:shd w:val="clear" w:color="auto" w:fill="auto"/>
            <w:vAlign w:val="bottom"/>
          </w:tcPr>
          <w:p w14:paraId="6525AAA1" w14:textId="77777777" w:rsidR="001A2306" w:rsidRPr="00925811" w:rsidRDefault="001A2306" w:rsidP="001A2306">
            <w:r w:rsidRPr="00925811">
              <w:t>1.296</w:t>
            </w:r>
          </w:p>
        </w:tc>
        <w:tc>
          <w:tcPr>
            <w:tcW w:w="1528" w:type="dxa"/>
            <w:tcBorders>
              <w:top w:val="nil"/>
              <w:left w:val="nil"/>
              <w:bottom w:val="single" w:sz="4" w:space="0" w:color="auto"/>
              <w:right w:val="single" w:sz="4" w:space="0" w:color="auto"/>
            </w:tcBorders>
            <w:shd w:val="clear" w:color="auto" w:fill="auto"/>
            <w:vAlign w:val="bottom"/>
          </w:tcPr>
          <w:p w14:paraId="710FD81F" w14:textId="77777777" w:rsidR="001A2306" w:rsidRPr="00925811" w:rsidRDefault="001A2306" w:rsidP="001A2306">
            <w:r w:rsidRPr="00925811">
              <w:t>1.296</w:t>
            </w:r>
          </w:p>
        </w:tc>
        <w:tc>
          <w:tcPr>
            <w:tcW w:w="1528" w:type="dxa"/>
            <w:tcBorders>
              <w:top w:val="nil"/>
              <w:left w:val="nil"/>
              <w:bottom w:val="single" w:sz="4" w:space="0" w:color="auto"/>
              <w:right w:val="single" w:sz="4" w:space="0" w:color="auto"/>
            </w:tcBorders>
            <w:shd w:val="clear" w:color="auto" w:fill="auto"/>
            <w:vAlign w:val="bottom"/>
          </w:tcPr>
          <w:p w14:paraId="07E32436" w14:textId="77777777" w:rsidR="001A2306" w:rsidRPr="00925811" w:rsidRDefault="001A2306" w:rsidP="001A2306">
            <w:r w:rsidRPr="00925811">
              <w:t>1.296</w:t>
            </w:r>
          </w:p>
        </w:tc>
        <w:tc>
          <w:tcPr>
            <w:tcW w:w="1528" w:type="dxa"/>
            <w:tcBorders>
              <w:top w:val="nil"/>
              <w:left w:val="nil"/>
              <w:bottom w:val="single" w:sz="4" w:space="0" w:color="auto"/>
              <w:right w:val="single" w:sz="4" w:space="0" w:color="auto"/>
            </w:tcBorders>
            <w:shd w:val="clear" w:color="auto" w:fill="auto"/>
            <w:vAlign w:val="bottom"/>
          </w:tcPr>
          <w:p w14:paraId="2FF0E457" w14:textId="77777777" w:rsidR="001A2306" w:rsidRPr="00925811" w:rsidRDefault="001A2306" w:rsidP="001A2306">
            <w:r w:rsidRPr="00925811">
              <w:t>1.296</w:t>
            </w:r>
          </w:p>
        </w:tc>
        <w:tc>
          <w:tcPr>
            <w:tcW w:w="1528" w:type="dxa"/>
            <w:tcBorders>
              <w:top w:val="nil"/>
              <w:left w:val="nil"/>
              <w:bottom w:val="single" w:sz="4" w:space="0" w:color="auto"/>
              <w:right w:val="single" w:sz="4" w:space="0" w:color="auto"/>
            </w:tcBorders>
            <w:shd w:val="clear" w:color="auto" w:fill="auto"/>
            <w:vAlign w:val="bottom"/>
          </w:tcPr>
          <w:p w14:paraId="4774A456" w14:textId="77777777" w:rsidR="001A2306" w:rsidRPr="00925811" w:rsidRDefault="001A2306" w:rsidP="001A2306">
            <w:r w:rsidRPr="00925811">
              <w:t>1.296</w:t>
            </w:r>
          </w:p>
        </w:tc>
      </w:tr>
      <w:tr w:rsidR="001A2306" w:rsidRPr="00925811" w14:paraId="29536CAD" w14:textId="77777777" w:rsidTr="00A75C46">
        <w:trPr>
          <w:trHeight w:val="228"/>
        </w:trPr>
        <w:tc>
          <w:tcPr>
            <w:tcW w:w="1132" w:type="dxa"/>
          </w:tcPr>
          <w:p w14:paraId="5BD24543" w14:textId="77777777" w:rsidR="001A2306" w:rsidRPr="00925811" w:rsidRDefault="001A2306" w:rsidP="001A2306">
            <w:r w:rsidRPr="00925811">
              <w:t>NPgY</w:t>
            </w:r>
          </w:p>
        </w:tc>
        <w:tc>
          <w:tcPr>
            <w:tcW w:w="1528" w:type="dxa"/>
            <w:tcBorders>
              <w:top w:val="nil"/>
              <w:left w:val="single" w:sz="4" w:space="0" w:color="auto"/>
              <w:bottom w:val="single" w:sz="4" w:space="0" w:color="auto"/>
              <w:right w:val="single" w:sz="4" w:space="0" w:color="auto"/>
            </w:tcBorders>
            <w:shd w:val="clear" w:color="auto" w:fill="auto"/>
            <w:vAlign w:val="bottom"/>
          </w:tcPr>
          <w:p w14:paraId="2CB7FD1F" w14:textId="77777777" w:rsidR="001A2306" w:rsidRPr="00925811" w:rsidRDefault="001A2306" w:rsidP="001A2306">
            <w:r w:rsidRPr="00925811">
              <w:t>1.789</w:t>
            </w:r>
          </w:p>
        </w:tc>
        <w:tc>
          <w:tcPr>
            <w:tcW w:w="1528" w:type="dxa"/>
            <w:tcBorders>
              <w:top w:val="nil"/>
              <w:left w:val="nil"/>
              <w:bottom w:val="single" w:sz="4" w:space="0" w:color="auto"/>
              <w:right w:val="single" w:sz="4" w:space="0" w:color="auto"/>
            </w:tcBorders>
            <w:shd w:val="clear" w:color="auto" w:fill="auto"/>
            <w:vAlign w:val="bottom"/>
          </w:tcPr>
          <w:p w14:paraId="297669AD" w14:textId="77777777" w:rsidR="001A2306" w:rsidRPr="00925811" w:rsidRDefault="001A2306" w:rsidP="001A2306">
            <w:r w:rsidRPr="00925811">
              <w:t>1.789</w:t>
            </w:r>
          </w:p>
        </w:tc>
        <w:tc>
          <w:tcPr>
            <w:tcW w:w="1528" w:type="dxa"/>
            <w:tcBorders>
              <w:top w:val="nil"/>
              <w:left w:val="nil"/>
              <w:bottom w:val="single" w:sz="4" w:space="0" w:color="auto"/>
              <w:right w:val="single" w:sz="4" w:space="0" w:color="auto"/>
            </w:tcBorders>
            <w:shd w:val="clear" w:color="auto" w:fill="auto"/>
            <w:vAlign w:val="bottom"/>
          </w:tcPr>
          <w:p w14:paraId="3EC0DC67" w14:textId="77777777" w:rsidR="001A2306" w:rsidRPr="00925811" w:rsidRDefault="001A2306" w:rsidP="001A2306">
            <w:r w:rsidRPr="00925811">
              <w:t>1.789</w:t>
            </w:r>
          </w:p>
        </w:tc>
        <w:tc>
          <w:tcPr>
            <w:tcW w:w="1528" w:type="dxa"/>
            <w:tcBorders>
              <w:top w:val="nil"/>
              <w:left w:val="nil"/>
              <w:bottom w:val="single" w:sz="4" w:space="0" w:color="auto"/>
              <w:right w:val="single" w:sz="4" w:space="0" w:color="auto"/>
            </w:tcBorders>
            <w:shd w:val="clear" w:color="auto" w:fill="auto"/>
            <w:vAlign w:val="bottom"/>
          </w:tcPr>
          <w:p w14:paraId="07D42AFF" w14:textId="77777777" w:rsidR="001A2306" w:rsidRPr="00925811" w:rsidRDefault="001A2306" w:rsidP="001A2306">
            <w:r w:rsidRPr="00925811">
              <w:t>1.789</w:t>
            </w:r>
          </w:p>
        </w:tc>
        <w:tc>
          <w:tcPr>
            <w:tcW w:w="1528" w:type="dxa"/>
            <w:tcBorders>
              <w:top w:val="nil"/>
              <w:left w:val="nil"/>
              <w:bottom w:val="single" w:sz="4" w:space="0" w:color="auto"/>
              <w:right w:val="single" w:sz="4" w:space="0" w:color="auto"/>
            </w:tcBorders>
            <w:shd w:val="clear" w:color="auto" w:fill="auto"/>
            <w:vAlign w:val="bottom"/>
          </w:tcPr>
          <w:p w14:paraId="7182285D" w14:textId="77777777" w:rsidR="001A2306" w:rsidRPr="00925811" w:rsidRDefault="001A2306" w:rsidP="001A2306">
            <w:r w:rsidRPr="00925811">
              <w:t>1.789</w:t>
            </w:r>
          </w:p>
        </w:tc>
      </w:tr>
      <w:tr w:rsidR="001A2306" w:rsidRPr="00925811" w14:paraId="35AD07CC" w14:textId="77777777" w:rsidTr="00A75C46">
        <w:trPr>
          <w:trHeight w:val="228"/>
        </w:trPr>
        <w:tc>
          <w:tcPr>
            <w:tcW w:w="1132" w:type="dxa"/>
          </w:tcPr>
          <w:p w14:paraId="007CEA1D" w14:textId="77777777" w:rsidR="001A2306" w:rsidRPr="00925811" w:rsidRDefault="001A2306" w:rsidP="001A2306">
            <w:r w:rsidRPr="00925811">
              <w:t>WMID</w:t>
            </w:r>
          </w:p>
        </w:tc>
        <w:tc>
          <w:tcPr>
            <w:tcW w:w="1528" w:type="dxa"/>
            <w:tcBorders>
              <w:top w:val="nil"/>
              <w:left w:val="single" w:sz="4" w:space="0" w:color="auto"/>
              <w:bottom w:val="single" w:sz="4" w:space="0" w:color="auto"/>
              <w:right w:val="single" w:sz="4" w:space="0" w:color="auto"/>
            </w:tcBorders>
            <w:shd w:val="clear" w:color="auto" w:fill="auto"/>
            <w:vAlign w:val="bottom"/>
          </w:tcPr>
          <w:p w14:paraId="532E1607" w14:textId="77777777" w:rsidR="001A2306" w:rsidRPr="00925811" w:rsidRDefault="001A2306" w:rsidP="001A2306">
            <w:r w:rsidRPr="00925811">
              <w:t>2.252</w:t>
            </w:r>
          </w:p>
        </w:tc>
        <w:tc>
          <w:tcPr>
            <w:tcW w:w="1528" w:type="dxa"/>
            <w:tcBorders>
              <w:top w:val="nil"/>
              <w:left w:val="nil"/>
              <w:bottom w:val="single" w:sz="4" w:space="0" w:color="auto"/>
              <w:right w:val="single" w:sz="4" w:space="0" w:color="auto"/>
            </w:tcBorders>
            <w:shd w:val="clear" w:color="auto" w:fill="auto"/>
            <w:vAlign w:val="bottom"/>
          </w:tcPr>
          <w:p w14:paraId="2A0FECED" w14:textId="77777777" w:rsidR="001A2306" w:rsidRPr="00925811" w:rsidRDefault="001A2306" w:rsidP="001A2306">
            <w:r w:rsidRPr="00925811">
              <w:t>2.252</w:t>
            </w:r>
          </w:p>
        </w:tc>
        <w:tc>
          <w:tcPr>
            <w:tcW w:w="1528" w:type="dxa"/>
            <w:tcBorders>
              <w:top w:val="nil"/>
              <w:left w:val="nil"/>
              <w:bottom w:val="single" w:sz="4" w:space="0" w:color="auto"/>
              <w:right w:val="single" w:sz="4" w:space="0" w:color="auto"/>
            </w:tcBorders>
            <w:shd w:val="clear" w:color="auto" w:fill="auto"/>
            <w:vAlign w:val="bottom"/>
          </w:tcPr>
          <w:p w14:paraId="400111FF" w14:textId="77777777" w:rsidR="001A2306" w:rsidRPr="00925811" w:rsidRDefault="001A2306" w:rsidP="001A2306">
            <w:r w:rsidRPr="00925811">
              <w:t>2.252</w:t>
            </w:r>
          </w:p>
        </w:tc>
        <w:tc>
          <w:tcPr>
            <w:tcW w:w="1528" w:type="dxa"/>
            <w:tcBorders>
              <w:top w:val="nil"/>
              <w:left w:val="nil"/>
              <w:bottom w:val="single" w:sz="4" w:space="0" w:color="auto"/>
              <w:right w:val="single" w:sz="4" w:space="0" w:color="auto"/>
            </w:tcBorders>
            <w:shd w:val="clear" w:color="auto" w:fill="auto"/>
            <w:vAlign w:val="bottom"/>
          </w:tcPr>
          <w:p w14:paraId="041C2B92" w14:textId="77777777" w:rsidR="001A2306" w:rsidRPr="00925811" w:rsidRDefault="001A2306" w:rsidP="001A2306">
            <w:r w:rsidRPr="00925811">
              <w:t>2.252</w:t>
            </w:r>
          </w:p>
        </w:tc>
        <w:tc>
          <w:tcPr>
            <w:tcW w:w="1528" w:type="dxa"/>
            <w:tcBorders>
              <w:top w:val="nil"/>
              <w:left w:val="nil"/>
              <w:bottom w:val="single" w:sz="4" w:space="0" w:color="auto"/>
              <w:right w:val="single" w:sz="4" w:space="0" w:color="auto"/>
            </w:tcBorders>
            <w:shd w:val="clear" w:color="auto" w:fill="auto"/>
            <w:vAlign w:val="bottom"/>
          </w:tcPr>
          <w:p w14:paraId="47C041E7" w14:textId="77777777" w:rsidR="001A2306" w:rsidRPr="00925811" w:rsidRDefault="001A2306" w:rsidP="001A2306">
            <w:r w:rsidRPr="00925811">
              <w:t>2.252</w:t>
            </w:r>
          </w:p>
        </w:tc>
      </w:tr>
      <w:tr w:rsidR="001A2306" w:rsidRPr="00925811" w14:paraId="63F2E39F" w14:textId="77777777" w:rsidTr="00A75C46">
        <w:trPr>
          <w:trHeight w:val="228"/>
        </w:trPr>
        <w:tc>
          <w:tcPr>
            <w:tcW w:w="1132" w:type="dxa"/>
          </w:tcPr>
          <w:p w14:paraId="4A10DE86" w14:textId="77777777" w:rsidR="001A2306" w:rsidRPr="00925811" w:rsidRDefault="001A2306" w:rsidP="001A2306">
            <w:r w:rsidRPr="00925811">
              <w:t>EMID</w:t>
            </w:r>
          </w:p>
        </w:tc>
        <w:tc>
          <w:tcPr>
            <w:tcW w:w="1528" w:type="dxa"/>
            <w:tcBorders>
              <w:top w:val="nil"/>
              <w:left w:val="single" w:sz="4" w:space="0" w:color="auto"/>
              <w:bottom w:val="single" w:sz="4" w:space="0" w:color="auto"/>
              <w:right w:val="single" w:sz="4" w:space="0" w:color="auto"/>
            </w:tcBorders>
            <w:shd w:val="clear" w:color="auto" w:fill="auto"/>
            <w:vAlign w:val="bottom"/>
          </w:tcPr>
          <w:p w14:paraId="0435841D" w14:textId="77777777" w:rsidR="001A2306" w:rsidRPr="00925811" w:rsidRDefault="001A2306" w:rsidP="001A2306">
            <w:r w:rsidRPr="00925811">
              <w:t>2.305</w:t>
            </w:r>
          </w:p>
        </w:tc>
        <w:tc>
          <w:tcPr>
            <w:tcW w:w="1528" w:type="dxa"/>
            <w:tcBorders>
              <w:top w:val="nil"/>
              <w:left w:val="nil"/>
              <w:bottom w:val="single" w:sz="4" w:space="0" w:color="auto"/>
              <w:right w:val="single" w:sz="4" w:space="0" w:color="auto"/>
            </w:tcBorders>
            <w:shd w:val="clear" w:color="auto" w:fill="auto"/>
            <w:vAlign w:val="bottom"/>
          </w:tcPr>
          <w:p w14:paraId="141A0050" w14:textId="77777777" w:rsidR="001A2306" w:rsidRPr="00925811" w:rsidRDefault="001A2306" w:rsidP="001A2306">
            <w:r w:rsidRPr="00925811">
              <w:t>2.305</w:t>
            </w:r>
          </w:p>
        </w:tc>
        <w:tc>
          <w:tcPr>
            <w:tcW w:w="1528" w:type="dxa"/>
            <w:tcBorders>
              <w:top w:val="nil"/>
              <w:left w:val="nil"/>
              <w:bottom w:val="single" w:sz="4" w:space="0" w:color="auto"/>
              <w:right w:val="single" w:sz="4" w:space="0" w:color="auto"/>
            </w:tcBorders>
            <w:shd w:val="clear" w:color="auto" w:fill="auto"/>
            <w:vAlign w:val="bottom"/>
          </w:tcPr>
          <w:p w14:paraId="448AC43F" w14:textId="77777777" w:rsidR="001A2306" w:rsidRPr="00925811" w:rsidRDefault="001A2306" w:rsidP="001A2306">
            <w:r w:rsidRPr="00925811">
              <w:t>2.305</w:t>
            </w:r>
          </w:p>
        </w:tc>
        <w:tc>
          <w:tcPr>
            <w:tcW w:w="1528" w:type="dxa"/>
            <w:tcBorders>
              <w:top w:val="nil"/>
              <w:left w:val="nil"/>
              <w:bottom w:val="single" w:sz="4" w:space="0" w:color="auto"/>
              <w:right w:val="single" w:sz="4" w:space="0" w:color="auto"/>
            </w:tcBorders>
            <w:shd w:val="clear" w:color="auto" w:fill="auto"/>
            <w:vAlign w:val="bottom"/>
          </w:tcPr>
          <w:p w14:paraId="1A976DCB" w14:textId="77777777" w:rsidR="001A2306" w:rsidRPr="00925811" w:rsidRDefault="001A2306" w:rsidP="001A2306">
            <w:r w:rsidRPr="00925811">
              <w:t>2.305</w:t>
            </w:r>
          </w:p>
        </w:tc>
        <w:tc>
          <w:tcPr>
            <w:tcW w:w="1528" w:type="dxa"/>
            <w:tcBorders>
              <w:top w:val="nil"/>
              <w:left w:val="nil"/>
              <w:bottom w:val="single" w:sz="4" w:space="0" w:color="auto"/>
              <w:right w:val="single" w:sz="4" w:space="0" w:color="auto"/>
            </w:tcBorders>
            <w:shd w:val="clear" w:color="auto" w:fill="auto"/>
            <w:vAlign w:val="bottom"/>
          </w:tcPr>
          <w:p w14:paraId="3E5BD478" w14:textId="77777777" w:rsidR="001A2306" w:rsidRPr="00925811" w:rsidRDefault="001A2306" w:rsidP="001A2306">
            <w:r w:rsidRPr="00925811">
              <w:t>2.305</w:t>
            </w:r>
          </w:p>
        </w:tc>
      </w:tr>
      <w:tr w:rsidR="001A2306" w:rsidRPr="00925811" w14:paraId="6369F96C" w14:textId="77777777" w:rsidTr="00A75C46">
        <w:trPr>
          <w:trHeight w:val="228"/>
        </w:trPr>
        <w:tc>
          <w:tcPr>
            <w:tcW w:w="1132" w:type="dxa"/>
          </w:tcPr>
          <w:p w14:paraId="78133768" w14:textId="77777777" w:rsidR="001A2306" w:rsidRPr="00925811" w:rsidRDefault="001A2306" w:rsidP="001A2306">
            <w:r w:rsidRPr="00925811">
              <w:t>SWALES</w:t>
            </w:r>
          </w:p>
        </w:tc>
        <w:tc>
          <w:tcPr>
            <w:tcW w:w="1528" w:type="dxa"/>
            <w:tcBorders>
              <w:top w:val="nil"/>
              <w:left w:val="single" w:sz="4" w:space="0" w:color="auto"/>
              <w:bottom w:val="single" w:sz="4" w:space="0" w:color="auto"/>
              <w:right w:val="single" w:sz="4" w:space="0" w:color="auto"/>
            </w:tcBorders>
            <w:shd w:val="clear" w:color="auto" w:fill="auto"/>
            <w:vAlign w:val="bottom"/>
          </w:tcPr>
          <w:p w14:paraId="14417929" w14:textId="77777777" w:rsidR="001A2306" w:rsidRPr="00925811" w:rsidRDefault="001A2306" w:rsidP="001A2306">
            <w:r w:rsidRPr="00925811">
              <w:t>1.152</w:t>
            </w:r>
          </w:p>
        </w:tc>
        <w:tc>
          <w:tcPr>
            <w:tcW w:w="1528" w:type="dxa"/>
            <w:tcBorders>
              <w:top w:val="nil"/>
              <w:left w:val="nil"/>
              <w:bottom w:val="single" w:sz="4" w:space="0" w:color="auto"/>
              <w:right w:val="single" w:sz="4" w:space="0" w:color="auto"/>
            </w:tcBorders>
            <w:shd w:val="clear" w:color="auto" w:fill="auto"/>
            <w:vAlign w:val="bottom"/>
          </w:tcPr>
          <w:p w14:paraId="2ED1CE6C" w14:textId="77777777" w:rsidR="001A2306" w:rsidRPr="00925811" w:rsidRDefault="001A2306" w:rsidP="001A2306">
            <w:r w:rsidRPr="00925811">
              <w:t>1.152</w:t>
            </w:r>
          </w:p>
        </w:tc>
        <w:tc>
          <w:tcPr>
            <w:tcW w:w="1528" w:type="dxa"/>
            <w:tcBorders>
              <w:top w:val="nil"/>
              <w:left w:val="nil"/>
              <w:bottom w:val="single" w:sz="4" w:space="0" w:color="auto"/>
              <w:right w:val="single" w:sz="4" w:space="0" w:color="auto"/>
            </w:tcBorders>
            <w:shd w:val="clear" w:color="auto" w:fill="auto"/>
            <w:vAlign w:val="bottom"/>
          </w:tcPr>
          <w:p w14:paraId="41E8C560" w14:textId="77777777" w:rsidR="001A2306" w:rsidRPr="00925811" w:rsidRDefault="001A2306" w:rsidP="001A2306">
            <w:r w:rsidRPr="00925811">
              <w:t>1.152</w:t>
            </w:r>
          </w:p>
        </w:tc>
        <w:tc>
          <w:tcPr>
            <w:tcW w:w="1528" w:type="dxa"/>
            <w:tcBorders>
              <w:top w:val="nil"/>
              <w:left w:val="nil"/>
              <w:bottom w:val="single" w:sz="4" w:space="0" w:color="auto"/>
              <w:right w:val="single" w:sz="4" w:space="0" w:color="auto"/>
            </w:tcBorders>
            <w:shd w:val="clear" w:color="auto" w:fill="auto"/>
            <w:vAlign w:val="bottom"/>
          </w:tcPr>
          <w:p w14:paraId="19E8B9F0" w14:textId="77777777" w:rsidR="001A2306" w:rsidRPr="00925811" w:rsidRDefault="001A2306" w:rsidP="001A2306">
            <w:r w:rsidRPr="00925811">
              <w:t>1.152</w:t>
            </w:r>
          </w:p>
        </w:tc>
        <w:tc>
          <w:tcPr>
            <w:tcW w:w="1528" w:type="dxa"/>
            <w:tcBorders>
              <w:top w:val="nil"/>
              <w:left w:val="nil"/>
              <w:bottom w:val="single" w:sz="4" w:space="0" w:color="auto"/>
              <w:right w:val="single" w:sz="4" w:space="0" w:color="auto"/>
            </w:tcBorders>
            <w:shd w:val="clear" w:color="auto" w:fill="auto"/>
            <w:vAlign w:val="bottom"/>
          </w:tcPr>
          <w:p w14:paraId="1031D94C" w14:textId="77777777" w:rsidR="001A2306" w:rsidRPr="00925811" w:rsidRDefault="001A2306" w:rsidP="001A2306">
            <w:r w:rsidRPr="00925811">
              <w:t>1.152</w:t>
            </w:r>
          </w:p>
        </w:tc>
      </w:tr>
      <w:tr w:rsidR="001A2306" w:rsidRPr="00925811" w14:paraId="568F3CAD" w14:textId="77777777" w:rsidTr="00A75C46">
        <w:trPr>
          <w:trHeight w:val="228"/>
        </w:trPr>
        <w:tc>
          <w:tcPr>
            <w:tcW w:w="1132" w:type="dxa"/>
          </w:tcPr>
          <w:p w14:paraId="739282A4" w14:textId="77777777" w:rsidR="001A2306" w:rsidRPr="00925811" w:rsidRDefault="001A2306" w:rsidP="001A2306">
            <w:r w:rsidRPr="00925811">
              <w:t>SWEST</w:t>
            </w:r>
          </w:p>
        </w:tc>
        <w:tc>
          <w:tcPr>
            <w:tcW w:w="1528" w:type="dxa"/>
            <w:tcBorders>
              <w:top w:val="nil"/>
              <w:left w:val="single" w:sz="4" w:space="0" w:color="auto"/>
              <w:bottom w:val="single" w:sz="4" w:space="0" w:color="auto"/>
              <w:right w:val="single" w:sz="4" w:space="0" w:color="auto"/>
            </w:tcBorders>
            <w:shd w:val="clear" w:color="auto" w:fill="auto"/>
            <w:vAlign w:val="bottom"/>
          </w:tcPr>
          <w:p w14:paraId="56AAC8AF" w14:textId="77777777" w:rsidR="001A2306" w:rsidRPr="00925811" w:rsidRDefault="001A2306" w:rsidP="001A2306">
            <w:r w:rsidRPr="00925811">
              <w:t>1.749</w:t>
            </w:r>
          </w:p>
        </w:tc>
        <w:tc>
          <w:tcPr>
            <w:tcW w:w="1528" w:type="dxa"/>
            <w:tcBorders>
              <w:top w:val="nil"/>
              <w:left w:val="nil"/>
              <w:bottom w:val="single" w:sz="4" w:space="0" w:color="auto"/>
              <w:right w:val="single" w:sz="4" w:space="0" w:color="auto"/>
            </w:tcBorders>
            <w:shd w:val="clear" w:color="auto" w:fill="auto"/>
            <w:vAlign w:val="bottom"/>
          </w:tcPr>
          <w:p w14:paraId="70E1CC32" w14:textId="77777777" w:rsidR="001A2306" w:rsidRPr="00925811" w:rsidRDefault="001A2306" w:rsidP="001A2306">
            <w:r w:rsidRPr="00925811">
              <w:t>1.749</w:t>
            </w:r>
          </w:p>
        </w:tc>
        <w:tc>
          <w:tcPr>
            <w:tcW w:w="1528" w:type="dxa"/>
            <w:tcBorders>
              <w:top w:val="nil"/>
              <w:left w:val="nil"/>
              <w:bottom w:val="single" w:sz="4" w:space="0" w:color="auto"/>
              <w:right w:val="single" w:sz="4" w:space="0" w:color="auto"/>
            </w:tcBorders>
            <w:shd w:val="clear" w:color="auto" w:fill="auto"/>
            <w:vAlign w:val="bottom"/>
          </w:tcPr>
          <w:p w14:paraId="21638636" w14:textId="77777777" w:rsidR="001A2306" w:rsidRPr="00925811" w:rsidRDefault="001A2306" w:rsidP="001A2306">
            <w:r w:rsidRPr="00925811">
              <w:t>1.749</w:t>
            </w:r>
          </w:p>
        </w:tc>
        <w:tc>
          <w:tcPr>
            <w:tcW w:w="1528" w:type="dxa"/>
            <w:tcBorders>
              <w:top w:val="nil"/>
              <w:left w:val="nil"/>
              <w:bottom w:val="single" w:sz="4" w:space="0" w:color="auto"/>
              <w:right w:val="single" w:sz="4" w:space="0" w:color="auto"/>
            </w:tcBorders>
            <w:shd w:val="clear" w:color="auto" w:fill="auto"/>
            <w:vAlign w:val="bottom"/>
          </w:tcPr>
          <w:p w14:paraId="02209CC3" w14:textId="77777777" w:rsidR="001A2306" w:rsidRPr="00925811" w:rsidRDefault="001A2306" w:rsidP="001A2306">
            <w:r w:rsidRPr="00925811">
              <w:t>1.749</w:t>
            </w:r>
          </w:p>
        </w:tc>
        <w:tc>
          <w:tcPr>
            <w:tcW w:w="1528" w:type="dxa"/>
            <w:tcBorders>
              <w:top w:val="nil"/>
              <w:left w:val="nil"/>
              <w:bottom w:val="single" w:sz="4" w:space="0" w:color="auto"/>
              <w:right w:val="single" w:sz="4" w:space="0" w:color="auto"/>
            </w:tcBorders>
            <w:shd w:val="clear" w:color="auto" w:fill="auto"/>
            <w:vAlign w:val="bottom"/>
          </w:tcPr>
          <w:p w14:paraId="382AA1D5" w14:textId="77777777" w:rsidR="001A2306" w:rsidRPr="00925811" w:rsidRDefault="001A2306" w:rsidP="001A2306">
            <w:r w:rsidRPr="00925811">
              <w:t>1.749</w:t>
            </w:r>
          </w:p>
        </w:tc>
      </w:tr>
      <w:tr w:rsidR="001A2306" w:rsidRPr="00925811" w14:paraId="247A5743" w14:textId="77777777" w:rsidTr="00A75C46">
        <w:trPr>
          <w:trHeight w:val="228"/>
        </w:trPr>
        <w:tc>
          <w:tcPr>
            <w:tcW w:w="1132" w:type="dxa"/>
          </w:tcPr>
          <w:p w14:paraId="50179097" w14:textId="77777777" w:rsidR="001A2306" w:rsidRPr="00925811" w:rsidRDefault="001A2306" w:rsidP="001A2306">
            <w:r w:rsidRPr="00925811">
              <w:t>LPN</w:t>
            </w:r>
          </w:p>
        </w:tc>
        <w:tc>
          <w:tcPr>
            <w:tcW w:w="1528" w:type="dxa"/>
            <w:tcBorders>
              <w:top w:val="nil"/>
              <w:left w:val="single" w:sz="4" w:space="0" w:color="auto"/>
              <w:bottom w:val="single" w:sz="4" w:space="0" w:color="auto"/>
              <w:right w:val="single" w:sz="4" w:space="0" w:color="auto"/>
            </w:tcBorders>
            <w:shd w:val="clear" w:color="auto" w:fill="auto"/>
            <w:vAlign w:val="bottom"/>
          </w:tcPr>
          <w:p w14:paraId="3312BF3B" w14:textId="77777777" w:rsidR="001A2306" w:rsidRPr="00925811" w:rsidRDefault="001A2306" w:rsidP="001A2306">
            <w:r w:rsidRPr="00925811">
              <w:t>1.513</w:t>
            </w:r>
          </w:p>
        </w:tc>
        <w:tc>
          <w:tcPr>
            <w:tcW w:w="1528" w:type="dxa"/>
            <w:tcBorders>
              <w:top w:val="nil"/>
              <w:left w:val="nil"/>
              <w:bottom w:val="single" w:sz="4" w:space="0" w:color="auto"/>
              <w:right w:val="single" w:sz="4" w:space="0" w:color="auto"/>
            </w:tcBorders>
            <w:shd w:val="clear" w:color="auto" w:fill="auto"/>
            <w:vAlign w:val="bottom"/>
          </w:tcPr>
          <w:p w14:paraId="713F141F" w14:textId="77777777" w:rsidR="001A2306" w:rsidRPr="00925811" w:rsidRDefault="001A2306" w:rsidP="001A2306">
            <w:r w:rsidRPr="00925811">
              <w:t>1.513</w:t>
            </w:r>
          </w:p>
        </w:tc>
        <w:tc>
          <w:tcPr>
            <w:tcW w:w="1528" w:type="dxa"/>
            <w:tcBorders>
              <w:top w:val="nil"/>
              <w:left w:val="nil"/>
              <w:bottom w:val="single" w:sz="4" w:space="0" w:color="auto"/>
              <w:right w:val="single" w:sz="4" w:space="0" w:color="auto"/>
            </w:tcBorders>
            <w:shd w:val="clear" w:color="auto" w:fill="auto"/>
            <w:vAlign w:val="bottom"/>
          </w:tcPr>
          <w:p w14:paraId="1BF3D35D" w14:textId="77777777" w:rsidR="001A2306" w:rsidRPr="00925811" w:rsidRDefault="001A2306" w:rsidP="001A2306">
            <w:r w:rsidRPr="00925811">
              <w:t>1.513</w:t>
            </w:r>
          </w:p>
        </w:tc>
        <w:tc>
          <w:tcPr>
            <w:tcW w:w="1528" w:type="dxa"/>
            <w:tcBorders>
              <w:top w:val="nil"/>
              <w:left w:val="nil"/>
              <w:bottom w:val="single" w:sz="4" w:space="0" w:color="auto"/>
              <w:right w:val="single" w:sz="4" w:space="0" w:color="auto"/>
            </w:tcBorders>
            <w:shd w:val="clear" w:color="auto" w:fill="auto"/>
            <w:vAlign w:val="bottom"/>
          </w:tcPr>
          <w:p w14:paraId="7400520D" w14:textId="77777777" w:rsidR="001A2306" w:rsidRPr="00925811" w:rsidRDefault="001A2306" w:rsidP="001A2306">
            <w:r w:rsidRPr="00925811">
              <w:t>1.513</w:t>
            </w:r>
          </w:p>
        </w:tc>
        <w:tc>
          <w:tcPr>
            <w:tcW w:w="1528" w:type="dxa"/>
            <w:tcBorders>
              <w:top w:val="nil"/>
              <w:left w:val="nil"/>
              <w:bottom w:val="single" w:sz="4" w:space="0" w:color="auto"/>
              <w:right w:val="single" w:sz="4" w:space="0" w:color="auto"/>
            </w:tcBorders>
            <w:shd w:val="clear" w:color="auto" w:fill="auto"/>
            <w:vAlign w:val="bottom"/>
          </w:tcPr>
          <w:p w14:paraId="4B58B090" w14:textId="77777777" w:rsidR="001A2306" w:rsidRPr="00925811" w:rsidRDefault="001A2306" w:rsidP="001A2306">
            <w:r w:rsidRPr="00925811">
              <w:t>1.513</w:t>
            </w:r>
          </w:p>
        </w:tc>
      </w:tr>
      <w:tr w:rsidR="001A2306" w:rsidRPr="00925811" w14:paraId="73E5CAAD" w14:textId="77777777" w:rsidTr="00A75C46">
        <w:trPr>
          <w:trHeight w:val="228"/>
        </w:trPr>
        <w:tc>
          <w:tcPr>
            <w:tcW w:w="1132" w:type="dxa"/>
          </w:tcPr>
          <w:p w14:paraId="04725BBE" w14:textId="77777777" w:rsidR="001A2306" w:rsidRPr="00925811" w:rsidRDefault="001A2306" w:rsidP="001A2306">
            <w:r w:rsidRPr="00925811">
              <w:t>SPN</w:t>
            </w:r>
          </w:p>
        </w:tc>
        <w:tc>
          <w:tcPr>
            <w:tcW w:w="1528" w:type="dxa"/>
            <w:tcBorders>
              <w:top w:val="nil"/>
              <w:left w:val="single" w:sz="4" w:space="0" w:color="auto"/>
              <w:bottom w:val="single" w:sz="4" w:space="0" w:color="auto"/>
              <w:right w:val="single" w:sz="4" w:space="0" w:color="auto"/>
            </w:tcBorders>
            <w:shd w:val="clear" w:color="auto" w:fill="auto"/>
            <w:vAlign w:val="bottom"/>
          </w:tcPr>
          <w:p w14:paraId="3236368E" w14:textId="77777777" w:rsidR="001A2306" w:rsidRPr="00925811" w:rsidRDefault="001A2306" w:rsidP="001A2306">
            <w:r w:rsidRPr="00925811">
              <w:t>1.566</w:t>
            </w:r>
          </w:p>
        </w:tc>
        <w:tc>
          <w:tcPr>
            <w:tcW w:w="1528" w:type="dxa"/>
            <w:tcBorders>
              <w:top w:val="nil"/>
              <w:left w:val="nil"/>
              <w:bottom w:val="single" w:sz="4" w:space="0" w:color="auto"/>
              <w:right w:val="single" w:sz="4" w:space="0" w:color="auto"/>
            </w:tcBorders>
            <w:shd w:val="clear" w:color="auto" w:fill="auto"/>
            <w:vAlign w:val="bottom"/>
          </w:tcPr>
          <w:p w14:paraId="64D7B7B5" w14:textId="77777777" w:rsidR="001A2306" w:rsidRPr="00925811" w:rsidRDefault="001A2306" w:rsidP="001A2306">
            <w:r w:rsidRPr="00925811">
              <w:t>1.566</w:t>
            </w:r>
          </w:p>
        </w:tc>
        <w:tc>
          <w:tcPr>
            <w:tcW w:w="1528" w:type="dxa"/>
            <w:tcBorders>
              <w:top w:val="nil"/>
              <w:left w:val="nil"/>
              <w:bottom w:val="single" w:sz="4" w:space="0" w:color="auto"/>
              <w:right w:val="single" w:sz="4" w:space="0" w:color="auto"/>
            </w:tcBorders>
            <w:shd w:val="clear" w:color="auto" w:fill="auto"/>
            <w:vAlign w:val="bottom"/>
          </w:tcPr>
          <w:p w14:paraId="42AF7797" w14:textId="77777777" w:rsidR="001A2306" w:rsidRPr="00925811" w:rsidRDefault="001A2306" w:rsidP="001A2306">
            <w:r w:rsidRPr="00925811">
              <w:t>1.566</w:t>
            </w:r>
          </w:p>
        </w:tc>
        <w:tc>
          <w:tcPr>
            <w:tcW w:w="1528" w:type="dxa"/>
            <w:tcBorders>
              <w:top w:val="nil"/>
              <w:left w:val="nil"/>
              <w:bottom w:val="single" w:sz="4" w:space="0" w:color="auto"/>
              <w:right w:val="single" w:sz="4" w:space="0" w:color="auto"/>
            </w:tcBorders>
            <w:shd w:val="clear" w:color="auto" w:fill="auto"/>
            <w:vAlign w:val="bottom"/>
          </w:tcPr>
          <w:p w14:paraId="608BB7B7" w14:textId="77777777" w:rsidR="001A2306" w:rsidRPr="00925811" w:rsidRDefault="001A2306" w:rsidP="001A2306">
            <w:r w:rsidRPr="00925811">
              <w:t>1.566</w:t>
            </w:r>
          </w:p>
        </w:tc>
        <w:tc>
          <w:tcPr>
            <w:tcW w:w="1528" w:type="dxa"/>
            <w:tcBorders>
              <w:top w:val="nil"/>
              <w:left w:val="nil"/>
              <w:bottom w:val="single" w:sz="4" w:space="0" w:color="auto"/>
              <w:right w:val="single" w:sz="4" w:space="0" w:color="auto"/>
            </w:tcBorders>
            <w:shd w:val="clear" w:color="auto" w:fill="auto"/>
            <w:vAlign w:val="bottom"/>
          </w:tcPr>
          <w:p w14:paraId="6B13DBD8" w14:textId="77777777" w:rsidR="001A2306" w:rsidRPr="00925811" w:rsidRDefault="001A2306" w:rsidP="001A2306">
            <w:r w:rsidRPr="00925811">
              <w:t>1.566</w:t>
            </w:r>
          </w:p>
        </w:tc>
      </w:tr>
      <w:tr w:rsidR="001A2306" w:rsidRPr="00925811" w14:paraId="0CF29056" w14:textId="77777777" w:rsidTr="00A75C46">
        <w:trPr>
          <w:trHeight w:val="228"/>
        </w:trPr>
        <w:tc>
          <w:tcPr>
            <w:tcW w:w="1132" w:type="dxa"/>
          </w:tcPr>
          <w:p w14:paraId="519D4D8D" w14:textId="77777777" w:rsidR="001A2306" w:rsidRPr="00925811" w:rsidRDefault="001A2306" w:rsidP="001A2306">
            <w:r w:rsidRPr="00925811">
              <w:t>EPN</w:t>
            </w:r>
          </w:p>
        </w:tc>
        <w:tc>
          <w:tcPr>
            <w:tcW w:w="1528" w:type="dxa"/>
            <w:tcBorders>
              <w:top w:val="nil"/>
              <w:left w:val="single" w:sz="4" w:space="0" w:color="auto"/>
              <w:bottom w:val="single" w:sz="4" w:space="0" w:color="auto"/>
              <w:right w:val="single" w:sz="4" w:space="0" w:color="auto"/>
            </w:tcBorders>
            <w:shd w:val="clear" w:color="auto" w:fill="auto"/>
            <w:vAlign w:val="bottom"/>
          </w:tcPr>
          <w:p w14:paraId="1AB4FA0F" w14:textId="77777777" w:rsidR="001A2306" w:rsidRPr="00925811" w:rsidRDefault="001A2306" w:rsidP="001A2306">
            <w:r w:rsidRPr="00925811">
              <w:t>2.445</w:t>
            </w:r>
          </w:p>
        </w:tc>
        <w:tc>
          <w:tcPr>
            <w:tcW w:w="1528" w:type="dxa"/>
            <w:tcBorders>
              <w:top w:val="nil"/>
              <w:left w:val="nil"/>
              <w:bottom w:val="single" w:sz="4" w:space="0" w:color="auto"/>
              <w:right w:val="single" w:sz="4" w:space="0" w:color="auto"/>
            </w:tcBorders>
            <w:shd w:val="clear" w:color="auto" w:fill="auto"/>
            <w:vAlign w:val="bottom"/>
          </w:tcPr>
          <w:p w14:paraId="2BE9D124" w14:textId="77777777" w:rsidR="001A2306" w:rsidRPr="00925811" w:rsidRDefault="001A2306" w:rsidP="001A2306">
            <w:r w:rsidRPr="00925811">
              <w:t>2.445</w:t>
            </w:r>
          </w:p>
        </w:tc>
        <w:tc>
          <w:tcPr>
            <w:tcW w:w="1528" w:type="dxa"/>
            <w:tcBorders>
              <w:top w:val="nil"/>
              <w:left w:val="nil"/>
              <w:bottom w:val="single" w:sz="4" w:space="0" w:color="auto"/>
              <w:right w:val="single" w:sz="4" w:space="0" w:color="auto"/>
            </w:tcBorders>
            <w:shd w:val="clear" w:color="auto" w:fill="auto"/>
            <w:vAlign w:val="bottom"/>
          </w:tcPr>
          <w:p w14:paraId="440914B1" w14:textId="77777777" w:rsidR="001A2306" w:rsidRPr="00925811" w:rsidRDefault="001A2306" w:rsidP="001A2306">
            <w:r w:rsidRPr="00925811">
              <w:t>2.445</w:t>
            </w:r>
          </w:p>
        </w:tc>
        <w:tc>
          <w:tcPr>
            <w:tcW w:w="1528" w:type="dxa"/>
            <w:tcBorders>
              <w:top w:val="nil"/>
              <w:left w:val="nil"/>
              <w:bottom w:val="single" w:sz="4" w:space="0" w:color="auto"/>
              <w:right w:val="single" w:sz="4" w:space="0" w:color="auto"/>
            </w:tcBorders>
            <w:shd w:val="clear" w:color="auto" w:fill="auto"/>
            <w:vAlign w:val="bottom"/>
          </w:tcPr>
          <w:p w14:paraId="2B6B9023" w14:textId="77777777" w:rsidR="001A2306" w:rsidRPr="00925811" w:rsidRDefault="001A2306" w:rsidP="001A2306">
            <w:r w:rsidRPr="00925811">
              <w:t>2.445</w:t>
            </w:r>
          </w:p>
        </w:tc>
        <w:tc>
          <w:tcPr>
            <w:tcW w:w="1528" w:type="dxa"/>
            <w:tcBorders>
              <w:top w:val="nil"/>
              <w:left w:val="nil"/>
              <w:bottom w:val="single" w:sz="4" w:space="0" w:color="auto"/>
              <w:right w:val="single" w:sz="4" w:space="0" w:color="auto"/>
            </w:tcBorders>
            <w:shd w:val="clear" w:color="auto" w:fill="auto"/>
            <w:vAlign w:val="bottom"/>
          </w:tcPr>
          <w:p w14:paraId="58854D47" w14:textId="77777777" w:rsidR="001A2306" w:rsidRPr="00925811" w:rsidRDefault="001A2306" w:rsidP="001A2306">
            <w:r w:rsidRPr="00925811">
              <w:t>2.445</w:t>
            </w:r>
          </w:p>
        </w:tc>
      </w:tr>
      <w:tr w:rsidR="001A2306" w:rsidRPr="00925811" w14:paraId="14C2A744" w14:textId="77777777" w:rsidTr="00A75C46">
        <w:trPr>
          <w:trHeight w:val="228"/>
        </w:trPr>
        <w:tc>
          <w:tcPr>
            <w:tcW w:w="1132" w:type="dxa"/>
          </w:tcPr>
          <w:p w14:paraId="5097EA2A" w14:textId="77777777" w:rsidR="001A2306" w:rsidRPr="00925811" w:rsidRDefault="001A2306" w:rsidP="001A2306">
            <w:r w:rsidRPr="00925811">
              <w:t>SPD</w:t>
            </w:r>
          </w:p>
        </w:tc>
        <w:tc>
          <w:tcPr>
            <w:tcW w:w="1528" w:type="dxa"/>
            <w:tcBorders>
              <w:top w:val="nil"/>
              <w:left w:val="single" w:sz="4" w:space="0" w:color="auto"/>
              <w:bottom w:val="single" w:sz="4" w:space="0" w:color="auto"/>
              <w:right w:val="single" w:sz="4" w:space="0" w:color="auto"/>
            </w:tcBorders>
            <w:shd w:val="clear" w:color="auto" w:fill="auto"/>
            <w:vAlign w:val="bottom"/>
          </w:tcPr>
          <w:p w14:paraId="6EFF2C90" w14:textId="77777777" w:rsidR="001A2306" w:rsidRPr="00925811" w:rsidRDefault="001A2306" w:rsidP="001A2306">
            <w:r w:rsidRPr="00925811">
              <w:t>1.661</w:t>
            </w:r>
          </w:p>
        </w:tc>
        <w:tc>
          <w:tcPr>
            <w:tcW w:w="1528" w:type="dxa"/>
            <w:tcBorders>
              <w:top w:val="nil"/>
              <w:left w:val="nil"/>
              <w:bottom w:val="single" w:sz="4" w:space="0" w:color="auto"/>
              <w:right w:val="single" w:sz="4" w:space="0" w:color="auto"/>
            </w:tcBorders>
            <w:shd w:val="clear" w:color="auto" w:fill="auto"/>
            <w:vAlign w:val="bottom"/>
          </w:tcPr>
          <w:p w14:paraId="4E5D9250" w14:textId="77777777" w:rsidR="001A2306" w:rsidRPr="00925811" w:rsidRDefault="001A2306" w:rsidP="001A2306">
            <w:r w:rsidRPr="00925811">
              <w:t>1.661</w:t>
            </w:r>
          </w:p>
        </w:tc>
        <w:tc>
          <w:tcPr>
            <w:tcW w:w="1528" w:type="dxa"/>
            <w:tcBorders>
              <w:top w:val="nil"/>
              <w:left w:val="nil"/>
              <w:bottom w:val="single" w:sz="4" w:space="0" w:color="auto"/>
              <w:right w:val="single" w:sz="4" w:space="0" w:color="auto"/>
            </w:tcBorders>
            <w:shd w:val="clear" w:color="auto" w:fill="auto"/>
            <w:vAlign w:val="bottom"/>
          </w:tcPr>
          <w:p w14:paraId="76C2E698" w14:textId="77777777" w:rsidR="001A2306" w:rsidRPr="00925811" w:rsidRDefault="001A2306" w:rsidP="001A2306">
            <w:r w:rsidRPr="00925811">
              <w:t>1.661</w:t>
            </w:r>
          </w:p>
        </w:tc>
        <w:tc>
          <w:tcPr>
            <w:tcW w:w="1528" w:type="dxa"/>
            <w:tcBorders>
              <w:top w:val="nil"/>
              <w:left w:val="nil"/>
              <w:bottom w:val="single" w:sz="4" w:space="0" w:color="auto"/>
              <w:right w:val="single" w:sz="4" w:space="0" w:color="auto"/>
            </w:tcBorders>
            <w:shd w:val="clear" w:color="auto" w:fill="auto"/>
            <w:vAlign w:val="bottom"/>
          </w:tcPr>
          <w:p w14:paraId="2E1545C3" w14:textId="77777777" w:rsidR="001A2306" w:rsidRPr="00925811" w:rsidRDefault="001A2306" w:rsidP="001A2306">
            <w:r w:rsidRPr="00925811">
              <w:t>1.661</w:t>
            </w:r>
          </w:p>
        </w:tc>
        <w:tc>
          <w:tcPr>
            <w:tcW w:w="1528" w:type="dxa"/>
            <w:tcBorders>
              <w:top w:val="nil"/>
              <w:left w:val="nil"/>
              <w:bottom w:val="single" w:sz="4" w:space="0" w:color="auto"/>
              <w:right w:val="single" w:sz="4" w:space="0" w:color="auto"/>
            </w:tcBorders>
            <w:shd w:val="clear" w:color="auto" w:fill="auto"/>
            <w:vAlign w:val="bottom"/>
          </w:tcPr>
          <w:p w14:paraId="01221D17" w14:textId="77777777" w:rsidR="001A2306" w:rsidRPr="00925811" w:rsidRDefault="001A2306" w:rsidP="001A2306">
            <w:r w:rsidRPr="00925811">
              <w:t>1.661</w:t>
            </w:r>
          </w:p>
        </w:tc>
      </w:tr>
      <w:tr w:rsidR="001A2306" w:rsidRPr="00925811" w14:paraId="3A709D17" w14:textId="77777777" w:rsidTr="00A75C46">
        <w:trPr>
          <w:trHeight w:val="228"/>
        </w:trPr>
        <w:tc>
          <w:tcPr>
            <w:tcW w:w="1132" w:type="dxa"/>
          </w:tcPr>
          <w:p w14:paraId="0A97A01E" w14:textId="77777777" w:rsidR="001A2306" w:rsidRPr="00925811" w:rsidRDefault="001A2306" w:rsidP="001A2306">
            <w:r w:rsidRPr="00925811">
              <w:t>SPMW</w:t>
            </w:r>
          </w:p>
        </w:tc>
        <w:tc>
          <w:tcPr>
            <w:tcW w:w="1528" w:type="dxa"/>
            <w:tcBorders>
              <w:top w:val="nil"/>
              <w:left w:val="single" w:sz="4" w:space="0" w:color="auto"/>
              <w:bottom w:val="single" w:sz="4" w:space="0" w:color="auto"/>
              <w:right w:val="single" w:sz="4" w:space="0" w:color="auto"/>
            </w:tcBorders>
            <w:shd w:val="clear" w:color="auto" w:fill="auto"/>
            <w:vAlign w:val="bottom"/>
          </w:tcPr>
          <w:p w14:paraId="75E657A7" w14:textId="77777777" w:rsidR="001A2306" w:rsidRPr="00925811" w:rsidRDefault="001A2306" w:rsidP="001A2306">
            <w:r w:rsidRPr="00925811">
              <w:t>1.849</w:t>
            </w:r>
          </w:p>
        </w:tc>
        <w:tc>
          <w:tcPr>
            <w:tcW w:w="1528" w:type="dxa"/>
            <w:tcBorders>
              <w:top w:val="nil"/>
              <w:left w:val="nil"/>
              <w:bottom w:val="single" w:sz="4" w:space="0" w:color="auto"/>
              <w:right w:val="single" w:sz="4" w:space="0" w:color="auto"/>
            </w:tcBorders>
            <w:shd w:val="clear" w:color="auto" w:fill="auto"/>
            <w:vAlign w:val="bottom"/>
          </w:tcPr>
          <w:p w14:paraId="20BDA56E" w14:textId="77777777" w:rsidR="001A2306" w:rsidRPr="00925811" w:rsidRDefault="001A2306" w:rsidP="001A2306">
            <w:r w:rsidRPr="00925811">
              <w:t>1.849</w:t>
            </w:r>
          </w:p>
        </w:tc>
        <w:tc>
          <w:tcPr>
            <w:tcW w:w="1528" w:type="dxa"/>
            <w:tcBorders>
              <w:top w:val="nil"/>
              <w:left w:val="nil"/>
              <w:bottom w:val="single" w:sz="4" w:space="0" w:color="auto"/>
              <w:right w:val="single" w:sz="4" w:space="0" w:color="auto"/>
            </w:tcBorders>
            <w:shd w:val="clear" w:color="auto" w:fill="auto"/>
            <w:vAlign w:val="bottom"/>
          </w:tcPr>
          <w:p w14:paraId="268043A8" w14:textId="77777777" w:rsidR="001A2306" w:rsidRPr="00925811" w:rsidRDefault="001A2306" w:rsidP="001A2306">
            <w:r w:rsidRPr="00925811">
              <w:t>1.849</w:t>
            </w:r>
          </w:p>
        </w:tc>
        <w:tc>
          <w:tcPr>
            <w:tcW w:w="1528" w:type="dxa"/>
            <w:tcBorders>
              <w:top w:val="nil"/>
              <w:left w:val="nil"/>
              <w:bottom w:val="single" w:sz="4" w:space="0" w:color="auto"/>
              <w:right w:val="single" w:sz="4" w:space="0" w:color="auto"/>
            </w:tcBorders>
            <w:shd w:val="clear" w:color="auto" w:fill="auto"/>
            <w:vAlign w:val="bottom"/>
          </w:tcPr>
          <w:p w14:paraId="21B03D94" w14:textId="77777777" w:rsidR="001A2306" w:rsidRPr="00925811" w:rsidRDefault="001A2306" w:rsidP="001A2306">
            <w:r w:rsidRPr="00925811">
              <w:t>1.849</w:t>
            </w:r>
          </w:p>
        </w:tc>
        <w:tc>
          <w:tcPr>
            <w:tcW w:w="1528" w:type="dxa"/>
            <w:tcBorders>
              <w:top w:val="nil"/>
              <w:left w:val="nil"/>
              <w:bottom w:val="single" w:sz="4" w:space="0" w:color="auto"/>
              <w:right w:val="single" w:sz="4" w:space="0" w:color="auto"/>
            </w:tcBorders>
            <w:shd w:val="clear" w:color="auto" w:fill="auto"/>
            <w:vAlign w:val="bottom"/>
          </w:tcPr>
          <w:p w14:paraId="01371D6D" w14:textId="77777777" w:rsidR="001A2306" w:rsidRPr="00925811" w:rsidRDefault="001A2306" w:rsidP="001A2306">
            <w:r w:rsidRPr="00925811">
              <w:t>1.849</w:t>
            </w:r>
          </w:p>
        </w:tc>
      </w:tr>
      <w:tr w:rsidR="001A2306" w:rsidRPr="00925811" w14:paraId="14522AA7" w14:textId="77777777" w:rsidTr="00A75C46">
        <w:trPr>
          <w:trHeight w:val="228"/>
        </w:trPr>
        <w:tc>
          <w:tcPr>
            <w:tcW w:w="1132" w:type="dxa"/>
          </w:tcPr>
          <w:p w14:paraId="0D474191" w14:textId="77777777" w:rsidR="001A2306" w:rsidRPr="00925811" w:rsidRDefault="001A2306" w:rsidP="001A2306">
            <w:r w:rsidRPr="00925811">
              <w:t>SSEH</w:t>
            </w:r>
          </w:p>
        </w:tc>
        <w:tc>
          <w:tcPr>
            <w:tcW w:w="1528" w:type="dxa"/>
            <w:tcBorders>
              <w:top w:val="nil"/>
              <w:left w:val="single" w:sz="4" w:space="0" w:color="auto"/>
              <w:bottom w:val="single" w:sz="4" w:space="0" w:color="auto"/>
              <w:right w:val="single" w:sz="4" w:space="0" w:color="auto"/>
            </w:tcBorders>
            <w:shd w:val="clear" w:color="auto" w:fill="auto"/>
            <w:vAlign w:val="bottom"/>
          </w:tcPr>
          <w:p w14:paraId="01AB1E30" w14:textId="77777777" w:rsidR="001A2306" w:rsidRPr="00925811" w:rsidRDefault="001A2306" w:rsidP="001A2306">
            <w:r w:rsidRPr="00925811">
              <w:t>1.240</w:t>
            </w:r>
          </w:p>
        </w:tc>
        <w:tc>
          <w:tcPr>
            <w:tcW w:w="1528" w:type="dxa"/>
            <w:tcBorders>
              <w:top w:val="nil"/>
              <w:left w:val="nil"/>
              <w:bottom w:val="single" w:sz="4" w:space="0" w:color="auto"/>
              <w:right w:val="single" w:sz="4" w:space="0" w:color="auto"/>
            </w:tcBorders>
            <w:shd w:val="clear" w:color="auto" w:fill="auto"/>
            <w:vAlign w:val="bottom"/>
          </w:tcPr>
          <w:p w14:paraId="1CB1C7FE" w14:textId="77777777" w:rsidR="001A2306" w:rsidRPr="00925811" w:rsidRDefault="001A2306" w:rsidP="001A2306">
            <w:r w:rsidRPr="00925811">
              <w:t>1.240</w:t>
            </w:r>
          </w:p>
        </w:tc>
        <w:tc>
          <w:tcPr>
            <w:tcW w:w="1528" w:type="dxa"/>
            <w:tcBorders>
              <w:top w:val="nil"/>
              <w:left w:val="nil"/>
              <w:bottom w:val="single" w:sz="4" w:space="0" w:color="auto"/>
              <w:right w:val="single" w:sz="4" w:space="0" w:color="auto"/>
            </w:tcBorders>
            <w:shd w:val="clear" w:color="auto" w:fill="auto"/>
            <w:vAlign w:val="bottom"/>
          </w:tcPr>
          <w:p w14:paraId="6B5229B9" w14:textId="77777777" w:rsidR="001A2306" w:rsidRPr="00925811" w:rsidRDefault="001A2306" w:rsidP="001A2306">
            <w:r w:rsidRPr="00925811">
              <w:t>1.240</w:t>
            </w:r>
          </w:p>
        </w:tc>
        <w:tc>
          <w:tcPr>
            <w:tcW w:w="1528" w:type="dxa"/>
            <w:tcBorders>
              <w:top w:val="nil"/>
              <w:left w:val="nil"/>
              <w:bottom w:val="single" w:sz="4" w:space="0" w:color="auto"/>
              <w:right w:val="single" w:sz="4" w:space="0" w:color="auto"/>
            </w:tcBorders>
            <w:shd w:val="clear" w:color="auto" w:fill="auto"/>
            <w:vAlign w:val="bottom"/>
          </w:tcPr>
          <w:p w14:paraId="4A1795DE" w14:textId="77777777" w:rsidR="001A2306" w:rsidRPr="00925811" w:rsidRDefault="001A2306" w:rsidP="001A2306">
            <w:r w:rsidRPr="00925811">
              <w:t>1.240</w:t>
            </w:r>
          </w:p>
        </w:tc>
        <w:tc>
          <w:tcPr>
            <w:tcW w:w="1528" w:type="dxa"/>
            <w:tcBorders>
              <w:top w:val="nil"/>
              <w:left w:val="nil"/>
              <w:bottom w:val="single" w:sz="4" w:space="0" w:color="auto"/>
              <w:right w:val="single" w:sz="4" w:space="0" w:color="auto"/>
            </w:tcBorders>
            <w:shd w:val="clear" w:color="auto" w:fill="auto"/>
            <w:vAlign w:val="bottom"/>
          </w:tcPr>
          <w:p w14:paraId="05DD42A3" w14:textId="77777777" w:rsidR="001A2306" w:rsidRPr="00925811" w:rsidRDefault="001A2306" w:rsidP="001A2306">
            <w:r w:rsidRPr="00925811">
              <w:t>1.240</w:t>
            </w:r>
          </w:p>
        </w:tc>
      </w:tr>
      <w:tr w:rsidR="001A2306" w:rsidRPr="00925811" w14:paraId="0073DD8D" w14:textId="77777777" w:rsidTr="00A75C46">
        <w:trPr>
          <w:trHeight w:val="228"/>
        </w:trPr>
        <w:tc>
          <w:tcPr>
            <w:tcW w:w="1132" w:type="dxa"/>
          </w:tcPr>
          <w:p w14:paraId="2F3B0E6D" w14:textId="77777777" w:rsidR="001A2306" w:rsidRPr="00925811" w:rsidRDefault="001A2306" w:rsidP="001A2306">
            <w:r w:rsidRPr="00925811">
              <w:t>SSES</w:t>
            </w:r>
          </w:p>
        </w:tc>
        <w:tc>
          <w:tcPr>
            <w:tcW w:w="1528" w:type="dxa"/>
            <w:tcBorders>
              <w:top w:val="nil"/>
              <w:left w:val="single" w:sz="4" w:space="0" w:color="auto"/>
              <w:bottom w:val="single" w:sz="4" w:space="0" w:color="auto"/>
              <w:right w:val="single" w:sz="4" w:space="0" w:color="auto"/>
            </w:tcBorders>
            <w:shd w:val="clear" w:color="auto" w:fill="auto"/>
            <w:vAlign w:val="bottom"/>
          </w:tcPr>
          <w:p w14:paraId="07A54990" w14:textId="77777777" w:rsidR="001A2306" w:rsidRPr="00925811" w:rsidRDefault="001A2306" w:rsidP="001A2306">
            <w:r w:rsidRPr="00925811">
              <w:t>2.338</w:t>
            </w:r>
          </w:p>
        </w:tc>
        <w:tc>
          <w:tcPr>
            <w:tcW w:w="1528" w:type="dxa"/>
            <w:tcBorders>
              <w:top w:val="nil"/>
              <w:left w:val="nil"/>
              <w:bottom w:val="single" w:sz="4" w:space="0" w:color="auto"/>
              <w:right w:val="single" w:sz="4" w:space="0" w:color="auto"/>
            </w:tcBorders>
            <w:shd w:val="clear" w:color="auto" w:fill="auto"/>
            <w:vAlign w:val="bottom"/>
          </w:tcPr>
          <w:p w14:paraId="6B03C43E" w14:textId="77777777" w:rsidR="001A2306" w:rsidRPr="00925811" w:rsidRDefault="001A2306" w:rsidP="001A2306">
            <w:r w:rsidRPr="00925811">
              <w:t>2.338</w:t>
            </w:r>
          </w:p>
        </w:tc>
        <w:tc>
          <w:tcPr>
            <w:tcW w:w="1528" w:type="dxa"/>
            <w:tcBorders>
              <w:top w:val="nil"/>
              <w:left w:val="nil"/>
              <w:bottom w:val="single" w:sz="4" w:space="0" w:color="auto"/>
              <w:right w:val="single" w:sz="4" w:space="0" w:color="auto"/>
            </w:tcBorders>
            <w:shd w:val="clear" w:color="auto" w:fill="auto"/>
            <w:vAlign w:val="bottom"/>
          </w:tcPr>
          <w:p w14:paraId="0A8C81CD" w14:textId="77777777" w:rsidR="001A2306" w:rsidRPr="00925811" w:rsidRDefault="001A2306" w:rsidP="001A2306">
            <w:r w:rsidRPr="00925811">
              <w:t>2.338</w:t>
            </w:r>
          </w:p>
        </w:tc>
        <w:tc>
          <w:tcPr>
            <w:tcW w:w="1528" w:type="dxa"/>
            <w:tcBorders>
              <w:top w:val="nil"/>
              <w:left w:val="nil"/>
              <w:bottom w:val="single" w:sz="4" w:space="0" w:color="auto"/>
              <w:right w:val="single" w:sz="4" w:space="0" w:color="auto"/>
            </w:tcBorders>
            <w:shd w:val="clear" w:color="auto" w:fill="auto"/>
            <w:vAlign w:val="bottom"/>
          </w:tcPr>
          <w:p w14:paraId="4B5C51F0" w14:textId="77777777" w:rsidR="001A2306" w:rsidRPr="00925811" w:rsidRDefault="001A2306" w:rsidP="001A2306">
            <w:r w:rsidRPr="00925811">
              <w:t>2.338</w:t>
            </w:r>
          </w:p>
        </w:tc>
        <w:tc>
          <w:tcPr>
            <w:tcW w:w="1528" w:type="dxa"/>
            <w:tcBorders>
              <w:top w:val="nil"/>
              <w:left w:val="nil"/>
              <w:bottom w:val="single" w:sz="4" w:space="0" w:color="auto"/>
              <w:right w:val="single" w:sz="4" w:space="0" w:color="auto"/>
            </w:tcBorders>
            <w:shd w:val="clear" w:color="auto" w:fill="auto"/>
            <w:vAlign w:val="bottom"/>
          </w:tcPr>
          <w:p w14:paraId="2FC0546E" w14:textId="77777777" w:rsidR="001A2306" w:rsidRPr="00925811" w:rsidRDefault="001A2306" w:rsidP="001A2306">
            <w:r w:rsidRPr="00925811">
              <w:t>2.338</w:t>
            </w:r>
          </w:p>
        </w:tc>
      </w:tr>
    </w:tbl>
    <w:p w14:paraId="780718AD" w14:textId="77777777" w:rsidR="001A2306" w:rsidRPr="00925811" w:rsidRDefault="001A2306" w:rsidP="001A2306">
      <w:pPr>
        <w:pStyle w:val="AppendixHeading"/>
      </w:pPr>
    </w:p>
    <w:p w14:paraId="434A965E" w14:textId="77777777" w:rsidR="001A2306" w:rsidRPr="00925811" w:rsidRDefault="001A2306" w:rsidP="001A2306">
      <w:pPr>
        <w:pStyle w:val="Caption"/>
      </w:pPr>
      <w:r w:rsidRPr="00925811">
        <w:t>Incentive rate for the Complaints Metric (IRCM</w:t>
      </w:r>
      <w:r w:rsidRPr="00925811">
        <w:rPr>
          <w:rStyle w:val="Subscript"/>
        </w:rPr>
        <w:t>t</w:t>
      </w:r>
      <w:r w:rsidRPr="00925811">
        <w:t>) (£m)</w:t>
      </w:r>
    </w:p>
    <w:tbl>
      <w:tblPr>
        <w:tblStyle w:val="AppendixTable"/>
        <w:tblW w:w="9123" w:type="dxa"/>
        <w:tblLayout w:type="fixed"/>
        <w:tblLook w:val="04A0" w:firstRow="1" w:lastRow="0" w:firstColumn="1" w:lastColumn="0" w:noHBand="0" w:noVBand="1"/>
      </w:tblPr>
      <w:tblGrid>
        <w:gridCol w:w="1140"/>
        <w:gridCol w:w="1596"/>
        <w:gridCol w:w="1597"/>
        <w:gridCol w:w="1596"/>
        <w:gridCol w:w="1597"/>
        <w:gridCol w:w="1597"/>
      </w:tblGrid>
      <w:tr w:rsidR="001A2306" w:rsidRPr="00925811" w14:paraId="110EAD7D" w14:textId="77777777" w:rsidTr="00A75C46">
        <w:trPr>
          <w:cnfStyle w:val="100000000000" w:firstRow="1" w:lastRow="0" w:firstColumn="0" w:lastColumn="0" w:oddVBand="0" w:evenVBand="0" w:oddHBand="0" w:evenHBand="0" w:firstRowFirstColumn="0" w:firstRowLastColumn="0" w:lastRowFirstColumn="0" w:lastRowLastColumn="0"/>
          <w:trHeight w:val="246"/>
        </w:trPr>
        <w:tc>
          <w:tcPr>
            <w:tcW w:w="1140" w:type="dxa"/>
          </w:tcPr>
          <w:p w14:paraId="1F775A5C" w14:textId="77777777" w:rsidR="001A2306" w:rsidRPr="00925811" w:rsidRDefault="001A2306" w:rsidP="001A2306">
            <w:r w:rsidRPr="00925811">
              <w:t>Licensee</w:t>
            </w:r>
          </w:p>
        </w:tc>
        <w:tc>
          <w:tcPr>
            <w:tcW w:w="1596" w:type="dxa"/>
          </w:tcPr>
          <w:p w14:paraId="40D23677" w14:textId="77777777" w:rsidR="001A2306" w:rsidRPr="00925811" w:rsidRDefault="001A2306" w:rsidP="001A2306">
            <w:r w:rsidRPr="00925811">
              <w:t>2023/24</w:t>
            </w:r>
          </w:p>
        </w:tc>
        <w:tc>
          <w:tcPr>
            <w:tcW w:w="1597" w:type="dxa"/>
          </w:tcPr>
          <w:p w14:paraId="5B80522A" w14:textId="77777777" w:rsidR="001A2306" w:rsidRPr="00925811" w:rsidRDefault="001A2306" w:rsidP="001A2306">
            <w:r w:rsidRPr="00925811">
              <w:t>2024/25</w:t>
            </w:r>
          </w:p>
        </w:tc>
        <w:tc>
          <w:tcPr>
            <w:tcW w:w="1596" w:type="dxa"/>
          </w:tcPr>
          <w:p w14:paraId="64DCF46A" w14:textId="77777777" w:rsidR="001A2306" w:rsidRPr="00925811" w:rsidRDefault="001A2306" w:rsidP="001A2306">
            <w:r w:rsidRPr="00925811">
              <w:t>2025/26</w:t>
            </w:r>
          </w:p>
        </w:tc>
        <w:tc>
          <w:tcPr>
            <w:tcW w:w="1597" w:type="dxa"/>
          </w:tcPr>
          <w:p w14:paraId="0B997A93" w14:textId="77777777" w:rsidR="001A2306" w:rsidRPr="00925811" w:rsidRDefault="001A2306" w:rsidP="001A2306">
            <w:r w:rsidRPr="00925811">
              <w:t>2026/27</w:t>
            </w:r>
          </w:p>
        </w:tc>
        <w:tc>
          <w:tcPr>
            <w:tcW w:w="1597" w:type="dxa"/>
          </w:tcPr>
          <w:p w14:paraId="1A001ABE" w14:textId="77777777" w:rsidR="001A2306" w:rsidRPr="00925811" w:rsidRDefault="001A2306" w:rsidP="001A2306">
            <w:r w:rsidRPr="00925811">
              <w:t>2027/28</w:t>
            </w:r>
          </w:p>
        </w:tc>
      </w:tr>
      <w:tr w:rsidR="001A2306" w:rsidRPr="00925811" w14:paraId="3138EE19" w14:textId="77777777" w:rsidTr="00A75C46">
        <w:trPr>
          <w:trHeight w:val="246"/>
        </w:trPr>
        <w:tc>
          <w:tcPr>
            <w:tcW w:w="1140" w:type="dxa"/>
          </w:tcPr>
          <w:p w14:paraId="7B224C4E" w14:textId="77777777" w:rsidR="001A2306" w:rsidRPr="00925811" w:rsidRDefault="001A2306" w:rsidP="001A2306">
            <w:r w:rsidRPr="00925811">
              <w:t>ENWL</w:t>
            </w:r>
          </w:p>
        </w:tc>
        <w:tc>
          <w:tcPr>
            <w:tcW w:w="1596" w:type="dxa"/>
            <w:tcBorders>
              <w:top w:val="single" w:sz="4" w:space="0" w:color="auto"/>
              <w:left w:val="single" w:sz="4" w:space="0" w:color="auto"/>
              <w:bottom w:val="single" w:sz="4" w:space="0" w:color="auto"/>
              <w:right w:val="single" w:sz="4" w:space="0" w:color="auto"/>
            </w:tcBorders>
            <w:shd w:val="clear" w:color="auto" w:fill="auto"/>
            <w:vAlign w:val="bottom"/>
          </w:tcPr>
          <w:p w14:paraId="6DD63981" w14:textId="77777777" w:rsidR="001A2306" w:rsidRPr="00925811" w:rsidRDefault="001A2306" w:rsidP="001A2306">
            <w:r w:rsidRPr="00925811">
              <w:t>0.554</w:t>
            </w:r>
          </w:p>
        </w:tc>
        <w:tc>
          <w:tcPr>
            <w:tcW w:w="1597" w:type="dxa"/>
            <w:tcBorders>
              <w:top w:val="single" w:sz="4" w:space="0" w:color="auto"/>
              <w:left w:val="nil"/>
              <w:bottom w:val="single" w:sz="4" w:space="0" w:color="auto"/>
              <w:right w:val="single" w:sz="4" w:space="0" w:color="auto"/>
            </w:tcBorders>
            <w:shd w:val="clear" w:color="auto" w:fill="auto"/>
            <w:vAlign w:val="bottom"/>
          </w:tcPr>
          <w:p w14:paraId="4E68FCBA" w14:textId="77777777" w:rsidR="001A2306" w:rsidRPr="00925811" w:rsidRDefault="001A2306" w:rsidP="001A2306">
            <w:r w:rsidRPr="00925811">
              <w:t>0.554</w:t>
            </w:r>
          </w:p>
        </w:tc>
        <w:tc>
          <w:tcPr>
            <w:tcW w:w="1596" w:type="dxa"/>
            <w:tcBorders>
              <w:top w:val="single" w:sz="4" w:space="0" w:color="auto"/>
              <w:left w:val="nil"/>
              <w:bottom w:val="single" w:sz="4" w:space="0" w:color="auto"/>
              <w:right w:val="single" w:sz="4" w:space="0" w:color="auto"/>
            </w:tcBorders>
            <w:shd w:val="clear" w:color="auto" w:fill="auto"/>
            <w:vAlign w:val="bottom"/>
          </w:tcPr>
          <w:p w14:paraId="2CB456F2" w14:textId="77777777" w:rsidR="001A2306" w:rsidRPr="00925811" w:rsidRDefault="001A2306" w:rsidP="001A2306">
            <w:r w:rsidRPr="00925811">
              <w:t>0.554</w:t>
            </w:r>
          </w:p>
        </w:tc>
        <w:tc>
          <w:tcPr>
            <w:tcW w:w="1597" w:type="dxa"/>
            <w:tcBorders>
              <w:top w:val="single" w:sz="4" w:space="0" w:color="auto"/>
              <w:left w:val="nil"/>
              <w:bottom w:val="single" w:sz="4" w:space="0" w:color="auto"/>
              <w:right w:val="single" w:sz="4" w:space="0" w:color="auto"/>
            </w:tcBorders>
            <w:shd w:val="clear" w:color="auto" w:fill="auto"/>
            <w:vAlign w:val="bottom"/>
          </w:tcPr>
          <w:p w14:paraId="1D78408E" w14:textId="77777777" w:rsidR="001A2306" w:rsidRPr="00925811" w:rsidRDefault="001A2306" w:rsidP="001A2306">
            <w:r w:rsidRPr="00925811">
              <w:t>0.554</w:t>
            </w:r>
          </w:p>
        </w:tc>
        <w:tc>
          <w:tcPr>
            <w:tcW w:w="1597" w:type="dxa"/>
            <w:tcBorders>
              <w:top w:val="single" w:sz="4" w:space="0" w:color="auto"/>
              <w:left w:val="nil"/>
              <w:bottom w:val="single" w:sz="4" w:space="0" w:color="auto"/>
              <w:right w:val="single" w:sz="4" w:space="0" w:color="auto"/>
            </w:tcBorders>
            <w:shd w:val="clear" w:color="auto" w:fill="auto"/>
            <w:vAlign w:val="bottom"/>
          </w:tcPr>
          <w:p w14:paraId="29515BBB" w14:textId="77777777" w:rsidR="001A2306" w:rsidRPr="00925811" w:rsidRDefault="001A2306" w:rsidP="001A2306">
            <w:r w:rsidRPr="00925811">
              <w:t>0.554</w:t>
            </w:r>
          </w:p>
        </w:tc>
      </w:tr>
      <w:tr w:rsidR="001A2306" w:rsidRPr="00925811" w14:paraId="6ABDC956" w14:textId="77777777" w:rsidTr="00A75C46">
        <w:trPr>
          <w:trHeight w:val="246"/>
        </w:trPr>
        <w:tc>
          <w:tcPr>
            <w:tcW w:w="1140" w:type="dxa"/>
          </w:tcPr>
          <w:p w14:paraId="701314C3" w14:textId="77777777" w:rsidR="001A2306" w:rsidRPr="00925811" w:rsidRDefault="001A2306" w:rsidP="001A2306">
            <w:r w:rsidRPr="00925811">
              <w:t>NPgN</w:t>
            </w:r>
          </w:p>
        </w:tc>
        <w:tc>
          <w:tcPr>
            <w:tcW w:w="1596" w:type="dxa"/>
            <w:tcBorders>
              <w:top w:val="nil"/>
              <w:left w:val="single" w:sz="4" w:space="0" w:color="auto"/>
              <w:bottom w:val="single" w:sz="4" w:space="0" w:color="auto"/>
              <w:right w:val="single" w:sz="4" w:space="0" w:color="auto"/>
            </w:tcBorders>
            <w:shd w:val="clear" w:color="auto" w:fill="auto"/>
            <w:vAlign w:val="bottom"/>
          </w:tcPr>
          <w:p w14:paraId="27107B52" w14:textId="77777777" w:rsidR="001A2306" w:rsidRPr="00925811" w:rsidRDefault="001A2306" w:rsidP="001A2306">
            <w:r w:rsidRPr="00925811">
              <w:t>0.411</w:t>
            </w:r>
          </w:p>
        </w:tc>
        <w:tc>
          <w:tcPr>
            <w:tcW w:w="1597" w:type="dxa"/>
            <w:tcBorders>
              <w:top w:val="nil"/>
              <w:left w:val="nil"/>
              <w:bottom w:val="single" w:sz="4" w:space="0" w:color="auto"/>
              <w:right w:val="single" w:sz="4" w:space="0" w:color="auto"/>
            </w:tcBorders>
            <w:shd w:val="clear" w:color="auto" w:fill="auto"/>
            <w:vAlign w:val="bottom"/>
          </w:tcPr>
          <w:p w14:paraId="3E57C3A5" w14:textId="77777777" w:rsidR="001A2306" w:rsidRPr="00925811" w:rsidRDefault="001A2306" w:rsidP="001A2306">
            <w:r w:rsidRPr="00925811">
              <w:t>0.411</w:t>
            </w:r>
          </w:p>
        </w:tc>
        <w:tc>
          <w:tcPr>
            <w:tcW w:w="1596" w:type="dxa"/>
            <w:tcBorders>
              <w:top w:val="nil"/>
              <w:left w:val="nil"/>
              <w:bottom w:val="single" w:sz="4" w:space="0" w:color="auto"/>
              <w:right w:val="single" w:sz="4" w:space="0" w:color="auto"/>
            </w:tcBorders>
            <w:shd w:val="clear" w:color="auto" w:fill="auto"/>
            <w:vAlign w:val="bottom"/>
          </w:tcPr>
          <w:p w14:paraId="47F95606" w14:textId="77777777" w:rsidR="001A2306" w:rsidRPr="00925811" w:rsidRDefault="001A2306" w:rsidP="001A2306">
            <w:r w:rsidRPr="00925811">
              <w:t>0.411</w:t>
            </w:r>
          </w:p>
        </w:tc>
        <w:tc>
          <w:tcPr>
            <w:tcW w:w="1597" w:type="dxa"/>
            <w:tcBorders>
              <w:top w:val="nil"/>
              <w:left w:val="nil"/>
              <w:bottom w:val="single" w:sz="4" w:space="0" w:color="auto"/>
              <w:right w:val="single" w:sz="4" w:space="0" w:color="auto"/>
            </w:tcBorders>
            <w:shd w:val="clear" w:color="auto" w:fill="auto"/>
            <w:vAlign w:val="bottom"/>
          </w:tcPr>
          <w:p w14:paraId="43661027" w14:textId="77777777" w:rsidR="001A2306" w:rsidRPr="00925811" w:rsidRDefault="001A2306" w:rsidP="001A2306">
            <w:r w:rsidRPr="00925811">
              <w:t>0.411</w:t>
            </w:r>
          </w:p>
        </w:tc>
        <w:tc>
          <w:tcPr>
            <w:tcW w:w="1597" w:type="dxa"/>
            <w:tcBorders>
              <w:top w:val="nil"/>
              <w:left w:val="nil"/>
              <w:bottom w:val="single" w:sz="4" w:space="0" w:color="auto"/>
              <w:right w:val="single" w:sz="4" w:space="0" w:color="auto"/>
            </w:tcBorders>
            <w:shd w:val="clear" w:color="auto" w:fill="auto"/>
            <w:vAlign w:val="bottom"/>
          </w:tcPr>
          <w:p w14:paraId="3D867831" w14:textId="77777777" w:rsidR="001A2306" w:rsidRPr="00925811" w:rsidRDefault="001A2306" w:rsidP="001A2306">
            <w:r w:rsidRPr="00925811">
              <w:t>0.411</w:t>
            </w:r>
          </w:p>
        </w:tc>
      </w:tr>
      <w:tr w:rsidR="00221C28" w:rsidRPr="00925811" w14:paraId="16825FE9" w14:textId="77777777" w:rsidTr="00925811">
        <w:trPr>
          <w:trHeight w:val="246"/>
        </w:trPr>
        <w:tc>
          <w:tcPr>
            <w:tcW w:w="0" w:type="dxa"/>
          </w:tcPr>
          <w:p w14:paraId="0DE1EAC5" w14:textId="77777777" w:rsidR="00221C28" w:rsidRPr="00925811" w:rsidRDefault="00221C28" w:rsidP="00221C28">
            <w:r w:rsidRPr="00925811">
              <w:t>NPgY</w:t>
            </w:r>
          </w:p>
        </w:tc>
        <w:tc>
          <w:tcPr>
            <w:tcW w:w="0" w:type="dxa"/>
            <w:tcBorders>
              <w:top w:val="nil"/>
              <w:left w:val="single" w:sz="4" w:space="0" w:color="auto"/>
              <w:bottom w:val="single" w:sz="4" w:space="0" w:color="auto"/>
              <w:right w:val="single" w:sz="4" w:space="0" w:color="auto"/>
            </w:tcBorders>
            <w:shd w:val="clear" w:color="auto" w:fill="auto"/>
          </w:tcPr>
          <w:p w14:paraId="2EF84B14" w14:textId="330527B9" w:rsidR="00221C28" w:rsidRPr="00925811" w:rsidRDefault="00221C28" w:rsidP="00221C28">
            <w:r w:rsidRPr="00925811">
              <w:t>0.567</w:t>
            </w:r>
          </w:p>
        </w:tc>
        <w:tc>
          <w:tcPr>
            <w:tcW w:w="0" w:type="dxa"/>
            <w:tcBorders>
              <w:top w:val="nil"/>
              <w:left w:val="nil"/>
              <w:bottom w:val="single" w:sz="4" w:space="0" w:color="auto"/>
              <w:right w:val="single" w:sz="4" w:space="0" w:color="auto"/>
            </w:tcBorders>
            <w:shd w:val="clear" w:color="auto" w:fill="auto"/>
          </w:tcPr>
          <w:p w14:paraId="06650AFF" w14:textId="70CE6E0F" w:rsidR="00221C28" w:rsidRPr="00925811" w:rsidRDefault="00221C28" w:rsidP="00221C28">
            <w:r w:rsidRPr="00925811">
              <w:t>0.567</w:t>
            </w:r>
          </w:p>
        </w:tc>
        <w:tc>
          <w:tcPr>
            <w:tcW w:w="0" w:type="dxa"/>
            <w:tcBorders>
              <w:top w:val="nil"/>
              <w:left w:val="nil"/>
              <w:bottom w:val="single" w:sz="4" w:space="0" w:color="auto"/>
              <w:right w:val="single" w:sz="4" w:space="0" w:color="auto"/>
            </w:tcBorders>
            <w:shd w:val="clear" w:color="auto" w:fill="auto"/>
          </w:tcPr>
          <w:p w14:paraId="6D638C1C" w14:textId="3DC17FF0" w:rsidR="00221C28" w:rsidRPr="00925811" w:rsidRDefault="00221C28" w:rsidP="00221C28">
            <w:r w:rsidRPr="00925811">
              <w:t>0.567</w:t>
            </w:r>
          </w:p>
        </w:tc>
        <w:tc>
          <w:tcPr>
            <w:tcW w:w="0" w:type="dxa"/>
            <w:tcBorders>
              <w:top w:val="nil"/>
              <w:left w:val="nil"/>
              <w:bottom w:val="single" w:sz="4" w:space="0" w:color="auto"/>
              <w:right w:val="single" w:sz="4" w:space="0" w:color="auto"/>
            </w:tcBorders>
            <w:shd w:val="clear" w:color="auto" w:fill="auto"/>
          </w:tcPr>
          <w:p w14:paraId="1F030636" w14:textId="506EC585" w:rsidR="00221C28" w:rsidRPr="00925811" w:rsidRDefault="00221C28" w:rsidP="00221C28">
            <w:r w:rsidRPr="00925811">
              <w:t>0.567</w:t>
            </w:r>
          </w:p>
        </w:tc>
        <w:tc>
          <w:tcPr>
            <w:tcW w:w="0" w:type="dxa"/>
            <w:tcBorders>
              <w:top w:val="nil"/>
              <w:left w:val="nil"/>
              <w:bottom w:val="single" w:sz="4" w:space="0" w:color="auto"/>
              <w:right w:val="single" w:sz="4" w:space="0" w:color="auto"/>
            </w:tcBorders>
            <w:shd w:val="clear" w:color="auto" w:fill="auto"/>
          </w:tcPr>
          <w:p w14:paraId="5211F8CB" w14:textId="3EE3F062" w:rsidR="00221C28" w:rsidRPr="00925811" w:rsidRDefault="00221C28" w:rsidP="00221C28">
            <w:r w:rsidRPr="00925811">
              <w:t>0.567</w:t>
            </w:r>
          </w:p>
        </w:tc>
      </w:tr>
      <w:tr w:rsidR="00221C28" w:rsidRPr="00925811" w14:paraId="55691553" w14:textId="77777777" w:rsidTr="00A75C46">
        <w:trPr>
          <w:trHeight w:val="246"/>
        </w:trPr>
        <w:tc>
          <w:tcPr>
            <w:tcW w:w="1140" w:type="dxa"/>
          </w:tcPr>
          <w:p w14:paraId="22A63128" w14:textId="77777777" w:rsidR="00221C28" w:rsidRPr="00925811" w:rsidRDefault="00221C28" w:rsidP="00221C28">
            <w:r w:rsidRPr="00925811">
              <w:t>WMID</w:t>
            </w:r>
          </w:p>
        </w:tc>
        <w:tc>
          <w:tcPr>
            <w:tcW w:w="1596" w:type="dxa"/>
            <w:tcBorders>
              <w:top w:val="nil"/>
              <w:left w:val="single" w:sz="4" w:space="0" w:color="auto"/>
              <w:bottom w:val="single" w:sz="4" w:space="0" w:color="auto"/>
              <w:right w:val="single" w:sz="4" w:space="0" w:color="auto"/>
            </w:tcBorders>
            <w:shd w:val="clear" w:color="auto" w:fill="auto"/>
            <w:vAlign w:val="bottom"/>
          </w:tcPr>
          <w:p w14:paraId="5CB89842" w14:textId="77777777" w:rsidR="00221C28" w:rsidRPr="00925811" w:rsidRDefault="00221C28" w:rsidP="00221C28">
            <w:r w:rsidRPr="00925811">
              <w:t>0.714</w:t>
            </w:r>
          </w:p>
        </w:tc>
        <w:tc>
          <w:tcPr>
            <w:tcW w:w="1597" w:type="dxa"/>
            <w:tcBorders>
              <w:top w:val="nil"/>
              <w:left w:val="nil"/>
              <w:bottom w:val="single" w:sz="4" w:space="0" w:color="auto"/>
              <w:right w:val="single" w:sz="4" w:space="0" w:color="auto"/>
            </w:tcBorders>
            <w:shd w:val="clear" w:color="auto" w:fill="auto"/>
            <w:vAlign w:val="bottom"/>
          </w:tcPr>
          <w:p w14:paraId="30B5F5D1" w14:textId="77777777" w:rsidR="00221C28" w:rsidRPr="00925811" w:rsidRDefault="00221C28" w:rsidP="00221C28">
            <w:r w:rsidRPr="00925811">
              <w:t>0.714</w:t>
            </w:r>
          </w:p>
        </w:tc>
        <w:tc>
          <w:tcPr>
            <w:tcW w:w="1596" w:type="dxa"/>
            <w:tcBorders>
              <w:top w:val="nil"/>
              <w:left w:val="nil"/>
              <w:bottom w:val="single" w:sz="4" w:space="0" w:color="auto"/>
              <w:right w:val="single" w:sz="4" w:space="0" w:color="auto"/>
            </w:tcBorders>
            <w:shd w:val="clear" w:color="auto" w:fill="auto"/>
            <w:vAlign w:val="bottom"/>
          </w:tcPr>
          <w:p w14:paraId="4FA42499" w14:textId="77777777" w:rsidR="00221C28" w:rsidRPr="00925811" w:rsidRDefault="00221C28" w:rsidP="00221C28">
            <w:r w:rsidRPr="00925811">
              <w:t>0.714</w:t>
            </w:r>
          </w:p>
        </w:tc>
        <w:tc>
          <w:tcPr>
            <w:tcW w:w="1597" w:type="dxa"/>
            <w:tcBorders>
              <w:top w:val="nil"/>
              <w:left w:val="nil"/>
              <w:bottom w:val="single" w:sz="4" w:space="0" w:color="auto"/>
              <w:right w:val="single" w:sz="4" w:space="0" w:color="auto"/>
            </w:tcBorders>
            <w:shd w:val="clear" w:color="auto" w:fill="auto"/>
            <w:vAlign w:val="bottom"/>
          </w:tcPr>
          <w:p w14:paraId="671CDAF8" w14:textId="77777777" w:rsidR="00221C28" w:rsidRPr="00925811" w:rsidRDefault="00221C28" w:rsidP="00221C28">
            <w:r w:rsidRPr="00925811">
              <w:t>0.714</w:t>
            </w:r>
          </w:p>
        </w:tc>
        <w:tc>
          <w:tcPr>
            <w:tcW w:w="1597" w:type="dxa"/>
            <w:tcBorders>
              <w:top w:val="nil"/>
              <w:left w:val="nil"/>
              <w:bottom w:val="single" w:sz="4" w:space="0" w:color="auto"/>
              <w:right w:val="single" w:sz="4" w:space="0" w:color="auto"/>
            </w:tcBorders>
            <w:shd w:val="clear" w:color="auto" w:fill="auto"/>
            <w:vAlign w:val="bottom"/>
          </w:tcPr>
          <w:p w14:paraId="590950AE" w14:textId="77777777" w:rsidR="00221C28" w:rsidRPr="00925811" w:rsidRDefault="00221C28" w:rsidP="00221C28">
            <w:r w:rsidRPr="00925811">
              <w:t>0.714</w:t>
            </w:r>
          </w:p>
        </w:tc>
      </w:tr>
      <w:tr w:rsidR="00221C28" w:rsidRPr="00925811" w14:paraId="5CFACDA2" w14:textId="77777777" w:rsidTr="00A75C46">
        <w:trPr>
          <w:trHeight w:val="246"/>
        </w:trPr>
        <w:tc>
          <w:tcPr>
            <w:tcW w:w="1140" w:type="dxa"/>
          </w:tcPr>
          <w:p w14:paraId="3B64037E" w14:textId="77777777" w:rsidR="00221C28" w:rsidRPr="00925811" w:rsidRDefault="00221C28" w:rsidP="00221C28">
            <w:r w:rsidRPr="00925811">
              <w:t>EMID</w:t>
            </w:r>
          </w:p>
        </w:tc>
        <w:tc>
          <w:tcPr>
            <w:tcW w:w="1596" w:type="dxa"/>
            <w:tcBorders>
              <w:top w:val="nil"/>
              <w:left w:val="single" w:sz="4" w:space="0" w:color="auto"/>
              <w:bottom w:val="single" w:sz="4" w:space="0" w:color="auto"/>
              <w:right w:val="single" w:sz="4" w:space="0" w:color="auto"/>
            </w:tcBorders>
            <w:shd w:val="clear" w:color="auto" w:fill="auto"/>
            <w:vAlign w:val="bottom"/>
          </w:tcPr>
          <w:p w14:paraId="06E6D9A9" w14:textId="77777777" w:rsidR="00221C28" w:rsidRPr="00925811" w:rsidRDefault="00221C28" w:rsidP="00221C28">
            <w:r w:rsidRPr="00925811">
              <w:t>0.731</w:t>
            </w:r>
          </w:p>
        </w:tc>
        <w:tc>
          <w:tcPr>
            <w:tcW w:w="1597" w:type="dxa"/>
            <w:tcBorders>
              <w:top w:val="nil"/>
              <w:left w:val="nil"/>
              <w:bottom w:val="single" w:sz="4" w:space="0" w:color="auto"/>
              <w:right w:val="single" w:sz="4" w:space="0" w:color="auto"/>
            </w:tcBorders>
            <w:shd w:val="clear" w:color="auto" w:fill="auto"/>
            <w:vAlign w:val="bottom"/>
          </w:tcPr>
          <w:p w14:paraId="6138D68C" w14:textId="77777777" w:rsidR="00221C28" w:rsidRPr="00925811" w:rsidRDefault="00221C28" w:rsidP="00221C28">
            <w:r w:rsidRPr="00925811">
              <w:t>0.731</w:t>
            </w:r>
          </w:p>
        </w:tc>
        <w:tc>
          <w:tcPr>
            <w:tcW w:w="1596" w:type="dxa"/>
            <w:tcBorders>
              <w:top w:val="nil"/>
              <w:left w:val="nil"/>
              <w:bottom w:val="single" w:sz="4" w:space="0" w:color="auto"/>
              <w:right w:val="single" w:sz="4" w:space="0" w:color="auto"/>
            </w:tcBorders>
            <w:shd w:val="clear" w:color="auto" w:fill="auto"/>
            <w:vAlign w:val="bottom"/>
          </w:tcPr>
          <w:p w14:paraId="5C8BB4DD" w14:textId="77777777" w:rsidR="00221C28" w:rsidRPr="00925811" w:rsidRDefault="00221C28" w:rsidP="00221C28">
            <w:r w:rsidRPr="00925811">
              <w:t>0.731</w:t>
            </w:r>
          </w:p>
        </w:tc>
        <w:tc>
          <w:tcPr>
            <w:tcW w:w="1597" w:type="dxa"/>
            <w:tcBorders>
              <w:top w:val="nil"/>
              <w:left w:val="nil"/>
              <w:bottom w:val="single" w:sz="4" w:space="0" w:color="auto"/>
              <w:right w:val="single" w:sz="4" w:space="0" w:color="auto"/>
            </w:tcBorders>
            <w:shd w:val="clear" w:color="auto" w:fill="auto"/>
            <w:vAlign w:val="bottom"/>
          </w:tcPr>
          <w:p w14:paraId="76A673B9" w14:textId="77777777" w:rsidR="00221C28" w:rsidRPr="00925811" w:rsidRDefault="00221C28" w:rsidP="00221C28">
            <w:r w:rsidRPr="00925811">
              <w:t>0.731</w:t>
            </w:r>
          </w:p>
        </w:tc>
        <w:tc>
          <w:tcPr>
            <w:tcW w:w="1597" w:type="dxa"/>
            <w:tcBorders>
              <w:top w:val="nil"/>
              <w:left w:val="nil"/>
              <w:bottom w:val="single" w:sz="4" w:space="0" w:color="auto"/>
              <w:right w:val="single" w:sz="4" w:space="0" w:color="auto"/>
            </w:tcBorders>
            <w:shd w:val="clear" w:color="auto" w:fill="auto"/>
            <w:vAlign w:val="bottom"/>
          </w:tcPr>
          <w:p w14:paraId="6AB2808F" w14:textId="77777777" w:rsidR="00221C28" w:rsidRPr="00925811" w:rsidRDefault="00221C28" w:rsidP="00221C28">
            <w:r w:rsidRPr="00925811">
              <w:t>0.731</w:t>
            </w:r>
          </w:p>
        </w:tc>
      </w:tr>
      <w:tr w:rsidR="00221C28" w:rsidRPr="00925811" w14:paraId="7BF096FA" w14:textId="77777777" w:rsidTr="00A75C46">
        <w:trPr>
          <w:trHeight w:val="246"/>
        </w:trPr>
        <w:tc>
          <w:tcPr>
            <w:tcW w:w="1140" w:type="dxa"/>
          </w:tcPr>
          <w:p w14:paraId="1CAF97F8" w14:textId="77777777" w:rsidR="00221C28" w:rsidRPr="00925811" w:rsidRDefault="00221C28" w:rsidP="00221C28">
            <w:r w:rsidRPr="00925811">
              <w:t>SWALES</w:t>
            </w:r>
          </w:p>
        </w:tc>
        <w:tc>
          <w:tcPr>
            <w:tcW w:w="1596" w:type="dxa"/>
            <w:tcBorders>
              <w:top w:val="nil"/>
              <w:left w:val="single" w:sz="4" w:space="0" w:color="auto"/>
              <w:bottom w:val="single" w:sz="4" w:space="0" w:color="auto"/>
              <w:right w:val="single" w:sz="4" w:space="0" w:color="auto"/>
            </w:tcBorders>
            <w:shd w:val="clear" w:color="auto" w:fill="auto"/>
            <w:vAlign w:val="bottom"/>
          </w:tcPr>
          <w:p w14:paraId="1765CFF3" w14:textId="77777777" w:rsidR="00221C28" w:rsidRPr="00925811" w:rsidRDefault="00221C28" w:rsidP="00221C28">
            <w:r w:rsidRPr="00925811">
              <w:t>0.365</w:t>
            </w:r>
          </w:p>
        </w:tc>
        <w:tc>
          <w:tcPr>
            <w:tcW w:w="1597" w:type="dxa"/>
            <w:tcBorders>
              <w:top w:val="nil"/>
              <w:left w:val="nil"/>
              <w:bottom w:val="single" w:sz="4" w:space="0" w:color="auto"/>
              <w:right w:val="single" w:sz="4" w:space="0" w:color="auto"/>
            </w:tcBorders>
            <w:shd w:val="clear" w:color="auto" w:fill="auto"/>
            <w:vAlign w:val="bottom"/>
          </w:tcPr>
          <w:p w14:paraId="37E7625D" w14:textId="77777777" w:rsidR="00221C28" w:rsidRPr="00925811" w:rsidRDefault="00221C28" w:rsidP="00221C28">
            <w:r w:rsidRPr="00925811">
              <w:t>0.365</w:t>
            </w:r>
          </w:p>
        </w:tc>
        <w:tc>
          <w:tcPr>
            <w:tcW w:w="1596" w:type="dxa"/>
            <w:tcBorders>
              <w:top w:val="nil"/>
              <w:left w:val="nil"/>
              <w:bottom w:val="single" w:sz="4" w:space="0" w:color="auto"/>
              <w:right w:val="single" w:sz="4" w:space="0" w:color="auto"/>
            </w:tcBorders>
            <w:shd w:val="clear" w:color="auto" w:fill="auto"/>
            <w:vAlign w:val="bottom"/>
          </w:tcPr>
          <w:p w14:paraId="42B54F65" w14:textId="77777777" w:rsidR="00221C28" w:rsidRPr="00925811" w:rsidRDefault="00221C28" w:rsidP="00221C28">
            <w:r w:rsidRPr="00925811">
              <w:t>0.365</w:t>
            </w:r>
          </w:p>
        </w:tc>
        <w:tc>
          <w:tcPr>
            <w:tcW w:w="1597" w:type="dxa"/>
            <w:tcBorders>
              <w:top w:val="nil"/>
              <w:left w:val="nil"/>
              <w:bottom w:val="single" w:sz="4" w:space="0" w:color="auto"/>
              <w:right w:val="single" w:sz="4" w:space="0" w:color="auto"/>
            </w:tcBorders>
            <w:shd w:val="clear" w:color="auto" w:fill="auto"/>
            <w:vAlign w:val="bottom"/>
          </w:tcPr>
          <w:p w14:paraId="40B3A5B7" w14:textId="77777777" w:rsidR="00221C28" w:rsidRPr="00925811" w:rsidRDefault="00221C28" w:rsidP="00221C28">
            <w:r w:rsidRPr="00925811">
              <w:t>0.365</w:t>
            </w:r>
          </w:p>
        </w:tc>
        <w:tc>
          <w:tcPr>
            <w:tcW w:w="1597" w:type="dxa"/>
            <w:tcBorders>
              <w:top w:val="nil"/>
              <w:left w:val="nil"/>
              <w:bottom w:val="single" w:sz="4" w:space="0" w:color="auto"/>
              <w:right w:val="single" w:sz="4" w:space="0" w:color="auto"/>
            </w:tcBorders>
            <w:shd w:val="clear" w:color="auto" w:fill="auto"/>
            <w:vAlign w:val="bottom"/>
          </w:tcPr>
          <w:p w14:paraId="46E93705" w14:textId="77777777" w:rsidR="00221C28" w:rsidRPr="00925811" w:rsidRDefault="00221C28" w:rsidP="00221C28">
            <w:r w:rsidRPr="00925811">
              <w:t>0.365</w:t>
            </w:r>
          </w:p>
        </w:tc>
      </w:tr>
      <w:tr w:rsidR="00221C28" w:rsidRPr="00925811" w14:paraId="614AAC62" w14:textId="77777777" w:rsidTr="00A75C46">
        <w:trPr>
          <w:trHeight w:val="246"/>
        </w:trPr>
        <w:tc>
          <w:tcPr>
            <w:tcW w:w="1140" w:type="dxa"/>
          </w:tcPr>
          <w:p w14:paraId="57DCDEB1" w14:textId="77777777" w:rsidR="00221C28" w:rsidRPr="00925811" w:rsidRDefault="00221C28" w:rsidP="00221C28">
            <w:r w:rsidRPr="00925811">
              <w:t>SWEST</w:t>
            </w:r>
          </w:p>
        </w:tc>
        <w:tc>
          <w:tcPr>
            <w:tcW w:w="1596" w:type="dxa"/>
            <w:tcBorders>
              <w:top w:val="nil"/>
              <w:left w:val="single" w:sz="4" w:space="0" w:color="auto"/>
              <w:bottom w:val="single" w:sz="4" w:space="0" w:color="auto"/>
              <w:right w:val="single" w:sz="4" w:space="0" w:color="auto"/>
            </w:tcBorders>
            <w:shd w:val="clear" w:color="auto" w:fill="auto"/>
            <w:vAlign w:val="bottom"/>
          </w:tcPr>
          <w:p w14:paraId="4F581F77" w14:textId="77777777" w:rsidR="00221C28" w:rsidRPr="00925811" w:rsidRDefault="00221C28" w:rsidP="00221C28">
            <w:r w:rsidRPr="00925811">
              <w:t>0.555</w:t>
            </w:r>
          </w:p>
        </w:tc>
        <w:tc>
          <w:tcPr>
            <w:tcW w:w="1597" w:type="dxa"/>
            <w:tcBorders>
              <w:top w:val="nil"/>
              <w:left w:val="nil"/>
              <w:bottom w:val="single" w:sz="4" w:space="0" w:color="auto"/>
              <w:right w:val="single" w:sz="4" w:space="0" w:color="auto"/>
            </w:tcBorders>
            <w:shd w:val="clear" w:color="auto" w:fill="auto"/>
            <w:vAlign w:val="bottom"/>
          </w:tcPr>
          <w:p w14:paraId="02BBF90B" w14:textId="77777777" w:rsidR="00221C28" w:rsidRPr="00925811" w:rsidRDefault="00221C28" w:rsidP="00221C28">
            <w:r w:rsidRPr="00925811">
              <w:t>0.555</w:t>
            </w:r>
          </w:p>
        </w:tc>
        <w:tc>
          <w:tcPr>
            <w:tcW w:w="1596" w:type="dxa"/>
            <w:tcBorders>
              <w:top w:val="nil"/>
              <w:left w:val="nil"/>
              <w:bottom w:val="single" w:sz="4" w:space="0" w:color="auto"/>
              <w:right w:val="single" w:sz="4" w:space="0" w:color="auto"/>
            </w:tcBorders>
            <w:shd w:val="clear" w:color="auto" w:fill="auto"/>
            <w:vAlign w:val="bottom"/>
          </w:tcPr>
          <w:p w14:paraId="004DC230" w14:textId="77777777" w:rsidR="00221C28" w:rsidRPr="00925811" w:rsidRDefault="00221C28" w:rsidP="00221C28">
            <w:r w:rsidRPr="00925811">
              <w:t>0.555</w:t>
            </w:r>
          </w:p>
        </w:tc>
        <w:tc>
          <w:tcPr>
            <w:tcW w:w="1597" w:type="dxa"/>
            <w:tcBorders>
              <w:top w:val="nil"/>
              <w:left w:val="nil"/>
              <w:bottom w:val="single" w:sz="4" w:space="0" w:color="auto"/>
              <w:right w:val="single" w:sz="4" w:space="0" w:color="auto"/>
            </w:tcBorders>
            <w:shd w:val="clear" w:color="auto" w:fill="auto"/>
            <w:vAlign w:val="bottom"/>
          </w:tcPr>
          <w:p w14:paraId="421F5ED7" w14:textId="77777777" w:rsidR="00221C28" w:rsidRPr="00925811" w:rsidRDefault="00221C28" w:rsidP="00221C28">
            <w:r w:rsidRPr="00925811">
              <w:t>0.555</w:t>
            </w:r>
          </w:p>
        </w:tc>
        <w:tc>
          <w:tcPr>
            <w:tcW w:w="1597" w:type="dxa"/>
            <w:tcBorders>
              <w:top w:val="nil"/>
              <w:left w:val="nil"/>
              <w:bottom w:val="single" w:sz="4" w:space="0" w:color="auto"/>
              <w:right w:val="single" w:sz="4" w:space="0" w:color="auto"/>
            </w:tcBorders>
            <w:shd w:val="clear" w:color="auto" w:fill="auto"/>
            <w:vAlign w:val="bottom"/>
          </w:tcPr>
          <w:p w14:paraId="48863FCE" w14:textId="77777777" w:rsidR="00221C28" w:rsidRPr="00925811" w:rsidRDefault="00221C28" w:rsidP="00221C28">
            <w:r w:rsidRPr="00925811">
              <w:t>0.555</w:t>
            </w:r>
          </w:p>
        </w:tc>
      </w:tr>
      <w:tr w:rsidR="00221C28" w:rsidRPr="00925811" w14:paraId="4940F773" w14:textId="77777777" w:rsidTr="00A75C46">
        <w:trPr>
          <w:trHeight w:val="246"/>
        </w:trPr>
        <w:tc>
          <w:tcPr>
            <w:tcW w:w="1140" w:type="dxa"/>
          </w:tcPr>
          <w:p w14:paraId="08C410AF" w14:textId="77777777" w:rsidR="00221C28" w:rsidRPr="00925811" w:rsidRDefault="00221C28" w:rsidP="00221C28">
            <w:r w:rsidRPr="00925811">
              <w:t>LPN</w:t>
            </w:r>
          </w:p>
        </w:tc>
        <w:tc>
          <w:tcPr>
            <w:tcW w:w="1596" w:type="dxa"/>
            <w:tcBorders>
              <w:top w:val="nil"/>
              <w:left w:val="single" w:sz="4" w:space="0" w:color="auto"/>
              <w:bottom w:val="single" w:sz="4" w:space="0" w:color="auto"/>
              <w:right w:val="single" w:sz="4" w:space="0" w:color="auto"/>
            </w:tcBorders>
            <w:shd w:val="clear" w:color="auto" w:fill="auto"/>
            <w:vAlign w:val="bottom"/>
          </w:tcPr>
          <w:p w14:paraId="64C0BE52" w14:textId="77777777" w:rsidR="00221C28" w:rsidRPr="00925811" w:rsidRDefault="00221C28" w:rsidP="00221C28">
            <w:r w:rsidRPr="00925811">
              <w:t>0.480</w:t>
            </w:r>
          </w:p>
        </w:tc>
        <w:tc>
          <w:tcPr>
            <w:tcW w:w="1597" w:type="dxa"/>
            <w:tcBorders>
              <w:top w:val="nil"/>
              <w:left w:val="nil"/>
              <w:bottom w:val="single" w:sz="4" w:space="0" w:color="auto"/>
              <w:right w:val="single" w:sz="4" w:space="0" w:color="auto"/>
            </w:tcBorders>
            <w:shd w:val="clear" w:color="auto" w:fill="auto"/>
            <w:vAlign w:val="bottom"/>
          </w:tcPr>
          <w:p w14:paraId="51524B32" w14:textId="77777777" w:rsidR="00221C28" w:rsidRPr="00925811" w:rsidRDefault="00221C28" w:rsidP="00221C28">
            <w:r w:rsidRPr="00925811">
              <w:t>0.480</w:t>
            </w:r>
          </w:p>
        </w:tc>
        <w:tc>
          <w:tcPr>
            <w:tcW w:w="1596" w:type="dxa"/>
            <w:tcBorders>
              <w:top w:val="nil"/>
              <w:left w:val="nil"/>
              <w:bottom w:val="single" w:sz="4" w:space="0" w:color="auto"/>
              <w:right w:val="single" w:sz="4" w:space="0" w:color="auto"/>
            </w:tcBorders>
            <w:shd w:val="clear" w:color="auto" w:fill="auto"/>
            <w:vAlign w:val="bottom"/>
          </w:tcPr>
          <w:p w14:paraId="5D1B9D38" w14:textId="77777777" w:rsidR="00221C28" w:rsidRPr="00925811" w:rsidRDefault="00221C28" w:rsidP="00221C28">
            <w:r w:rsidRPr="00925811">
              <w:t>0.480</w:t>
            </w:r>
          </w:p>
        </w:tc>
        <w:tc>
          <w:tcPr>
            <w:tcW w:w="1597" w:type="dxa"/>
            <w:tcBorders>
              <w:top w:val="nil"/>
              <w:left w:val="nil"/>
              <w:bottom w:val="single" w:sz="4" w:space="0" w:color="auto"/>
              <w:right w:val="single" w:sz="4" w:space="0" w:color="auto"/>
            </w:tcBorders>
            <w:shd w:val="clear" w:color="auto" w:fill="auto"/>
            <w:vAlign w:val="bottom"/>
          </w:tcPr>
          <w:p w14:paraId="076B684E" w14:textId="77777777" w:rsidR="00221C28" w:rsidRPr="00925811" w:rsidRDefault="00221C28" w:rsidP="00221C28">
            <w:r w:rsidRPr="00925811">
              <w:t>0.480</w:t>
            </w:r>
          </w:p>
        </w:tc>
        <w:tc>
          <w:tcPr>
            <w:tcW w:w="1597" w:type="dxa"/>
            <w:tcBorders>
              <w:top w:val="nil"/>
              <w:left w:val="nil"/>
              <w:bottom w:val="single" w:sz="4" w:space="0" w:color="auto"/>
              <w:right w:val="single" w:sz="4" w:space="0" w:color="auto"/>
            </w:tcBorders>
            <w:shd w:val="clear" w:color="auto" w:fill="auto"/>
            <w:vAlign w:val="bottom"/>
          </w:tcPr>
          <w:p w14:paraId="3E8D2E96" w14:textId="77777777" w:rsidR="00221C28" w:rsidRPr="00925811" w:rsidRDefault="00221C28" w:rsidP="00221C28">
            <w:r w:rsidRPr="00925811">
              <w:t>0.480</w:t>
            </w:r>
          </w:p>
        </w:tc>
      </w:tr>
      <w:tr w:rsidR="00221C28" w:rsidRPr="00925811" w14:paraId="52881724" w14:textId="77777777" w:rsidTr="00A75C46">
        <w:trPr>
          <w:trHeight w:val="246"/>
        </w:trPr>
        <w:tc>
          <w:tcPr>
            <w:tcW w:w="1140" w:type="dxa"/>
          </w:tcPr>
          <w:p w14:paraId="5C61D124" w14:textId="77777777" w:rsidR="00221C28" w:rsidRPr="00925811" w:rsidRDefault="00221C28" w:rsidP="00221C28">
            <w:r w:rsidRPr="00925811">
              <w:t>SPN</w:t>
            </w:r>
          </w:p>
        </w:tc>
        <w:tc>
          <w:tcPr>
            <w:tcW w:w="1596" w:type="dxa"/>
            <w:tcBorders>
              <w:top w:val="nil"/>
              <w:left w:val="single" w:sz="4" w:space="0" w:color="auto"/>
              <w:bottom w:val="single" w:sz="4" w:space="0" w:color="auto"/>
              <w:right w:val="single" w:sz="4" w:space="0" w:color="auto"/>
            </w:tcBorders>
            <w:shd w:val="clear" w:color="auto" w:fill="auto"/>
            <w:vAlign w:val="bottom"/>
          </w:tcPr>
          <w:p w14:paraId="2FA12E2B" w14:textId="77777777" w:rsidR="00221C28" w:rsidRPr="00925811" w:rsidRDefault="00221C28" w:rsidP="00221C28">
            <w:r w:rsidRPr="00925811">
              <w:t>0.497</w:t>
            </w:r>
          </w:p>
        </w:tc>
        <w:tc>
          <w:tcPr>
            <w:tcW w:w="1597" w:type="dxa"/>
            <w:tcBorders>
              <w:top w:val="nil"/>
              <w:left w:val="nil"/>
              <w:bottom w:val="single" w:sz="4" w:space="0" w:color="auto"/>
              <w:right w:val="single" w:sz="4" w:space="0" w:color="auto"/>
            </w:tcBorders>
            <w:shd w:val="clear" w:color="auto" w:fill="auto"/>
            <w:vAlign w:val="bottom"/>
          </w:tcPr>
          <w:p w14:paraId="5574E42A" w14:textId="77777777" w:rsidR="00221C28" w:rsidRPr="00925811" w:rsidRDefault="00221C28" w:rsidP="00221C28">
            <w:r w:rsidRPr="00925811">
              <w:t>0.497</w:t>
            </w:r>
          </w:p>
        </w:tc>
        <w:tc>
          <w:tcPr>
            <w:tcW w:w="1596" w:type="dxa"/>
            <w:tcBorders>
              <w:top w:val="nil"/>
              <w:left w:val="nil"/>
              <w:bottom w:val="single" w:sz="4" w:space="0" w:color="auto"/>
              <w:right w:val="single" w:sz="4" w:space="0" w:color="auto"/>
            </w:tcBorders>
            <w:shd w:val="clear" w:color="auto" w:fill="auto"/>
            <w:vAlign w:val="bottom"/>
          </w:tcPr>
          <w:p w14:paraId="0061F01C" w14:textId="77777777" w:rsidR="00221C28" w:rsidRPr="00925811" w:rsidRDefault="00221C28" w:rsidP="00221C28">
            <w:r w:rsidRPr="00925811">
              <w:t>0.497</w:t>
            </w:r>
          </w:p>
        </w:tc>
        <w:tc>
          <w:tcPr>
            <w:tcW w:w="1597" w:type="dxa"/>
            <w:tcBorders>
              <w:top w:val="nil"/>
              <w:left w:val="nil"/>
              <w:bottom w:val="single" w:sz="4" w:space="0" w:color="auto"/>
              <w:right w:val="single" w:sz="4" w:space="0" w:color="auto"/>
            </w:tcBorders>
            <w:shd w:val="clear" w:color="auto" w:fill="auto"/>
            <w:vAlign w:val="bottom"/>
          </w:tcPr>
          <w:p w14:paraId="48451546" w14:textId="77777777" w:rsidR="00221C28" w:rsidRPr="00925811" w:rsidRDefault="00221C28" w:rsidP="00221C28">
            <w:r w:rsidRPr="00925811">
              <w:t>0.497</w:t>
            </w:r>
          </w:p>
        </w:tc>
        <w:tc>
          <w:tcPr>
            <w:tcW w:w="1597" w:type="dxa"/>
            <w:tcBorders>
              <w:top w:val="nil"/>
              <w:left w:val="nil"/>
              <w:bottom w:val="single" w:sz="4" w:space="0" w:color="auto"/>
              <w:right w:val="single" w:sz="4" w:space="0" w:color="auto"/>
            </w:tcBorders>
            <w:shd w:val="clear" w:color="auto" w:fill="auto"/>
            <w:vAlign w:val="bottom"/>
          </w:tcPr>
          <w:p w14:paraId="1D4DF3A1" w14:textId="77777777" w:rsidR="00221C28" w:rsidRPr="00925811" w:rsidRDefault="00221C28" w:rsidP="00221C28">
            <w:r w:rsidRPr="00925811">
              <w:t>0.497</w:t>
            </w:r>
          </w:p>
        </w:tc>
      </w:tr>
      <w:tr w:rsidR="00221C28" w:rsidRPr="00925811" w14:paraId="35D00976" w14:textId="77777777" w:rsidTr="00A75C46">
        <w:trPr>
          <w:trHeight w:val="246"/>
        </w:trPr>
        <w:tc>
          <w:tcPr>
            <w:tcW w:w="1140" w:type="dxa"/>
          </w:tcPr>
          <w:p w14:paraId="49ECADFF" w14:textId="77777777" w:rsidR="00221C28" w:rsidRPr="00925811" w:rsidRDefault="00221C28" w:rsidP="00221C28">
            <w:r w:rsidRPr="00925811">
              <w:t>EPN</w:t>
            </w:r>
          </w:p>
        </w:tc>
        <w:tc>
          <w:tcPr>
            <w:tcW w:w="1596" w:type="dxa"/>
            <w:tcBorders>
              <w:top w:val="nil"/>
              <w:left w:val="single" w:sz="4" w:space="0" w:color="auto"/>
              <w:bottom w:val="single" w:sz="4" w:space="0" w:color="auto"/>
              <w:right w:val="single" w:sz="4" w:space="0" w:color="auto"/>
            </w:tcBorders>
            <w:shd w:val="clear" w:color="auto" w:fill="auto"/>
            <w:vAlign w:val="bottom"/>
          </w:tcPr>
          <w:p w14:paraId="17DBFB63" w14:textId="77777777" w:rsidR="00221C28" w:rsidRPr="00925811" w:rsidRDefault="00221C28" w:rsidP="00221C28">
            <w:r w:rsidRPr="00925811">
              <w:t>0.776</w:t>
            </w:r>
          </w:p>
        </w:tc>
        <w:tc>
          <w:tcPr>
            <w:tcW w:w="1597" w:type="dxa"/>
            <w:tcBorders>
              <w:top w:val="nil"/>
              <w:left w:val="nil"/>
              <w:bottom w:val="single" w:sz="4" w:space="0" w:color="auto"/>
              <w:right w:val="single" w:sz="4" w:space="0" w:color="auto"/>
            </w:tcBorders>
            <w:shd w:val="clear" w:color="auto" w:fill="auto"/>
            <w:vAlign w:val="bottom"/>
          </w:tcPr>
          <w:p w14:paraId="6D47C015" w14:textId="77777777" w:rsidR="00221C28" w:rsidRPr="00925811" w:rsidRDefault="00221C28" w:rsidP="00221C28">
            <w:r w:rsidRPr="00925811">
              <w:t>0.776</w:t>
            </w:r>
          </w:p>
        </w:tc>
        <w:tc>
          <w:tcPr>
            <w:tcW w:w="1596" w:type="dxa"/>
            <w:tcBorders>
              <w:top w:val="nil"/>
              <w:left w:val="nil"/>
              <w:bottom w:val="single" w:sz="4" w:space="0" w:color="auto"/>
              <w:right w:val="single" w:sz="4" w:space="0" w:color="auto"/>
            </w:tcBorders>
            <w:shd w:val="clear" w:color="auto" w:fill="auto"/>
            <w:vAlign w:val="bottom"/>
          </w:tcPr>
          <w:p w14:paraId="74A0CB87" w14:textId="77777777" w:rsidR="00221C28" w:rsidRPr="00925811" w:rsidRDefault="00221C28" w:rsidP="00221C28">
            <w:r w:rsidRPr="00925811">
              <w:t>0.776</w:t>
            </w:r>
          </w:p>
        </w:tc>
        <w:tc>
          <w:tcPr>
            <w:tcW w:w="1597" w:type="dxa"/>
            <w:tcBorders>
              <w:top w:val="nil"/>
              <w:left w:val="nil"/>
              <w:bottom w:val="single" w:sz="4" w:space="0" w:color="auto"/>
              <w:right w:val="single" w:sz="4" w:space="0" w:color="auto"/>
            </w:tcBorders>
            <w:shd w:val="clear" w:color="auto" w:fill="auto"/>
            <w:vAlign w:val="bottom"/>
          </w:tcPr>
          <w:p w14:paraId="57ACFB71" w14:textId="77777777" w:rsidR="00221C28" w:rsidRPr="00925811" w:rsidRDefault="00221C28" w:rsidP="00221C28">
            <w:r w:rsidRPr="00925811">
              <w:t>0.776</w:t>
            </w:r>
          </w:p>
        </w:tc>
        <w:tc>
          <w:tcPr>
            <w:tcW w:w="1597" w:type="dxa"/>
            <w:tcBorders>
              <w:top w:val="nil"/>
              <w:left w:val="nil"/>
              <w:bottom w:val="single" w:sz="4" w:space="0" w:color="auto"/>
              <w:right w:val="single" w:sz="4" w:space="0" w:color="auto"/>
            </w:tcBorders>
            <w:shd w:val="clear" w:color="auto" w:fill="auto"/>
            <w:vAlign w:val="bottom"/>
          </w:tcPr>
          <w:p w14:paraId="22371291" w14:textId="77777777" w:rsidR="00221C28" w:rsidRPr="00925811" w:rsidRDefault="00221C28" w:rsidP="00221C28">
            <w:r w:rsidRPr="00925811">
              <w:t>0.776</w:t>
            </w:r>
          </w:p>
        </w:tc>
      </w:tr>
      <w:tr w:rsidR="00221C28" w:rsidRPr="00925811" w14:paraId="7F3B7AB6" w14:textId="77777777" w:rsidTr="00A75C46">
        <w:trPr>
          <w:trHeight w:val="246"/>
        </w:trPr>
        <w:tc>
          <w:tcPr>
            <w:tcW w:w="1140" w:type="dxa"/>
          </w:tcPr>
          <w:p w14:paraId="0907C3F8" w14:textId="77777777" w:rsidR="00221C28" w:rsidRPr="00925811" w:rsidRDefault="00221C28" w:rsidP="00221C28">
            <w:r w:rsidRPr="00925811">
              <w:t>SPD</w:t>
            </w:r>
          </w:p>
        </w:tc>
        <w:tc>
          <w:tcPr>
            <w:tcW w:w="1596" w:type="dxa"/>
            <w:tcBorders>
              <w:top w:val="nil"/>
              <w:left w:val="single" w:sz="4" w:space="0" w:color="auto"/>
              <w:bottom w:val="single" w:sz="4" w:space="0" w:color="auto"/>
              <w:right w:val="single" w:sz="4" w:space="0" w:color="auto"/>
            </w:tcBorders>
            <w:shd w:val="clear" w:color="auto" w:fill="auto"/>
            <w:vAlign w:val="bottom"/>
          </w:tcPr>
          <w:p w14:paraId="09F5BB3E" w14:textId="77777777" w:rsidR="00221C28" w:rsidRPr="00925811" w:rsidRDefault="00221C28" w:rsidP="00221C28">
            <w:r w:rsidRPr="00925811">
              <w:t>0.527</w:t>
            </w:r>
          </w:p>
        </w:tc>
        <w:tc>
          <w:tcPr>
            <w:tcW w:w="1597" w:type="dxa"/>
            <w:tcBorders>
              <w:top w:val="nil"/>
              <w:left w:val="nil"/>
              <w:bottom w:val="single" w:sz="4" w:space="0" w:color="auto"/>
              <w:right w:val="single" w:sz="4" w:space="0" w:color="auto"/>
            </w:tcBorders>
            <w:shd w:val="clear" w:color="auto" w:fill="auto"/>
            <w:vAlign w:val="bottom"/>
          </w:tcPr>
          <w:p w14:paraId="331CEB34" w14:textId="77777777" w:rsidR="00221C28" w:rsidRPr="00925811" w:rsidRDefault="00221C28" w:rsidP="00221C28">
            <w:r w:rsidRPr="00925811">
              <w:t>0.527</w:t>
            </w:r>
          </w:p>
        </w:tc>
        <w:tc>
          <w:tcPr>
            <w:tcW w:w="1596" w:type="dxa"/>
            <w:tcBorders>
              <w:top w:val="nil"/>
              <w:left w:val="nil"/>
              <w:bottom w:val="single" w:sz="4" w:space="0" w:color="auto"/>
              <w:right w:val="single" w:sz="4" w:space="0" w:color="auto"/>
            </w:tcBorders>
            <w:shd w:val="clear" w:color="auto" w:fill="auto"/>
            <w:vAlign w:val="bottom"/>
          </w:tcPr>
          <w:p w14:paraId="7777EDC6" w14:textId="77777777" w:rsidR="00221C28" w:rsidRPr="00925811" w:rsidRDefault="00221C28" w:rsidP="00221C28">
            <w:r w:rsidRPr="00925811">
              <w:t>0.527</w:t>
            </w:r>
          </w:p>
        </w:tc>
        <w:tc>
          <w:tcPr>
            <w:tcW w:w="1597" w:type="dxa"/>
            <w:tcBorders>
              <w:top w:val="nil"/>
              <w:left w:val="nil"/>
              <w:bottom w:val="single" w:sz="4" w:space="0" w:color="auto"/>
              <w:right w:val="single" w:sz="4" w:space="0" w:color="auto"/>
            </w:tcBorders>
            <w:shd w:val="clear" w:color="auto" w:fill="auto"/>
            <w:vAlign w:val="bottom"/>
          </w:tcPr>
          <w:p w14:paraId="4EE9B47F" w14:textId="77777777" w:rsidR="00221C28" w:rsidRPr="00925811" w:rsidRDefault="00221C28" w:rsidP="00221C28">
            <w:r w:rsidRPr="00925811">
              <w:t>0.527</w:t>
            </w:r>
          </w:p>
        </w:tc>
        <w:tc>
          <w:tcPr>
            <w:tcW w:w="1597" w:type="dxa"/>
            <w:tcBorders>
              <w:top w:val="nil"/>
              <w:left w:val="nil"/>
              <w:bottom w:val="single" w:sz="4" w:space="0" w:color="auto"/>
              <w:right w:val="single" w:sz="4" w:space="0" w:color="auto"/>
            </w:tcBorders>
            <w:shd w:val="clear" w:color="auto" w:fill="auto"/>
            <w:vAlign w:val="bottom"/>
          </w:tcPr>
          <w:p w14:paraId="76BE57CE" w14:textId="77777777" w:rsidR="00221C28" w:rsidRPr="00925811" w:rsidRDefault="00221C28" w:rsidP="00221C28">
            <w:r w:rsidRPr="00925811">
              <w:t>0.527</w:t>
            </w:r>
          </w:p>
        </w:tc>
      </w:tr>
      <w:tr w:rsidR="00187946" w:rsidRPr="00925811" w14:paraId="1DB40755" w14:textId="77777777" w:rsidTr="00925811">
        <w:trPr>
          <w:trHeight w:val="246"/>
        </w:trPr>
        <w:tc>
          <w:tcPr>
            <w:tcW w:w="0" w:type="dxa"/>
          </w:tcPr>
          <w:p w14:paraId="27DF8224" w14:textId="77777777" w:rsidR="00187946" w:rsidRPr="00925811" w:rsidRDefault="00187946" w:rsidP="00187946">
            <w:r w:rsidRPr="00925811">
              <w:t>SPMW</w:t>
            </w:r>
          </w:p>
        </w:tc>
        <w:tc>
          <w:tcPr>
            <w:tcW w:w="0" w:type="dxa"/>
            <w:tcBorders>
              <w:top w:val="nil"/>
              <w:left w:val="single" w:sz="4" w:space="0" w:color="auto"/>
              <w:bottom w:val="single" w:sz="4" w:space="0" w:color="auto"/>
              <w:right w:val="single" w:sz="4" w:space="0" w:color="auto"/>
            </w:tcBorders>
            <w:shd w:val="clear" w:color="auto" w:fill="auto"/>
          </w:tcPr>
          <w:p w14:paraId="449079D1" w14:textId="41D8AA07" w:rsidR="00187946" w:rsidRPr="00925811" w:rsidRDefault="00187946" w:rsidP="00187946">
            <w:r w:rsidRPr="00925811">
              <w:t>0.586</w:t>
            </w:r>
          </w:p>
        </w:tc>
        <w:tc>
          <w:tcPr>
            <w:tcW w:w="0" w:type="dxa"/>
            <w:tcBorders>
              <w:top w:val="nil"/>
              <w:left w:val="nil"/>
              <w:bottom w:val="single" w:sz="4" w:space="0" w:color="auto"/>
              <w:right w:val="single" w:sz="4" w:space="0" w:color="auto"/>
            </w:tcBorders>
            <w:shd w:val="clear" w:color="auto" w:fill="auto"/>
          </w:tcPr>
          <w:p w14:paraId="759E1F7D" w14:textId="7D13F2F8" w:rsidR="00187946" w:rsidRPr="00925811" w:rsidRDefault="00187946" w:rsidP="00187946">
            <w:r w:rsidRPr="00925811">
              <w:t>0.586</w:t>
            </w:r>
          </w:p>
        </w:tc>
        <w:tc>
          <w:tcPr>
            <w:tcW w:w="0" w:type="dxa"/>
            <w:tcBorders>
              <w:top w:val="nil"/>
              <w:left w:val="nil"/>
              <w:bottom w:val="single" w:sz="4" w:space="0" w:color="auto"/>
              <w:right w:val="single" w:sz="4" w:space="0" w:color="auto"/>
            </w:tcBorders>
            <w:shd w:val="clear" w:color="auto" w:fill="auto"/>
          </w:tcPr>
          <w:p w14:paraId="4E2AF313" w14:textId="6B229674" w:rsidR="00187946" w:rsidRPr="00925811" w:rsidRDefault="00187946" w:rsidP="00187946">
            <w:r w:rsidRPr="00925811">
              <w:t>0.586</w:t>
            </w:r>
          </w:p>
        </w:tc>
        <w:tc>
          <w:tcPr>
            <w:tcW w:w="0" w:type="dxa"/>
            <w:tcBorders>
              <w:top w:val="nil"/>
              <w:left w:val="nil"/>
              <w:bottom w:val="single" w:sz="4" w:space="0" w:color="auto"/>
              <w:right w:val="single" w:sz="4" w:space="0" w:color="auto"/>
            </w:tcBorders>
            <w:shd w:val="clear" w:color="auto" w:fill="auto"/>
          </w:tcPr>
          <w:p w14:paraId="60BBF2B2" w14:textId="07E61512" w:rsidR="00187946" w:rsidRPr="00925811" w:rsidRDefault="00187946" w:rsidP="00187946">
            <w:r w:rsidRPr="00925811">
              <w:t>0.586</w:t>
            </w:r>
          </w:p>
        </w:tc>
        <w:tc>
          <w:tcPr>
            <w:tcW w:w="0" w:type="dxa"/>
            <w:tcBorders>
              <w:top w:val="nil"/>
              <w:left w:val="nil"/>
              <w:bottom w:val="single" w:sz="4" w:space="0" w:color="auto"/>
              <w:right w:val="single" w:sz="4" w:space="0" w:color="auto"/>
            </w:tcBorders>
            <w:shd w:val="clear" w:color="auto" w:fill="auto"/>
          </w:tcPr>
          <w:p w14:paraId="255A8BDB" w14:textId="77E4F41C" w:rsidR="00187946" w:rsidRPr="00925811" w:rsidRDefault="00187946" w:rsidP="00187946">
            <w:r w:rsidRPr="00925811">
              <w:t>0.586</w:t>
            </w:r>
          </w:p>
        </w:tc>
      </w:tr>
      <w:tr w:rsidR="00221C28" w:rsidRPr="00925811" w14:paraId="332501C3" w14:textId="77777777" w:rsidTr="00A75C46">
        <w:trPr>
          <w:trHeight w:val="246"/>
        </w:trPr>
        <w:tc>
          <w:tcPr>
            <w:tcW w:w="1140" w:type="dxa"/>
          </w:tcPr>
          <w:p w14:paraId="1E8A1941" w14:textId="77777777" w:rsidR="00221C28" w:rsidRPr="00925811" w:rsidRDefault="00221C28" w:rsidP="00221C28">
            <w:r w:rsidRPr="00925811">
              <w:t>SSEH</w:t>
            </w:r>
          </w:p>
        </w:tc>
        <w:tc>
          <w:tcPr>
            <w:tcW w:w="1596" w:type="dxa"/>
            <w:tcBorders>
              <w:top w:val="nil"/>
              <w:left w:val="single" w:sz="4" w:space="0" w:color="auto"/>
              <w:bottom w:val="single" w:sz="4" w:space="0" w:color="auto"/>
              <w:right w:val="single" w:sz="4" w:space="0" w:color="auto"/>
            </w:tcBorders>
            <w:shd w:val="clear" w:color="auto" w:fill="auto"/>
            <w:vAlign w:val="bottom"/>
          </w:tcPr>
          <w:p w14:paraId="32F79021" w14:textId="77777777" w:rsidR="00221C28" w:rsidRPr="00925811" w:rsidRDefault="00221C28" w:rsidP="00221C28">
            <w:r w:rsidRPr="00925811">
              <w:t>0.393</w:t>
            </w:r>
          </w:p>
        </w:tc>
        <w:tc>
          <w:tcPr>
            <w:tcW w:w="1597" w:type="dxa"/>
            <w:tcBorders>
              <w:top w:val="nil"/>
              <w:left w:val="nil"/>
              <w:bottom w:val="single" w:sz="4" w:space="0" w:color="auto"/>
              <w:right w:val="single" w:sz="4" w:space="0" w:color="auto"/>
            </w:tcBorders>
            <w:shd w:val="clear" w:color="auto" w:fill="auto"/>
            <w:vAlign w:val="bottom"/>
          </w:tcPr>
          <w:p w14:paraId="5E6120B2" w14:textId="77777777" w:rsidR="00221C28" w:rsidRPr="00925811" w:rsidRDefault="00221C28" w:rsidP="00221C28">
            <w:r w:rsidRPr="00925811">
              <w:t>0.393</w:t>
            </w:r>
          </w:p>
        </w:tc>
        <w:tc>
          <w:tcPr>
            <w:tcW w:w="1596" w:type="dxa"/>
            <w:tcBorders>
              <w:top w:val="nil"/>
              <w:left w:val="nil"/>
              <w:bottom w:val="single" w:sz="4" w:space="0" w:color="auto"/>
              <w:right w:val="single" w:sz="4" w:space="0" w:color="auto"/>
            </w:tcBorders>
            <w:shd w:val="clear" w:color="auto" w:fill="auto"/>
            <w:vAlign w:val="bottom"/>
          </w:tcPr>
          <w:p w14:paraId="4F303D48" w14:textId="77777777" w:rsidR="00221C28" w:rsidRPr="00925811" w:rsidRDefault="00221C28" w:rsidP="00221C28">
            <w:r w:rsidRPr="00925811">
              <w:t>0.393</w:t>
            </w:r>
          </w:p>
        </w:tc>
        <w:tc>
          <w:tcPr>
            <w:tcW w:w="1597" w:type="dxa"/>
            <w:tcBorders>
              <w:top w:val="nil"/>
              <w:left w:val="nil"/>
              <w:bottom w:val="single" w:sz="4" w:space="0" w:color="auto"/>
              <w:right w:val="single" w:sz="4" w:space="0" w:color="auto"/>
            </w:tcBorders>
            <w:shd w:val="clear" w:color="auto" w:fill="auto"/>
            <w:vAlign w:val="bottom"/>
          </w:tcPr>
          <w:p w14:paraId="08ABCD39" w14:textId="77777777" w:rsidR="00221C28" w:rsidRPr="00925811" w:rsidRDefault="00221C28" w:rsidP="00221C28">
            <w:r w:rsidRPr="00925811">
              <w:t>0.393</w:t>
            </w:r>
          </w:p>
        </w:tc>
        <w:tc>
          <w:tcPr>
            <w:tcW w:w="1597" w:type="dxa"/>
            <w:tcBorders>
              <w:top w:val="nil"/>
              <w:left w:val="nil"/>
              <w:bottom w:val="single" w:sz="4" w:space="0" w:color="auto"/>
              <w:right w:val="single" w:sz="4" w:space="0" w:color="auto"/>
            </w:tcBorders>
            <w:shd w:val="clear" w:color="auto" w:fill="auto"/>
            <w:vAlign w:val="bottom"/>
          </w:tcPr>
          <w:p w14:paraId="41ECC3EC" w14:textId="77777777" w:rsidR="00221C28" w:rsidRPr="00925811" w:rsidRDefault="00221C28" w:rsidP="00221C28">
            <w:r w:rsidRPr="00925811">
              <w:t>0.393</w:t>
            </w:r>
          </w:p>
        </w:tc>
      </w:tr>
      <w:tr w:rsidR="00221C28" w:rsidRPr="00925811" w14:paraId="1E13F4B6" w14:textId="77777777" w:rsidTr="00A75C46">
        <w:trPr>
          <w:trHeight w:val="246"/>
        </w:trPr>
        <w:tc>
          <w:tcPr>
            <w:tcW w:w="1140" w:type="dxa"/>
          </w:tcPr>
          <w:p w14:paraId="2DC16531" w14:textId="77777777" w:rsidR="00221C28" w:rsidRPr="00925811" w:rsidRDefault="00221C28" w:rsidP="00221C28">
            <w:r w:rsidRPr="00925811">
              <w:t>SSES</w:t>
            </w:r>
          </w:p>
        </w:tc>
        <w:tc>
          <w:tcPr>
            <w:tcW w:w="1596" w:type="dxa"/>
            <w:tcBorders>
              <w:top w:val="nil"/>
              <w:left w:val="single" w:sz="4" w:space="0" w:color="auto"/>
              <w:bottom w:val="single" w:sz="4" w:space="0" w:color="auto"/>
              <w:right w:val="single" w:sz="4" w:space="0" w:color="auto"/>
            </w:tcBorders>
            <w:shd w:val="clear" w:color="auto" w:fill="auto"/>
            <w:vAlign w:val="bottom"/>
          </w:tcPr>
          <w:p w14:paraId="6F53C9FC" w14:textId="77777777" w:rsidR="00221C28" w:rsidRPr="00925811" w:rsidRDefault="00221C28" w:rsidP="00221C28">
            <w:r w:rsidRPr="00925811">
              <w:t>0.742</w:t>
            </w:r>
          </w:p>
        </w:tc>
        <w:tc>
          <w:tcPr>
            <w:tcW w:w="1597" w:type="dxa"/>
            <w:tcBorders>
              <w:top w:val="nil"/>
              <w:left w:val="nil"/>
              <w:bottom w:val="single" w:sz="4" w:space="0" w:color="auto"/>
              <w:right w:val="single" w:sz="4" w:space="0" w:color="auto"/>
            </w:tcBorders>
            <w:shd w:val="clear" w:color="auto" w:fill="auto"/>
            <w:vAlign w:val="bottom"/>
          </w:tcPr>
          <w:p w14:paraId="7C78C9CB" w14:textId="77777777" w:rsidR="00221C28" w:rsidRPr="00925811" w:rsidRDefault="00221C28" w:rsidP="00221C28">
            <w:r w:rsidRPr="00925811">
              <w:t>0.742</w:t>
            </w:r>
          </w:p>
        </w:tc>
        <w:tc>
          <w:tcPr>
            <w:tcW w:w="1596" w:type="dxa"/>
            <w:tcBorders>
              <w:top w:val="nil"/>
              <w:left w:val="nil"/>
              <w:bottom w:val="single" w:sz="4" w:space="0" w:color="auto"/>
              <w:right w:val="single" w:sz="4" w:space="0" w:color="auto"/>
            </w:tcBorders>
            <w:shd w:val="clear" w:color="auto" w:fill="auto"/>
            <w:vAlign w:val="bottom"/>
          </w:tcPr>
          <w:p w14:paraId="40E27DB0" w14:textId="77777777" w:rsidR="00221C28" w:rsidRPr="00925811" w:rsidRDefault="00221C28" w:rsidP="00221C28">
            <w:r w:rsidRPr="00925811">
              <w:t>0.742</w:t>
            </w:r>
          </w:p>
        </w:tc>
        <w:tc>
          <w:tcPr>
            <w:tcW w:w="1597" w:type="dxa"/>
            <w:tcBorders>
              <w:top w:val="nil"/>
              <w:left w:val="nil"/>
              <w:bottom w:val="single" w:sz="4" w:space="0" w:color="auto"/>
              <w:right w:val="single" w:sz="4" w:space="0" w:color="auto"/>
            </w:tcBorders>
            <w:shd w:val="clear" w:color="auto" w:fill="auto"/>
            <w:vAlign w:val="bottom"/>
          </w:tcPr>
          <w:p w14:paraId="4BFC960A" w14:textId="77777777" w:rsidR="00221C28" w:rsidRPr="00925811" w:rsidRDefault="00221C28" w:rsidP="00221C28">
            <w:r w:rsidRPr="00925811">
              <w:t>0.742</w:t>
            </w:r>
          </w:p>
        </w:tc>
        <w:tc>
          <w:tcPr>
            <w:tcW w:w="1597" w:type="dxa"/>
            <w:tcBorders>
              <w:top w:val="nil"/>
              <w:left w:val="nil"/>
              <w:bottom w:val="single" w:sz="4" w:space="0" w:color="auto"/>
              <w:right w:val="single" w:sz="4" w:space="0" w:color="auto"/>
            </w:tcBorders>
            <w:shd w:val="clear" w:color="auto" w:fill="auto"/>
            <w:vAlign w:val="bottom"/>
          </w:tcPr>
          <w:p w14:paraId="3414D3F4" w14:textId="77777777" w:rsidR="00221C28" w:rsidRPr="00925811" w:rsidRDefault="00221C28" w:rsidP="00221C28">
            <w:r w:rsidRPr="00925811">
              <w:t>0.742</w:t>
            </w:r>
          </w:p>
        </w:tc>
      </w:tr>
    </w:tbl>
    <w:p w14:paraId="7E9F9F03" w14:textId="77777777" w:rsidR="001A2306" w:rsidRPr="00925811" w:rsidRDefault="001A2306" w:rsidP="001A2306">
      <w:pPr>
        <w:pStyle w:val="Heading2"/>
      </w:pPr>
      <w:bookmarkStart w:id="240" w:name="_Toc121736131"/>
      <w:bookmarkStart w:id="241" w:name="_Toc126074416"/>
      <w:r w:rsidRPr="00925811">
        <w:t>Interruptions incentive scheme output delivery incentive (IQ</w:t>
      </w:r>
      <w:r w:rsidRPr="00925811">
        <w:rPr>
          <w:rStyle w:val="Subscript"/>
        </w:rPr>
        <w:t>t</w:t>
      </w:r>
      <w:r w:rsidRPr="00925811">
        <w:t>)</w:t>
      </w:r>
      <w:bookmarkEnd w:id="239"/>
      <w:bookmarkEnd w:id="240"/>
      <w:bookmarkEnd w:id="241"/>
    </w:p>
    <w:p w14:paraId="4CA43F6F" w14:textId="77777777" w:rsidR="001A2306" w:rsidRPr="00925811" w:rsidRDefault="001A2306" w:rsidP="001A2306">
      <w:pPr>
        <w:rPr>
          <w:b/>
          <w:bCs/>
        </w:rPr>
      </w:pPr>
      <w:r w:rsidRPr="00925811">
        <w:rPr>
          <w:b/>
          <w:bCs/>
        </w:rPr>
        <w:t>Introduction</w:t>
      </w:r>
    </w:p>
    <w:p w14:paraId="54225D37" w14:textId="77777777" w:rsidR="001A2306" w:rsidRPr="00925811" w:rsidRDefault="001A2306" w:rsidP="001A2306">
      <w:pPr>
        <w:pStyle w:val="NumberedNormal"/>
      </w:pPr>
      <w:r w:rsidRPr="00925811">
        <w:t xml:space="preserve">The purpose of this condition is to calculate the term </w:t>
      </w:r>
      <m:oMath>
        <m:sSub>
          <m:sSubPr>
            <m:ctrlPr>
              <w:rPr>
                <w:rFonts w:ascii="Cambria Math" w:hAnsi="Cambria Math"/>
              </w:rPr>
            </m:ctrlPr>
          </m:sSubPr>
          <m:e>
            <m:r>
              <m:rPr>
                <m:sty m:val="p"/>
              </m:rPr>
              <w:rPr>
                <w:rFonts w:ascii="Cambria Math" w:hAnsi="Cambria Math"/>
              </w:rPr>
              <m:t>IQ</m:t>
            </m:r>
          </m:e>
          <m:sub>
            <m:r>
              <m:rPr>
                <m:sty m:val="p"/>
              </m:rPr>
              <w:rPr>
                <w:rFonts w:ascii="Cambria Math" w:hAnsi="Cambria Math"/>
              </w:rPr>
              <m:t>t</m:t>
            </m:r>
          </m:sub>
        </m:sSub>
      </m:oMath>
      <w:r w:rsidRPr="00925811">
        <w:t xml:space="preserve"> (the interruptions incentive scheme output delivery incentive term). This contributes to the calculation of the term ODI</w:t>
      </w:r>
      <w:r w:rsidRPr="00925811">
        <w:rPr>
          <w:rStyle w:val="Subscript"/>
        </w:rPr>
        <w:t>t</w:t>
      </w:r>
      <w:r w:rsidRPr="00925811">
        <w:t xml:space="preserve"> (the output delivery incentives term), which in turn feeds into Calculated Revenue in Special Condition 2.1 (Revenue restriction).</w:t>
      </w:r>
    </w:p>
    <w:p w14:paraId="455EE34B" w14:textId="77777777" w:rsidR="001A2306" w:rsidRPr="00925811" w:rsidRDefault="001A2306" w:rsidP="001A2306">
      <w:pPr>
        <w:pStyle w:val="NumberedNormal"/>
      </w:pPr>
      <w:r w:rsidRPr="00925811">
        <w:t xml:space="preserve">The effect of the condition is to reward or penalise the licensee in relation to its performance under the interruptions incentive scheme output delivery incentive. </w:t>
      </w:r>
    </w:p>
    <w:p w14:paraId="644285B1" w14:textId="77777777" w:rsidR="001A2306" w:rsidRPr="00925811" w:rsidRDefault="001A2306" w:rsidP="001A2306">
      <w:pPr>
        <w:pStyle w:val="Heading3"/>
      </w:pPr>
      <w:r w:rsidRPr="00925811">
        <w:t>Formula for calculating the interruptions incentive scheme output delivery incentive term (</w:t>
      </w:r>
      <m:oMath>
        <m:sSub>
          <m:sSubPr>
            <m:ctrlPr>
              <w:rPr>
                <w:rFonts w:ascii="Cambria Math" w:hAnsi="Cambria Math"/>
              </w:rPr>
            </m:ctrlPr>
          </m:sSubPr>
          <m:e>
            <m:r>
              <m:rPr>
                <m:sty m:val="bi"/>
              </m:rPr>
              <w:rPr>
                <w:rFonts w:ascii="Cambria Math" w:hAnsi="Cambria Math"/>
              </w:rPr>
              <m:t>IQ</m:t>
            </m:r>
          </m:e>
          <m:sub>
            <m:r>
              <m:rPr>
                <m:sty m:val="bi"/>
              </m:rPr>
              <w:rPr>
                <w:rFonts w:ascii="Cambria Math" w:hAnsi="Cambria Math"/>
              </w:rPr>
              <m:t>t</m:t>
            </m:r>
          </m:sub>
        </m:sSub>
      </m:oMath>
      <w:r w:rsidRPr="00925811">
        <w:t>)</w:t>
      </w:r>
    </w:p>
    <w:p w14:paraId="670FC225" w14:textId="77777777" w:rsidR="001A2306" w:rsidRPr="00925811" w:rsidRDefault="001A2306" w:rsidP="001A2306">
      <w:pPr>
        <w:pStyle w:val="NumberedNormal"/>
      </w:pPr>
      <w:r w:rsidRPr="00925811">
        <w:t xml:space="preserve">The value of </w:t>
      </w:r>
      <m:oMath>
        <m:sSub>
          <m:sSubPr>
            <m:ctrlPr>
              <w:rPr>
                <w:rFonts w:ascii="Cambria Math" w:hAnsi="Cambria Math"/>
              </w:rPr>
            </m:ctrlPr>
          </m:sSubPr>
          <m:e>
            <m:r>
              <w:rPr>
                <w:rFonts w:ascii="Cambria Math" w:hAnsi="Cambria Math"/>
              </w:rPr>
              <m:t>IQ</m:t>
            </m:r>
          </m:e>
          <m:sub>
            <m:r>
              <w:rPr>
                <w:rFonts w:ascii="Cambria Math" w:hAnsi="Cambria Math"/>
              </w:rPr>
              <m:t>t</m:t>
            </m:r>
          </m:sub>
        </m:sSub>
      </m:oMath>
      <w:r w:rsidRPr="00925811">
        <w:t xml:space="preserve"> is derived in accordance with the following formula: </w:t>
      </w:r>
    </w:p>
    <w:p w14:paraId="62980664" w14:textId="77777777" w:rsidR="001A2306" w:rsidRPr="00925811" w:rsidRDefault="00883AC9" w:rsidP="001A2306">
      <m:oMathPara>
        <m:oMathParaPr>
          <m:jc m:val="center"/>
        </m:oMathParaPr>
        <m:oMath>
          <m:sSub>
            <m:sSubPr>
              <m:ctrlPr>
                <w:rPr>
                  <w:rFonts w:ascii="Cambria Math" w:hAnsi="Cambria Math"/>
                </w:rPr>
              </m:ctrlPr>
            </m:sSubPr>
            <m:e>
              <m:r>
                <w:rPr>
                  <w:rFonts w:ascii="Cambria Math" w:hAnsi="Cambria Math"/>
                </w:rPr>
                <m:t>IQ</m:t>
              </m:r>
            </m:e>
            <m:sub>
              <m:r>
                <w:rPr>
                  <w:rFonts w:ascii="Cambria Math" w:hAnsi="Cambria Math"/>
                </w:rPr>
                <m:t>t</m:t>
              </m:r>
            </m:sub>
          </m:sSub>
          <m:r>
            <w:rPr>
              <w:rFonts w:ascii="Cambria Math" w:hAnsi="Cambria Math"/>
            </w:rPr>
            <m:t>=</m:t>
          </m:r>
          <m:d>
            <m:dPr>
              <m:ctrlPr>
                <w:rPr>
                  <w:rFonts w:ascii="Cambria Math" w:hAnsi="Cambria Math"/>
                </w:rPr>
              </m:ctrlPr>
            </m:dPr>
            <m:e>
              <m:sSub>
                <m:sSubPr>
                  <m:ctrlPr>
                    <w:rPr>
                      <w:rFonts w:ascii="Cambria Math" w:hAnsi="Cambria Math"/>
                    </w:rPr>
                  </m:ctrlPr>
                </m:sSubPr>
                <m:e>
                  <m:r>
                    <w:rPr>
                      <w:rFonts w:ascii="Cambria Math" w:hAnsi="Cambria Math"/>
                    </w:rPr>
                    <m:t>QZ</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QC</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QD</m:t>
                  </m:r>
                </m:e>
                <m:sub>
                  <m:r>
                    <w:rPr>
                      <w:rFonts w:ascii="Cambria Math" w:hAnsi="Cambria Math"/>
                    </w:rPr>
                    <m:t>t</m:t>
                  </m:r>
                </m:sub>
              </m:sSub>
            </m:e>
          </m:d>
        </m:oMath>
      </m:oMathPara>
    </w:p>
    <w:p w14:paraId="7D3A1B51" w14:textId="77777777" w:rsidR="001A2306" w:rsidRPr="00925811" w:rsidRDefault="001A2306" w:rsidP="001A2306">
      <w:r w:rsidRPr="00925811">
        <w:t>where:</w:t>
      </w:r>
    </w:p>
    <w:tbl>
      <w:tblPr>
        <w:tblStyle w:val="TableGridLight"/>
        <w:tblW w:w="7655" w:type="dxa"/>
        <w:tblLayout w:type="fixed"/>
        <w:tblLook w:val="04A0" w:firstRow="1" w:lastRow="0" w:firstColumn="1" w:lastColumn="0" w:noHBand="0" w:noVBand="1"/>
      </w:tblPr>
      <w:tblGrid>
        <w:gridCol w:w="1134"/>
        <w:gridCol w:w="6521"/>
      </w:tblGrid>
      <w:tr w:rsidR="001A2306" w:rsidRPr="00925811" w14:paraId="0A2196F8" w14:textId="77777777" w:rsidTr="00A75C46">
        <w:trPr>
          <w:cnfStyle w:val="100000000000" w:firstRow="1" w:lastRow="0" w:firstColumn="0" w:lastColumn="0" w:oddVBand="0" w:evenVBand="0" w:oddHBand="0"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1134" w:type="dxa"/>
          </w:tcPr>
          <w:p w14:paraId="3936EF55" w14:textId="77777777" w:rsidR="001A2306" w:rsidRPr="00925811" w:rsidRDefault="001A2306" w:rsidP="001A2306">
            <w:r w:rsidRPr="00925811">
              <w:t>QZ</w:t>
            </w:r>
            <w:r w:rsidRPr="00925811">
              <w:rPr>
                <w:rStyle w:val="Subscript"/>
              </w:rPr>
              <w:t>t</w:t>
            </w:r>
          </w:p>
        </w:tc>
        <w:tc>
          <w:tcPr>
            <w:tcW w:w="6521" w:type="dxa"/>
          </w:tcPr>
          <w:p w14:paraId="0B8861EE" w14:textId="77777777" w:rsidR="001A2306" w:rsidRPr="00925811" w:rsidRDefault="001A2306" w:rsidP="001A2306">
            <w:pPr>
              <w:cnfStyle w:val="100000000000" w:firstRow="1" w:lastRow="0" w:firstColumn="0" w:lastColumn="0" w:oddVBand="0" w:evenVBand="0" w:oddHBand="0" w:evenHBand="0" w:firstRowFirstColumn="0" w:firstRowLastColumn="0" w:lastRowFirstColumn="0" w:lastRowLastColumn="0"/>
            </w:pPr>
            <w:r w:rsidRPr="00925811">
              <w:t>is the interruptions term and is derived in accordance with Part B;</w:t>
            </w:r>
          </w:p>
        </w:tc>
      </w:tr>
      <w:tr w:rsidR="001A2306" w:rsidRPr="00925811" w14:paraId="0EE4278B"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134" w:type="dxa"/>
          </w:tcPr>
          <w:p w14:paraId="45A961B7" w14:textId="77777777" w:rsidR="001A2306" w:rsidRPr="00925811" w:rsidRDefault="001A2306" w:rsidP="001A2306">
            <w:r w:rsidRPr="00925811">
              <w:t>QC</w:t>
            </w:r>
            <w:r w:rsidRPr="00925811">
              <w:rPr>
                <w:rStyle w:val="Subscript"/>
              </w:rPr>
              <w:t>t</w:t>
            </w:r>
          </w:p>
        </w:tc>
        <w:tc>
          <w:tcPr>
            <w:tcW w:w="6521" w:type="dxa"/>
          </w:tcPr>
          <w:p w14:paraId="0E16771C" w14:textId="2575CC43"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 xml:space="preserve">is the severe weather supply </w:t>
            </w:r>
            <w:r w:rsidR="00E05C5F" w:rsidRPr="00925811">
              <w:t>r</w:t>
            </w:r>
            <w:r w:rsidRPr="00925811">
              <w:t>estoration term and is derived in accordance with Part E; and</w:t>
            </w:r>
          </w:p>
        </w:tc>
      </w:tr>
      <w:tr w:rsidR="001A2306" w:rsidRPr="00925811" w14:paraId="3A62617F"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134" w:type="dxa"/>
          </w:tcPr>
          <w:p w14:paraId="61CDC614" w14:textId="77777777" w:rsidR="001A2306" w:rsidRPr="00925811" w:rsidRDefault="001A2306" w:rsidP="001A2306">
            <w:r w:rsidRPr="00925811">
              <w:t>QD</w:t>
            </w:r>
            <w:r w:rsidRPr="00925811">
              <w:rPr>
                <w:rStyle w:val="Subscript"/>
              </w:rPr>
              <w:t>t</w:t>
            </w:r>
          </w:p>
        </w:tc>
        <w:tc>
          <w:tcPr>
            <w:tcW w:w="6521" w:type="dxa"/>
          </w:tcPr>
          <w:p w14:paraId="2E34CB27" w14:textId="3329E402"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 xml:space="preserve">is the normal weather supply </w:t>
            </w:r>
            <w:r w:rsidR="00E05C5F" w:rsidRPr="00925811">
              <w:t>r</w:t>
            </w:r>
            <w:r w:rsidRPr="00925811">
              <w:t>estoration term and is derived in accordance with Part F</w:t>
            </w:r>
            <w:r w:rsidRPr="00925811" w:rsidDel="001F6516">
              <w:t>.</w:t>
            </w:r>
            <w:r w:rsidRPr="00925811">
              <w:t xml:space="preserve"> </w:t>
            </w:r>
          </w:p>
        </w:tc>
      </w:tr>
    </w:tbl>
    <w:p w14:paraId="6B43262B" w14:textId="77777777" w:rsidR="001A2306" w:rsidRPr="00925811" w:rsidRDefault="001A2306" w:rsidP="001A2306">
      <w:pPr>
        <w:pStyle w:val="Heading3"/>
      </w:pPr>
      <w:r w:rsidRPr="00925811">
        <w:t xml:space="preserve"> Formulae for calculating the interruptions term (QZ</w:t>
      </w:r>
      <w:r w:rsidRPr="00925811">
        <w:rPr>
          <w:rStyle w:val="Subscript"/>
        </w:rPr>
        <w:t>t</w:t>
      </w:r>
      <w:r w:rsidRPr="00925811">
        <w:t>)</w:t>
      </w:r>
    </w:p>
    <w:p w14:paraId="0A1C2215" w14:textId="77777777" w:rsidR="001A2306" w:rsidRPr="00925811" w:rsidRDefault="001A2306" w:rsidP="001A2306">
      <w:pPr>
        <w:pStyle w:val="NumberedNormal"/>
      </w:pPr>
      <w:r w:rsidRPr="00925811">
        <w:t>The value of QZ</w:t>
      </w:r>
      <w:r w:rsidRPr="00925811">
        <w:rPr>
          <w:rStyle w:val="Subscript"/>
        </w:rPr>
        <w:t>t</w:t>
      </w:r>
      <w:r w:rsidRPr="00925811">
        <w:t xml:space="preserve"> is derived in accordance with the following formula:</w:t>
      </w:r>
    </w:p>
    <w:p w14:paraId="745426D0" w14:textId="77777777" w:rsidR="001A2306" w:rsidRPr="00925811" w:rsidRDefault="00883AC9" w:rsidP="001A2306">
      <m:oMathPara>
        <m:oMath>
          <m:sSub>
            <m:sSubPr>
              <m:ctrlPr>
                <w:rPr>
                  <w:rFonts w:ascii="Cambria Math" w:hAnsi="Cambria Math"/>
                </w:rPr>
              </m:ctrlPr>
            </m:sSubPr>
            <m:e>
              <m:r>
                <w:rPr>
                  <w:rFonts w:ascii="Cambria Math" w:hAnsi="Cambria Math"/>
                </w:rPr>
                <m:t>QZ</m:t>
              </m:r>
            </m:e>
            <m:sub>
              <m:r>
                <w:rPr>
                  <w:rFonts w:ascii="Cambria Math" w:hAnsi="Cambria Math"/>
                </w:rPr>
                <m:t>t</m:t>
              </m:r>
            </m:sub>
          </m:sSub>
          <m:r>
            <w:rPr>
              <w:rFonts w:ascii="Cambria Math" w:hAnsi="Cambria Math"/>
            </w:rPr>
            <m:t xml:space="preserve">= </m:t>
          </m:r>
          <m:func>
            <m:funcPr>
              <m:ctrlPr>
                <w:rPr>
                  <w:rFonts w:ascii="Cambria Math" w:hAnsi="Cambria Math"/>
                </w:rPr>
              </m:ctrlPr>
            </m:funcPr>
            <m:fName>
              <m:limLow>
                <m:limLowPr>
                  <m:ctrlPr>
                    <w:rPr>
                      <w:rFonts w:ascii="Cambria Math" w:hAnsi="Cambria Math"/>
                    </w:rPr>
                  </m:ctrlPr>
                </m:limLowPr>
                <m:e>
                  <m:r>
                    <m:rPr>
                      <m:sty m:val="p"/>
                    </m:rPr>
                    <w:rPr>
                      <w:rFonts w:ascii="Cambria Math" w:hAnsi="Cambria Math"/>
                    </w:rPr>
                    <m:t>max</m:t>
                  </m:r>
                </m:e>
                <m:lim>
                  <m:r>
                    <w:rPr>
                      <w:rFonts w:ascii="Cambria Math" w:hAnsi="Cambria Math"/>
                    </w:rPr>
                    <m:t xml:space="preserve"> </m:t>
                  </m:r>
                </m:lim>
              </m:limLow>
            </m:fName>
            <m:e>
              <m:d>
                <m:dPr>
                  <m:ctrlPr>
                    <w:rPr>
                      <w:rFonts w:ascii="Cambria Math" w:hAnsi="Cambria Math"/>
                    </w:rPr>
                  </m:ctrlPr>
                </m:dPr>
                <m:e>
                  <m:func>
                    <m:funcPr>
                      <m:ctrlPr>
                        <w:rPr>
                          <w:rFonts w:ascii="Cambria Math" w:hAnsi="Cambria Math"/>
                        </w:rPr>
                      </m:ctrlPr>
                    </m:funcPr>
                    <m:fName>
                      <m:limLow>
                        <m:limLowPr>
                          <m:ctrlPr>
                            <w:rPr>
                              <w:rFonts w:ascii="Cambria Math" w:hAnsi="Cambria Math"/>
                            </w:rPr>
                          </m:ctrlPr>
                        </m:limLowPr>
                        <m:e>
                          <m:r>
                            <m:rPr>
                              <m:sty m:val="p"/>
                            </m:rPr>
                            <w:rPr>
                              <w:rFonts w:ascii="Cambria Math" w:hAnsi="Cambria Math"/>
                            </w:rPr>
                            <m:t>min</m:t>
                          </m:r>
                        </m:e>
                        <m:lim>
                          <m:r>
                            <w:rPr>
                              <w:rFonts w:ascii="Cambria Math" w:hAnsi="Cambria Math"/>
                            </w:rPr>
                            <m:t xml:space="preserve"> </m:t>
                          </m:r>
                        </m:lim>
                      </m:limLow>
                    </m:fName>
                    <m:e>
                      <m:d>
                        <m:dPr>
                          <m:ctrlPr>
                            <w:rPr>
                              <w:rFonts w:ascii="Cambria Math" w:hAnsi="Cambria Math"/>
                            </w:rPr>
                          </m:ctrlPr>
                        </m:dPr>
                        <m:e>
                          <m:sSub>
                            <m:sSubPr>
                              <m:ctrlPr>
                                <w:rPr>
                                  <w:rFonts w:ascii="Cambria Math" w:hAnsi="Cambria Math"/>
                                </w:rPr>
                              </m:ctrlPr>
                            </m:sSubPr>
                            <m:e>
                              <m:r>
                                <w:rPr>
                                  <w:rFonts w:ascii="Cambria Math" w:hAnsi="Cambria Math"/>
                                </w:rPr>
                                <m:t>RCAP</m:t>
                              </m:r>
                            </m:e>
                            <m:sub>
                              <m:r>
                                <w:rPr>
                                  <w:rFonts w:ascii="Cambria Math" w:hAnsi="Cambria Math"/>
                                </w:rPr>
                                <m:t>t</m:t>
                              </m:r>
                            </m:sub>
                          </m:sSub>
                          <m:r>
                            <w:rPr>
                              <w:rFonts w:ascii="Cambria Math" w:hAnsi="Cambria Math"/>
                            </w:rPr>
                            <m:t xml:space="preserve">, </m:t>
                          </m:r>
                          <m:sSub>
                            <m:sSubPr>
                              <m:ctrlPr>
                                <w:rPr>
                                  <w:rFonts w:ascii="Cambria Math" w:hAnsi="Cambria Math"/>
                                </w:rPr>
                              </m:ctrlPr>
                            </m:sSubPr>
                            <m:e>
                              <m:r>
                                <w:rPr>
                                  <w:rFonts w:ascii="Cambria Math" w:hAnsi="Cambria Math"/>
                                </w:rPr>
                                <m:t>QA</m:t>
                              </m:r>
                            </m:e>
                            <m:sub>
                              <m:r>
                                <w:rPr>
                                  <w:rFonts w:ascii="Cambria Math" w:hAnsi="Cambria Math"/>
                                </w:rPr>
                                <m:t>t</m:t>
                              </m:r>
                            </m:sub>
                          </m:sSub>
                          <m:r>
                            <w:rPr>
                              <w:rFonts w:ascii="Cambria Math" w:hAnsi="Cambria Math"/>
                            </w:rPr>
                            <m:t xml:space="preserve">+ </m:t>
                          </m:r>
                          <m:sSub>
                            <m:sSubPr>
                              <m:ctrlPr>
                                <w:rPr>
                                  <w:rFonts w:ascii="Cambria Math" w:hAnsi="Cambria Math"/>
                                </w:rPr>
                              </m:ctrlPr>
                            </m:sSubPr>
                            <m:e>
                              <m:r>
                                <w:rPr>
                                  <w:rFonts w:ascii="Cambria Math" w:hAnsi="Cambria Math"/>
                                </w:rPr>
                                <m:t>QB</m:t>
                              </m:r>
                            </m:e>
                            <m:sub>
                              <m:r>
                                <w:rPr>
                                  <w:rFonts w:ascii="Cambria Math" w:hAnsi="Cambria Math"/>
                                </w:rPr>
                                <m:t>t</m:t>
                              </m:r>
                            </m:sub>
                          </m:sSub>
                        </m:e>
                      </m:d>
                      <m:r>
                        <w:rPr>
                          <w:rFonts w:ascii="Cambria Math" w:hAnsi="Cambria Math"/>
                        </w:rPr>
                        <m:t>, -</m:t>
                      </m:r>
                      <m:sSub>
                        <m:sSubPr>
                          <m:ctrlPr>
                            <w:rPr>
                              <w:rFonts w:ascii="Cambria Math" w:hAnsi="Cambria Math"/>
                            </w:rPr>
                          </m:ctrlPr>
                        </m:sSubPr>
                        <m:e>
                          <m:r>
                            <w:rPr>
                              <w:rFonts w:ascii="Cambria Math" w:hAnsi="Cambria Math"/>
                            </w:rPr>
                            <m:t>PCAP</m:t>
                          </m:r>
                        </m:e>
                        <m:sub>
                          <m:r>
                            <w:rPr>
                              <w:rFonts w:ascii="Cambria Math" w:hAnsi="Cambria Math"/>
                            </w:rPr>
                            <m:t>t</m:t>
                          </m:r>
                        </m:sub>
                      </m:sSub>
                    </m:e>
                  </m:func>
                </m:e>
              </m:d>
            </m:e>
          </m:func>
        </m:oMath>
      </m:oMathPara>
    </w:p>
    <w:p w14:paraId="5B61F9B0" w14:textId="77777777" w:rsidR="001A2306" w:rsidRPr="00925811" w:rsidRDefault="001A2306" w:rsidP="001A2306">
      <w:pPr>
        <w:pStyle w:val="FormulaDefinitions"/>
      </w:pPr>
      <w:r w:rsidRPr="00925811">
        <w:t>provided that:</w:t>
      </w:r>
    </w:p>
    <w:p w14:paraId="58B4C627" w14:textId="77777777" w:rsidR="001A2306" w:rsidRPr="00925811" w:rsidRDefault="00883AC9" w:rsidP="001A2306">
      <w:pPr>
        <w:pStyle w:val="FormulaDefinitions"/>
      </w:pPr>
      <m:oMathPara>
        <m:oMathParaPr>
          <m:jc m:val="center"/>
        </m:oMathParaPr>
        <m:oMath>
          <m:sSub>
            <m:sSubPr>
              <m:ctrlPr>
                <w:rPr>
                  <w:rFonts w:ascii="Cambria Math" w:hAnsi="Cambria Math"/>
                </w:rPr>
              </m:ctrlPr>
            </m:sSubPr>
            <m:e>
              <m:r>
                <w:rPr>
                  <w:rFonts w:ascii="Cambria Math" w:hAnsi="Cambria Math"/>
                </w:rPr>
                <m:t>QZ</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SWE</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TRIIS</m:t>
              </m:r>
            </m:e>
            <m:sub>
              <m:r>
                <w:rPr>
                  <w:rFonts w:ascii="Cambria Math" w:hAnsi="Cambria Math"/>
                </w:rPr>
                <m:t>t</m:t>
              </m:r>
            </m:sub>
          </m:sSub>
        </m:oMath>
      </m:oMathPara>
    </w:p>
    <w:p w14:paraId="2A22B19E" w14:textId="691CE702" w:rsidR="001A2306" w:rsidRPr="00925811" w:rsidRDefault="006C7AA4" w:rsidP="00925811">
      <w:pPr>
        <w:pStyle w:val="FormulaDefinitions"/>
        <w:tabs>
          <w:tab w:val="clear" w:pos="879"/>
          <w:tab w:val="clear" w:pos="1758"/>
        </w:tabs>
        <w:ind w:left="851"/>
      </w:pPr>
      <w:r w:rsidRPr="00925811">
        <w:t xml:space="preserve">               </w:t>
      </w:r>
      <w:r w:rsidR="00843BC2" w:rsidRPr="00925811">
        <w:t xml:space="preserve"> </w:t>
      </w:r>
      <w:r w:rsidR="001A2306" w:rsidRPr="00925811">
        <w:t>and where that is not the case, QZ</w:t>
      </w:r>
      <w:r w:rsidR="001A2306" w:rsidRPr="00925811">
        <w:rPr>
          <w:rStyle w:val="Subscript"/>
        </w:rPr>
        <w:t>t</w:t>
      </w:r>
      <w:r w:rsidR="001A2306" w:rsidRPr="00925811">
        <w:t xml:space="preserve"> is derived in accordance with the following</w:t>
      </w:r>
      <w:r w:rsidR="00BA0381" w:rsidRPr="00925811">
        <w:t xml:space="preserve"> </w:t>
      </w:r>
      <w:r w:rsidR="001A2306" w:rsidRPr="00925811">
        <w:t>formula:</w:t>
      </w:r>
    </w:p>
    <w:p w14:paraId="1004C003" w14:textId="77777777" w:rsidR="001A2306" w:rsidRPr="00925811" w:rsidRDefault="00883AC9" w:rsidP="001A2306">
      <w:pPr>
        <w:pStyle w:val="FormulaDefinitions"/>
      </w:pPr>
      <m:oMathPara>
        <m:oMathParaPr>
          <m:jc m:val="center"/>
        </m:oMathParaPr>
        <m:oMath>
          <m:sSub>
            <m:sSubPr>
              <m:ctrlPr>
                <w:rPr>
                  <w:rFonts w:ascii="Cambria Math" w:hAnsi="Cambria Math"/>
                </w:rPr>
              </m:ctrlPr>
            </m:sSubPr>
            <m:e>
              <m:r>
                <m:rPr>
                  <m:sty m:val="p"/>
                </m:rPr>
                <w:rPr>
                  <w:rFonts w:ascii="Cambria Math" w:hAnsi="Cambria Math"/>
                </w:rPr>
                <m:t>QZ</m:t>
              </m:r>
            </m:e>
            <m:sub>
              <m:r>
                <m:rPr>
                  <m:sty m:val="p"/>
                </m:rPr>
                <w:rPr>
                  <w:rFonts w:ascii="Cambria Math" w:hAnsi="Cambria Math"/>
                </w:rPr>
                <m:t>t</m:t>
              </m: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-TRIIS</m:t>
              </m:r>
            </m:e>
            <m:sub>
              <m:r>
                <m:rPr>
                  <m:sty m:val="p"/>
                </m:rPr>
                <w:rPr>
                  <w:rFonts w:ascii="Cambria Math" w:hAnsi="Cambria Math"/>
                </w:rPr>
                <m:t>t</m:t>
              </m: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SWE</m:t>
              </m:r>
            </m:e>
            <m:sub>
              <m:r>
                <m:rPr>
                  <m:sty m:val="p"/>
                </m:rPr>
                <w:rPr>
                  <w:rFonts w:ascii="Cambria Math" w:hAnsi="Cambria Math"/>
                </w:rPr>
                <m:t>t</m:t>
              </m:r>
            </m:sub>
          </m:sSub>
        </m:oMath>
      </m:oMathPara>
    </w:p>
    <w:p w14:paraId="2146DCC1" w14:textId="77777777" w:rsidR="001A2306" w:rsidRPr="00925811" w:rsidRDefault="001A2306" w:rsidP="001A2306">
      <w:pPr>
        <w:pStyle w:val="FormulaDefinitions"/>
      </w:pPr>
      <w:r w:rsidRPr="00925811">
        <w:t>where:</w:t>
      </w:r>
    </w:p>
    <w:tbl>
      <w:tblPr>
        <w:tblStyle w:val="TableGridLight"/>
        <w:tblW w:w="7655" w:type="dxa"/>
        <w:tblLayout w:type="fixed"/>
        <w:tblLook w:val="04A0" w:firstRow="1" w:lastRow="0" w:firstColumn="1" w:lastColumn="0" w:noHBand="0" w:noVBand="1"/>
      </w:tblPr>
      <w:tblGrid>
        <w:gridCol w:w="1134"/>
        <w:gridCol w:w="6521"/>
      </w:tblGrid>
      <w:tr w:rsidR="001A2306" w:rsidRPr="00925811" w14:paraId="0626F9E0" w14:textId="77777777" w:rsidTr="00A75C46">
        <w:trPr>
          <w:cnfStyle w:val="100000000000" w:firstRow="1" w:lastRow="0" w:firstColumn="0" w:lastColumn="0" w:oddVBand="0" w:evenVBand="0" w:oddHBand="0"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1134" w:type="dxa"/>
          </w:tcPr>
          <w:p w14:paraId="368F8B4A" w14:textId="77777777" w:rsidR="001A2306" w:rsidRPr="00925811" w:rsidRDefault="001A2306" w:rsidP="001A2306">
            <w:r w:rsidRPr="00925811">
              <w:t>RCAP</w:t>
            </w:r>
            <w:r w:rsidRPr="00925811">
              <w:rPr>
                <w:rStyle w:val="Subscript"/>
              </w:rPr>
              <w:t>t</w:t>
            </w:r>
          </w:p>
        </w:tc>
        <w:tc>
          <w:tcPr>
            <w:tcW w:w="6521" w:type="dxa"/>
          </w:tcPr>
          <w:p w14:paraId="3BDF720C" w14:textId="14D7201B" w:rsidR="001A2306" w:rsidRPr="00925811" w:rsidRDefault="001A2306" w:rsidP="001A2306">
            <w:pPr>
              <w:cnfStyle w:val="100000000000" w:firstRow="1" w:lastRow="0" w:firstColumn="0" w:lastColumn="0" w:oddVBand="0" w:evenVBand="0" w:oddHBand="0" w:evenHBand="0" w:firstRowFirstColumn="0" w:firstRowLastColumn="0" w:lastRowFirstColumn="0" w:lastRowLastColumn="0"/>
            </w:pPr>
            <w:r w:rsidRPr="00925811">
              <w:t xml:space="preserve">is the reward cap for the </w:t>
            </w:r>
            <w:r w:rsidR="00E05C5F" w:rsidRPr="00925811">
              <w:t>c</w:t>
            </w:r>
            <w:r w:rsidRPr="00925811">
              <w:t>ustomer interruptions and minutes lost term and has the value specified for the licensee in Appendix 1;</w:t>
            </w:r>
          </w:p>
        </w:tc>
      </w:tr>
      <w:tr w:rsidR="001A2306" w:rsidRPr="00925811" w14:paraId="60CC082C"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134" w:type="dxa"/>
          </w:tcPr>
          <w:p w14:paraId="204CACBE" w14:textId="77777777" w:rsidR="001A2306" w:rsidRPr="00925811" w:rsidRDefault="001A2306" w:rsidP="001A2306">
            <w:r w:rsidRPr="00925811">
              <w:t>PCAP</w:t>
            </w:r>
            <w:r w:rsidRPr="00925811">
              <w:rPr>
                <w:rStyle w:val="Subscript"/>
              </w:rPr>
              <w:t>t</w:t>
            </w:r>
          </w:p>
        </w:tc>
        <w:tc>
          <w:tcPr>
            <w:tcW w:w="6521" w:type="dxa"/>
          </w:tcPr>
          <w:p w14:paraId="388BA880" w14:textId="1BF76043"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 xml:space="preserve">is the penalty cap for the </w:t>
            </w:r>
            <w:r w:rsidR="00E05C5F" w:rsidRPr="00925811">
              <w:t>c</w:t>
            </w:r>
            <w:r w:rsidRPr="00925811">
              <w:t>ustomer interruptions and minutes lost term and has the value specified for the licensee in Appendix 2;</w:t>
            </w:r>
          </w:p>
        </w:tc>
      </w:tr>
      <w:tr w:rsidR="001A2306" w:rsidRPr="00925811" w14:paraId="4B245F33"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134" w:type="dxa"/>
          </w:tcPr>
          <w:p w14:paraId="0E625961" w14:textId="77777777" w:rsidR="001A2306" w:rsidRPr="00925811" w:rsidRDefault="001A2306" w:rsidP="001A2306">
            <w:r w:rsidRPr="00925811">
              <w:t>QA</w:t>
            </w:r>
            <w:r w:rsidRPr="00925811">
              <w:rPr>
                <w:rStyle w:val="Subscript"/>
              </w:rPr>
              <w:t>t</w:t>
            </w:r>
          </w:p>
        </w:tc>
        <w:tc>
          <w:tcPr>
            <w:tcW w:w="6521" w:type="dxa"/>
          </w:tcPr>
          <w:p w14:paraId="6E0B8619" w14:textId="7C34A382"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 xml:space="preserve">is the </w:t>
            </w:r>
            <w:r w:rsidR="00E05C5F" w:rsidRPr="00925811">
              <w:t>c</w:t>
            </w:r>
            <w:r w:rsidRPr="00925811">
              <w:t>ustomer interruptions term and is derived in accordance with Part C;</w:t>
            </w:r>
          </w:p>
        </w:tc>
      </w:tr>
      <w:tr w:rsidR="001A2306" w:rsidRPr="00925811" w14:paraId="44AAE9CC"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134" w:type="dxa"/>
          </w:tcPr>
          <w:p w14:paraId="4D64F394" w14:textId="77777777" w:rsidR="001A2306" w:rsidRPr="00925811" w:rsidRDefault="001A2306" w:rsidP="001A2306">
            <w:r w:rsidRPr="00925811">
              <w:t>QB</w:t>
            </w:r>
            <w:r w:rsidRPr="00925811">
              <w:rPr>
                <w:rStyle w:val="Subscript"/>
              </w:rPr>
              <w:t>t</w:t>
            </w:r>
          </w:p>
        </w:tc>
        <w:tc>
          <w:tcPr>
            <w:tcW w:w="6521" w:type="dxa"/>
          </w:tcPr>
          <w:p w14:paraId="34E15C9E" w14:textId="0A71A2C6"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 xml:space="preserve">is the duration of </w:t>
            </w:r>
            <w:r w:rsidR="00E05C5F" w:rsidRPr="00925811">
              <w:t>c</w:t>
            </w:r>
            <w:r w:rsidRPr="00925811">
              <w:t xml:space="preserve">ustomer interruptions term and is derived in accordance with Part D; </w:t>
            </w:r>
          </w:p>
        </w:tc>
      </w:tr>
      <w:tr w:rsidR="001A2306" w:rsidRPr="00925811" w14:paraId="16A76C4F"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134" w:type="dxa"/>
          </w:tcPr>
          <w:p w14:paraId="6BD80D20" w14:textId="77777777" w:rsidR="001A2306" w:rsidRPr="00925811" w:rsidRDefault="001A2306" w:rsidP="001A2306">
            <w:r w:rsidRPr="00925811">
              <w:t>SWE</w:t>
            </w:r>
            <w:r w:rsidRPr="00925811">
              <w:rPr>
                <w:rStyle w:val="Subscript"/>
              </w:rPr>
              <w:t>t</w:t>
            </w:r>
          </w:p>
        </w:tc>
        <w:tc>
          <w:tcPr>
            <w:tcW w:w="6521" w:type="dxa"/>
          </w:tcPr>
          <w:p w14:paraId="5A7C728B"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is derived in accordance with the following formula, with all the terms defined in Part E:</w:t>
            </w:r>
          </w:p>
          <w:p w14:paraId="73432A51" w14:textId="77777777" w:rsidR="001A2306" w:rsidRPr="00925811" w:rsidRDefault="00883AC9" w:rsidP="001A2306">
            <w:pPr>
              <w:cnfStyle w:val="000000000000" w:firstRow="0" w:lastRow="0" w:firstColumn="0" w:lastColumn="0" w:oddVBand="0" w:evenVBand="0" w:oddHBand="0" w:evenHBand="0" w:firstRowFirstColumn="0" w:firstRowLastColumn="0" w:lastRowFirstColumn="0" w:lastRowLastColumn="0"/>
            </w:pPr>
            <m:oMathPara>
              <m:oMath>
                <m:sSub>
                  <m:sSubPr>
                    <m:ctrlPr>
                      <w:rPr>
                        <w:rFonts w:ascii="Cambria Math" w:hAnsi="Cambria Math"/>
                      </w:rPr>
                    </m:ctrlPr>
                  </m:sSubPr>
                  <m:e>
                    <m:r>
                      <w:rPr>
                        <w:rFonts w:ascii="Cambria Math" w:hAnsi="Cambria Math"/>
                      </w:rPr>
                      <m:t>SWE</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QC</m:t>
                    </m:r>
                  </m:e>
                  <m:sub>
                    <m:r>
                      <w:rPr>
                        <w:rFonts w:ascii="Cambria Math" w:hAnsi="Cambria Math"/>
                      </w:rPr>
                      <m:t>t</m:t>
                    </m:r>
                  </m:sub>
                </m:sSub>
                <m:r>
                  <w:rPr>
                    <w:rFonts w:ascii="Cambria Math" w:hAnsi="Cambria Math"/>
                  </w:rPr>
                  <m:t>-</m:t>
                </m:r>
                <m:func>
                  <m:funcPr>
                    <m:ctrlPr>
                      <w:rPr>
                        <w:rFonts w:ascii="Cambria Math" w:hAnsi="Cambria Math"/>
                      </w:rPr>
                    </m:ctrlPr>
                  </m:funcPr>
                  <m:fName>
                    <m:limLow>
                      <m:limLowPr>
                        <m:ctrlPr>
                          <w:rPr>
                            <w:rFonts w:ascii="Cambria Math" w:hAnsi="Cambria Math"/>
                          </w:rPr>
                        </m:ctrlPr>
                      </m:limLowPr>
                      <m:e>
                        <m:r>
                          <m:rPr>
                            <m:sty m:val="p"/>
                          </m:rPr>
                          <w:rPr>
                            <w:rFonts w:ascii="Cambria Math" w:hAnsi="Cambria Math"/>
                          </w:rPr>
                          <m:t>min</m:t>
                        </m:r>
                      </m:e>
                      <m:lim>
                        <m:r>
                          <w:rPr>
                            <w:rFonts w:ascii="Cambria Math" w:hAnsi="Cambria Math"/>
                          </w:rPr>
                          <m:t xml:space="preserve"> </m:t>
                        </m:r>
                      </m:lim>
                    </m:limLow>
                  </m:fName>
                  <m:e>
                    <m:d>
                      <m:dPr>
                        <m:ctrlPr>
                          <w:rPr>
                            <w:rFonts w:ascii="Cambria Math" w:hAnsi="Cambria Math"/>
                          </w:rPr>
                        </m:ctrlPr>
                      </m:dPr>
                      <m:e>
                        <m:d>
                          <m:dPr>
                            <m:ctrlPr>
                              <w:rPr>
                                <w:rFonts w:ascii="Cambria Math" w:hAnsi="Cambria Math"/>
                              </w:rPr>
                            </m:ctrlPr>
                          </m:dPr>
                          <m:e>
                            <m:sSub>
                              <m:sSubPr>
                                <m:ctrlPr>
                                  <w:rPr>
                                    <w:rFonts w:ascii="Cambria Math" w:hAnsi="Cambria Math"/>
                                  </w:rPr>
                                </m:ctrlPr>
                              </m:sSubPr>
                              <m:e>
                                <m:r>
                                  <w:rPr>
                                    <w:rFonts w:ascii="Cambria Math" w:hAnsi="Cambria Math"/>
                                  </w:rPr>
                                  <m:t>SWPM</m:t>
                                </m:r>
                              </m:e>
                              <m:sub>
                                <m:r>
                                  <w:rPr>
                                    <w:rFonts w:ascii="Cambria Math" w:hAnsi="Cambria Math"/>
                                  </w:rPr>
                                  <m:t>t</m:t>
                                </m:r>
                              </m:sub>
                            </m:sSub>
                            <m:r>
                              <w:rPr>
                                <w:rFonts w:ascii="Cambria Math" w:hAnsi="Cambria Math"/>
                              </w:rPr>
                              <m:t xml:space="preserve">- </m:t>
                            </m:r>
                            <m:sSub>
                              <m:sSubPr>
                                <m:ctrlPr>
                                  <w:rPr>
                                    <w:rFonts w:ascii="Cambria Math" w:hAnsi="Cambria Math"/>
                                  </w:rPr>
                                </m:ctrlPr>
                              </m:sSubPr>
                              <m:e>
                                <m:r>
                                  <w:rPr>
                                    <w:rFonts w:ascii="Cambria Math" w:hAnsi="Cambria Math"/>
                                  </w:rPr>
                                  <m:t>SWPD</m:t>
                                </m:r>
                              </m:e>
                              <m:sub>
                                <m:r>
                                  <w:rPr>
                                    <w:rFonts w:ascii="Cambria Math" w:hAnsi="Cambria Math"/>
                                  </w:rPr>
                                  <m:t>t</m:t>
                                </m:r>
                              </m:sub>
                            </m:sSub>
                          </m:e>
                        </m:d>
                        <m:r>
                          <w:rPr>
                            <w:rFonts w:ascii="Cambria Math" w:hAnsi="Cambria Math"/>
                          </w:rPr>
                          <m:t>×</m:t>
                        </m:r>
                        <m:d>
                          <m:dPr>
                            <m:ctrlPr>
                              <w:rPr>
                                <w:rFonts w:ascii="Cambria Math" w:hAnsi="Cambria Math"/>
                              </w:rPr>
                            </m:ctrlPr>
                          </m:dPr>
                          <m:e>
                            <m:r>
                              <w:rPr>
                                <w:rFonts w:ascii="Cambria Math" w:hAnsi="Cambria Math"/>
                              </w:rPr>
                              <m:t>FPPR-1</m:t>
                            </m:r>
                          </m:e>
                        </m:d>
                        <m:r>
                          <w:rPr>
                            <w:rFonts w:ascii="Cambria Math" w:hAnsi="Cambria Math"/>
                          </w:rPr>
                          <m:t>, 0</m:t>
                        </m:r>
                      </m:e>
                    </m:d>
                    <m:r>
                      <w:rPr>
                        <w:rFonts w:ascii="Cambria Math" w:hAnsi="Cambria Math"/>
                      </w:rPr>
                      <m:t xml:space="preserve"> -</m:t>
                    </m:r>
                    <m:func>
                      <m:funcPr>
                        <m:ctrlPr>
                          <w:rPr>
                            <w:rFonts w:ascii="Cambria Math" w:hAnsi="Cambria Math"/>
                          </w:rPr>
                        </m:ctrlPr>
                      </m:funcPr>
                      <m:fName>
                        <m:limLow>
                          <m:limLowPr>
                            <m:ctrlPr>
                              <w:rPr>
                                <w:rFonts w:ascii="Cambria Math" w:hAnsi="Cambria Math"/>
                              </w:rPr>
                            </m:ctrlPr>
                          </m:limLowPr>
                          <m:e>
                            <m:r>
                              <m:rPr>
                                <m:sty m:val="p"/>
                              </m:rPr>
                              <w:rPr>
                                <w:rFonts w:ascii="Cambria Math" w:hAnsi="Cambria Math"/>
                              </w:rPr>
                              <m:t>min</m:t>
                            </m:r>
                          </m:e>
                          <m:lim>
                            <m:r>
                              <w:rPr>
                                <w:rFonts w:ascii="Cambria Math" w:hAnsi="Cambria Math"/>
                              </w:rPr>
                              <m:t xml:space="preserve"> </m:t>
                            </m:r>
                          </m:lim>
                        </m:limLow>
                      </m:fName>
                      <m:e>
                        <m:d>
                          <m:dPr>
                            <m:ctrlPr>
                              <w:rPr>
                                <w:rFonts w:ascii="Cambria Math" w:hAnsi="Cambria Math"/>
                              </w:rPr>
                            </m:ctrlPr>
                          </m:dPr>
                          <m:e>
                            <m:sSub>
                              <m:sSubPr>
                                <m:ctrlPr>
                                  <w:rPr>
                                    <w:rFonts w:ascii="Cambria Math" w:hAnsi="Cambria Math"/>
                                  </w:rPr>
                                </m:ctrlPr>
                              </m:sSubPr>
                              <m:e>
                                <m:r>
                                  <w:rPr>
                                    <w:rFonts w:ascii="Cambria Math" w:hAnsi="Cambria Math"/>
                                  </w:rPr>
                                  <m:t>SWPM</m:t>
                                </m:r>
                              </m:e>
                              <m:sub>
                                <m:r>
                                  <w:rPr>
                                    <w:rFonts w:ascii="Cambria Math" w:hAnsi="Cambria Math"/>
                                  </w:rPr>
                                  <m:t>t</m:t>
                                </m:r>
                              </m:sub>
                            </m:sSub>
                            <m:r>
                              <w:rPr>
                                <w:rFonts w:ascii="Cambria Math" w:hAnsi="Cambria Math"/>
                              </w:rPr>
                              <m:t xml:space="preserve">, </m:t>
                            </m:r>
                            <m:sSub>
                              <m:sSubPr>
                                <m:ctrlPr>
                                  <w:rPr>
                                    <w:rFonts w:ascii="Cambria Math" w:hAnsi="Cambria Math"/>
                                  </w:rPr>
                                </m:ctrlPr>
                              </m:sSubPr>
                              <m:e>
                                <m:r>
                                  <w:rPr>
                                    <w:rFonts w:ascii="Cambria Math" w:hAnsi="Cambria Math"/>
                                  </w:rPr>
                                  <m:t>SWPD</m:t>
                                </m:r>
                              </m:e>
                              <m:sub>
                                <m:r>
                                  <w:rPr>
                                    <w:rFonts w:ascii="Cambria Math" w:hAnsi="Cambria Math"/>
                                  </w:rPr>
                                  <m:t>t</m:t>
                                </m:r>
                              </m:sub>
                            </m:sSub>
                          </m:e>
                        </m:d>
                      </m:e>
                    </m:func>
                  </m:e>
                </m:func>
              </m:oMath>
            </m:oMathPara>
          </w:p>
          <w:p w14:paraId="72BB4DE0"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and</w:t>
            </w:r>
          </w:p>
        </w:tc>
      </w:tr>
      <w:tr w:rsidR="001A2306" w:rsidRPr="00925811" w14:paraId="0D8A6878"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134" w:type="dxa"/>
          </w:tcPr>
          <w:p w14:paraId="2FF2D5C3" w14:textId="77777777" w:rsidR="001A2306" w:rsidRPr="00925811" w:rsidRDefault="001A2306" w:rsidP="001A2306">
            <w:r w:rsidRPr="00925811">
              <w:t>TRIIS</w:t>
            </w:r>
            <w:r w:rsidRPr="00925811">
              <w:rPr>
                <w:rStyle w:val="Subscript"/>
              </w:rPr>
              <w:t>t</w:t>
            </w:r>
          </w:p>
        </w:tc>
        <w:tc>
          <w:tcPr>
            <w:tcW w:w="6521" w:type="dxa"/>
          </w:tcPr>
          <w:p w14:paraId="11FF631F"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 xml:space="preserve">means the maximum amount of revenue that is exposed to penalties under all elements of </w:t>
            </w:r>
            <m:oMath>
              <m:sSub>
                <m:sSubPr>
                  <m:ctrlPr>
                    <w:rPr>
                      <w:rFonts w:ascii="Cambria Math" w:hAnsi="Cambria Math"/>
                    </w:rPr>
                  </m:ctrlPr>
                </m:sSubPr>
                <m:e>
                  <m:r>
                    <w:rPr>
                      <w:rFonts w:ascii="Cambria Math" w:hAnsi="Cambria Math"/>
                    </w:rPr>
                    <m:t>IQ</m:t>
                  </m:r>
                </m:e>
                <m:sub>
                  <m:r>
                    <w:rPr>
                      <w:rFonts w:ascii="Cambria Math" w:hAnsi="Cambria Math"/>
                    </w:rPr>
                    <m:t>t</m:t>
                  </m:r>
                </m:sub>
              </m:sSub>
            </m:oMath>
            <w:r w:rsidRPr="00925811">
              <w:t xml:space="preserve">and has the value specified for the licensee in Appendix 3. </w:t>
            </w:r>
          </w:p>
        </w:tc>
      </w:tr>
    </w:tbl>
    <w:p w14:paraId="11D66CA8" w14:textId="77777777" w:rsidR="001A2306" w:rsidRPr="00925811" w:rsidRDefault="001A2306" w:rsidP="001A2306">
      <w:pPr>
        <w:pStyle w:val="Heading3"/>
      </w:pPr>
      <w:r w:rsidRPr="00925811">
        <w:t>Formulae for calculating the Customer interruptions term (</w:t>
      </w:r>
      <m:oMath>
        <m:sSub>
          <m:sSubPr>
            <m:ctrlPr>
              <w:rPr>
                <w:rFonts w:ascii="Cambria Math" w:hAnsi="Cambria Math"/>
              </w:rPr>
            </m:ctrlPr>
          </m:sSubPr>
          <m:e>
            <m:r>
              <m:rPr>
                <m:sty m:val="bi"/>
              </m:rPr>
              <w:rPr>
                <w:rFonts w:ascii="Cambria Math" w:hAnsi="Cambria Math"/>
              </w:rPr>
              <m:t>QA</m:t>
            </m:r>
          </m:e>
          <m:sub>
            <m:r>
              <m:rPr>
                <m:sty m:val="bi"/>
              </m:rPr>
              <w:rPr>
                <w:rFonts w:ascii="Cambria Math" w:hAnsi="Cambria Math"/>
              </w:rPr>
              <m:t>t</m:t>
            </m:r>
          </m:sub>
        </m:sSub>
      </m:oMath>
      <w:r w:rsidRPr="00925811">
        <w:t>)</w:t>
      </w:r>
    </w:p>
    <w:p w14:paraId="6A13312F" w14:textId="77777777" w:rsidR="001A2306" w:rsidRPr="00925811" w:rsidRDefault="001A2306" w:rsidP="001A2306">
      <w:pPr>
        <w:pStyle w:val="NumberedNormal"/>
      </w:pPr>
      <w:r w:rsidRPr="00925811">
        <w:t xml:space="preserve">The value of </w:t>
      </w:r>
      <m:oMath>
        <m:sSub>
          <m:sSubPr>
            <m:ctrlPr>
              <w:rPr>
                <w:rFonts w:ascii="Cambria Math" w:hAnsi="Cambria Math"/>
              </w:rPr>
            </m:ctrlPr>
          </m:sSubPr>
          <m:e>
            <m:r>
              <w:rPr>
                <w:rFonts w:ascii="Cambria Math" w:hAnsi="Cambria Math"/>
              </w:rPr>
              <m:t>QA</m:t>
            </m:r>
          </m:e>
          <m:sub>
            <m:r>
              <w:rPr>
                <w:rFonts w:ascii="Cambria Math" w:hAnsi="Cambria Math"/>
              </w:rPr>
              <m:t>t</m:t>
            </m:r>
          </m:sub>
        </m:sSub>
      </m:oMath>
      <w:r w:rsidRPr="00925811">
        <w:t xml:space="preserve"> is derived in accordance with the following formula:</w:t>
      </w:r>
    </w:p>
    <w:p w14:paraId="7D52D533" w14:textId="77777777" w:rsidR="001A2306" w:rsidRPr="00925811" w:rsidRDefault="00883AC9" w:rsidP="001A2306">
      <m:oMathPara>
        <m:oMathParaPr>
          <m:jc m:val="center"/>
        </m:oMathParaPr>
        <m:oMath>
          <m:sSub>
            <m:sSubPr>
              <m:ctrlPr>
                <w:rPr>
                  <w:rFonts w:ascii="Cambria Math" w:hAnsi="Cambria Math"/>
                </w:rPr>
              </m:ctrlPr>
            </m:sSubPr>
            <m:e>
              <m:r>
                <w:rPr>
                  <w:rFonts w:ascii="Cambria Math" w:hAnsi="Cambria Math"/>
                </w:rPr>
                <m:t>QA</m:t>
              </m:r>
            </m:e>
            <m:sub>
              <m:r>
                <w:rPr>
                  <w:rFonts w:ascii="Cambria Math" w:hAnsi="Cambria Math"/>
                </w:rPr>
                <m:t>t</m:t>
              </m:r>
            </m:sub>
          </m:sSub>
          <m:r>
            <m:rPr>
              <m:sty m:val="p"/>
            </m:rPr>
            <w:rPr>
              <w:rFonts w:ascii="Cambria Math" w:hAnsi="Cambria Math"/>
            </w:rPr>
            <m:t>=</m:t>
          </m:r>
          <m:d>
            <m:dPr>
              <m:ctrlPr>
                <w:rPr>
                  <w:rFonts w:ascii="Cambria Math" w:hAnsi="Cambria Math"/>
                </w:rPr>
              </m:ctrlPr>
            </m:dPr>
            <m:e>
              <m:sSub>
                <m:sSubPr>
                  <m:ctrlPr>
                    <w:rPr>
                      <w:rFonts w:ascii="Cambria Math" w:hAnsi="Cambria Math"/>
                    </w:rPr>
                  </m:ctrlPr>
                </m:sSubPr>
                <m:e>
                  <m:r>
                    <w:rPr>
                      <w:rFonts w:ascii="Cambria Math" w:hAnsi="Cambria Math"/>
                    </w:rPr>
                    <m:t>TA</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CIIS</m:t>
                  </m:r>
                </m:e>
                <m:sub>
                  <m:r>
                    <w:rPr>
                      <w:rFonts w:ascii="Cambria Math" w:hAnsi="Cambria Math"/>
                    </w:rPr>
                    <m:t>t</m:t>
                  </m:r>
                </m:sub>
              </m:sSub>
            </m:e>
          </m:d>
          <m:r>
            <m:rPr>
              <m:sty m:val="p"/>
            </m:rPr>
            <w:rPr>
              <w:rFonts w:ascii="Cambria Math" w:hAnsi="Cambria Math"/>
            </w:rPr>
            <m:t>×</m:t>
          </m:r>
          <m:sSub>
            <m:sSubPr>
              <m:ctrlPr>
                <w:rPr>
                  <w:rFonts w:ascii="Cambria Math" w:hAnsi="Cambria Math"/>
                </w:rPr>
              </m:ctrlPr>
            </m:sSubPr>
            <m:e>
              <m:r>
                <w:rPr>
                  <w:rFonts w:ascii="Cambria Math" w:hAnsi="Cambria Math"/>
                </w:rPr>
                <m:t>IRA</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TIS</m:t>
              </m:r>
            </m:e>
            <m:sub>
              <m:r>
                <w:rPr>
                  <w:rFonts w:ascii="Cambria Math" w:hAnsi="Cambria Math"/>
                </w:rPr>
                <m:t>t</m:t>
              </m:r>
            </m:sub>
          </m:sSub>
        </m:oMath>
      </m:oMathPara>
    </w:p>
    <w:p w14:paraId="6DCA12C4" w14:textId="77777777" w:rsidR="001A2306" w:rsidRPr="00925811" w:rsidRDefault="001A2306" w:rsidP="001A2306">
      <w:pPr>
        <w:pStyle w:val="FormulaDefinitions"/>
      </w:pPr>
      <w:r w:rsidRPr="00925811">
        <w:t>where:</w:t>
      </w:r>
    </w:p>
    <w:tbl>
      <w:tblPr>
        <w:tblStyle w:val="TableGridLight"/>
        <w:tblW w:w="7967" w:type="dxa"/>
        <w:tblLook w:val="04A0" w:firstRow="1" w:lastRow="0" w:firstColumn="1" w:lastColumn="0" w:noHBand="0" w:noVBand="1"/>
      </w:tblPr>
      <w:tblGrid>
        <w:gridCol w:w="1167"/>
        <w:gridCol w:w="6800"/>
      </w:tblGrid>
      <w:tr w:rsidR="001A2306" w:rsidRPr="00925811" w14:paraId="78E23D5E" w14:textId="77777777" w:rsidTr="00A75C46">
        <w:trPr>
          <w:cnfStyle w:val="100000000000" w:firstRow="1" w:lastRow="0" w:firstColumn="0" w:lastColumn="0" w:oddVBand="0" w:evenVBand="0" w:oddHBand="0"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1167" w:type="dxa"/>
          </w:tcPr>
          <w:p w14:paraId="7C3ED22D" w14:textId="77777777" w:rsidR="001A2306" w:rsidRPr="00925811" w:rsidRDefault="001A2306" w:rsidP="001A2306">
            <w:r w:rsidRPr="00925811">
              <w:t>TA</w:t>
            </w:r>
            <w:r w:rsidRPr="00925811">
              <w:rPr>
                <w:rStyle w:val="Subscript"/>
              </w:rPr>
              <w:t>t</w:t>
            </w:r>
          </w:p>
        </w:tc>
        <w:tc>
          <w:tcPr>
            <w:tcW w:w="6800" w:type="dxa"/>
          </w:tcPr>
          <w:p w14:paraId="1111F49F" w14:textId="77777777" w:rsidR="001A2306" w:rsidRPr="00925811" w:rsidRDefault="001A2306" w:rsidP="001A2306">
            <w:pPr>
              <w:cnfStyle w:val="100000000000" w:firstRow="1" w:lastRow="0" w:firstColumn="0" w:lastColumn="0" w:oddVBand="0" w:evenVBand="0" w:oddHBand="0" w:evenHBand="0" w:firstRowFirstColumn="0" w:firstRowLastColumn="0" w:lastRowFirstColumn="0" w:lastRowLastColumn="0"/>
            </w:pPr>
            <w:r w:rsidRPr="00925811">
              <w:t>means the target for the number of Customers interrupted and is derived in accordance with paragraph 4.4.6;</w:t>
            </w:r>
          </w:p>
        </w:tc>
      </w:tr>
      <w:tr w:rsidR="001A2306" w:rsidRPr="00925811" w14:paraId="01CA8CDD" w14:textId="77777777" w:rsidTr="00A75C46">
        <w:trPr>
          <w:trHeight w:val="442"/>
        </w:trPr>
        <w:tc>
          <w:tcPr>
            <w:cnfStyle w:val="001000000000" w:firstRow="0" w:lastRow="0" w:firstColumn="1" w:lastColumn="0" w:oddVBand="0" w:evenVBand="0" w:oddHBand="0" w:evenHBand="0" w:firstRowFirstColumn="0" w:firstRowLastColumn="0" w:lastRowFirstColumn="0" w:lastRowLastColumn="0"/>
            <w:tcW w:w="1167" w:type="dxa"/>
          </w:tcPr>
          <w:p w14:paraId="1A59358A" w14:textId="77777777" w:rsidR="001A2306" w:rsidRPr="00925811" w:rsidRDefault="001A2306" w:rsidP="001A2306">
            <w:r w:rsidRPr="00925811">
              <w:t>CIIS</w:t>
            </w:r>
            <w:r w:rsidRPr="00925811">
              <w:rPr>
                <w:rStyle w:val="Subscript"/>
              </w:rPr>
              <w:t>t</w:t>
            </w:r>
          </w:p>
        </w:tc>
        <w:tc>
          <w:tcPr>
            <w:tcW w:w="6800" w:type="dxa"/>
          </w:tcPr>
          <w:p w14:paraId="6B67A24E"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means the performance of the licensee in respect of the number of Customers interrupted and is derived in accordance with paragraph 4.4.7;</w:t>
            </w:r>
          </w:p>
        </w:tc>
      </w:tr>
      <w:tr w:rsidR="001A2306" w:rsidRPr="00925811" w14:paraId="05E6615F" w14:textId="77777777" w:rsidTr="00A75C46">
        <w:trPr>
          <w:trHeight w:val="442"/>
        </w:trPr>
        <w:tc>
          <w:tcPr>
            <w:cnfStyle w:val="001000000000" w:firstRow="0" w:lastRow="0" w:firstColumn="1" w:lastColumn="0" w:oddVBand="0" w:evenVBand="0" w:oddHBand="0" w:evenHBand="0" w:firstRowFirstColumn="0" w:firstRowLastColumn="0" w:lastRowFirstColumn="0" w:lastRowLastColumn="0"/>
            <w:tcW w:w="1167" w:type="dxa"/>
          </w:tcPr>
          <w:p w14:paraId="528ABDF2" w14:textId="77777777" w:rsidR="001A2306" w:rsidRPr="00925811" w:rsidRDefault="001A2306" w:rsidP="001A2306">
            <w:r w:rsidRPr="00925811">
              <w:t>IRA</w:t>
            </w:r>
            <w:r w:rsidRPr="00925811">
              <w:rPr>
                <w:rStyle w:val="Subscript"/>
              </w:rPr>
              <w:t>t</w:t>
            </w:r>
          </w:p>
        </w:tc>
        <w:tc>
          <w:tcPr>
            <w:tcW w:w="6800" w:type="dxa"/>
          </w:tcPr>
          <w:p w14:paraId="2FA5C795"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means the incentive rate for the number of Customers interrupted as specified for the licensee in Appendix 5; and</w:t>
            </w:r>
          </w:p>
        </w:tc>
      </w:tr>
      <w:tr w:rsidR="001A2306" w:rsidRPr="00925811" w14:paraId="47B0A8B9" w14:textId="77777777" w:rsidTr="00A75C46">
        <w:trPr>
          <w:trHeight w:val="442"/>
        </w:trPr>
        <w:tc>
          <w:tcPr>
            <w:cnfStyle w:val="001000000000" w:firstRow="0" w:lastRow="0" w:firstColumn="1" w:lastColumn="0" w:oddVBand="0" w:evenVBand="0" w:oddHBand="0" w:evenHBand="0" w:firstRowFirstColumn="0" w:firstRowLastColumn="0" w:lastRowFirstColumn="0" w:lastRowLastColumn="0"/>
            <w:tcW w:w="1167" w:type="dxa"/>
          </w:tcPr>
          <w:p w14:paraId="72321C80" w14:textId="77777777" w:rsidR="001A2306" w:rsidRPr="00925811" w:rsidRDefault="001A2306" w:rsidP="001A2306">
            <w:r w:rsidRPr="00925811">
              <w:t>TIS</w:t>
            </w:r>
            <w:r w:rsidRPr="00925811">
              <w:rPr>
                <w:rStyle w:val="Subscript"/>
              </w:rPr>
              <w:t>t</w:t>
            </w:r>
          </w:p>
        </w:tc>
        <w:tc>
          <w:tcPr>
            <w:tcW w:w="6800" w:type="dxa"/>
          </w:tcPr>
          <w:p w14:paraId="077C540A"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means the Totex Incentive Strength Rate.</w:t>
            </w:r>
          </w:p>
        </w:tc>
      </w:tr>
    </w:tbl>
    <w:p w14:paraId="5F4597AC" w14:textId="77777777" w:rsidR="001A2306" w:rsidRPr="00925811" w:rsidRDefault="001A2306" w:rsidP="001A2306">
      <w:pPr>
        <w:pStyle w:val="NumberedNormal"/>
      </w:pPr>
      <w:r w:rsidRPr="00925811">
        <w:t>The value of TA</w:t>
      </w:r>
      <w:r w:rsidRPr="00925811">
        <w:rPr>
          <w:rStyle w:val="Subscript"/>
        </w:rPr>
        <w:t>t</w:t>
      </w:r>
      <w:r w:rsidRPr="00925811">
        <w:t xml:space="preserve"> is derived in accordance with the following formula:</w:t>
      </w:r>
    </w:p>
    <w:p w14:paraId="0BD892DB" w14:textId="77777777" w:rsidR="001A2306" w:rsidRPr="00925811" w:rsidRDefault="00883AC9" w:rsidP="001A2306">
      <m:oMathPara>
        <m:oMathParaPr>
          <m:jc m:val="center"/>
        </m:oMathParaPr>
        <m:oMath>
          <m:sSub>
            <m:sSubPr>
              <m:ctrlPr>
                <w:rPr>
                  <w:rFonts w:ascii="Cambria Math" w:hAnsi="Cambria Math"/>
                </w:rPr>
              </m:ctrlPr>
            </m:sSubPr>
            <m:e>
              <m:r>
                <w:rPr>
                  <w:rFonts w:ascii="Cambria Math" w:hAnsi="Cambria Math"/>
                </w:rPr>
                <m:t>TA</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TAP</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TAU</m:t>
              </m:r>
            </m:e>
            <m:sub>
              <m:r>
                <w:rPr>
                  <w:rFonts w:ascii="Cambria Math" w:hAnsi="Cambria Math"/>
                </w:rPr>
                <m:t>t</m:t>
              </m:r>
            </m:sub>
          </m:sSub>
        </m:oMath>
      </m:oMathPara>
    </w:p>
    <w:p w14:paraId="0E868838" w14:textId="77777777" w:rsidR="001A2306" w:rsidRPr="00925811" w:rsidRDefault="001A2306" w:rsidP="001A2306">
      <w:pPr>
        <w:pStyle w:val="FormulaDefinitions"/>
      </w:pPr>
      <w:r w:rsidRPr="00925811">
        <w:t>where:</w:t>
      </w:r>
    </w:p>
    <w:tbl>
      <w:tblPr>
        <w:tblStyle w:val="TableGridLight"/>
        <w:tblW w:w="7897" w:type="dxa"/>
        <w:tblLook w:val="04A0" w:firstRow="1" w:lastRow="0" w:firstColumn="1" w:lastColumn="0" w:noHBand="0" w:noVBand="1"/>
      </w:tblPr>
      <w:tblGrid>
        <w:gridCol w:w="1065"/>
        <w:gridCol w:w="6832"/>
      </w:tblGrid>
      <w:tr w:rsidR="001A2306" w:rsidRPr="00925811" w14:paraId="267B0213" w14:textId="77777777" w:rsidTr="00A75C46">
        <w:trPr>
          <w:cnfStyle w:val="100000000000" w:firstRow="1" w:lastRow="0" w:firstColumn="0" w:lastColumn="0" w:oddVBand="0" w:evenVBand="0" w:oddHBand="0" w:evenHBand="0" w:firstRowFirstColumn="0" w:firstRowLastColumn="0" w:lastRowFirstColumn="0" w:lastRowLastColumn="0"/>
          <w:trHeight w:val="1782"/>
        </w:trPr>
        <w:tc>
          <w:tcPr>
            <w:cnfStyle w:val="001000000000" w:firstRow="0" w:lastRow="0" w:firstColumn="1" w:lastColumn="0" w:oddVBand="0" w:evenVBand="0" w:oddHBand="0" w:evenHBand="0" w:firstRowFirstColumn="0" w:firstRowLastColumn="0" w:lastRowFirstColumn="0" w:lastRowLastColumn="0"/>
            <w:tcW w:w="794" w:type="dxa"/>
          </w:tcPr>
          <w:p w14:paraId="5A2489B5" w14:textId="77777777" w:rsidR="001A2306" w:rsidRPr="00925811" w:rsidRDefault="001A2306" w:rsidP="001A2306">
            <w:r w:rsidRPr="00925811">
              <w:t>TAP</w:t>
            </w:r>
            <w:r w:rsidRPr="00925811">
              <w:rPr>
                <w:rStyle w:val="Subscript"/>
              </w:rPr>
              <w:t>t</w:t>
            </w:r>
          </w:p>
        </w:tc>
        <w:tc>
          <w:tcPr>
            <w:tcW w:w="5857" w:type="dxa"/>
          </w:tcPr>
          <w:p w14:paraId="46C3DBE4" w14:textId="77777777" w:rsidR="001A2306" w:rsidRPr="00925811" w:rsidRDefault="001A2306" w:rsidP="001A2306">
            <w:pPr>
              <w:cnfStyle w:val="100000000000" w:firstRow="1" w:lastRow="0" w:firstColumn="0" w:lastColumn="0" w:oddVBand="0" w:evenVBand="0" w:oddHBand="0" w:evenHBand="0" w:firstRowFirstColumn="0" w:firstRowLastColumn="0" w:lastRowFirstColumn="0" w:lastRowLastColumn="0"/>
            </w:pPr>
            <w:r w:rsidRPr="00925811">
              <w:t>means the target for the number of Customers interrupted per year arising from pre-arranged Incidents and is derived in accordance with the following formula:</w:t>
            </w:r>
          </w:p>
          <w:p w14:paraId="62D78C53" w14:textId="77777777" w:rsidR="001A2306" w:rsidRPr="00925811" w:rsidRDefault="001A2306" w:rsidP="001A2306">
            <w:pPr>
              <w:cnfStyle w:val="100000000000" w:firstRow="1" w:lastRow="0" w:firstColumn="0" w:lastColumn="0" w:oddVBand="0" w:evenVBand="0" w:oddHBand="0" w:evenHBand="0" w:firstRowFirstColumn="0" w:firstRowLastColumn="0" w:lastRowFirstColumn="0" w:lastRowLastColumn="0"/>
            </w:pPr>
          </w:p>
          <w:p w14:paraId="022F2579" w14:textId="77777777" w:rsidR="001A2306" w:rsidRPr="00925811" w:rsidRDefault="00883AC9" w:rsidP="001A2306">
            <w:pPr>
              <w:cnfStyle w:val="100000000000" w:firstRow="1" w:lastRow="0" w:firstColumn="0" w:lastColumn="0" w:oddVBand="0" w:evenVBand="0" w:oddHBand="0" w:evenHBand="0" w:firstRowFirstColumn="0" w:firstRowLastColumn="0" w:lastRowFirstColumn="0" w:lastRowLastColumn="0"/>
            </w:pPr>
            <m:oMathPara>
              <m:oMath>
                <m:sSub>
                  <m:sSubPr>
                    <m:ctrlPr>
                      <w:rPr>
                        <w:rFonts w:ascii="Cambria Math" w:hAnsi="Cambria Math"/>
                      </w:rPr>
                    </m:ctrlPr>
                  </m:sSubPr>
                  <m:e>
                    <m:r>
                      <w:rPr>
                        <w:rFonts w:ascii="Cambria Math" w:hAnsi="Cambria Math"/>
                      </w:rPr>
                      <m:t>TAP</m:t>
                    </m:r>
                  </m:e>
                  <m:sub>
                    <m:r>
                      <w:rPr>
                        <w:rFonts w:ascii="Cambria Math" w:hAnsi="Cambria Math"/>
                      </w:rPr>
                      <m:t>t</m:t>
                    </m:r>
                  </m:sub>
                </m:sSub>
                <m:r>
                  <w:rPr>
                    <w:rFonts w:ascii="Cambria Math" w:hAnsi="Cambria Math"/>
                  </w:rPr>
                  <m:t>=</m:t>
                </m:r>
                <m:f>
                  <m:fPr>
                    <m:ctrlPr>
                      <w:rPr>
                        <w:rFonts w:ascii="Cambria Math" w:hAnsi="Cambria Math"/>
                      </w:rPr>
                    </m:ctrlPr>
                  </m:fPr>
                  <m:num>
                    <m:sSub>
                      <m:sSubPr>
                        <m:ctrlPr>
                          <w:rPr>
                            <w:rFonts w:ascii="Cambria Math" w:hAnsi="Cambria Math"/>
                          </w:rPr>
                        </m:ctrlPr>
                      </m:sSubPr>
                      <m:e>
                        <m:r>
                          <w:rPr>
                            <w:rFonts w:ascii="Cambria Math" w:hAnsi="Cambria Math"/>
                          </w:rPr>
                          <m:t>CIB</m:t>
                        </m:r>
                      </m:e>
                      <m:sub>
                        <m:r>
                          <w:rPr>
                            <w:rFonts w:ascii="Cambria Math" w:hAnsi="Cambria Math"/>
                          </w:rPr>
                          <m:t>t-4</m:t>
                        </m:r>
                      </m:sub>
                    </m:sSub>
                    <m:r>
                      <w:rPr>
                        <w:rFonts w:ascii="Cambria Math" w:hAnsi="Cambria Math"/>
                      </w:rPr>
                      <m:t>+</m:t>
                    </m:r>
                    <m:sSub>
                      <m:sSubPr>
                        <m:ctrlPr>
                          <w:rPr>
                            <w:rFonts w:ascii="Cambria Math" w:hAnsi="Cambria Math"/>
                          </w:rPr>
                        </m:ctrlPr>
                      </m:sSubPr>
                      <m:e>
                        <m:r>
                          <w:rPr>
                            <w:rFonts w:ascii="Cambria Math" w:hAnsi="Cambria Math"/>
                          </w:rPr>
                          <m:t>CIB</m:t>
                        </m:r>
                      </m:e>
                      <m:sub>
                        <m:r>
                          <w:rPr>
                            <w:rFonts w:ascii="Cambria Math" w:hAnsi="Cambria Math"/>
                          </w:rPr>
                          <m:t>t-3</m:t>
                        </m:r>
                      </m:sub>
                    </m:sSub>
                    <m:r>
                      <w:rPr>
                        <w:rFonts w:ascii="Cambria Math" w:hAnsi="Cambria Math"/>
                      </w:rPr>
                      <m:t>+</m:t>
                    </m:r>
                    <m:sSub>
                      <m:sSubPr>
                        <m:ctrlPr>
                          <w:rPr>
                            <w:rFonts w:ascii="Cambria Math" w:hAnsi="Cambria Math"/>
                          </w:rPr>
                        </m:ctrlPr>
                      </m:sSubPr>
                      <m:e>
                        <m:r>
                          <w:rPr>
                            <w:rFonts w:ascii="Cambria Math" w:hAnsi="Cambria Math"/>
                          </w:rPr>
                          <m:t>CIB</m:t>
                        </m:r>
                      </m:e>
                      <m:sub>
                        <m:r>
                          <w:rPr>
                            <w:rFonts w:ascii="Cambria Math" w:hAnsi="Cambria Math"/>
                          </w:rPr>
                          <m:t>t-2</m:t>
                        </m:r>
                      </m:sub>
                    </m:sSub>
                  </m:num>
                  <m:den>
                    <m:r>
                      <w:rPr>
                        <w:rFonts w:ascii="Cambria Math" w:hAnsi="Cambria Math"/>
                      </w:rPr>
                      <m:t>3</m:t>
                    </m:r>
                  </m:den>
                </m:f>
                <m:r>
                  <m:rPr>
                    <m:sty m:val="p"/>
                  </m:rPr>
                  <w:rPr>
                    <w:rFonts w:ascii="Cambria Math" w:hAnsi="Cambria Math"/>
                  </w:rPr>
                  <m:t>×0.5</m:t>
                </m:r>
              </m:oMath>
            </m:oMathPara>
          </w:p>
          <w:p w14:paraId="65BD33D9" w14:textId="77777777" w:rsidR="001A2306" w:rsidRPr="00925811" w:rsidRDefault="001A2306" w:rsidP="001A2306">
            <w:pPr>
              <w:cnfStyle w:val="100000000000" w:firstRow="1" w:lastRow="0" w:firstColumn="0" w:lastColumn="0" w:oddVBand="0" w:evenVBand="0" w:oddHBand="0" w:evenHBand="0" w:firstRowFirstColumn="0" w:firstRowLastColumn="0" w:lastRowFirstColumn="0" w:lastRowLastColumn="0"/>
            </w:pPr>
          </w:p>
        </w:tc>
      </w:tr>
      <w:tr w:rsidR="001A2306" w:rsidRPr="00925811" w14:paraId="1731D13F" w14:textId="77777777" w:rsidTr="00A75C46">
        <w:trPr>
          <w:trHeight w:val="463"/>
        </w:trPr>
        <w:tc>
          <w:tcPr>
            <w:cnfStyle w:val="001000000000" w:firstRow="0" w:lastRow="0" w:firstColumn="1" w:lastColumn="0" w:oddVBand="0" w:evenVBand="0" w:oddHBand="0" w:evenHBand="0" w:firstRowFirstColumn="0" w:firstRowLastColumn="0" w:lastRowFirstColumn="0" w:lastRowLastColumn="0"/>
            <w:tcW w:w="794" w:type="dxa"/>
          </w:tcPr>
          <w:p w14:paraId="580B4F25" w14:textId="77777777" w:rsidR="001A2306" w:rsidRPr="00925811" w:rsidRDefault="001A2306" w:rsidP="001A2306">
            <w:r w:rsidRPr="00925811">
              <w:t>where:</w:t>
            </w:r>
          </w:p>
        </w:tc>
        <w:tc>
          <w:tcPr>
            <w:tcW w:w="5857" w:type="dxa"/>
          </w:tcPr>
          <w:p w14:paraId="44E819C7"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p>
        </w:tc>
      </w:tr>
      <w:tr w:rsidR="001A2306" w:rsidRPr="00925811" w14:paraId="3525ECDC" w14:textId="77777777" w:rsidTr="00A75C46">
        <w:trPr>
          <w:trHeight w:val="463"/>
        </w:trPr>
        <w:tc>
          <w:tcPr>
            <w:cnfStyle w:val="001000000000" w:firstRow="0" w:lastRow="0" w:firstColumn="1" w:lastColumn="0" w:oddVBand="0" w:evenVBand="0" w:oddHBand="0" w:evenHBand="0" w:firstRowFirstColumn="0" w:firstRowLastColumn="0" w:lastRowFirstColumn="0" w:lastRowLastColumn="0"/>
            <w:tcW w:w="794" w:type="dxa"/>
          </w:tcPr>
          <w:p w14:paraId="6D350B37" w14:textId="77777777" w:rsidR="001A2306" w:rsidRPr="00925811" w:rsidRDefault="001A2306" w:rsidP="001A2306">
            <w:r w:rsidRPr="00925811">
              <w:t>CIB</w:t>
            </w:r>
            <w:r w:rsidRPr="00925811">
              <w:rPr>
                <w:rStyle w:val="Subscript"/>
              </w:rPr>
              <w:t>t</w:t>
            </w:r>
          </w:p>
        </w:tc>
        <w:tc>
          <w:tcPr>
            <w:tcW w:w="5857" w:type="dxa"/>
          </w:tcPr>
          <w:p w14:paraId="26FC3910"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has the meaning given in paragraph 4.4.7; and</w:t>
            </w:r>
          </w:p>
        </w:tc>
      </w:tr>
      <w:tr w:rsidR="001A2306" w:rsidRPr="00925811" w14:paraId="29B1E5C7" w14:textId="77777777" w:rsidTr="00A75C46">
        <w:trPr>
          <w:trHeight w:val="463"/>
        </w:trPr>
        <w:tc>
          <w:tcPr>
            <w:cnfStyle w:val="001000000000" w:firstRow="0" w:lastRow="0" w:firstColumn="1" w:lastColumn="0" w:oddVBand="0" w:evenVBand="0" w:oddHBand="0" w:evenHBand="0" w:firstRowFirstColumn="0" w:firstRowLastColumn="0" w:lastRowFirstColumn="0" w:lastRowLastColumn="0"/>
            <w:tcW w:w="794" w:type="dxa"/>
          </w:tcPr>
          <w:p w14:paraId="0AFC89CB" w14:textId="77777777" w:rsidR="001A2306" w:rsidRPr="00925811" w:rsidRDefault="001A2306" w:rsidP="001A2306">
            <w:r w:rsidRPr="00925811">
              <w:t>TAU</w:t>
            </w:r>
            <w:r w:rsidRPr="00925811">
              <w:rPr>
                <w:rStyle w:val="Subscript"/>
              </w:rPr>
              <w:t>t</w:t>
            </w:r>
          </w:p>
        </w:tc>
        <w:tc>
          <w:tcPr>
            <w:tcW w:w="5857" w:type="dxa"/>
          </w:tcPr>
          <w:p w14:paraId="153EEA5E"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means the target for the number of Customers interrupted per year arising from unplanned Incidents as specified for the licensee in Appendix 4.</w:t>
            </w:r>
          </w:p>
        </w:tc>
      </w:tr>
    </w:tbl>
    <w:p w14:paraId="28C8BDAA" w14:textId="77777777" w:rsidR="001A2306" w:rsidRPr="00925811" w:rsidRDefault="001A2306" w:rsidP="001A2306">
      <w:pPr>
        <w:pStyle w:val="NumberedNormal"/>
      </w:pPr>
      <w:r w:rsidRPr="00925811">
        <w:t>The value of CIIS</w:t>
      </w:r>
      <w:r w:rsidRPr="00925811">
        <w:rPr>
          <w:rStyle w:val="Subscript"/>
        </w:rPr>
        <w:t>t</w:t>
      </w:r>
      <w:r w:rsidRPr="00925811">
        <w:t xml:space="preserve"> is derived in accordance with the following formula:  </w:t>
      </w:r>
    </w:p>
    <w:p w14:paraId="3820E957" w14:textId="77777777" w:rsidR="001A2306" w:rsidRPr="00925811" w:rsidRDefault="00883AC9" w:rsidP="001A2306">
      <m:oMathPara>
        <m:oMathParaPr>
          <m:jc m:val="center"/>
        </m:oMathParaPr>
        <m:oMath>
          <m:sSub>
            <m:sSubPr>
              <m:ctrlPr>
                <w:rPr>
                  <w:rFonts w:ascii="Cambria Math" w:hAnsi="Cambria Math"/>
                </w:rPr>
              </m:ctrlPr>
            </m:sSubPr>
            <m:e>
              <m:r>
                <w:rPr>
                  <w:rFonts w:ascii="Cambria Math" w:hAnsi="Cambria Math"/>
                </w:rPr>
                <m:t>CIIS</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CIA</m:t>
              </m:r>
            </m:e>
            <m:sub>
              <m:r>
                <w:rPr>
                  <w:rFonts w:ascii="Cambria Math" w:hAnsi="Cambria Math"/>
                </w:rPr>
                <m:t>t</m:t>
              </m:r>
            </m:sub>
          </m:sSub>
          <m:r>
            <w:rPr>
              <w:rFonts w:ascii="Cambria Math" w:hAnsi="Cambria Math"/>
            </w:rPr>
            <m:t>+</m:t>
          </m:r>
          <m:d>
            <m:dPr>
              <m:ctrlPr>
                <w:rPr>
                  <w:rFonts w:ascii="Cambria Math" w:hAnsi="Cambria Math"/>
                </w:rPr>
              </m:ctrlPr>
            </m:dPr>
            <m:e>
              <m:r>
                <w:rPr>
                  <w:rFonts w:ascii="Cambria Math" w:hAnsi="Cambria Math"/>
                </w:rPr>
                <m:t>A×</m:t>
              </m:r>
              <m:sSub>
                <m:sSubPr>
                  <m:ctrlPr>
                    <w:rPr>
                      <w:rFonts w:ascii="Cambria Math" w:hAnsi="Cambria Math"/>
                    </w:rPr>
                  </m:ctrlPr>
                </m:sSubPr>
                <m:e>
                  <m:r>
                    <w:rPr>
                      <w:rFonts w:ascii="Cambria Math" w:hAnsi="Cambria Math"/>
                    </w:rPr>
                    <m:t>CIB</m:t>
                  </m:r>
                </m:e>
                <m:sub>
                  <m:r>
                    <w:rPr>
                      <w:rFonts w:ascii="Cambria Math" w:hAnsi="Cambria Math"/>
                    </w:rPr>
                    <m:t>t</m:t>
                  </m:r>
                </m:sub>
              </m:sSub>
            </m:e>
          </m:d>
          <m:r>
            <w:rPr>
              <w:rFonts w:ascii="Cambria Math" w:hAnsi="Cambria Math"/>
            </w:rPr>
            <m:t>+</m:t>
          </m:r>
          <m:d>
            <m:dPr>
              <m:ctrlPr>
                <w:rPr>
                  <w:rFonts w:ascii="Cambria Math" w:hAnsi="Cambria Math"/>
                </w:rPr>
              </m:ctrlPr>
            </m:dPr>
            <m:e>
              <m:r>
                <w:rPr>
                  <w:rFonts w:ascii="Cambria Math" w:hAnsi="Cambria Math"/>
                </w:rPr>
                <m:t>B×</m:t>
              </m:r>
              <m:sSub>
                <m:sSubPr>
                  <m:ctrlPr>
                    <w:rPr>
                      <w:rFonts w:ascii="Cambria Math" w:hAnsi="Cambria Math"/>
                    </w:rPr>
                  </m:ctrlPr>
                </m:sSubPr>
                <m:e>
                  <m:r>
                    <w:rPr>
                      <w:rFonts w:ascii="Cambria Math" w:hAnsi="Cambria Math"/>
                    </w:rPr>
                    <m:t>CIC</m:t>
                  </m:r>
                </m:e>
                <m:sub>
                  <m:r>
                    <w:rPr>
                      <w:rFonts w:ascii="Cambria Math" w:hAnsi="Cambria Math"/>
                    </w:rPr>
                    <m:t>t</m:t>
                  </m:r>
                </m:sub>
              </m:sSub>
            </m:e>
          </m:d>
          <m:r>
            <w:rPr>
              <w:rFonts w:ascii="Cambria Math" w:hAnsi="Cambria Math"/>
            </w:rPr>
            <m:t>+</m:t>
          </m:r>
          <m:sSub>
            <m:sSubPr>
              <m:ctrlPr>
                <w:rPr>
                  <w:rFonts w:ascii="Cambria Math" w:hAnsi="Cambria Math"/>
                </w:rPr>
              </m:ctrlPr>
            </m:sSubPr>
            <m:e>
              <m:r>
                <w:rPr>
                  <w:rFonts w:ascii="Cambria Math" w:hAnsi="Cambria Math"/>
                </w:rPr>
                <m:t>CID</m:t>
              </m:r>
            </m:e>
            <m:sub>
              <m:r>
                <w:rPr>
                  <w:rFonts w:ascii="Cambria Math" w:hAnsi="Cambria Math"/>
                </w:rPr>
                <m:t>t</m:t>
              </m:r>
            </m:sub>
          </m:sSub>
          <m:r>
            <w:rPr>
              <w:rFonts w:ascii="Cambria Math" w:hAnsi="Cambria Math"/>
            </w:rPr>
            <m:t>+</m:t>
          </m:r>
          <m:d>
            <m:dPr>
              <m:ctrlPr>
                <w:rPr>
                  <w:rFonts w:ascii="Cambria Math" w:hAnsi="Cambria Math"/>
                </w:rPr>
              </m:ctrlPr>
            </m:dPr>
            <m:e>
              <m:r>
                <w:rPr>
                  <w:rFonts w:ascii="Cambria Math" w:hAnsi="Cambria Math"/>
                </w:rPr>
                <m:t>C×</m:t>
              </m:r>
              <m:sSub>
                <m:sSubPr>
                  <m:ctrlPr>
                    <w:rPr>
                      <w:rFonts w:ascii="Cambria Math" w:hAnsi="Cambria Math"/>
                    </w:rPr>
                  </m:ctrlPr>
                </m:sSubPr>
                <m:e>
                  <m:r>
                    <w:rPr>
                      <w:rFonts w:ascii="Cambria Math" w:hAnsi="Cambria Math"/>
                    </w:rPr>
                    <m:t>CIE</m:t>
                  </m:r>
                </m:e>
                <m:sub>
                  <m:r>
                    <w:rPr>
                      <w:rFonts w:ascii="Cambria Math" w:hAnsi="Cambria Math"/>
                    </w:rPr>
                    <m:t>t</m:t>
                  </m:r>
                </m:sub>
              </m:sSub>
            </m:e>
          </m:d>
        </m:oMath>
      </m:oMathPara>
    </w:p>
    <w:p w14:paraId="61A48C7D" w14:textId="77777777" w:rsidR="001A2306" w:rsidRPr="00925811" w:rsidRDefault="001A2306" w:rsidP="001A2306">
      <w:pPr>
        <w:pStyle w:val="FormulaDefinitions"/>
      </w:pPr>
      <w:r w:rsidRPr="00925811">
        <w:t>where:</w:t>
      </w:r>
    </w:p>
    <w:tbl>
      <w:tblPr>
        <w:tblStyle w:val="TableGridLight"/>
        <w:tblW w:w="7726" w:type="dxa"/>
        <w:tblLook w:val="04A0" w:firstRow="1" w:lastRow="0" w:firstColumn="1" w:lastColumn="0" w:noHBand="0" w:noVBand="1"/>
      </w:tblPr>
      <w:tblGrid>
        <w:gridCol w:w="1097"/>
        <w:gridCol w:w="6629"/>
      </w:tblGrid>
      <w:tr w:rsidR="001A2306" w:rsidRPr="00925811" w14:paraId="490BE0C7" w14:textId="77777777" w:rsidTr="00A75C46">
        <w:trPr>
          <w:cnfStyle w:val="100000000000" w:firstRow="1" w:lastRow="0" w:firstColumn="0" w:lastColumn="0" w:oddVBand="0" w:evenVBand="0" w:oddHBand="0"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1097" w:type="dxa"/>
          </w:tcPr>
          <w:p w14:paraId="00AE881B" w14:textId="77777777" w:rsidR="001A2306" w:rsidRPr="00925811" w:rsidRDefault="001A2306" w:rsidP="001A2306">
            <w:r w:rsidRPr="00925811">
              <w:t>A</w:t>
            </w:r>
          </w:p>
        </w:tc>
        <w:tc>
          <w:tcPr>
            <w:tcW w:w="6629" w:type="dxa"/>
          </w:tcPr>
          <w:p w14:paraId="42A82E7A" w14:textId="77777777" w:rsidR="001A2306" w:rsidRPr="00925811" w:rsidRDefault="001A2306" w:rsidP="001A2306">
            <w:pPr>
              <w:cnfStyle w:val="100000000000" w:firstRow="1" w:lastRow="0" w:firstColumn="0" w:lastColumn="0" w:oddVBand="0" w:evenVBand="0" w:oddHBand="0" w:evenHBand="0" w:firstRowFirstColumn="0" w:firstRowLastColumn="0" w:lastRowFirstColumn="0" w:lastRowLastColumn="0"/>
            </w:pPr>
            <w:r w:rsidRPr="00925811">
              <w:t>has the value of 0.5;</w:t>
            </w:r>
          </w:p>
        </w:tc>
      </w:tr>
      <w:tr w:rsidR="001A2306" w:rsidRPr="00925811" w14:paraId="7D70CCFD"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097" w:type="dxa"/>
          </w:tcPr>
          <w:p w14:paraId="67BB0B28" w14:textId="77777777" w:rsidR="001A2306" w:rsidRPr="00925811" w:rsidRDefault="001A2306" w:rsidP="001A2306">
            <w:r w:rsidRPr="00925811">
              <w:t>B</w:t>
            </w:r>
          </w:p>
        </w:tc>
        <w:tc>
          <w:tcPr>
            <w:tcW w:w="6629" w:type="dxa"/>
          </w:tcPr>
          <w:p w14:paraId="0DA7E7B5"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has the value of zero;</w:t>
            </w:r>
          </w:p>
        </w:tc>
      </w:tr>
      <w:tr w:rsidR="001A2306" w:rsidRPr="00925811" w14:paraId="765CA2A4"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097" w:type="dxa"/>
          </w:tcPr>
          <w:p w14:paraId="6B74F5A0" w14:textId="77777777" w:rsidR="001A2306" w:rsidRPr="00925811" w:rsidRDefault="001A2306" w:rsidP="001A2306">
            <w:r w:rsidRPr="00925811">
              <w:t>C</w:t>
            </w:r>
          </w:p>
        </w:tc>
        <w:tc>
          <w:tcPr>
            <w:tcW w:w="6629" w:type="dxa"/>
          </w:tcPr>
          <w:p w14:paraId="00FFF4BD"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has the value of zero;</w:t>
            </w:r>
          </w:p>
        </w:tc>
      </w:tr>
      <w:tr w:rsidR="001A2306" w:rsidRPr="00925811" w14:paraId="21AC3E18"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097" w:type="dxa"/>
          </w:tcPr>
          <w:p w14:paraId="5AD85F52" w14:textId="77777777" w:rsidR="001A2306" w:rsidRPr="00925811" w:rsidRDefault="001A2306" w:rsidP="001A2306">
            <w:r w:rsidRPr="00925811">
              <w:t>CIA</w:t>
            </w:r>
            <w:r w:rsidRPr="00925811">
              <w:rPr>
                <w:rStyle w:val="Subscript"/>
              </w:rPr>
              <w:t>t</w:t>
            </w:r>
          </w:p>
        </w:tc>
        <w:tc>
          <w:tcPr>
            <w:tcW w:w="6629" w:type="dxa"/>
          </w:tcPr>
          <w:p w14:paraId="39CDA7D4"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is the number of Customers interrupted per year arising from unplanned Incidents on the licensee’s Distribution System  and is derived from the relevant formula in the RIGs;</w:t>
            </w:r>
          </w:p>
        </w:tc>
      </w:tr>
      <w:tr w:rsidR="001A2306" w:rsidRPr="00925811" w14:paraId="35F1950B"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097" w:type="dxa"/>
          </w:tcPr>
          <w:p w14:paraId="67D6DC88" w14:textId="77777777" w:rsidR="001A2306" w:rsidRPr="00925811" w:rsidRDefault="001A2306" w:rsidP="001A2306">
            <w:r w:rsidRPr="00925811">
              <w:t>CIB</w:t>
            </w:r>
            <w:r w:rsidRPr="00925811">
              <w:rPr>
                <w:rStyle w:val="Subscript"/>
              </w:rPr>
              <w:t>t</w:t>
            </w:r>
          </w:p>
        </w:tc>
        <w:tc>
          <w:tcPr>
            <w:tcW w:w="6629" w:type="dxa"/>
          </w:tcPr>
          <w:p w14:paraId="38D747FD"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is the number of Customers interrupted per year arising from pre-arranged Incidents on the licensee’s Distribution System and is derived from the relevant formula in the RIGs;</w:t>
            </w:r>
          </w:p>
        </w:tc>
      </w:tr>
      <w:tr w:rsidR="001A2306" w:rsidRPr="00925811" w14:paraId="58B55662"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097" w:type="dxa"/>
          </w:tcPr>
          <w:p w14:paraId="0FEFA290" w14:textId="77777777" w:rsidR="001A2306" w:rsidRPr="00925811" w:rsidRDefault="001A2306" w:rsidP="001A2306">
            <w:r w:rsidRPr="00925811">
              <w:t>CIC</w:t>
            </w:r>
            <w:r w:rsidRPr="00925811">
              <w:rPr>
                <w:rStyle w:val="Subscript"/>
              </w:rPr>
              <w:t>t</w:t>
            </w:r>
          </w:p>
        </w:tc>
        <w:tc>
          <w:tcPr>
            <w:tcW w:w="6629" w:type="dxa"/>
          </w:tcPr>
          <w:p w14:paraId="773C2070" w14:textId="0DD95AAF"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 xml:space="preserve">is the number of Customers interrupted per year arising from Incidents on the </w:t>
            </w:r>
            <w:r w:rsidR="00AA1423">
              <w:t xml:space="preserve">National Electricity Transmission System </w:t>
            </w:r>
            <w:r w:rsidRPr="00925811">
              <w:t>and is derived from the relevant formula in the RIGs;</w:t>
            </w:r>
          </w:p>
        </w:tc>
      </w:tr>
      <w:tr w:rsidR="001A2306" w:rsidRPr="00925811" w14:paraId="40F505F8"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097" w:type="dxa"/>
          </w:tcPr>
          <w:p w14:paraId="3FBFC472" w14:textId="77777777" w:rsidR="001A2306" w:rsidRPr="00925811" w:rsidRDefault="001A2306" w:rsidP="001A2306">
            <w:r w:rsidRPr="00925811">
              <w:t>CID</w:t>
            </w:r>
            <w:r w:rsidRPr="00925811">
              <w:rPr>
                <w:rStyle w:val="Subscript"/>
              </w:rPr>
              <w:t>t</w:t>
            </w:r>
          </w:p>
        </w:tc>
        <w:tc>
          <w:tcPr>
            <w:tcW w:w="6629" w:type="dxa"/>
          </w:tcPr>
          <w:p w14:paraId="3AE010E5"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is the number of Customers interrupted per year arising from Incidents on the systems of Distributed Generators connected to the licensee’s Distribution System and is derived from the relevant formula in the RIGs; and</w:t>
            </w:r>
          </w:p>
        </w:tc>
      </w:tr>
      <w:tr w:rsidR="001A2306" w:rsidRPr="00925811" w14:paraId="2832205D"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097" w:type="dxa"/>
          </w:tcPr>
          <w:p w14:paraId="12F2E0B3" w14:textId="77777777" w:rsidR="001A2306" w:rsidRPr="00925811" w:rsidRDefault="001A2306" w:rsidP="001A2306">
            <w:r w:rsidRPr="00925811">
              <w:t>CIE</w:t>
            </w:r>
            <w:r w:rsidRPr="00925811">
              <w:rPr>
                <w:rStyle w:val="Subscript"/>
              </w:rPr>
              <w:t>t</w:t>
            </w:r>
          </w:p>
        </w:tc>
        <w:tc>
          <w:tcPr>
            <w:tcW w:w="6629" w:type="dxa"/>
          </w:tcPr>
          <w:p w14:paraId="0AA2F232"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is the number of Customers interrupted per year arising from Incidents on any other connected systems and is derived from the relevant formula in the RIGs.</w:t>
            </w:r>
          </w:p>
        </w:tc>
      </w:tr>
    </w:tbl>
    <w:p w14:paraId="26104C1B" w14:textId="77777777" w:rsidR="001A2306" w:rsidRPr="00925811" w:rsidRDefault="001A2306" w:rsidP="001A2306">
      <w:pPr>
        <w:pStyle w:val="Heading3"/>
      </w:pPr>
      <w:r w:rsidRPr="00925811">
        <w:t>Formulae for calculating the duration of Customer interruptions term (QB</w:t>
      </w:r>
      <w:r w:rsidRPr="00925811">
        <w:rPr>
          <w:rStyle w:val="Subscript"/>
        </w:rPr>
        <w:t>t</w:t>
      </w:r>
      <w:r w:rsidRPr="00925811">
        <w:t>)</w:t>
      </w:r>
    </w:p>
    <w:p w14:paraId="5A4463C0" w14:textId="77777777" w:rsidR="001A2306" w:rsidRPr="00925811" w:rsidRDefault="001A2306" w:rsidP="001A2306">
      <w:pPr>
        <w:pStyle w:val="NumberedNormal"/>
      </w:pPr>
      <w:r w:rsidRPr="00925811">
        <w:t>The value of QB</w:t>
      </w:r>
      <w:r w:rsidRPr="00925811">
        <w:rPr>
          <w:rStyle w:val="Subscript"/>
        </w:rPr>
        <w:t>t</w:t>
      </w:r>
      <w:r w:rsidRPr="00925811">
        <w:t xml:space="preserve"> is derived in accordance with the following formula:</w:t>
      </w:r>
    </w:p>
    <w:p w14:paraId="0CB3A295" w14:textId="77777777" w:rsidR="001A2306" w:rsidRPr="00925811" w:rsidRDefault="00883AC9" w:rsidP="001A2306">
      <m:oMathPara>
        <m:oMathParaPr>
          <m:jc m:val="center"/>
        </m:oMathParaPr>
        <m:oMath>
          <m:sSub>
            <m:sSubPr>
              <m:ctrlPr>
                <w:rPr>
                  <w:rFonts w:ascii="Cambria Math" w:hAnsi="Cambria Math"/>
                </w:rPr>
              </m:ctrlPr>
            </m:sSubPr>
            <m:e>
              <m:r>
                <w:rPr>
                  <w:rFonts w:ascii="Cambria Math" w:hAnsi="Cambria Math"/>
                </w:rPr>
                <m:t>QB</m:t>
              </m:r>
            </m:e>
            <m:sub>
              <m:r>
                <w:rPr>
                  <w:rFonts w:ascii="Cambria Math" w:hAnsi="Cambria Math"/>
                </w:rPr>
                <m:t>t</m:t>
              </m:r>
            </m:sub>
          </m:sSub>
          <m:r>
            <w:rPr>
              <w:rFonts w:ascii="Cambria Math" w:hAnsi="Cambria Math"/>
            </w:rPr>
            <m:t>=</m:t>
          </m:r>
          <m:d>
            <m:dPr>
              <m:ctrlPr>
                <w:rPr>
                  <w:rFonts w:ascii="Cambria Math" w:hAnsi="Cambria Math"/>
                </w:rPr>
              </m:ctrlPr>
            </m:dPr>
            <m:e>
              <m:sSub>
                <m:sSubPr>
                  <m:ctrlPr>
                    <w:rPr>
                      <w:rFonts w:ascii="Cambria Math" w:hAnsi="Cambria Math"/>
                    </w:rPr>
                  </m:ctrlPr>
                </m:sSubPr>
                <m:e>
                  <m:r>
                    <w:rPr>
                      <w:rFonts w:ascii="Cambria Math" w:hAnsi="Cambria Math"/>
                    </w:rPr>
                    <m:t>TB</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CMLIS</m:t>
                  </m:r>
                </m:e>
                <m:sub>
                  <m:r>
                    <w:rPr>
                      <w:rFonts w:ascii="Cambria Math" w:hAnsi="Cambria Math"/>
                    </w:rPr>
                    <m:t>t</m:t>
                  </m:r>
                </m:sub>
              </m:sSub>
            </m:e>
          </m:d>
          <m:r>
            <w:rPr>
              <w:rFonts w:ascii="Cambria Math" w:hAnsi="Cambria Math"/>
            </w:rPr>
            <m:t>×</m:t>
          </m:r>
          <m:sSub>
            <m:sSubPr>
              <m:ctrlPr>
                <w:rPr>
                  <w:rFonts w:ascii="Cambria Math" w:hAnsi="Cambria Math"/>
                </w:rPr>
              </m:ctrlPr>
            </m:sSubPr>
            <m:e>
              <m:r>
                <w:rPr>
                  <w:rFonts w:ascii="Cambria Math" w:hAnsi="Cambria Math"/>
                </w:rPr>
                <m:t>IRB</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TIS</m:t>
              </m:r>
            </m:e>
            <m:sub>
              <m:r>
                <w:rPr>
                  <w:rFonts w:ascii="Cambria Math" w:hAnsi="Cambria Math"/>
                </w:rPr>
                <m:t>t</m:t>
              </m:r>
            </m:sub>
          </m:sSub>
        </m:oMath>
      </m:oMathPara>
    </w:p>
    <w:p w14:paraId="6270DBD5" w14:textId="77777777" w:rsidR="001A2306" w:rsidRPr="00925811" w:rsidRDefault="001A2306" w:rsidP="001A2306">
      <w:pPr>
        <w:pStyle w:val="FormulaDefinitions"/>
      </w:pPr>
      <w:r w:rsidRPr="00925811">
        <w:t>where:</w:t>
      </w:r>
    </w:p>
    <w:tbl>
      <w:tblPr>
        <w:tblStyle w:val="TableGridLight"/>
        <w:tblW w:w="7820" w:type="dxa"/>
        <w:tblLook w:val="04A0" w:firstRow="1" w:lastRow="0" w:firstColumn="1" w:lastColumn="0" w:noHBand="0" w:noVBand="1"/>
      </w:tblPr>
      <w:tblGrid>
        <w:gridCol w:w="994"/>
        <w:gridCol w:w="6826"/>
      </w:tblGrid>
      <w:tr w:rsidR="001A2306" w:rsidRPr="00925811" w14:paraId="2B6F9C04" w14:textId="77777777" w:rsidTr="00A75C46">
        <w:trPr>
          <w:cnfStyle w:val="100000000000" w:firstRow="1" w:lastRow="0" w:firstColumn="0" w:lastColumn="0" w:oddVBand="0" w:evenVBand="0" w:oddHBand="0"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994" w:type="dxa"/>
          </w:tcPr>
          <w:p w14:paraId="1EAE72F1" w14:textId="77777777" w:rsidR="001A2306" w:rsidRPr="00925811" w:rsidRDefault="001A2306" w:rsidP="001A2306">
            <w:r w:rsidRPr="00925811">
              <w:t>TB</w:t>
            </w:r>
            <w:r w:rsidRPr="00925811">
              <w:rPr>
                <w:rStyle w:val="Subscript"/>
              </w:rPr>
              <w:t>t</w:t>
            </w:r>
          </w:p>
        </w:tc>
        <w:tc>
          <w:tcPr>
            <w:tcW w:w="6826" w:type="dxa"/>
          </w:tcPr>
          <w:p w14:paraId="257C44FE" w14:textId="77777777" w:rsidR="001A2306" w:rsidRPr="00925811" w:rsidRDefault="001A2306" w:rsidP="001A2306">
            <w:pPr>
              <w:cnfStyle w:val="100000000000" w:firstRow="1" w:lastRow="0" w:firstColumn="0" w:lastColumn="0" w:oddVBand="0" w:evenVBand="0" w:oddHBand="0" w:evenHBand="0" w:firstRowFirstColumn="0" w:firstRowLastColumn="0" w:lastRowFirstColumn="0" w:lastRowLastColumn="0"/>
            </w:pPr>
            <w:r w:rsidRPr="00925811">
              <w:t>is derived in accordance with paragraph 4.4.9;</w:t>
            </w:r>
          </w:p>
        </w:tc>
      </w:tr>
      <w:tr w:rsidR="001A2306" w:rsidRPr="00925811" w14:paraId="34703491" w14:textId="77777777" w:rsidTr="00A75C46">
        <w:trPr>
          <w:trHeight w:val="330"/>
        </w:trPr>
        <w:tc>
          <w:tcPr>
            <w:cnfStyle w:val="001000000000" w:firstRow="0" w:lastRow="0" w:firstColumn="1" w:lastColumn="0" w:oddVBand="0" w:evenVBand="0" w:oddHBand="0" w:evenHBand="0" w:firstRowFirstColumn="0" w:firstRowLastColumn="0" w:lastRowFirstColumn="0" w:lastRowLastColumn="0"/>
            <w:tcW w:w="994" w:type="dxa"/>
          </w:tcPr>
          <w:p w14:paraId="73C113D3" w14:textId="77777777" w:rsidR="001A2306" w:rsidRPr="00925811" w:rsidRDefault="001A2306" w:rsidP="001A2306">
            <w:r w:rsidRPr="00925811">
              <w:t>CMLIS</w:t>
            </w:r>
            <w:r w:rsidRPr="00925811">
              <w:rPr>
                <w:rStyle w:val="Subscript"/>
              </w:rPr>
              <w:t>t</w:t>
            </w:r>
          </w:p>
        </w:tc>
        <w:tc>
          <w:tcPr>
            <w:tcW w:w="6826" w:type="dxa"/>
          </w:tcPr>
          <w:p w14:paraId="512285B4" w14:textId="447E32D0"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 xml:space="preserve">means the performance in respect of the duration of </w:t>
            </w:r>
            <w:r w:rsidR="003A2023" w:rsidRPr="00925811">
              <w:t>c</w:t>
            </w:r>
            <w:r w:rsidRPr="00925811">
              <w:t>ustomer interruptions and is derived in accordance with the formula in paragraph 4.4.10;</w:t>
            </w:r>
          </w:p>
        </w:tc>
      </w:tr>
      <w:tr w:rsidR="001A2306" w:rsidRPr="00925811" w14:paraId="684954F4" w14:textId="77777777" w:rsidTr="00A75C46">
        <w:trPr>
          <w:trHeight w:val="330"/>
        </w:trPr>
        <w:tc>
          <w:tcPr>
            <w:cnfStyle w:val="001000000000" w:firstRow="0" w:lastRow="0" w:firstColumn="1" w:lastColumn="0" w:oddVBand="0" w:evenVBand="0" w:oddHBand="0" w:evenHBand="0" w:firstRowFirstColumn="0" w:firstRowLastColumn="0" w:lastRowFirstColumn="0" w:lastRowLastColumn="0"/>
            <w:tcW w:w="994" w:type="dxa"/>
          </w:tcPr>
          <w:p w14:paraId="4F9D60E9" w14:textId="77777777" w:rsidR="001A2306" w:rsidRPr="00925811" w:rsidRDefault="001A2306" w:rsidP="001A2306">
            <w:r w:rsidRPr="00925811">
              <w:t>IRB</w:t>
            </w:r>
            <w:r w:rsidRPr="00925811">
              <w:rPr>
                <w:rStyle w:val="Subscript"/>
              </w:rPr>
              <w:t>t</w:t>
            </w:r>
          </w:p>
        </w:tc>
        <w:tc>
          <w:tcPr>
            <w:tcW w:w="6826" w:type="dxa"/>
          </w:tcPr>
          <w:p w14:paraId="639BBA5C" w14:textId="387027D6"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 xml:space="preserve">means the incentive rate for the licensee for the duration of </w:t>
            </w:r>
            <w:r w:rsidR="003A2023" w:rsidRPr="00925811">
              <w:t>c</w:t>
            </w:r>
            <w:r w:rsidRPr="00925811">
              <w:t>ustomer interruptions as specified in Appendix 7; and</w:t>
            </w:r>
          </w:p>
        </w:tc>
      </w:tr>
      <w:tr w:rsidR="001A2306" w:rsidRPr="00925811" w14:paraId="0E8923AF" w14:textId="77777777" w:rsidTr="00A75C46">
        <w:trPr>
          <w:trHeight w:val="330"/>
        </w:trPr>
        <w:tc>
          <w:tcPr>
            <w:cnfStyle w:val="001000000000" w:firstRow="0" w:lastRow="0" w:firstColumn="1" w:lastColumn="0" w:oddVBand="0" w:evenVBand="0" w:oddHBand="0" w:evenHBand="0" w:firstRowFirstColumn="0" w:firstRowLastColumn="0" w:lastRowFirstColumn="0" w:lastRowLastColumn="0"/>
            <w:tcW w:w="994" w:type="dxa"/>
          </w:tcPr>
          <w:p w14:paraId="604D064E" w14:textId="77777777" w:rsidR="001A2306" w:rsidRPr="00925811" w:rsidRDefault="001A2306" w:rsidP="001A2306">
            <w:r w:rsidRPr="00925811">
              <w:t>TIS</w:t>
            </w:r>
            <w:r w:rsidRPr="00925811">
              <w:rPr>
                <w:rStyle w:val="Subscript"/>
              </w:rPr>
              <w:t>t</w:t>
            </w:r>
          </w:p>
        </w:tc>
        <w:tc>
          <w:tcPr>
            <w:tcW w:w="6826" w:type="dxa"/>
          </w:tcPr>
          <w:p w14:paraId="05F7CD3C"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means the Totex Incentive Strength Rate.</w:t>
            </w:r>
          </w:p>
        </w:tc>
      </w:tr>
    </w:tbl>
    <w:p w14:paraId="3E2A9C7C" w14:textId="77777777" w:rsidR="001A2306" w:rsidRPr="00925811" w:rsidRDefault="001A2306" w:rsidP="001A2306">
      <w:pPr>
        <w:pStyle w:val="NumberedNormal"/>
      </w:pPr>
      <w:r w:rsidRPr="00925811">
        <w:t>The value of TB</w:t>
      </w:r>
      <w:r w:rsidRPr="00925811">
        <w:rPr>
          <w:rStyle w:val="Subscript"/>
        </w:rPr>
        <w:t>t</w:t>
      </w:r>
      <w:r w:rsidRPr="00925811">
        <w:t xml:space="preserve"> is derived in accordance with the following formula:</w:t>
      </w:r>
    </w:p>
    <w:p w14:paraId="03C20576" w14:textId="77777777" w:rsidR="001A2306" w:rsidRPr="00925811" w:rsidRDefault="00883AC9" w:rsidP="001A2306">
      <m:oMathPara>
        <m:oMathParaPr>
          <m:jc m:val="center"/>
        </m:oMathParaPr>
        <m:oMath>
          <m:sSub>
            <m:sSubPr>
              <m:ctrlPr>
                <w:rPr>
                  <w:rFonts w:ascii="Cambria Math" w:hAnsi="Cambria Math"/>
                </w:rPr>
              </m:ctrlPr>
            </m:sSubPr>
            <m:e>
              <m:r>
                <w:rPr>
                  <w:rFonts w:ascii="Cambria Math" w:hAnsi="Cambria Math"/>
                </w:rPr>
                <m:t>TB</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TBP</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TBU</m:t>
              </m:r>
            </m:e>
            <m:sub>
              <m:r>
                <m:rPr>
                  <m:sty m:val="p"/>
                </m:rPr>
                <w:rPr>
                  <w:rFonts w:ascii="Cambria Math" w:hAnsi="Cambria Math"/>
                </w:rPr>
                <m:t>t</m:t>
              </m:r>
            </m:sub>
          </m:sSub>
        </m:oMath>
      </m:oMathPara>
    </w:p>
    <w:p w14:paraId="45582D20" w14:textId="77777777" w:rsidR="001A2306" w:rsidRPr="00925811" w:rsidRDefault="001A2306" w:rsidP="001A2306">
      <w:pPr>
        <w:pStyle w:val="FormulaDefinitions"/>
      </w:pPr>
      <w:r w:rsidRPr="00925811">
        <w:t>where:</w:t>
      </w:r>
    </w:p>
    <w:tbl>
      <w:tblPr>
        <w:tblStyle w:val="TableGridLight"/>
        <w:tblW w:w="7542" w:type="dxa"/>
        <w:tblLayout w:type="fixed"/>
        <w:tblLook w:val="04A0" w:firstRow="1" w:lastRow="0" w:firstColumn="1" w:lastColumn="0" w:noHBand="0" w:noVBand="1"/>
      </w:tblPr>
      <w:tblGrid>
        <w:gridCol w:w="994"/>
        <w:gridCol w:w="6548"/>
      </w:tblGrid>
      <w:tr w:rsidR="001A2306" w:rsidRPr="00925811" w14:paraId="1A606C3E" w14:textId="77777777" w:rsidTr="00A75C46">
        <w:trPr>
          <w:cnfStyle w:val="100000000000" w:firstRow="1" w:lastRow="0" w:firstColumn="0" w:lastColumn="0" w:oddVBand="0" w:evenVBand="0" w:oddHBand="0" w:evenHBand="0" w:firstRowFirstColumn="0" w:firstRowLastColumn="0" w:lastRowFirstColumn="0" w:lastRowLastColumn="0"/>
          <w:trHeight w:val="1730"/>
        </w:trPr>
        <w:tc>
          <w:tcPr>
            <w:cnfStyle w:val="001000000000" w:firstRow="0" w:lastRow="0" w:firstColumn="1" w:lastColumn="0" w:oddVBand="0" w:evenVBand="0" w:oddHBand="0" w:evenHBand="0" w:firstRowFirstColumn="0" w:firstRowLastColumn="0" w:lastRowFirstColumn="0" w:lastRowLastColumn="0"/>
            <w:tcW w:w="994" w:type="dxa"/>
          </w:tcPr>
          <w:p w14:paraId="62C7F35F" w14:textId="77777777" w:rsidR="001A2306" w:rsidRPr="00925811" w:rsidRDefault="001A2306" w:rsidP="001A2306">
            <w:r w:rsidRPr="00925811">
              <w:t>TBP</w:t>
            </w:r>
            <w:r w:rsidRPr="00925811">
              <w:rPr>
                <w:rStyle w:val="Subscript"/>
              </w:rPr>
              <w:t>t</w:t>
            </w:r>
          </w:p>
        </w:tc>
        <w:tc>
          <w:tcPr>
            <w:tcW w:w="6548" w:type="dxa"/>
          </w:tcPr>
          <w:p w14:paraId="2BD0800B" w14:textId="77777777" w:rsidR="001A2306" w:rsidRPr="00925811" w:rsidRDefault="001A2306" w:rsidP="001A2306">
            <w:pPr>
              <w:cnfStyle w:val="100000000000" w:firstRow="1" w:lastRow="0" w:firstColumn="0" w:lastColumn="0" w:oddVBand="0" w:evenVBand="0" w:oddHBand="0" w:evenHBand="0" w:firstRowFirstColumn="0" w:firstRowLastColumn="0" w:lastRowFirstColumn="0" w:lastRowLastColumn="0"/>
            </w:pPr>
            <w:r w:rsidRPr="00925811">
              <w:t>means the target for the duration of Customers interrupted per year arising from pre-arranged Incidents and is derived in accordance with the formula:</w:t>
            </w:r>
          </w:p>
          <w:p w14:paraId="78CCFB7C" w14:textId="77777777" w:rsidR="001A2306" w:rsidRPr="00925811" w:rsidRDefault="00883AC9" w:rsidP="001A2306">
            <w:pPr>
              <w:cnfStyle w:val="100000000000" w:firstRow="1" w:lastRow="0" w:firstColumn="0" w:lastColumn="0" w:oddVBand="0" w:evenVBand="0" w:oddHBand="0" w:evenHBand="0" w:firstRowFirstColumn="0" w:firstRowLastColumn="0" w:lastRowFirstColumn="0" w:lastRowLastColumn="0"/>
            </w:pPr>
            <m:oMathPara>
              <m:oMathParaPr>
                <m:jc m:val="left"/>
              </m:oMathParaPr>
              <m:oMath>
                <m:sSub>
                  <m:sSubPr>
                    <m:ctrlPr>
                      <w:rPr>
                        <w:rFonts w:ascii="Cambria Math" w:hAnsi="Cambria Math"/>
                      </w:rPr>
                    </m:ctrlPr>
                  </m:sSubPr>
                  <m:e>
                    <m:r>
                      <w:rPr>
                        <w:rFonts w:ascii="Cambria Math" w:hAnsi="Cambria Math"/>
                      </w:rPr>
                      <m:t>TBP</m:t>
                    </m:r>
                  </m:e>
                  <m:sub>
                    <m:r>
                      <w:rPr>
                        <w:rFonts w:ascii="Cambria Math" w:hAnsi="Cambria Math"/>
                      </w:rPr>
                      <m:t>t</m:t>
                    </m:r>
                  </m:sub>
                </m:sSub>
                <m:r>
                  <w:rPr>
                    <w:rFonts w:ascii="Cambria Math" w:hAnsi="Cambria Math"/>
                  </w:rPr>
                  <m:t>=</m:t>
                </m:r>
                <m:f>
                  <m:fPr>
                    <m:ctrlPr>
                      <w:rPr>
                        <w:rFonts w:ascii="Cambria Math" w:hAnsi="Cambria Math"/>
                      </w:rPr>
                    </m:ctrlPr>
                  </m:fPr>
                  <m:num>
                    <m:sSub>
                      <m:sSubPr>
                        <m:ctrlPr>
                          <w:rPr>
                            <w:rFonts w:ascii="Cambria Math" w:hAnsi="Cambria Math"/>
                          </w:rPr>
                        </m:ctrlPr>
                      </m:sSubPr>
                      <m:e>
                        <m:r>
                          <w:rPr>
                            <w:rFonts w:ascii="Cambria Math" w:hAnsi="Cambria Math"/>
                          </w:rPr>
                          <m:t>CMLB</m:t>
                        </m:r>
                      </m:e>
                      <m:sub>
                        <m:r>
                          <w:rPr>
                            <w:rFonts w:ascii="Cambria Math" w:hAnsi="Cambria Math"/>
                          </w:rPr>
                          <m:t>t-4</m:t>
                        </m:r>
                      </m:sub>
                    </m:sSub>
                    <m:r>
                      <w:rPr>
                        <w:rFonts w:ascii="Cambria Math" w:hAnsi="Cambria Math"/>
                      </w:rPr>
                      <m:t>+</m:t>
                    </m:r>
                    <m:sSub>
                      <m:sSubPr>
                        <m:ctrlPr>
                          <w:rPr>
                            <w:rFonts w:ascii="Cambria Math" w:hAnsi="Cambria Math"/>
                          </w:rPr>
                        </m:ctrlPr>
                      </m:sSubPr>
                      <m:e>
                        <m:r>
                          <w:rPr>
                            <w:rFonts w:ascii="Cambria Math" w:hAnsi="Cambria Math"/>
                          </w:rPr>
                          <m:t>CMLB</m:t>
                        </m:r>
                      </m:e>
                      <m:sub>
                        <m:r>
                          <w:rPr>
                            <w:rFonts w:ascii="Cambria Math" w:hAnsi="Cambria Math"/>
                          </w:rPr>
                          <m:t>t-3</m:t>
                        </m:r>
                      </m:sub>
                    </m:sSub>
                    <m:r>
                      <w:rPr>
                        <w:rFonts w:ascii="Cambria Math" w:hAnsi="Cambria Math"/>
                      </w:rPr>
                      <m:t>+</m:t>
                    </m:r>
                    <m:sSub>
                      <m:sSubPr>
                        <m:ctrlPr>
                          <w:rPr>
                            <w:rFonts w:ascii="Cambria Math" w:hAnsi="Cambria Math"/>
                          </w:rPr>
                        </m:ctrlPr>
                      </m:sSubPr>
                      <m:e>
                        <m:r>
                          <w:rPr>
                            <w:rFonts w:ascii="Cambria Math" w:hAnsi="Cambria Math"/>
                          </w:rPr>
                          <m:t>CMLB</m:t>
                        </m:r>
                      </m:e>
                      <m:sub>
                        <m:r>
                          <w:rPr>
                            <w:rFonts w:ascii="Cambria Math" w:hAnsi="Cambria Math"/>
                          </w:rPr>
                          <m:t>t-2</m:t>
                        </m:r>
                      </m:sub>
                    </m:sSub>
                  </m:num>
                  <m:den>
                    <m:r>
                      <w:rPr>
                        <w:rFonts w:ascii="Cambria Math" w:hAnsi="Cambria Math"/>
                      </w:rPr>
                      <m:t>3</m:t>
                    </m:r>
                  </m:den>
                </m:f>
                <m:r>
                  <w:rPr>
                    <w:rFonts w:ascii="Cambria Math" w:hAnsi="Cambria Math"/>
                  </w:rPr>
                  <m:t>×0.5</m:t>
                </m:r>
              </m:oMath>
            </m:oMathPara>
          </w:p>
          <w:p w14:paraId="6AD8CDEA" w14:textId="77777777" w:rsidR="001A2306" w:rsidRPr="00925811" w:rsidRDefault="001A2306" w:rsidP="001A2306">
            <w:pPr>
              <w:cnfStyle w:val="100000000000" w:firstRow="1" w:lastRow="0" w:firstColumn="0" w:lastColumn="0" w:oddVBand="0" w:evenVBand="0" w:oddHBand="0" w:evenHBand="0" w:firstRowFirstColumn="0" w:firstRowLastColumn="0" w:lastRowFirstColumn="0" w:lastRowLastColumn="0"/>
            </w:pPr>
          </w:p>
        </w:tc>
      </w:tr>
      <w:tr w:rsidR="001A2306" w:rsidRPr="00925811" w14:paraId="7F953770"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994" w:type="dxa"/>
          </w:tcPr>
          <w:p w14:paraId="00253F19" w14:textId="77777777" w:rsidR="001A2306" w:rsidRPr="00925811" w:rsidRDefault="001A2306" w:rsidP="001A2306">
            <w:r w:rsidRPr="00925811">
              <w:t>where:</w:t>
            </w:r>
          </w:p>
        </w:tc>
        <w:tc>
          <w:tcPr>
            <w:tcW w:w="6548" w:type="dxa"/>
          </w:tcPr>
          <w:p w14:paraId="2FF25AE1"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p>
        </w:tc>
      </w:tr>
      <w:tr w:rsidR="001A2306" w:rsidRPr="00925811" w14:paraId="3263D7A7"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994" w:type="dxa"/>
          </w:tcPr>
          <w:p w14:paraId="1A7CB9C7" w14:textId="77777777" w:rsidR="001A2306" w:rsidRPr="00925811" w:rsidRDefault="001A2306" w:rsidP="001A2306">
            <w:r w:rsidRPr="00925811">
              <w:t>CMLB</w:t>
            </w:r>
            <w:r w:rsidRPr="00925811">
              <w:rPr>
                <w:rStyle w:val="Subscript"/>
              </w:rPr>
              <w:t>t</w:t>
            </w:r>
          </w:p>
        </w:tc>
        <w:tc>
          <w:tcPr>
            <w:tcW w:w="6548" w:type="dxa"/>
          </w:tcPr>
          <w:p w14:paraId="3DEFC4F6"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has the meaning given in paragraph 4.4.10; and</w:t>
            </w:r>
          </w:p>
        </w:tc>
      </w:tr>
      <w:tr w:rsidR="001A2306" w:rsidRPr="00925811" w14:paraId="5DC376B6"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994" w:type="dxa"/>
          </w:tcPr>
          <w:p w14:paraId="3B54E3AE" w14:textId="77777777" w:rsidR="001A2306" w:rsidRPr="00925811" w:rsidRDefault="001A2306" w:rsidP="001A2306">
            <w:r w:rsidRPr="00925811">
              <w:t>TBU</w:t>
            </w:r>
            <w:r w:rsidRPr="00925811">
              <w:rPr>
                <w:rStyle w:val="Subscript"/>
              </w:rPr>
              <w:t>t</w:t>
            </w:r>
          </w:p>
        </w:tc>
        <w:tc>
          <w:tcPr>
            <w:tcW w:w="6548" w:type="dxa"/>
          </w:tcPr>
          <w:p w14:paraId="42AF6506"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means the target for the duration of Customers interrupted per year arising from unplanned Incidents as specified in Appendix 6.</w:t>
            </w:r>
          </w:p>
        </w:tc>
      </w:tr>
    </w:tbl>
    <w:p w14:paraId="2EAE14A9" w14:textId="77777777" w:rsidR="001A2306" w:rsidRPr="00925811" w:rsidRDefault="001A2306" w:rsidP="001A2306">
      <w:pPr>
        <w:pStyle w:val="NumberedNormal"/>
      </w:pPr>
      <w:r w:rsidRPr="00925811">
        <w:t>The value of CMLIS</w:t>
      </w:r>
      <w:r w:rsidRPr="00925811">
        <w:rPr>
          <w:rStyle w:val="Subscript"/>
        </w:rPr>
        <w:t>t</w:t>
      </w:r>
      <w:r w:rsidRPr="00925811">
        <w:t xml:space="preserve"> is derived in accordance with the following formula:  </w:t>
      </w:r>
    </w:p>
    <w:p w14:paraId="675B6A7D" w14:textId="56BE5D1C" w:rsidR="001A2306" w:rsidRPr="00925811" w:rsidRDefault="00F02A79" w:rsidP="00925811">
      <w:pPr>
        <w:pStyle w:val="FormulaDefinitions"/>
        <w:ind w:left="0" w:firstLine="0"/>
      </w:pPr>
      <w:bookmarkStart w:id="242" w:name="_Hlk103333538"/>
      <m:oMathPara>
        <m:oMathParaPr>
          <m:jc m:val="left"/>
        </m:oMathParaPr>
        <m:oMath>
          <m:r>
            <w:rPr>
              <w:rFonts w:ascii="Cambria Math" w:eastAsiaTheme="minorEastAsia" w:hAnsi="Cambria Math"/>
            </w:rPr>
            <m:t xml:space="preserve">                 </m:t>
          </m:r>
          <m:sSub>
            <m:sSubPr>
              <m:ctrlPr>
                <w:rPr>
                  <w:rFonts w:ascii="Cambria Math" w:hAnsi="Cambria Math"/>
                </w:rPr>
              </m:ctrlPr>
            </m:sSubPr>
            <m:e>
              <m:r>
                <w:rPr>
                  <w:rFonts w:ascii="Cambria Math" w:hAnsi="Cambria Math"/>
                </w:rPr>
                <m:t>CMLIS</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CMLA</m:t>
              </m:r>
            </m:e>
            <m:sub>
              <m:r>
                <w:rPr>
                  <w:rFonts w:ascii="Cambria Math" w:hAnsi="Cambria Math"/>
                </w:rPr>
                <m:t>t</m:t>
              </m:r>
            </m:sub>
          </m:sSub>
          <m:r>
            <w:rPr>
              <w:rFonts w:ascii="Cambria Math" w:hAnsi="Cambria Math"/>
            </w:rPr>
            <m:t>+</m:t>
          </m:r>
          <m:d>
            <m:dPr>
              <m:ctrlPr>
                <w:rPr>
                  <w:rFonts w:ascii="Cambria Math" w:hAnsi="Cambria Math"/>
                </w:rPr>
              </m:ctrlPr>
            </m:dPr>
            <m:e>
              <m:r>
                <w:rPr>
                  <w:rFonts w:ascii="Cambria Math" w:hAnsi="Cambria Math"/>
                </w:rPr>
                <m:t>D×</m:t>
              </m:r>
              <m:sSub>
                <m:sSubPr>
                  <m:ctrlPr>
                    <w:rPr>
                      <w:rFonts w:ascii="Cambria Math" w:hAnsi="Cambria Math"/>
                    </w:rPr>
                  </m:ctrlPr>
                </m:sSubPr>
                <m:e>
                  <m:r>
                    <w:rPr>
                      <w:rFonts w:ascii="Cambria Math" w:hAnsi="Cambria Math"/>
                    </w:rPr>
                    <m:t>CMLB</m:t>
                  </m:r>
                </m:e>
                <m:sub>
                  <m:r>
                    <w:rPr>
                      <w:rFonts w:ascii="Cambria Math" w:hAnsi="Cambria Math"/>
                    </w:rPr>
                    <m:t>t</m:t>
                  </m:r>
                </m:sub>
              </m:sSub>
            </m:e>
          </m:d>
          <m:r>
            <w:rPr>
              <w:rFonts w:ascii="Cambria Math" w:hAnsi="Cambria Math"/>
            </w:rPr>
            <m:t>+</m:t>
          </m:r>
          <m:d>
            <m:dPr>
              <m:ctrlPr>
                <w:rPr>
                  <w:rFonts w:ascii="Cambria Math" w:hAnsi="Cambria Math"/>
                </w:rPr>
              </m:ctrlPr>
            </m:dPr>
            <m:e>
              <m:r>
                <w:rPr>
                  <w:rFonts w:ascii="Cambria Math" w:hAnsi="Cambria Math"/>
                </w:rPr>
                <m:t>E×</m:t>
              </m:r>
              <m:sSub>
                <m:sSubPr>
                  <m:ctrlPr>
                    <w:rPr>
                      <w:rFonts w:ascii="Cambria Math" w:hAnsi="Cambria Math"/>
                    </w:rPr>
                  </m:ctrlPr>
                </m:sSubPr>
                <m:e>
                  <m:r>
                    <w:rPr>
                      <w:rFonts w:ascii="Cambria Math" w:hAnsi="Cambria Math"/>
                    </w:rPr>
                    <m:t>CMLC</m:t>
                  </m:r>
                </m:e>
                <m:sub>
                  <m:r>
                    <w:rPr>
                      <w:rFonts w:ascii="Cambria Math" w:hAnsi="Cambria Math"/>
                    </w:rPr>
                    <m:t>t</m:t>
                  </m:r>
                </m:sub>
              </m:sSub>
            </m:e>
          </m:d>
          <m:r>
            <w:rPr>
              <w:rFonts w:ascii="Cambria Math" w:hAnsi="Cambria Math"/>
            </w:rPr>
            <m:t>+</m:t>
          </m:r>
          <m:sSub>
            <m:sSubPr>
              <m:ctrlPr>
                <w:rPr>
                  <w:rFonts w:ascii="Cambria Math" w:hAnsi="Cambria Math"/>
                </w:rPr>
              </m:ctrlPr>
            </m:sSubPr>
            <m:e>
              <m:r>
                <w:rPr>
                  <w:rFonts w:ascii="Cambria Math" w:hAnsi="Cambria Math"/>
                </w:rPr>
                <m:t>CMLD</m:t>
              </m:r>
            </m:e>
            <m:sub>
              <m:r>
                <w:rPr>
                  <w:rFonts w:ascii="Cambria Math" w:hAnsi="Cambria Math"/>
                </w:rPr>
                <m:t>t</m:t>
              </m:r>
            </m:sub>
          </m:sSub>
          <m:r>
            <w:rPr>
              <w:rFonts w:ascii="Cambria Math" w:hAnsi="Cambria Math"/>
            </w:rPr>
            <m:t>+</m:t>
          </m:r>
          <m:d>
            <m:dPr>
              <m:ctrlPr>
                <w:rPr>
                  <w:rFonts w:ascii="Cambria Math" w:hAnsi="Cambria Math"/>
                </w:rPr>
              </m:ctrlPr>
            </m:dPr>
            <m:e>
              <m:r>
                <w:rPr>
                  <w:rFonts w:ascii="Cambria Math" w:hAnsi="Cambria Math"/>
                </w:rPr>
                <m:t>F×</m:t>
              </m:r>
              <m:sSub>
                <m:sSubPr>
                  <m:ctrlPr>
                    <w:rPr>
                      <w:rFonts w:ascii="Cambria Math" w:hAnsi="Cambria Math"/>
                    </w:rPr>
                  </m:ctrlPr>
                </m:sSubPr>
                <m:e>
                  <m:r>
                    <w:rPr>
                      <w:rFonts w:ascii="Cambria Math" w:hAnsi="Cambria Math"/>
                    </w:rPr>
                    <m:t>CMLE</m:t>
                  </m:r>
                </m:e>
                <m:sub>
                  <m:r>
                    <w:rPr>
                      <w:rFonts w:ascii="Cambria Math" w:hAnsi="Cambria Math"/>
                    </w:rPr>
                    <m:t>t</m:t>
                  </m:r>
                </m:sub>
              </m:sSub>
            </m:e>
          </m:d>
        </m:oMath>
      </m:oMathPara>
    </w:p>
    <w:bookmarkEnd w:id="242"/>
    <w:p w14:paraId="3911281C" w14:textId="77777777" w:rsidR="001A2306" w:rsidRPr="00925811" w:rsidRDefault="001A2306" w:rsidP="001A2306">
      <w:pPr>
        <w:pStyle w:val="FormulaDefinitions"/>
      </w:pPr>
      <w:r w:rsidRPr="00925811">
        <w:t>where:</w:t>
      </w:r>
    </w:p>
    <w:tbl>
      <w:tblPr>
        <w:tblStyle w:val="TableGridLight"/>
        <w:tblW w:w="7726" w:type="dxa"/>
        <w:tblLook w:val="04A0" w:firstRow="1" w:lastRow="0" w:firstColumn="1" w:lastColumn="0" w:noHBand="0" w:noVBand="1"/>
      </w:tblPr>
      <w:tblGrid>
        <w:gridCol w:w="1097"/>
        <w:gridCol w:w="6629"/>
      </w:tblGrid>
      <w:tr w:rsidR="001A2306" w:rsidRPr="00925811" w14:paraId="5D7F2D79" w14:textId="77777777" w:rsidTr="00A75C46">
        <w:trPr>
          <w:cnfStyle w:val="100000000000" w:firstRow="1" w:lastRow="0" w:firstColumn="0" w:lastColumn="0" w:oddVBand="0" w:evenVBand="0" w:oddHBand="0"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1097" w:type="dxa"/>
          </w:tcPr>
          <w:p w14:paraId="623C86D2" w14:textId="77777777" w:rsidR="001A2306" w:rsidRPr="00925811" w:rsidRDefault="001A2306" w:rsidP="001A2306">
            <w:r w:rsidRPr="00925811">
              <w:t>D</w:t>
            </w:r>
          </w:p>
        </w:tc>
        <w:tc>
          <w:tcPr>
            <w:tcW w:w="6629" w:type="dxa"/>
          </w:tcPr>
          <w:p w14:paraId="470D1F86" w14:textId="77777777" w:rsidR="001A2306" w:rsidRPr="00925811" w:rsidRDefault="001A2306" w:rsidP="001A2306">
            <w:pPr>
              <w:cnfStyle w:val="100000000000" w:firstRow="1" w:lastRow="0" w:firstColumn="0" w:lastColumn="0" w:oddVBand="0" w:evenVBand="0" w:oddHBand="0" w:evenHBand="0" w:firstRowFirstColumn="0" w:firstRowLastColumn="0" w:lastRowFirstColumn="0" w:lastRowLastColumn="0"/>
            </w:pPr>
            <w:r w:rsidRPr="00925811">
              <w:t>has the value of 0.5;</w:t>
            </w:r>
          </w:p>
        </w:tc>
      </w:tr>
      <w:tr w:rsidR="001A2306" w:rsidRPr="00925811" w14:paraId="62DF3052"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097" w:type="dxa"/>
          </w:tcPr>
          <w:p w14:paraId="730053F8" w14:textId="77777777" w:rsidR="001A2306" w:rsidRPr="00925811" w:rsidRDefault="001A2306" w:rsidP="001A2306">
            <w:r w:rsidRPr="00925811">
              <w:t>E</w:t>
            </w:r>
          </w:p>
        </w:tc>
        <w:tc>
          <w:tcPr>
            <w:tcW w:w="6629" w:type="dxa"/>
          </w:tcPr>
          <w:p w14:paraId="6EA24934"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has the value of 0.10;</w:t>
            </w:r>
          </w:p>
        </w:tc>
      </w:tr>
      <w:tr w:rsidR="001A2306" w:rsidRPr="00925811" w14:paraId="56C61FFC"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097" w:type="dxa"/>
          </w:tcPr>
          <w:p w14:paraId="274DB14D" w14:textId="77777777" w:rsidR="001A2306" w:rsidRPr="00925811" w:rsidRDefault="001A2306" w:rsidP="001A2306">
            <w:r w:rsidRPr="00925811">
              <w:t>F</w:t>
            </w:r>
          </w:p>
        </w:tc>
        <w:tc>
          <w:tcPr>
            <w:tcW w:w="6629" w:type="dxa"/>
          </w:tcPr>
          <w:p w14:paraId="6A97A5F2"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has the value of 0.10;</w:t>
            </w:r>
          </w:p>
        </w:tc>
      </w:tr>
      <w:tr w:rsidR="001A2306" w:rsidRPr="00925811" w14:paraId="6F355C01"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097" w:type="dxa"/>
          </w:tcPr>
          <w:p w14:paraId="09C5F60B" w14:textId="77777777" w:rsidR="001A2306" w:rsidRPr="00925811" w:rsidRDefault="001A2306" w:rsidP="001A2306">
            <w:r w:rsidRPr="00925811">
              <w:t>CMLA</w:t>
            </w:r>
            <w:r w:rsidRPr="00925811">
              <w:rPr>
                <w:rStyle w:val="Subscript"/>
              </w:rPr>
              <w:t>t</w:t>
            </w:r>
          </w:p>
        </w:tc>
        <w:tc>
          <w:tcPr>
            <w:tcW w:w="6629" w:type="dxa"/>
          </w:tcPr>
          <w:p w14:paraId="0A7CC244" w14:textId="41B5012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 xml:space="preserve">is the duration of </w:t>
            </w:r>
            <w:r w:rsidR="003A2023" w:rsidRPr="00925811">
              <w:t>c</w:t>
            </w:r>
            <w:r w:rsidRPr="00925811">
              <w:t>ustomer interruptions arising from unplanned Incidents on the licensee’s Distribution System and is derived from the relevant formula in the RIGs;</w:t>
            </w:r>
          </w:p>
        </w:tc>
      </w:tr>
      <w:tr w:rsidR="001A2306" w:rsidRPr="00925811" w14:paraId="1C13CC91"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097" w:type="dxa"/>
          </w:tcPr>
          <w:p w14:paraId="6D178021" w14:textId="77777777" w:rsidR="001A2306" w:rsidRPr="00925811" w:rsidRDefault="001A2306" w:rsidP="001A2306">
            <w:r w:rsidRPr="00925811">
              <w:t>CMLB</w:t>
            </w:r>
            <w:r w:rsidRPr="00925811">
              <w:rPr>
                <w:rStyle w:val="Subscript"/>
              </w:rPr>
              <w:t>t</w:t>
            </w:r>
          </w:p>
        </w:tc>
        <w:tc>
          <w:tcPr>
            <w:tcW w:w="6629" w:type="dxa"/>
          </w:tcPr>
          <w:p w14:paraId="399B763D" w14:textId="57FA08C9"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 xml:space="preserve">is the duration of </w:t>
            </w:r>
            <w:r w:rsidR="003A2023" w:rsidRPr="00925811">
              <w:t>c</w:t>
            </w:r>
            <w:r w:rsidRPr="00925811">
              <w:t>ustomer interruptions arising from pre-arranged Incidents on the licensee’s Distribution System and is derived from the relevant formula in the RIGs;</w:t>
            </w:r>
          </w:p>
        </w:tc>
      </w:tr>
      <w:tr w:rsidR="001A2306" w:rsidRPr="00925811" w14:paraId="1307FDD5"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097" w:type="dxa"/>
          </w:tcPr>
          <w:p w14:paraId="3E9B9850" w14:textId="77777777" w:rsidR="001A2306" w:rsidRPr="00925811" w:rsidRDefault="001A2306" w:rsidP="001A2306">
            <w:r w:rsidRPr="00925811">
              <w:t>CMLC</w:t>
            </w:r>
            <w:r w:rsidRPr="00925811">
              <w:rPr>
                <w:rStyle w:val="Subscript"/>
              </w:rPr>
              <w:t>t</w:t>
            </w:r>
          </w:p>
        </w:tc>
        <w:tc>
          <w:tcPr>
            <w:tcW w:w="6629" w:type="dxa"/>
          </w:tcPr>
          <w:p w14:paraId="722F1365" w14:textId="667894B5"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 xml:space="preserve">is the duration of </w:t>
            </w:r>
            <w:r w:rsidR="003A2023" w:rsidRPr="00925811">
              <w:t>c</w:t>
            </w:r>
            <w:r w:rsidRPr="00925811">
              <w:t xml:space="preserve">ustomer interruptions arising from Incidents on the </w:t>
            </w:r>
            <w:r w:rsidR="002831D7">
              <w:t xml:space="preserve">National Electricity Transmission System </w:t>
            </w:r>
            <w:r w:rsidRPr="00925811">
              <w:t>and is derived from the relevant formula in the RIGs;</w:t>
            </w:r>
          </w:p>
        </w:tc>
      </w:tr>
      <w:tr w:rsidR="001A2306" w:rsidRPr="00925811" w14:paraId="2A5DB836"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097" w:type="dxa"/>
          </w:tcPr>
          <w:p w14:paraId="34A19CD6" w14:textId="77777777" w:rsidR="001A2306" w:rsidRPr="00925811" w:rsidRDefault="001A2306" w:rsidP="001A2306">
            <w:r w:rsidRPr="00925811">
              <w:t>CMLD</w:t>
            </w:r>
            <w:r w:rsidRPr="00925811">
              <w:rPr>
                <w:rStyle w:val="Subscript"/>
              </w:rPr>
              <w:t>t</w:t>
            </w:r>
          </w:p>
        </w:tc>
        <w:tc>
          <w:tcPr>
            <w:tcW w:w="6629" w:type="dxa"/>
          </w:tcPr>
          <w:p w14:paraId="370A8A05" w14:textId="01E87A86"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 xml:space="preserve">is the duration of </w:t>
            </w:r>
            <w:r w:rsidR="003A2023" w:rsidRPr="00925811">
              <w:t>c</w:t>
            </w:r>
            <w:r w:rsidRPr="00925811">
              <w:t>ustomer interruptions arising from Incidents on the systems of Distributed Generators connected to the licensee’s Distribution System and is derived from the relevant formula in the RIGs; and</w:t>
            </w:r>
          </w:p>
        </w:tc>
      </w:tr>
      <w:tr w:rsidR="001A2306" w:rsidRPr="00925811" w14:paraId="585EBC8E"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097" w:type="dxa"/>
          </w:tcPr>
          <w:p w14:paraId="6870B3A6" w14:textId="77777777" w:rsidR="001A2306" w:rsidRPr="00925811" w:rsidRDefault="001A2306" w:rsidP="001A2306">
            <w:r w:rsidRPr="00925811">
              <w:t>CMLE</w:t>
            </w:r>
            <w:r w:rsidRPr="00925811">
              <w:rPr>
                <w:rStyle w:val="Subscript"/>
              </w:rPr>
              <w:t>t</w:t>
            </w:r>
          </w:p>
        </w:tc>
        <w:tc>
          <w:tcPr>
            <w:tcW w:w="6629" w:type="dxa"/>
          </w:tcPr>
          <w:p w14:paraId="46A8E4CF" w14:textId="4EB115CF"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 xml:space="preserve">is the duration of </w:t>
            </w:r>
            <w:r w:rsidR="003A2023" w:rsidRPr="00925811">
              <w:t>c</w:t>
            </w:r>
            <w:r w:rsidRPr="00925811">
              <w:t>ustomer interruptions arising from Incidents on any other connected systems and is derived from the relevant formula in the RIGs.</w:t>
            </w:r>
          </w:p>
        </w:tc>
      </w:tr>
    </w:tbl>
    <w:p w14:paraId="457467E1" w14:textId="77777777" w:rsidR="001A2306" w:rsidRPr="00925811" w:rsidRDefault="001A2306" w:rsidP="001A2306">
      <w:pPr>
        <w:pStyle w:val="Heading3"/>
      </w:pPr>
      <w:r w:rsidRPr="00925811">
        <w:t>Formula for calculating the severe weather supply Restoration term (QC</w:t>
      </w:r>
      <w:r w:rsidRPr="00925811">
        <w:rPr>
          <w:rStyle w:val="Subscript"/>
        </w:rPr>
        <w:t>t</w:t>
      </w:r>
      <w:r w:rsidRPr="00925811">
        <w:t>)</w:t>
      </w:r>
    </w:p>
    <w:p w14:paraId="1DC209D8" w14:textId="77777777" w:rsidR="001A2306" w:rsidRPr="00925811" w:rsidRDefault="001A2306" w:rsidP="001A2306">
      <w:pPr>
        <w:pStyle w:val="NumberedNormal"/>
      </w:pPr>
      <w:r w:rsidRPr="00925811">
        <w:t>The value of QC</w:t>
      </w:r>
      <w:r w:rsidRPr="00925811">
        <w:rPr>
          <w:rStyle w:val="Subscript"/>
        </w:rPr>
        <w:t>t</w:t>
      </w:r>
      <w:r w:rsidRPr="00925811">
        <w:t xml:space="preserve"> is derived in accordance with the following formula:</w:t>
      </w:r>
    </w:p>
    <w:p w14:paraId="3800548C" w14:textId="77777777" w:rsidR="001A2306" w:rsidRPr="00925811" w:rsidRDefault="00883AC9" w:rsidP="001A2306">
      <w:pPr>
        <w:pStyle w:val="FormulaDefinitions"/>
      </w:pPr>
      <m:oMathPara>
        <m:oMathParaPr>
          <m:jc m:val="left"/>
        </m:oMathParaPr>
        <m:oMath>
          <m:sSub>
            <m:sSubPr>
              <m:ctrlPr>
                <w:rPr>
                  <w:rFonts w:ascii="Cambria Math" w:hAnsi="Cambria Math"/>
                </w:rPr>
              </m:ctrlPr>
            </m:sSubPr>
            <m:e>
              <m:r>
                <w:rPr>
                  <w:rFonts w:ascii="Cambria Math" w:hAnsi="Cambria Math"/>
                </w:rPr>
                <m:t>QC</m:t>
              </m:r>
            </m:e>
            <m:sub>
              <m:r>
                <w:rPr>
                  <w:rFonts w:ascii="Cambria Math" w:hAnsi="Cambria Math"/>
                </w:rPr>
                <m:t>t</m:t>
              </m:r>
            </m:sub>
          </m:sSub>
          <m:r>
            <w:rPr>
              <w:rFonts w:ascii="Cambria Math" w:hAnsi="Cambria Math"/>
            </w:rPr>
            <m:t>=</m:t>
          </m:r>
          <m:func>
            <m:funcPr>
              <m:ctrlPr>
                <w:rPr>
                  <w:rFonts w:ascii="Cambria Math" w:hAnsi="Cambria Math"/>
                </w:rPr>
              </m:ctrlPr>
            </m:funcPr>
            <m:fName>
              <m:limLow>
                <m:limLowPr>
                  <m:ctrlPr>
                    <w:rPr>
                      <w:rFonts w:ascii="Cambria Math" w:hAnsi="Cambria Math"/>
                    </w:rPr>
                  </m:ctrlPr>
                </m:limLowPr>
                <m:e>
                  <m:r>
                    <m:rPr>
                      <m:sty m:val="p"/>
                    </m:rPr>
                    <w:rPr>
                      <w:rFonts w:ascii="Cambria Math" w:hAnsi="Cambria Math"/>
                    </w:rPr>
                    <m:t>min</m:t>
                  </m:r>
                </m:e>
                <m:lim/>
              </m:limLow>
            </m:fName>
            <m:e>
              <m:d>
                <m:dPr>
                  <m:ctrlPr>
                    <w:rPr>
                      <w:rFonts w:ascii="Cambria Math" w:hAnsi="Cambria Math"/>
                    </w:rPr>
                  </m:ctrlPr>
                </m:dPr>
                <m:e>
                  <m:d>
                    <m:dPr>
                      <m:ctrlPr>
                        <w:rPr>
                          <w:rFonts w:ascii="Cambria Math" w:hAnsi="Cambria Math"/>
                        </w:rPr>
                      </m:ctrlPr>
                    </m:dPr>
                    <m:e>
                      <m:sSub>
                        <m:sSubPr>
                          <m:ctrlPr>
                            <w:rPr>
                              <w:rFonts w:ascii="Cambria Math" w:hAnsi="Cambria Math"/>
                            </w:rPr>
                          </m:ctrlPr>
                        </m:sSubPr>
                        <m:e>
                          <m:r>
                            <w:rPr>
                              <w:rFonts w:ascii="Cambria Math" w:hAnsi="Cambria Math"/>
                            </w:rPr>
                            <m:t>SWPM</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SWPD</m:t>
                          </m:r>
                        </m:e>
                        <m:sub>
                          <m:r>
                            <w:rPr>
                              <w:rFonts w:ascii="Cambria Math" w:hAnsi="Cambria Math"/>
                            </w:rPr>
                            <m:t>t</m:t>
                          </m:r>
                        </m:sub>
                      </m:sSub>
                    </m:e>
                  </m:d>
                  <m:r>
                    <w:rPr>
                      <w:rFonts w:ascii="Cambria Math" w:hAnsi="Cambria Math"/>
                    </w:rPr>
                    <m:t>×FPPR,0</m:t>
                  </m:r>
                </m:e>
              </m:d>
              <m:r>
                <w:rPr>
                  <w:rFonts w:ascii="Cambria Math" w:hAnsi="Cambria Math"/>
                </w:rPr>
                <m:t>+</m:t>
              </m:r>
              <m:func>
                <m:funcPr>
                  <m:ctrlPr>
                    <w:rPr>
                      <w:rFonts w:ascii="Cambria Math" w:hAnsi="Cambria Math"/>
                    </w:rPr>
                  </m:ctrlPr>
                </m:funcPr>
                <m:fName>
                  <m:limLow>
                    <m:limLowPr>
                      <m:ctrlPr>
                        <w:rPr>
                          <w:rFonts w:ascii="Cambria Math" w:hAnsi="Cambria Math"/>
                        </w:rPr>
                      </m:ctrlPr>
                    </m:limLowPr>
                    <m:e>
                      <m:r>
                        <m:rPr>
                          <m:sty m:val="p"/>
                        </m:rPr>
                        <w:rPr>
                          <w:rFonts w:ascii="Cambria Math" w:hAnsi="Cambria Math"/>
                        </w:rPr>
                        <m:t>max</m:t>
                      </m:r>
                    </m:e>
                    <m:lim/>
                  </m:limLow>
                </m:fName>
                <m:e>
                  <m:d>
                    <m:dPr>
                      <m:ctrlPr>
                        <w:rPr>
                          <w:rFonts w:ascii="Cambria Math" w:hAnsi="Cambria Math"/>
                        </w:rPr>
                      </m:ctrlPr>
                    </m:dPr>
                    <m:e>
                      <m:sSub>
                        <m:sSubPr>
                          <m:ctrlPr>
                            <w:rPr>
                              <w:rFonts w:ascii="Cambria Math" w:hAnsi="Cambria Math"/>
                            </w:rPr>
                          </m:ctrlPr>
                        </m:sSubPr>
                        <m:e>
                          <m:r>
                            <w:rPr>
                              <w:rFonts w:ascii="Cambria Math" w:hAnsi="Cambria Math"/>
                            </w:rPr>
                            <m:t>SWPD</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RLF</m:t>
                          </m:r>
                        </m:e>
                        <m:sub>
                          <m:r>
                            <w:rPr>
                              <w:rFonts w:ascii="Cambria Math" w:hAnsi="Cambria Math"/>
                            </w:rPr>
                            <m:t>t</m:t>
                          </m:r>
                        </m:sub>
                      </m:sSub>
                      <m:r>
                        <w:rPr>
                          <w:rFonts w:ascii="Cambria Math" w:hAnsi="Cambria Math"/>
                        </w:rPr>
                        <m:t>,0</m:t>
                      </m:r>
                    </m:e>
                  </m:d>
                </m:e>
              </m:func>
            </m:e>
          </m:func>
        </m:oMath>
      </m:oMathPara>
    </w:p>
    <w:p w14:paraId="7FB857B9" w14:textId="77777777" w:rsidR="001A2306" w:rsidRPr="00925811" w:rsidRDefault="001A2306" w:rsidP="001A2306">
      <w:pPr>
        <w:pStyle w:val="FormulaDefinitions"/>
      </w:pPr>
      <w:r w:rsidRPr="00925811">
        <w:t>where:</w:t>
      </w:r>
    </w:p>
    <w:tbl>
      <w:tblPr>
        <w:tblStyle w:val="TableGridLight"/>
        <w:tblW w:w="7868" w:type="dxa"/>
        <w:tblLook w:val="04A0" w:firstRow="1" w:lastRow="0" w:firstColumn="1" w:lastColumn="0" w:noHBand="0" w:noVBand="1"/>
      </w:tblPr>
      <w:tblGrid>
        <w:gridCol w:w="1021"/>
        <w:gridCol w:w="6847"/>
      </w:tblGrid>
      <w:tr w:rsidR="001A2306" w:rsidRPr="00925811" w14:paraId="6C773716" w14:textId="77777777" w:rsidTr="00A75C46">
        <w:trPr>
          <w:cnfStyle w:val="100000000000" w:firstRow="1" w:lastRow="0" w:firstColumn="0" w:lastColumn="0" w:oddVBand="0" w:evenVBand="0" w:oddHBand="0" w:evenHBand="0" w:firstRowFirstColumn="0" w:firstRowLastColumn="0" w:lastRowFirstColumn="0" w:lastRowLastColumn="0"/>
          <w:trHeight w:val="2855"/>
        </w:trPr>
        <w:tc>
          <w:tcPr>
            <w:cnfStyle w:val="001000000000" w:firstRow="0" w:lastRow="0" w:firstColumn="1" w:lastColumn="0" w:oddVBand="0" w:evenVBand="0" w:oddHBand="0" w:evenHBand="0" w:firstRowFirstColumn="0" w:firstRowLastColumn="0" w:lastRowFirstColumn="0" w:lastRowLastColumn="0"/>
            <w:tcW w:w="1021" w:type="dxa"/>
          </w:tcPr>
          <w:p w14:paraId="5E0A3E61" w14:textId="77777777" w:rsidR="001A2306" w:rsidRPr="00925811" w:rsidRDefault="001A2306" w:rsidP="001A2306">
            <w:r w:rsidRPr="00925811">
              <w:t>SWPM</w:t>
            </w:r>
            <w:r w:rsidRPr="00925811">
              <w:rPr>
                <w:rStyle w:val="Subscript"/>
              </w:rPr>
              <w:t>t</w:t>
            </w:r>
          </w:p>
          <w:p w14:paraId="4A07F7EA" w14:textId="77777777" w:rsidR="001A2306" w:rsidRPr="00925811" w:rsidRDefault="001A2306" w:rsidP="001A2306"/>
        </w:tc>
        <w:tc>
          <w:tcPr>
            <w:tcW w:w="6847" w:type="dxa"/>
          </w:tcPr>
          <w:p w14:paraId="2EBE9C55" w14:textId="77777777" w:rsidR="001A2306" w:rsidRPr="00925811" w:rsidRDefault="001A2306" w:rsidP="001A2306">
            <w:pPr>
              <w:cnfStyle w:val="100000000000" w:firstRow="1" w:lastRow="0" w:firstColumn="0" w:lastColumn="0" w:oddVBand="0" w:evenVBand="0" w:oddHBand="0" w:evenHBand="0" w:firstRowFirstColumn="0" w:firstRowLastColumn="0" w:lastRowFirstColumn="0" w:lastRowLastColumn="0"/>
            </w:pPr>
            <w:r w:rsidRPr="00925811">
              <w:t>is the total amount of severe weather payments that the licensee:</w:t>
            </w:r>
          </w:p>
          <w:p w14:paraId="618037ED" w14:textId="2F15B7A0" w:rsidR="001A2306" w:rsidRPr="00925811" w:rsidRDefault="001A2306" w:rsidP="001A2306">
            <w:pPr>
              <w:cnfStyle w:val="100000000000" w:firstRow="1" w:lastRow="0" w:firstColumn="0" w:lastColumn="0" w:oddVBand="0" w:evenVBand="0" w:oddHBand="0" w:evenHBand="0" w:firstRowFirstColumn="0" w:firstRowLastColumn="0" w:lastRowFirstColumn="0" w:lastRowLastColumn="0"/>
            </w:pPr>
            <w:r w:rsidRPr="00925811">
              <w:t xml:space="preserve">(a)  has made to Customers for failures to meet the standard of performance for </w:t>
            </w:r>
            <w:r w:rsidR="007105EB" w:rsidRPr="00925811">
              <w:t>r</w:t>
            </w:r>
            <w:r w:rsidRPr="00925811">
              <w:t xml:space="preserve">estoration under severe weather conditions imposed on the licensee under Regulation 7 of the </w:t>
            </w:r>
            <w:r w:rsidR="007105EB" w:rsidRPr="00925811">
              <w:t>Reliability Regulations</w:t>
            </w:r>
            <w:r w:rsidRPr="00925811">
              <w:t>; or</w:t>
            </w:r>
          </w:p>
          <w:p w14:paraId="0EEE7124" w14:textId="528F6546" w:rsidR="001A2306" w:rsidRPr="00925811" w:rsidRDefault="00534B45" w:rsidP="001A2306">
            <w:pPr>
              <w:cnfStyle w:val="100000000000" w:firstRow="1" w:lastRow="0" w:firstColumn="0" w:lastColumn="0" w:oddVBand="0" w:evenVBand="0" w:oddHBand="0" w:evenHBand="0" w:firstRowFirstColumn="0" w:firstRowLastColumn="0" w:lastRowFirstColumn="0" w:lastRowLastColumn="0"/>
            </w:pPr>
            <w:r w:rsidRPr="00925811">
              <w:t>(b) has made to Customers in the form of ex gratia payments for a Severe Weather Event (provided that, in calculating SWPMt, no more than a total of the prescribed cap per Customer for any given Severe Weather Event, as set out in the Reliability Regulations, are taken into account);</w:t>
            </w:r>
          </w:p>
        </w:tc>
      </w:tr>
      <w:tr w:rsidR="001A2306" w:rsidRPr="00925811" w14:paraId="29A336D3"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021" w:type="dxa"/>
          </w:tcPr>
          <w:p w14:paraId="34892BFF" w14:textId="77777777" w:rsidR="001A2306" w:rsidRPr="00925811" w:rsidRDefault="001A2306" w:rsidP="001A2306">
            <w:r w:rsidRPr="00925811">
              <w:t>SWPD</w:t>
            </w:r>
            <w:r w:rsidRPr="00925811">
              <w:rPr>
                <w:rStyle w:val="Subscript"/>
              </w:rPr>
              <w:t>t</w:t>
            </w:r>
          </w:p>
        </w:tc>
        <w:tc>
          <w:tcPr>
            <w:tcW w:w="6847" w:type="dxa"/>
          </w:tcPr>
          <w:p w14:paraId="0D69A9C9" w14:textId="77DEEB7D"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 xml:space="preserve">is the total amount of the payments that either have been paid to Customers or, where not paid, that Customers would have been entitled to claim for the licensee’s failure to meet the standard of performance for supply </w:t>
            </w:r>
            <w:r w:rsidR="007105EB" w:rsidRPr="00925811">
              <w:t>r</w:t>
            </w:r>
            <w:r w:rsidRPr="00925811">
              <w:t xml:space="preserve">estoration under severe weather conditions imposed on the licensee under Regulation 7 of the </w:t>
            </w:r>
            <w:r w:rsidR="007105EB" w:rsidRPr="00925811">
              <w:t>Reliability Regulations</w:t>
            </w:r>
            <w:r w:rsidRPr="00925811">
              <w:t>;</w:t>
            </w:r>
          </w:p>
        </w:tc>
      </w:tr>
      <w:tr w:rsidR="001A2306" w:rsidRPr="00925811" w14:paraId="3DB6B742"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021" w:type="dxa"/>
          </w:tcPr>
          <w:p w14:paraId="757AF5F8" w14:textId="77777777" w:rsidR="001A2306" w:rsidRPr="00925811" w:rsidRDefault="001A2306" w:rsidP="001A2306">
            <w:r w:rsidRPr="00925811">
              <w:t>FPPR</w:t>
            </w:r>
          </w:p>
        </w:tc>
        <w:tc>
          <w:tcPr>
            <w:tcW w:w="6847" w:type="dxa"/>
          </w:tcPr>
          <w:p w14:paraId="093B2994" w14:textId="3DFD1C90"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 xml:space="preserve">is the additional penalty applied on top of any unpaid payments for the Regulation 7 of the </w:t>
            </w:r>
            <w:r w:rsidR="007105EB" w:rsidRPr="00925811">
              <w:t xml:space="preserve">Reliability Regulations </w:t>
            </w:r>
            <w:r w:rsidRPr="00925811">
              <w:t>and has the value of 1.2; and</w:t>
            </w:r>
          </w:p>
        </w:tc>
      </w:tr>
      <w:tr w:rsidR="001A2306" w:rsidRPr="00925811" w14:paraId="0F1AE243"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021" w:type="dxa"/>
          </w:tcPr>
          <w:p w14:paraId="25A12410" w14:textId="77777777" w:rsidR="001A2306" w:rsidRPr="00925811" w:rsidRDefault="001A2306" w:rsidP="001A2306">
            <w:r w:rsidRPr="00925811">
              <w:t>RLF</w:t>
            </w:r>
            <w:r w:rsidRPr="00925811">
              <w:rPr>
                <w:rStyle w:val="Subscript"/>
              </w:rPr>
              <w:t>t</w:t>
            </w:r>
          </w:p>
        </w:tc>
        <w:tc>
          <w:tcPr>
            <w:tcW w:w="6847" w:type="dxa"/>
          </w:tcPr>
          <w:p w14:paraId="31F13F6C"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means the maximum amount of revenue exposed to the severe weather arrangements and has the value specified for the licensee in Appendix 8.</w:t>
            </w:r>
          </w:p>
        </w:tc>
      </w:tr>
    </w:tbl>
    <w:p w14:paraId="1566D785" w14:textId="77777777" w:rsidR="001A2306" w:rsidRPr="00925811" w:rsidRDefault="001A2306" w:rsidP="001A2306">
      <w:pPr>
        <w:pStyle w:val="Heading3"/>
      </w:pPr>
      <w:r w:rsidRPr="00925811">
        <w:t>Formula for calculating the normal weather supply Restoration term (QD</w:t>
      </w:r>
      <w:r w:rsidRPr="00925811">
        <w:rPr>
          <w:rStyle w:val="Subscript"/>
        </w:rPr>
        <w:t>t</w:t>
      </w:r>
      <w:r w:rsidRPr="00925811">
        <w:t>)</w:t>
      </w:r>
    </w:p>
    <w:p w14:paraId="2566BF1E" w14:textId="77777777" w:rsidR="001A2306" w:rsidRPr="00925811" w:rsidRDefault="001A2306" w:rsidP="001A2306">
      <w:pPr>
        <w:pStyle w:val="NumberedNormal"/>
      </w:pPr>
      <w:r w:rsidRPr="00925811">
        <w:t>The value of QD</w:t>
      </w:r>
      <w:r w:rsidRPr="00925811">
        <w:rPr>
          <w:rStyle w:val="Subscript"/>
        </w:rPr>
        <w:t>t</w:t>
      </w:r>
      <w:r w:rsidRPr="00925811">
        <w:t xml:space="preserve"> is derived in accordance with the following formula:</w:t>
      </w:r>
    </w:p>
    <w:p w14:paraId="71BEA568" w14:textId="10942ABD" w:rsidR="001A2306" w:rsidRPr="00925811" w:rsidRDefault="006B7332" w:rsidP="001A2306">
      <w:r w:rsidRPr="00925811">
        <w:rPr>
          <w:rFonts w:eastAsiaTheme="minorEastAsia"/>
        </w:rPr>
        <w:t xml:space="preserve">                 </w:t>
      </w:r>
      <m:oMath>
        <m:sSub>
          <m:sSubPr>
            <m:ctrlPr>
              <w:rPr>
                <w:rFonts w:ascii="Cambria Math" w:hAnsi="Cambria Math"/>
              </w:rPr>
            </m:ctrlPr>
          </m:sSubPr>
          <m:e>
            <m:r>
              <w:rPr>
                <w:rFonts w:ascii="Cambria Math" w:hAnsi="Cambria Math"/>
              </w:rPr>
              <m:t>QD</m:t>
            </m:r>
          </m:e>
          <m:sub>
            <m:r>
              <w:rPr>
                <w:rFonts w:ascii="Cambria Math" w:hAnsi="Cambria Math"/>
              </w:rPr>
              <m:t>t</m:t>
            </m:r>
          </m:sub>
        </m:sSub>
        <m:r>
          <w:rPr>
            <w:rFonts w:ascii="Cambria Math" w:hAnsi="Cambria Math"/>
          </w:rPr>
          <m:t>=</m:t>
        </m:r>
        <m:func>
          <m:funcPr>
            <m:ctrlPr>
              <w:rPr>
                <w:rFonts w:ascii="Cambria Math" w:hAnsi="Cambria Math"/>
              </w:rPr>
            </m:ctrlPr>
          </m:funcPr>
          <m:fName>
            <m:limLow>
              <m:limLowPr>
                <m:ctrlPr>
                  <w:rPr>
                    <w:rFonts w:ascii="Cambria Math" w:hAnsi="Cambria Math"/>
                  </w:rPr>
                </m:ctrlPr>
              </m:limLowPr>
              <m:e>
                <m:r>
                  <m:rPr>
                    <m:sty m:val="p"/>
                  </m:rPr>
                  <w:rPr>
                    <w:rFonts w:ascii="Cambria Math" w:hAnsi="Cambria Math"/>
                  </w:rPr>
                  <m:t>min</m:t>
                </m:r>
              </m:e>
              <m:lim/>
            </m:limLow>
          </m:fName>
          <m:e>
            <m:d>
              <m:dPr>
                <m:ctrlPr>
                  <w:rPr>
                    <w:rFonts w:ascii="Cambria Math" w:hAnsi="Cambria Math"/>
                  </w:rPr>
                </m:ctrlPr>
              </m:dPr>
              <m:e>
                <m:d>
                  <m:dPr>
                    <m:ctrlPr>
                      <w:rPr>
                        <w:rFonts w:ascii="Cambria Math" w:hAnsi="Cambria Math"/>
                      </w:rPr>
                    </m:ctrlPr>
                  </m:dPr>
                  <m:e>
                    <m:sSub>
                      <m:sSubPr>
                        <m:ctrlPr>
                          <w:rPr>
                            <w:rFonts w:ascii="Cambria Math" w:hAnsi="Cambria Math"/>
                          </w:rPr>
                        </m:ctrlPr>
                      </m:sSubPr>
                      <m:e>
                        <m:r>
                          <w:rPr>
                            <w:rFonts w:ascii="Cambria Math" w:hAnsi="Cambria Math"/>
                          </w:rPr>
                          <m:t>NCPM</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NCPD</m:t>
                        </m:r>
                      </m:e>
                      <m:sub>
                        <m:r>
                          <w:rPr>
                            <w:rFonts w:ascii="Cambria Math" w:hAnsi="Cambria Math"/>
                          </w:rPr>
                          <m:t>t</m:t>
                        </m:r>
                      </m:sub>
                    </m:sSub>
                  </m:e>
                </m:d>
                <m:r>
                  <w:rPr>
                    <w:rFonts w:ascii="Cambria Math" w:hAnsi="Cambria Math"/>
                  </w:rPr>
                  <m:t>×FPPR,0</m:t>
                </m:r>
              </m:e>
            </m:d>
            <m:r>
              <w:rPr>
                <w:rFonts w:ascii="Cambria Math" w:hAnsi="Cambria Math"/>
              </w:rPr>
              <m:t>+</m:t>
            </m:r>
            <m:func>
              <m:funcPr>
                <m:ctrlPr>
                  <w:rPr>
                    <w:rFonts w:ascii="Cambria Math" w:hAnsi="Cambria Math"/>
                  </w:rPr>
                </m:ctrlPr>
              </m:funcPr>
              <m:fName>
                <m:limLow>
                  <m:limLowPr>
                    <m:ctrlPr>
                      <w:rPr>
                        <w:rFonts w:ascii="Cambria Math" w:hAnsi="Cambria Math"/>
                      </w:rPr>
                    </m:ctrlPr>
                  </m:limLowPr>
                  <m:e>
                    <m:r>
                      <m:rPr>
                        <m:sty m:val="p"/>
                      </m:rPr>
                      <w:rPr>
                        <w:rFonts w:ascii="Cambria Math" w:hAnsi="Cambria Math"/>
                      </w:rPr>
                      <m:t>max</m:t>
                    </m:r>
                  </m:e>
                  <m:lim/>
                </m:limLow>
              </m:fName>
              <m:e>
                <m:d>
                  <m:dPr>
                    <m:ctrlPr>
                      <w:rPr>
                        <w:rFonts w:ascii="Cambria Math" w:hAnsi="Cambria Math"/>
                      </w:rPr>
                    </m:ctrlPr>
                  </m:dPr>
                  <m:e>
                    <m:sSub>
                      <m:sSubPr>
                        <m:ctrlPr>
                          <w:rPr>
                            <w:rFonts w:ascii="Cambria Math" w:hAnsi="Cambria Math"/>
                          </w:rPr>
                        </m:ctrlPr>
                      </m:sSubPr>
                      <m:e>
                        <m:r>
                          <w:rPr>
                            <w:rFonts w:ascii="Cambria Math" w:hAnsi="Cambria Math"/>
                          </w:rPr>
                          <m:t>NCPD</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RLG</m:t>
                        </m:r>
                      </m:e>
                      <m:sub>
                        <m:r>
                          <w:rPr>
                            <w:rFonts w:ascii="Cambria Math" w:hAnsi="Cambria Math"/>
                          </w:rPr>
                          <m:t>t</m:t>
                        </m:r>
                      </m:sub>
                    </m:sSub>
                    <m:r>
                      <w:rPr>
                        <w:rFonts w:ascii="Cambria Math" w:hAnsi="Cambria Math"/>
                      </w:rPr>
                      <m:t>,0</m:t>
                    </m:r>
                  </m:e>
                </m:d>
              </m:e>
            </m:func>
          </m:e>
        </m:func>
        <m:r>
          <w:rPr>
            <w:rFonts w:ascii="Cambria Math" w:hAnsi="Cambria Math"/>
          </w:rPr>
          <m:t>+</m:t>
        </m:r>
        <m:sSub>
          <m:sSubPr>
            <m:ctrlPr>
              <w:rPr>
                <w:rFonts w:ascii="Cambria Math" w:hAnsi="Cambria Math"/>
              </w:rPr>
            </m:ctrlPr>
          </m:sSubPr>
          <m:e>
            <m:r>
              <w:rPr>
                <w:rFonts w:ascii="Cambria Math" w:hAnsi="Cambria Math"/>
              </w:rPr>
              <m:t>OOEE</m:t>
            </m:r>
          </m:e>
          <m:sub>
            <m:r>
              <w:rPr>
                <w:rFonts w:ascii="Cambria Math" w:hAnsi="Cambria Math"/>
              </w:rPr>
              <m:t>t</m:t>
            </m:r>
          </m:sub>
        </m:sSub>
      </m:oMath>
    </w:p>
    <w:p w14:paraId="39DC79DF" w14:textId="77777777" w:rsidR="001A2306" w:rsidRPr="00925811" w:rsidRDefault="001A2306" w:rsidP="001A2306">
      <w:pPr>
        <w:pStyle w:val="FormulaDefinitions"/>
      </w:pPr>
      <w:r w:rsidRPr="00925811">
        <w:t>where:</w:t>
      </w:r>
    </w:p>
    <w:tbl>
      <w:tblPr>
        <w:tblStyle w:val="TableGridLight"/>
        <w:tblW w:w="7726" w:type="dxa"/>
        <w:tblLook w:val="04A0" w:firstRow="1" w:lastRow="0" w:firstColumn="1" w:lastColumn="0" w:noHBand="0" w:noVBand="1"/>
      </w:tblPr>
      <w:tblGrid>
        <w:gridCol w:w="1097"/>
        <w:gridCol w:w="6629"/>
      </w:tblGrid>
      <w:tr w:rsidR="001A2306" w:rsidRPr="00925811" w14:paraId="1179EB0B" w14:textId="77777777" w:rsidTr="00A75C46">
        <w:trPr>
          <w:cnfStyle w:val="100000000000" w:firstRow="1" w:lastRow="0" w:firstColumn="0" w:lastColumn="0" w:oddVBand="0" w:evenVBand="0" w:oddHBand="0"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1097" w:type="dxa"/>
          </w:tcPr>
          <w:p w14:paraId="5A3C39D9" w14:textId="77777777" w:rsidR="001A2306" w:rsidRPr="00925811" w:rsidRDefault="001A2306" w:rsidP="001A2306">
            <w:r w:rsidRPr="00925811">
              <w:t>NCPM</w:t>
            </w:r>
            <w:r w:rsidRPr="00925811">
              <w:rPr>
                <w:rStyle w:val="Subscript"/>
              </w:rPr>
              <w:t>t</w:t>
            </w:r>
          </w:p>
        </w:tc>
        <w:tc>
          <w:tcPr>
            <w:tcW w:w="6629" w:type="dxa"/>
          </w:tcPr>
          <w:p w14:paraId="538431DE" w14:textId="7D80FC2B" w:rsidR="001A2306" w:rsidRPr="00925811" w:rsidRDefault="001A2306" w:rsidP="001A2306">
            <w:pPr>
              <w:cnfStyle w:val="100000000000" w:firstRow="1" w:lastRow="0" w:firstColumn="0" w:lastColumn="0" w:oddVBand="0" w:evenVBand="0" w:oddHBand="0" w:evenHBand="0" w:firstRowFirstColumn="0" w:firstRowLastColumn="0" w:lastRowFirstColumn="0" w:lastRowLastColumn="0"/>
            </w:pPr>
            <w:r w:rsidRPr="00925811">
              <w:t xml:space="preserve">is the total amount of payments that the licensee has made to Customers for failures to meet the standards of performance for supply </w:t>
            </w:r>
            <w:r w:rsidR="00064A8B" w:rsidRPr="00925811">
              <w:t>r</w:t>
            </w:r>
            <w:r w:rsidRPr="00925811">
              <w:t xml:space="preserve">estoration imposed on the licensee under Regulations 5, 6, and 8 of the </w:t>
            </w:r>
            <w:r w:rsidR="00064A8B" w:rsidRPr="00925811">
              <w:t xml:space="preserve">Reliability Regulations </w:t>
            </w:r>
            <w:r w:rsidRPr="00925811">
              <w:t xml:space="preserve">or that has been made to Customers in the form of ex gratia payments in respect of such failure; </w:t>
            </w:r>
          </w:p>
        </w:tc>
      </w:tr>
      <w:tr w:rsidR="001A2306" w:rsidRPr="00925811" w14:paraId="4DC59BD3"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097" w:type="dxa"/>
          </w:tcPr>
          <w:p w14:paraId="0D3AACDD" w14:textId="77777777" w:rsidR="001A2306" w:rsidRPr="00925811" w:rsidRDefault="001A2306" w:rsidP="001A2306">
            <w:r w:rsidRPr="00925811">
              <w:t>NCPD</w:t>
            </w:r>
            <w:r w:rsidRPr="00925811">
              <w:rPr>
                <w:rStyle w:val="Subscript"/>
              </w:rPr>
              <w:t>t</w:t>
            </w:r>
          </w:p>
        </w:tc>
        <w:tc>
          <w:tcPr>
            <w:tcW w:w="6629" w:type="dxa"/>
          </w:tcPr>
          <w:p w14:paraId="1F063FAD" w14:textId="1B6E63BF"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 xml:space="preserve">is the total amount of the payments that either have been paid to Customers or, where not paid, that Customers would have been entitled to claim for the licensee’s failures to meet the standards of performance for supply </w:t>
            </w:r>
            <w:r w:rsidR="00064A8B" w:rsidRPr="00925811">
              <w:t>r</w:t>
            </w:r>
            <w:r w:rsidRPr="00925811">
              <w:t xml:space="preserve">estoration imposed on the licensee under Regulations 5, 6, and 8 of the </w:t>
            </w:r>
            <w:r w:rsidR="00064A8B" w:rsidRPr="00925811">
              <w:t>Reliability Regulations</w:t>
            </w:r>
            <w:r w:rsidRPr="00925811">
              <w:t>;</w:t>
            </w:r>
          </w:p>
        </w:tc>
      </w:tr>
      <w:tr w:rsidR="001A2306" w:rsidRPr="00925811" w14:paraId="01851688"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097" w:type="dxa"/>
          </w:tcPr>
          <w:p w14:paraId="30F7CE89" w14:textId="77777777" w:rsidR="001A2306" w:rsidRPr="00925811" w:rsidRDefault="001A2306" w:rsidP="001A2306">
            <w:r w:rsidRPr="00925811">
              <w:t>FPPR</w:t>
            </w:r>
          </w:p>
        </w:tc>
        <w:tc>
          <w:tcPr>
            <w:tcW w:w="6629" w:type="dxa"/>
          </w:tcPr>
          <w:p w14:paraId="2DBB324A"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 xml:space="preserve">is the additional penalty applied on top of any unpaid payments for the relevant Regulation and has the value of 1.2; </w:t>
            </w:r>
          </w:p>
        </w:tc>
      </w:tr>
      <w:tr w:rsidR="001A2306" w:rsidRPr="00925811" w14:paraId="5470C952"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097" w:type="dxa"/>
          </w:tcPr>
          <w:p w14:paraId="69BE041E" w14:textId="77777777" w:rsidR="001A2306" w:rsidRPr="00925811" w:rsidRDefault="001A2306" w:rsidP="001A2306">
            <w:r w:rsidRPr="00925811">
              <w:t>OOEE</w:t>
            </w:r>
            <w:r w:rsidRPr="00925811">
              <w:rPr>
                <w:rStyle w:val="Subscript"/>
              </w:rPr>
              <w:t>t</w:t>
            </w:r>
          </w:p>
        </w:tc>
        <w:tc>
          <w:tcPr>
            <w:tcW w:w="6629" w:type="dxa"/>
          </w:tcPr>
          <w:p w14:paraId="39B0F341" w14:textId="74F56728"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 xml:space="preserve">means payments made under Regulations 5, 6 or 8 of the </w:t>
            </w:r>
            <w:r w:rsidR="00064A8B" w:rsidRPr="00925811">
              <w:t xml:space="preserve">Reliability Regulations </w:t>
            </w:r>
            <w:r w:rsidRPr="00925811">
              <w:t xml:space="preserve">by the licensee to Customers in respect of one or more Other Exceptional Event, and in respect of which the requirements set out in paragraph 4.4.17 have been met; and </w:t>
            </w:r>
          </w:p>
        </w:tc>
      </w:tr>
      <w:tr w:rsidR="001A2306" w:rsidRPr="00925811" w14:paraId="51B7DAAF"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097" w:type="dxa"/>
          </w:tcPr>
          <w:p w14:paraId="05E83E49" w14:textId="77777777" w:rsidR="001A2306" w:rsidRPr="00925811" w:rsidRDefault="001A2306" w:rsidP="001A2306">
            <w:r w:rsidRPr="00925811">
              <w:t>RLG</w:t>
            </w:r>
            <w:r w:rsidRPr="00925811">
              <w:rPr>
                <w:rStyle w:val="Subscript"/>
              </w:rPr>
              <w:t>t</w:t>
            </w:r>
          </w:p>
        </w:tc>
        <w:tc>
          <w:tcPr>
            <w:tcW w:w="6629" w:type="dxa"/>
          </w:tcPr>
          <w:p w14:paraId="39AA34C9"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means the maximum amount of revenue exposed to the normal weather arrangements and has the value as specified for the licensee in Appendix 9.</w:t>
            </w:r>
          </w:p>
        </w:tc>
      </w:tr>
    </w:tbl>
    <w:p w14:paraId="154D5959" w14:textId="05836265" w:rsidR="001A2306" w:rsidRPr="00925811" w:rsidRDefault="001A2306" w:rsidP="001A2306">
      <w:pPr>
        <w:pStyle w:val="Heading3"/>
      </w:pPr>
      <w:r w:rsidRPr="00925811">
        <w:t>Adjustments for Severe Weather Event</w:t>
      </w:r>
      <w:r w:rsidR="00272B1F" w:rsidRPr="00925811">
        <w:t>s</w:t>
      </w:r>
    </w:p>
    <w:p w14:paraId="536962C7" w14:textId="77777777" w:rsidR="001A2306" w:rsidRPr="00925811" w:rsidRDefault="001A2306" w:rsidP="001A2306">
      <w:pPr>
        <w:pStyle w:val="NumberedNormal"/>
      </w:pPr>
      <w:r w:rsidRPr="00925811">
        <w:t>Where the licensee considers that its performance in respect of any matter used for calculating CIIS</w:t>
      </w:r>
      <w:r w:rsidRPr="00925811">
        <w:rPr>
          <w:rStyle w:val="Subscript"/>
        </w:rPr>
        <w:t>t</w:t>
      </w:r>
      <w:r w:rsidRPr="00925811">
        <w:t xml:space="preserve"> or CMLIS</w:t>
      </w:r>
      <w:r w:rsidRPr="00925811">
        <w:rPr>
          <w:rStyle w:val="Subscript"/>
        </w:rPr>
        <w:t>t</w:t>
      </w:r>
      <w:r w:rsidRPr="00925811">
        <w:t xml:space="preserve"> (as provided for respectively under Parts C and D of this condition) has been affected by a Severe Weather Event, it may apply to the Authority for a direction adjusting the value of CIIS</w:t>
      </w:r>
      <w:r w:rsidRPr="00925811">
        <w:rPr>
          <w:rStyle w:val="Subscript"/>
        </w:rPr>
        <w:t>t</w:t>
      </w:r>
      <w:r w:rsidRPr="00925811">
        <w:t xml:space="preserve"> or CMLIS</w:t>
      </w:r>
      <w:r w:rsidRPr="00925811">
        <w:rPr>
          <w:rStyle w:val="Subscript"/>
        </w:rPr>
        <w:t>t</w:t>
      </w:r>
      <w:r w:rsidRPr="00925811">
        <w:t>.</w:t>
      </w:r>
    </w:p>
    <w:p w14:paraId="0CFF5605" w14:textId="77777777" w:rsidR="001A2306" w:rsidRPr="00925811" w:rsidRDefault="001A2306" w:rsidP="001A2306">
      <w:pPr>
        <w:pStyle w:val="NumberedNormal"/>
      </w:pPr>
      <w:r w:rsidRPr="00925811">
        <w:t>When making an application under this Part, the licensee must:</w:t>
      </w:r>
    </w:p>
    <w:p w14:paraId="3A93BC9B" w14:textId="77777777" w:rsidR="001A2306" w:rsidRPr="00925811" w:rsidRDefault="001A2306" w:rsidP="001A2306">
      <w:pPr>
        <w:pStyle w:val="ListNormal"/>
        <w:tabs>
          <w:tab w:val="num" w:pos="879"/>
        </w:tabs>
      </w:pPr>
      <w:r w:rsidRPr="00925811">
        <w:t xml:space="preserve">notify the Authority of the Severe Weather Event in Writing, within whichever is the earlier of the following periods: </w:t>
      </w:r>
    </w:p>
    <w:p w14:paraId="50B76864" w14:textId="77777777" w:rsidR="001A2306" w:rsidRPr="00925811" w:rsidRDefault="001A2306">
      <w:pPr>
        <w:pStyle w:val="ListNormal"/>
        <w:numPr>
          <w:ilvl w:val="4"/>
          <w:numId w:val="1"/>
        </w:numPr>
      </w:pPr>
      <w:r w:rsidRPr="00925811">
        <w:t xml:space="preserve">14 days of the date on which the licensee considers that the effect of the Severe Weather Event has ceased; or  </w:t>
      </w:r>
    </w:p>
    <w:p w14:paraId="272C9541" w14:textId="77777777" w:rsidR="001A2306" w:rsidRPr="00925811" w:rsidRDefault="001A2306">
      <w:pPr>
        <w:pStyle w:val="ListNormal"/>
        <w:numPr>
          <w:ilvl w:val="4"/>
          <w:numId w:val="1"/>
        </w:numPr>
      </w:pPr>
      <w:r w:rsidRPr="00925811">
        <w:t xml:space="preserve">14 days of the end of the relevant Regulatory Year; </w:t>
      </w:r>
    </w:p>
    <w:p w14:paraId="746698AE" w14:textId="77777777" w:rsidR="001A2306" w:rsidRPr="00925811" w:rsidRDefault="001A2306" w:rsidP="001A2306">
      <w:pPr>
        <w:pStyle w:val="ListNormal"/>
        <w:tabs>
          <w:tab w:val="num" w:pos="879"/>
        </w:tabs>
      </w:pPr>
      <w:r w:rsidRPr="00925811">
        <w:t>except where the Authority otherwise consents, submit to the Authority a statement of facts (in a format specified for the purpose by the Authority) with respect to the Severe Weather Event, within the period of 56 days beginning with the date of the notification under sub-paragraph (a); and</w:t>
      </w:r>
    </w:p>
    <w:p w14:paraId="1EFC42A6" w14:textId="77777777" w:rsidR="001A2306" w:rsidRPr="00925811" w:rsidRDefault="001A2306" w:rsidP="001A2306">
      <w:pPr>
        <w:pStyle w:val="ListNormal"/>
        <w:tabs>
          <w:tab w:val="num" w:pos="879"/>
        </w:tabs>
      </w:pPr>
      <w:r w:rsidRPr="00925811">
        <w:t>provide such further information, if any, as the Authority may reasonably require.</w:t>
      </w:r>
    </w:p>
    <w:p w14:paraId="4E95A276" w14:textId="77777777" w:rsidR="001A2306" w:rsidRPr="00925811" w:rsidRDefault="001A2306" w:rsidP="001A2306">
      <w:pPr>
        <w:pStyle w:val="NumberedNormal"/>
      </w:pPr>
      <w:r w:rsidRPr="00925811">
        <w:t>The Authority may only make a direction under this Part where:</w:t>
      </w:r>
      <w:r w:rsidRPr="00925811" w:rsidDel="000F2483">
        <w:t xml:space="preserve"> </w:t>
      </w:r>
    </w:p>
    <w:p w14:paraId="5D865FA2" w14:textId="77777777" w:rsidR="001A2306" w:rsidRPr="00925811" w:rsidRDefault="001A2306" w:rsidP="001A2306">
      <w:pPr>
        <w:pStyle w:val="ListNormal"/>
        <w:tabs>
          <w:tab w:val="num" w:pos="879"/>
        </w:tabs>
      </w:pPr>
      <w:r w:rsidRPr="00925811">
        <w:t xml:space="preserve">it relates to a Severe Weather Event; </w:t>
      </w:r>
    </w:p>
    <w:p w14:paraId="070FB0BB" w14:textId="77777777" w:rsidR="001A2306" w:rsidRPr="00925811" w:rsidRDefault="001A2306" w:rsidP="001A2306">
      <w:pPr>
        <w:pStyle w:val="ListNormal"/>
        <w:tabs>
          <w:tab w:val="num" w:pos="879"/>
        </w:tabs>
      </w:pPr>
      <w:r w:rsidRPr="00925811">
        <w:t>the licensee has complied with the requirements in paragraph 4.4.14;</w:t>
      </w:r>
    </w:p>
    <w:p w14:paraId="7FFBB877" w14:textId="77777777" w:rsidR="001A2306" w:rsidRPr="00925811" w:rsidRDefault="001A2306" w:rsidP="001A2306">
      <w:pPr>
        <w:pStyle w:val="ListNormal"/>
        <w:tabs>
          <w:tab w:val="num" w:pos="879"/>
        </w:tabs>
      </w:pPr>
      <w:r w:rsidRPr="00925811">
        <w:t>the Authority, or an Appropriate Auditor, nominated by the Authority under Standard Condition 46 (Regulatory Instructions and Guidance), has verified the impact of the Severe Weather Event on the licensee’s performance; and</w:t>
      </w:r>
    </w:p>
    <w:p w14:paraId="76E0B8D2" w14:textId="77777777" w:rsidR="001A2306" w:rsidRPr="00925811" w:rsidRDefault="001A2306" w:rsidP="001A2306">
      <w:pPr>
        <w:pStyle w:val="ListNormal"/>
        <w:tabs>
          <w:tab w:val="num" w:pos="879"/>
        </w:tabs>
      </w:pPr>
      <w:r w:rsidRPr="00925811">
        <w:t>the adjustment reflects the impact of the Severe Weather Event, in accordance with the report of the Appropriate Auditor under paragraph 4.4</w:t>
      </w:r>
      <w:r w:rsidRPr="00925811" w:rsidDel="00FD662A">
        <w:t>.</w:t>
      </w:r>
      <w:r w:rsidRPr="00925811">
        <w:t>15(c), or as determined by the Authority, based on the information submitted by the licensee.</w:t>
      </w:r>
    </w:p>
    <w:p w14:paraId="261F396A" w14:textId="77777777" w:rsidR="001A2306" w:rsidRPr="00925811" w:rsidRDefault="001A2306" w:rsidP="001A2306">
      <w:pPr>
        <w:pStyle w:val="Heading3"/>
      </w:pPr>
      <w:r w:rsidRPr="00925811">
        <w:t>Adjustments for Other Exceptional Events</w:t>
      </w:r>
    </w:p>
    <w:p w14:paraId="16EA6B5B" w14:textId="77777777" w:rsidR="001A2306" w:rsidRPr="00925811" w:rsidRDefault="001A2306" w:rsidP="001A2306">
      <w:pPr>
        <w:pStyle w:val="NumberedNormal"/>
      </w:pPr>
      <w:r w:rsidRPr="00925811">
        <w:t>Where the licensee considers that its performance in respect of any matter used for calculating CIIS</w:t>
      </w:r>
      <w:r w:rsidRPr="00925811">
        <w:rPr>
          <w:rStyle w:val="Subscript"/>
        </w:rPr>
        <w:t>t</w:t>
      </w:r>
      <w:r w:rsidRPr="00925811">
        <w:t xml:space="preserve"> or CMLIS</w:t>
      </w:r>
      <w:r w:rsidRPr="00925811">
        <w:rPr>
          <w:rStyle w:val="Subscript"/>
        </w:rPr>
        <w:t>t</w:t>
      </w:r>
      <w:r w:rsidRPr="00925811">
        <w:t xml:space="preserve"> (as provided for respectively under Parts C and D of this condition) has been affected by an Other Exceptional Event, it may apply to the Authority for a direction under this Part.</w:t>
      </w:r>
    </w:p>
    <w:p w14:paraId="3A253F5A" w14:textId="77777777" w:rsidR="001A2306" w:rsidRPr="00925811" w:rsidRDefault="001A2306" w:rsidP="001A2306">
      <w:pPr>
        <w:pStyle w:val="NumberedNormal"/>
      </w:pPr>
      <w:r w:rsidRPr="00925811">
        <w:t>A direction under this Part may:</w:t>
      </w:r>
    </w:p>
    <w:p w14:paraId="41FC2980" w14:textId="77777777" w:rsidR="001A2306" w:rsidRPr="00925811" w:rsidRDefault="001A2306" w:rsidP="001A2306">
      <w:pPr>
        <w:pStyle w:val="ListNormal"/>
        <w:tabs>
          <w:tab w:val="num" w:pos="879"/>
        </w:tabs>
      </w:pPr>
      <w:r w:rsidRPr="00925811">
        <w:t>specify a value for the OOEE term; and</w:t>
      </w:r>
    </w:p>
    <w:p w14:paraId="01D0EA1F" w14:textId="77777777" w:rsidR="001A2306" w:rsidRPr="00925811" w:rsidRDefault="001A2306" w:rsidP="001A2306">
      <w:pPr>
        <w:pStyle w:val="ListNormal"/>
        <w:tabs>
          <w:tab w:val="num" w:pos="879"/>
        </w:tabs>
      </w:pPr>
      <w:r w:rsidRPr="00925811">
        <w:t>direct the licensee to exclude from the calculation of CIIS</w:t>
      </w:r>
      <w:r w:rsidRPr="00925811">
        <w:rPr>
          <w:rStyle w:val="Subscript"/>
        </w:rPr>
        <w:t>t</w:t>
      </w:r>
      <w:r w:rsidRPr="00925811">
        <w:t xml:space="preserve"> and CMLIS</w:t>
      </w:r>
      <w:r w:rsidRPr="00925811">
        <w:rPr>
          <w:rStyle w:val="Subscript"/>
        </w:rPr>
        <w:t>t</w:t>
      </w:r>
      <w:r w:rsidRPr="00925811">
        <w:t>, all or part of the impact of the Other Exceptional Event that is in excess of the threshold specified for the licensee in Appendix 11 in successive three month periods from the start of the Other Exceptional Event until its effect has ceased.</w:t>
      </w:r>
    </w:p>
    <w:p w14:paraId="46B259D7" w14:textId="77777777" w:rsidR="001A2306" w:rsidRPr="00925811" w:rsidRDefault="001A2306" w:rsidP="001A2306">
      <w:pPr>
        <w:pStyle w:val="NumberedNormal"/>
      </w:pPr>
      <w:r w:rsidRPr="00925811">
        <w:t>When making an application under this Part, the licensee must:</w:t>
      </w:r>
    </w:p>
    <w:p w14:paraId="432D57E3" w14:textId="77777777" w:rsidR="001A2306" w:rsidRPr="00925811" w:rsidRDefault="001A2306" w:rsidP="001A2306">
      <w:pPr>
        <w:pStyle w:val="ListNormal"/>
        <w:tabs>
          <w:tab w:val="num" w:pos="879"/>
        </w:tabs>
      </w:pPr>
      <w:r w:rsidRPr="00925811">
        <w:t>notify the Authority of the Other Exceptional Event in Writing, within whichever is the earlier of the following periods:</w:t>
      </w:r>
    </w:p>
    <w:p w14:paraId="3D917495" w14:textId="77777777" w:rsidR="001A2306" w:rsidRPr="00925811" w:rsidRDefault="001A2306" w:rsidP="001A2306">
      <w:pPr>
        <w:pStyle w:val="SublistNormal"/>
      </w:pPr>
      <w:r w:rsidRPr="00925811">
        <w:t xml:space="preserve">14 days of the date on which the licensee considers that the effect of the Other Exceptional Event has ceased; or </w:t>
      </w:r>
    </w:p>
    <w:p w14:paraId="10325F29" w14:textId="77777777" w:rsidR="001A2306" w:rsidRPr="00925811" w:rsidRDefault="001A2306" w:rsidP="001A2306">
      <w:pPr>
        <w:pStyle w:val="SublistNormal"/>
      </w:pPr>
      <w:r w:rsidRPr="00925811">
        <w:t xml:space="preserve">14 days of the end of the relevant Regulatory Year; </w:t>
      </w:r>
    </w:p>
    <w:p w14:paraId="77795200" w14:textId="77777777" w:rsidR="001A2306" w:rsidRPr="00925811" w:rsidRDefault="001A2306" w:rsidP="001A2306">
      <w:pPr>
        <w:pStyle w:val="ListNormal"/>
        <w:tabs>
          <w:tab w:val="num" w:pos="879"/>
        </w:tabs>
      </w:pPr>
      <w:r w:rsidRPr="00925811">
        <w:t>except where the Authority otherwise consents, submit to the Authority a statement of facts (in a format specified for the purpose by the Authority) with respect to the Other Exceptional Event within the period of 56 days beginning with the date of the notification under sub-paragraph (a); and</w:t>
      </w:r>
    </w:p>
    <w:p w14:paraId="044BCD5A" w14:textId="77777777" w:rsidR="001A2306" w:rsidRPr="00925811" w:rsidRDefault="001A2306" w:rsidP="001A2306">
      <w:pPr>
        <w:pStyle w:val="ListNormal"/>
        <w:tabs>
          <w:tab w:val="num" w:pos="879"/>
        </w:tabs>
      </w:pPr>
      <w:r w:rsidRPr="00925811">
        <w:t>provide such further information, if any, as the Authority may reasonably require.</w:t>
      </w:r>
    </w:p>
    <w:p w14:paraId="6B11B934" w14:textId="77777777" w:rsidR="001A2306" w:rsidRPr="00925811" w:rsidRDefault="001A2306" w:rsidP="001A2306">
      <w:pPr>
        <w:pStyle w:val="NumberedNormal"/>
      </w:pPr>
      <w:r w:rsidRPr="00925811">
        <w:t xml:space="preserve">The Authority may only make a direction under this Part where: </w:t>
      </w:r>
    </w:p>
    <w:p w14:paraId="21FAF2FC" w14:textId="77777777" w:rsidR="001A2306" w:rsidRPr="00925811" w:rsidRDefault="001A2306" w:rsidP="001A2306">
      <w:pPr>
        <w:pStyle w:val="ListNormal"/>
        <w:tabs>
          <w:tab w:val="num" w:pos="879"/>
        </w:tabs>
      </w:pPr>
      <w:r w:rsidRPr="00925811">
        <w:t xml:space="preserve">it relates to an Other Exceptional Event; </w:t>
      </w:r>
    </w:p>
    <w:p w14:paraId="33486106" w14:textId="77777777" w:rsidR="001A2306" w:rsidRPr="00925811" w:rsidRDefault="001A2306" w:rsidP="001A2306">
      <w:pPr>
        <w:pStyle w:val="ListNormal"/>
        <w:tabs>
          <w:tab w:val="num" w:pos="879"/>
        </w:tabs>
      </w:pPr>
      <w:r w:rsidRPr="00925811">
        <w:t xml:space="preserve">the licensee has complied with the requirements in paragraph 4.4.18; </w:t>
      </w:r>
    </w:p>
    <w:p w14:paraId="7ABEF4D9" w14:textId="77777777" w:rsidR="001A2306" w:rsidRPr="00925811" w:rsidRDefault="001A2306" w:rsidP="001A2306">
      <w:pPr>
        <w:pStyle w:val="ListNormal"/>
        <w:tabs>
          <w:tab w:val="num" w:pos="879"/>
        </w:tabs>
      </w:pPr>
      <w:r w:rsidRPr="00925811">
        <w:t>the licensee has demonstrated that it has taken all reasonable steps to ensure that its actions or lack of actions were not contributory factors to the occurrence of the Other Exceptional Event;</w:t>
      </w:r>
    </w:p>
    <w:p w14:paraId="0AC42897" w14:textId="77777777" w:rsidR="001A2306" w:rsidRPr="00925811" w:rsidRDefault="001A2306" w:rsidP="001A2306">
      <w:pPr>
        <w:pStyle w:val="ListNormal"/>
        <w:tabs>
          <w:tab w:val="num" w:pos="879"/>
        </w:tabs>
      </w:pPr>
      <w:r w:rsidRPr="00925811">
        <w:t>the licensee has demonstrated that it took all appropriate steps within its power to:</w:t>
      </w:r>
    </w:p>
    <w:p w14:paraId="2255D0CB" w14:textId="77777777" w:rsidR="001A2306" w:rsidRPr="00925811" w:rsidRDefault="001A2306" w:rsidP="001A2306">
      <w:pPr>
        <w:pStyle w:val="SublistNormal"/>
      </w:pPr>
      <w:r w:rsidRPr="00925811">
        <w:t>limit the number of Customers interrupted by the event; and</w:t>
      </w:r>
    </w:p>
    <w:p w14:paraId="5137CE77" w14:textId="77777777" w:rsidR="001A2306" w:rsidRPr="00925811" w:rsidRDefault="001A2306" w:rsidP="001A2306">
      <w:pPr>
        <w:pStyle w:val="SublistNormal"/>
      </w:pPr>
      <w:r w:rsidRPr="00925811">
        <w:t xml:space="preserve">restore Customers’ supplies quickly and efficiently, having due regard to safety and other legal obligations; </w:t>
      </w:r>
    </w:p>
    <w:p w14:paraId="64F89973" w14:textId="77777777" w:rsidR="001A2306" w:rsidRPr="00925811" w:rsidRDefault="001A2306" w:rsidP="001A2306">
      <w:pPr>
        <w:pStyle w:val="ListNormal"/>
        <w:tabs>
          <w:tab w:val="num" w:pos="879"/>
        </w:tabs>
      </w:pPr>
      <w:r w:rsidRPr="00925811">
        <w:t>the Authority, or an Appropriate Auditor nominated by the Authority under Standard Condition 46 (Regulatory Instructions and Guidance), has verified the event and its effect; and</w:t>
      </w:r>
    </w:p>
    <w:p w14:paraId="3023B209" w14:textId="1C626FB8" w:rsidR="001A2306" w:rsidRPr="00925811" w:rsidRDefault="001A2306" w:rsidP="001A2306">
      <w:pPr>
        <w:pStyle w:val="ListNormal"/>
        <w:tabs>
          <w:tab w:val="num" w:pos="879"/>
        </w:tabs>
      </w:pPr>
      <w:r w:rsidRPr="00925811">
        <w:t xml:space="preserve">directing a value for the OOEE term, the Authority considers it appropriate that payments by the licensee to Customers under Regulations 5, 6 and 8 of the </w:t>
      </w:r>
      <w:r w:rsidR="004312C0" w:rsidRPr="00925811">
        <w:t xml:space="preserve">Reliability Regulations </w:t>
      </w:r>
      <w:r w:rsidRPr="00925811">
        <w:t>should be recovered by the licensee via the OOEE term.</w:t>
      </w:r>
    </w:p>
    <w:p w14:paraId="6471D444" w14:textId="77777777" w:rsidR="001A2306" w:rsidRPr="00925811" w:rsidRDefault="001A2306" w:rsidP="001A2306">
      <w:pPr>
        <w:pStyle w:val="Heading3"/>
      </w:pPr>
      <w:r w:rsidRPr="00925811">
        <w:t>Process the Authority will follow in making a direction under Part G or H</w:t>
      </w:r>
    </w:p>
    <w:p w14:paraId="7DE91C1A" w14:textId="77777777" w:rsidR="001A2306" w:rsidRPr="00925811" w:rsidRDefault="001A2306" w:rsidP="001A2306">
      <w:pPr>
        <w:pStyle w:val="NumberedNormal"/>
      </w:pPr>
      <w:r w:rsidRPr="00925811">
        <w:t>Before issuing a direction under Part G or H the Authority must send to the licensee and publish on the Authority’s Website:</w:t>
      </w:r>
    </w:p>
    <w:p w14:paraId="72E804C2" w14:textId="77777777" w:rsidR="001A2306" w:rsidRPr="00925811" w:rsidRDefault="001A2306" w:rsidP="001A2306">
      <w:pPr>
        <w:pStyle w:val="ListNormal"/>
        <w:tabs>
          <w:tab w:val="num" w:pos="879"/>
        </w:tabs>
      </w:pPr>
      <w:r w:rsidRPr="00925811">
        <w:t>the text of the proposed direction;</w:t>
      </w:r>
    </w:p>
    <w:p w14:paraId="4A0B754C" w14:textId="77777777" w:rsidR="001A2306" w:rsidRPr="00925811" w:rsidRDefault="001A2306" w:rsidP="001A2306">
      <w:pPr>
        <w:pStyle w:val="ListNormal"/>
        <w:tabs>
          <w:tab w:val="num" w:pos="879"/>
        </w:tabs>
      </w:pPr>
      <w:r w:rsidRPr="00925811">
        <w:t>the reasons for the proposed direction; and</w:t>
      </w:r>
    </w:p>
    <w:p w14:paraId="349FB0F6" w14:textId="77777777" w:rsidR="001A2306" w:rsidRPr="00925811" w:rsidRDefault="001A2306" w:rsidP="001A2306">
      <w:pPr>
        <w:pStyle w:val="ListNormal"/>
        <w:tabs>
          <w:tab w:val="num" w:pos="879"/>
        </w:tabs>
      </w:pPr>
      <w:r w:rsidRPr="00925811">
        <w:t>a statement setting out the period during which representations may be made on the proposed direction, which must not be less than 28 days.</w:t>
      </w:r>
    </w:p>
    <w:p w14:paraId="6D54AABA" w14:textId="77777777" w:rsidR="001A2306" w:rsidRPr="00925811" w:rsidRDefault="001A2306" w:rsidP="001A2306">
      <w:pPr>
        <w:pStyle w:val="NumberedNormal"/>
      </w:pPr>
      <w:r w:rsidRPr="00925811">
        <w:t>A direction under Part G or H must set out the value of CIIS</w:t>
      </w:r>
      <w:r w:rsidRPr="00925811">
        <w:rPr>
          <w:rStyle w:val="Subscript"/>
        </w:rPr>
        <w:t>t</w:t>
      </w:r>
      <w:r w:rsidRPr="00925811">
        <w:t xml:space="preserve"> and CMLIS</w:t>
      </w:r>
      <w:r w:rsidRPr="00925811">
        <w:rPr>
          <w:rStyle w:val="Subscript"/>
        </w:rPr>
        <w:t>t</w:t>
      </w:r>
      <w:r w:rsidRPr="00925811">
        <w:t xml:space="preserve"> and the Regulatory Years to which that adjustment relates.</w:t>
      </w:r>
    </w:p>
    <w:p w14:paraId="642687D8" w14:textId="77777777" w:rsidR="001A2306" w:rsidRPr="00925811" w:rsidRDefault="001A2306" w:rsidP="001A2306">
      <w:pPr>
        <w:pStyle w:val="AppendixHeading"/>
      </w:pPr>
    </w:p>
    <w:p w14:paraId="3536676D" w14:textId="77777777" w:rsidR="001A2306" w:rsidRPr="00925811" w:rsidRDefault="001A2306" w:rsidP="001A2306">
      <w:pPr>
        <w:pStyle w:val="Caption"/>
      </w:pPr>
      <w:r w:rsidRPr="00925811">
        <w:t>Reward cap for customer interruptions and minutes lost term (RCAP</w:t>
      </w:r>
      <w:r w:rsidRPr="00925811">
        <w:rPr>
          <w:rStyle w:val="Subscript"/>
        </w:rPr>
        <w:t>t</w:t>
      </w:r>
      <w:r w:rsidRPr="00925811">
        <w:t>) (£m)</w:t>
      </w:r>
    </w:p>
    <w:tbl>
      <w:tblPr>
        <w:tblStyle w:val="AppendixTable"/>
        <w:tblW w:w="8765" w:type="dxa"/>
        <w:tblLayout w:type="fixed"/>
        <w:tblLook w:val="04A0" w:firstRow="1" w:lastRow="0" w:firstColumn="1" w:lastColumn="0" w:noHBand="0" w:noVBand="1"/>
      </w:tblPr>
      <w:tblGrid>
        <w:gridCol w:w="1692"/>
        <w:gridCol w:w="1414"/>
        <w:gridCol w:w="1415"/>
        <w:gridCol w:w="1414"/>
        <w:gridCol w:w="1415"/>
        <w:gridCol w:w="1415"/>
      </w:tblGrid>
      <w:tr w:rsidR="001A2306" w:rsidRPr="00925811" w14:paraId="0CB0D713" w14:textId="77777777" w:rsidTr="00A75C46">
        <w:trPr>
          <w:cnfStyle w:val="100000000000" w:firstRow="1" w:lastRow="0" w:firstColumn="0" w:lastColumn="0" w:oddVBand="0" w:evenVBand="0" w:oddHBand="0" w:evenHBand="0" w:firstRowFirstColumn="0" w:firstRowLastColumn="0" w:lastRowFirstColumn="0" w:lastRowLastColumn="0"/>
          <w:trHeight w:val="279"/>
        </w:trPr>
        <w:tc>
          <w:tcPr>
            <w:tcW w:w="1692" w:type="dxa"/>
          </w:tcPr>
          <w:p w14:paraId="032A810A" w14:textId="77777777" w:rsidR="001A2306" w:rsidRPr="00925811" w:rsidRDefault="001A2306" w:rsidP="001A2306">
            <w:r w:rsidRPr="00925811">
              <w:t>Licensee</w:t>
            </w:r>
          </w:p>
        </w:tc>
        <w:tc>
          <w:tcPr>
            <w:tcW w:w="1414" w:type="dxa"/>
          </w:tcPr>
          <w:p w14:paraId="10A51834" w14:textId="77777777" w:rsidR="001A2306" w:rsidRPr="00925811" w:rsidRDefault="001A2306" w:rsidP="001A2306">
            <w:r w:rsidRPr="00925811">
              <w:t>2023/24</w:t>
            </w:r>
          </w:p>
        </w:tc>
        <w:tc>
          <w:tcPr>
            <w:tcW w:w="1415" w:type="dxa"/>
          </w:tcPr>
          <w:p w14:paraId="289E45E1" w14:textId="77777777" w:rsidR="001A2306" w:rsidRPr="00925811" w:rsidRDefault="001A2306" w:rsidP="001A2306">
            <w:r w:rsidRPr="00925811">
              <w:t>2024/25</w:t>
            </w:r>
          </w:p>
        </w:tc>
        <w:tc>
          <w:tcPr>
            <w:tcW w:w="1414" w:type="dxa"/>
          </w:tcPr>
          <w:p w14:paraId="5AEBA20D" w14:textId="77777777" w:rsidR="001A2306" w:rsidRPr="00925811" w:rsidRDefault="001A2306" w:rsidP="001A2306">
            <w:r w:rsidRPr="00925811">
              <w:t>2025/26</w:t>
            </w:r>
          </w:p>
        </w:tc>
        <w:tc>
          <w:tcPr>
            <w:tcW w:w="1415" w:type="dxa"/>
          </w:tcPr>
          <w:p w14:paraId="1CB4BA58" w14:textId="77777777" w:rsidR="001A2306" w:rsidRPr="00925811" w:rsidRDefault="001A2306" w:rsidP="001A2306">
            <w:r w:rsidRPr="00925811">
              <w:t>2026/27</w:t>
            </w:r>
          </w:p>
        </w:tc>
        <w:tc>
          <w:tcPr>
            <w:tcW w:w="1415" w:type="dxa"/>
          </w:tcPr>
          <w:p w14:paraId="5C5D91D7" w14:textId="77777777" w:rsidR="001A2306" w:rsidRPr="00925811" w:rsidRDefault="001A2306" w:rsidP="001A2306">
            <w:r w:rsidRPr="00925811">
              <w:t>2027/28</w:t>
            </w:r>
          </w:p>
        </w:tc>
      </w:tr>
      <w:tr w:rsidR="001A2306" w:rsidRPr="00925811" w14:paraId="1AB7BDBD" w14:textId="77777777" w:rsidTr="00A75C46">
        <w:trPr>
          <w:trHeight w:val="279"/>
        </w:trPr>
        <w:tc>
          <w:tcPr>
            <w:tcW w:w="0" w:type="dxa"/>
          </w:tcPr>
          <w:p w14:paraId="7737B1F1" w14:textId="77777777" w:rsidR="001A2306" w:rsidRPr="00925811" w:rsidRDefault="001A2306" w:rsidP="001A2306">
            <w:r w:rsidRPr="00925811">
              <w:t>ENWL</w:t>
            </w:r>
          </w:p>
        </w:tc>
        <w:tc>
          <w:tcPr>
            <w:tcW w:w="0" w:type="dxa"/>
            <w:vAlign w:val="bottom"/>
          </w:tcPr>
          <w:p w14:paraId="2EB253AD" w14:textId="77777777" w:rsidR="001A2306" w:rsidRPr="00925811" w:rsidRDefault="001A2306" w:rsidP="001A2306">
            <w:r w:rsidRPr="00925811">
              <w:t>13.087</w:t>
            </w:r>
          </w:p>
        </w:tc>
        <w:tc>
          <w:tcPr>
            <w:tcW w:w="0" w:type="dxa"/>
            <w:vAlign w:val="bottom"/>
          </w:tcPr>
          <w:p w14:paraId="0A40E7B2" w14:textId="77777777" w:rsidR="001A2306" w:rsidRPr="00925811" w:rsidRDefault="001A2306" w:rsidP="001A2306">
            <w:r w:rsidRPr="00925811">
              <w:t>13.087</w:t>
            </w:r>
          </w:p>
        </w:tc>
        <w:tc>
          <w:tcPr>
            <w:tcW w:w="0" w:type="dxa"/>
            <w:vAlign w:val="bottom"/>
          </w:tcPr>
          <w:p w14:paraId="770554F4" w14:textId="77777777" w:rsidR="001A2306" w:rsidRPr="00925811" w:rsidRDefault="001A2306" w:rsidP="001A2306">
            <w:r w:rsidRPr="00925811">
              <w:t>13.087</w:t>
            </w:r>
          </w:p>
        </w:tc>
        <w:tc>
          <w:tcPr>
            <w:tcW w:w="0" w:type="dxa"/>
            <w:vAlign w:val="bottom"/>
          </w:tcPr>
          <w:p w14:paraId="229904CF" w14:textId="77777777" w:rsidR="001A2306" w:rsidRPr="00925811" w:rsidRDefault="001A2306" w:rsidP="001A2306">
            <w:r w:rsidRPr="00925811">
              <w:t>13.087</w:t>
            </w:r>
          </w:p>
        </w:tc>
        <w:tc>
          <w:tcPr>
            <w:tcW w:w="0" w:type="dxa"/>
            <w:vAlign w:val="bottom"/>
          </w:tcPr>
          <w:p w14:paraId="635A4FE4" w14:textId="77777777" w:rsidR="001A2306" w:rsidRPr="00925811" w:rsidRDefault="001A2306" w:rsidP="001A2306">
            <w:r w:rsidRPr="00925811">
              <w:t>13.087</w:t>
            </w:r>
          </w:p>
        </w:tc>
      </w:tr>
      <w:tr w:rsidR="001A2306" w:rsidRPr="00925811" w14:paraId="3525BA35" w14:textId="77777777" w:rsidTr="00A75C46">
        <w:trPr>
          <w:trHeight w:val="279"/>
        </w:trPr>
        <w:tc>
          <w:tcPr>
            <w:tcW w:w="0" w:type="dxa"/>
          </w:tcPr>
          <w:p w14:paraId="15F6C252" w14:textId="77777777" w:rsidR="001A2306" w:rsidRPr="00925811" w:rsidRDefault="001A2306" w:rsidP="001A2306">
            <w:r w:rsidRPr="00925811">
              <w:t>NPgN</w:t>
            </w:r>
          </w:p>
        </w:tc>
        <w:tc>
          <w:tcPr>
            <w:tcW w:w="0" w:type="dxa"/>
            <w:vAlign w:val="bottom"/>
          </w:tcPr>
          <w:p w14:paraId="36898248" w14:textId="77777777" w:rsidR="001A2306" w:rsidRPr="00925811" w:rsidRDefault="001A2306" w:rsidP="001A2306">
            <w:r w:rsidRPr="00925811">
              <w:t>9.724</w:t>
            </w:r>
          </w:p>
        </w:tc>
        <w:tc>
          <w:tcPr>
            <w:tcW w:w="0" w:type="dxa"/>
            <w:vAlign w:val="bottom"/>
          </w:tcPr>
          <w:p w14:paraId="5457CA5D" w14:textId="77777777" w:rsidR="001A2306" w:rsidRPr="00925811" w:rsidRDefault="001A2306" w:rsidP="001A2306">
            <w:r w:rsidRPr="00925811">
              <w:t>9.724</w:t>
            </w:r>
          </w:p>
        </w:tc>
        <w:tc>
          <w:tcPr>
            <w:tcW w:w="0" w:type="dxa"/>
            <w:vAlign w:val="bottom"/>
          </w:tcPr>
          <w:p w14:paraId="46FB3331" w14:textId="77777777" w:rsidR="001A2306" w:rsidRPr="00925811" w:rsidRDefault="001A2306" w:rsidP="001A2306">
            <w:r w:rsidRPr="00925811">
              <w:t>9.724</w:t>
            </w:r>
          </w:p>
        </w:tc>
        <w:tc>
          <w:tcPr>
            <w:tcW w:w="0" w:type="dxa"/>
            <w:vAlign w:val="bottom"/>
          </w:tcPr>
          <w:p w14:paraId="2DE7BDBD" w14:textId="77777777" w:rsidR="001A2306" w:rsidRPr="00925811" w:rsidRDefault="001A2306" w:rsidP="001A2306">
            <w:r w:rsidRPr="00925811">
              <w:t>9.724</w:t>
            </w:r>
          </w:p>
        </w:tc>
        <w:tc>
          <w:tcPr>
            <w:tcW w:w="0" w:type="dxa"/>
            <w:vAlign w:val="bottom"/>
          </w:tcPr>
          <w:p w14:paraId="2E66B475" w14:textId="77777777" w:rsidR="001A2306" w:rsidRPr="00925811" w:rsidRDefault="001A2306" w:rsidP="001A2306">
            <w:r w:rsidRPr="00925811">
              <w:t>9.724</w:t>
            </w:r>
          </w:p>
        </w:tc>
      </w:tr>
      <w:tr w:rsidR="001A2306" w:rsidRPr="00925811" w14:paraId="22532D15" w14:textId="77777777" w:rsidTr="00A75C46">
        <w:trPr>
          <w:trHeight w:val="279"/>
        </w:trPr>
        <w:tc>
          <w:tcPr>
            <w:tcW w:w="0" w:type="dxa"/>
          </w:tcPr>
          <w:p w14:paraId="03654498" w14:textId="77777777" w:rsidR="001A2306" w:rsidRPr="00925811" w:rsidRDefault="001A2306" w:rsidP="001A2306">
            <w:r w:rsidRPr="00925811">
              <w:t>NPgY</w:t>
            </w:r>
          </w:p>
        </w:tc>
        <w:tc>
          <w:tcPr>
            <w:tcW w:w="0" w:type="dxa"/>
            <w:vAlign w:val="bottom"/>
          </w:tcPr>
          <w:p w14:paraId="5F053DAE" w14:textId="77777777" w:rsidR="001A2306" w:rsidRPr="00925811" w:rsidRDefault="001A2306" w:rsidP="001A2306">
            <w:r w:rsidRPr="00925811">
              <w:t>13.416</w:t>
            </w:r>
          </w:p>
        </w:tc>
        <w:tc>
          <w:tcPr>
            <w:tcW w:w="0" w:type="dxa"/>
            <w:vAlign w:val="bottom"/>
          </w:tcPr>
          <w:p w14:paraId="671C1A78" w14:textId="77777777" w:rsidR="001A2306" w:rsidRPr="00925811" w:rsidRDefault="001A2306" w:rsidP="001A2306">
            <w:r w:rsidRPr="00925811">
              <w:t>13.416</w:t>
            </w:r>
          </w:p>
        </w:tc>
        <w:tc>
          <w:tcPr>
            <w:tcW w:w="0" w:type="dxa"/>
            <w:vAlign w:val="bottom"/>
          </w:tcPr>
          <w:p w14:paraId="3C305AC4" w14:textId="77777777" w:rsidR="001A2306" w:rsidRPr="00925811" w:rsidRDefault="001A2306" w:rsidP="001A2306">
            <w:r w:rsidRPr="00925811">
              <w:t>13.416</w:t>
            </w:r>
          </w:p>
        </w:tc>
        <w:tc>
          <w:tcPr>
            <w:tcW w:w="0" w:type="dxa"/>
            <w:vAlign w:val="bottom"/>
          </w:tcPr>
          <w:p w14:paraId="2616DDA2" w14:textId="77777777" w:rsidR="001A2306" w:rsidRPr="00925811" w:rsidRDefault="001A2306" w:rsidP="001A2306">
            <w:r w:rsidRPr="00925811">
              <w:t>13.416</w:t>
            </w:r>
          </w:p>
        </w:tc>
        <w:tc>
          <w:tcPr>
            <w:tcW w:w="0" w:type="dxa"/>
            <w:vAlign w:val="bottom"/>
          </w:tcPr>
          <w:p w14:paraId="56414DD1" w14:textId="77777777" w:rsidR="001A2306" w:rsidRPr="00925811" w:rsidRDefault="001A2306" w:rsidP="001A2306">
            <w:r w:rsidRPr="00925811">
              <w:t>13.416</w:t>
            </w:r>
          </w:p>
        </w:tc>
      </w:tr>
      <w:tr w:rsidR="001A2306" w:rsidRPr="00925811" w14:paraId="24E6A7F3" w14:textId="77777777" w:rsidTr="00A75C46">
        <w:trPr>
          <w:trHeight w:val="279"/>
        </w:trPr>
        <w:tc>
          <w:tcPr>
            <w:tcW w:w="0" w:type="dxa"/>
          </w:tcPr>
          <w:p w14:paraId="6BF55684" w14:textId="77777777" w:rsidR="001A2306" w:rsidRPr="00925811" w:rsidRDefault="001A2306" w:rsidP="001A2306">
            <w:r w:rsidRPr="00925811">
              <w:t>WMID</w:t>
            </w:r>
          </w:p>
        </w:tc>
        <w:tc>
          <w:tcPr>
            <w:tcW w:w="0" w:type="dxa"/>
            <w:vAlign w:val="bottom"/>
          </w:tcPr>
          <w:p w14:paraId="3E0508A1" w14:textId="77777777" w:rsidR="001A2306" w:rsidRPr="00925811" w:rsidRDefault="001A2306" w:rsidP="001A2306">
            <w:r w:rsidRPr="00925811">
              <w:t>16.891</w:t>
            </w:r>
          </w:p>
        </w:tc>
        <w:tc>
          <w:tcPr>
            <w:tcW w:w="0" w:type="dxa"/>
            <w:vAlign w:val="bottom"/>
          </w:tcPr>
          <w:p w14:paraId="6228D9EF" w14:textId="77777777" w:rsidR="001A2306" w:rsidRPr="00925811" w:rsidRDefault="001A2306" w:rsidP="001A2306">
            <w:r w:rsidRPr="00925811">
              <w:t>16.891</w:t>
            </w:r>
          </w:p>
        </w:tc>
        <w:tc>
          <w:tcPr>
            <w:tcW w:w="0" w:type="dxa"/>
            <w:vAlign w:val="bottom"/>
          </w:tcPr>
          <w:p w14:paraId="543D90AC" w14:textId="77777777" w:rsidR="001A2306" w:rsidRPr="00925811" w:rsidRDefault="001A2306" w:rsidP="001A2306">
            <w:r w:rsidRPr="00925811">
              <w:t>16.891</w:t>
            </w:r>
          </w:p>
        </w:tc>
        <w:tc>
          <w:tcPr>
            <w:tcW w:w="0" w:type="dxa"/>
            <w:vAlign w:val="bottom"/>
          </w:tcPr>
          <w:p w14:paraId="58E3F112" w14:textId="77777777" w:rsidR="001A2306" w:rsidRPr="00925811" w:rsidRDefault="001A2306" w:rsidP="001A2306">
            <w:r w:rsidRPr="00925811">
              <w:t>16.891</w:t>
            </w:r>
          </w:p>
        </w:tc>
        <w:tc>
          <w:tcPr>
            <w:tcW w:w="0" w:type="dxa"/>
            <w:vAlign w:val="bottom"/>
          </w:tcPr>
          <w:p w14:paraId="3BA43088" w14:textId="77777777" w:rsidR="001A2306" w:rsidRPr="00925811" w:rsidRDefault="001A2306" w:rsidP="001A2306">
            <w:r w:rsidRPr="00925811">
              <w:t>16.891</w:t>
            </w:r>
          </w:p>
        </w:tc>
      </w:tr>
      <w:tr w:rsidR="001A2306" w:rsidRPr="00925811" w14:paraId="5F82F1F5" w14:textId="77777777" w:rsidTr="00A75C46">
        <w:trPr>
          <w:trHeight w:val="279"/>
        </w:trPr>
        <w:tc>
          <w:tcPr>
            <w:tcW w:w="0" w:type="dxa"/>
          </w:tcPr>
          <w:p w14:paraId="3FC5E740" w14:textId="77777777" w:rsidR="001A2306" w:rsidRPr="00925811" w:rsidRDefault="001A2306" w:rsidP="001A2306">
            <w:r w:rsidRPr="00925811">
              <w:t>EMID</w:t>
            </w:r>
          </w:p>
        </w:tc>
        <w:tc>
          <w:tcPr>
            <w:tcW w:w="0" w:type="dxa"/>
            <w:vAlign w:val="bottom"/>
          </w:tcPr>
          <w:p w14:paraId="26455127" w14:textId="77777777" w:rsidR="001A2306" w:rsidRPr="00925811" w:rsidRDefault="001A2306" w:rsidP="001A2306">
            <w:r w:rsidRPr="00925811">
              <w:t>17.289</w:t>
            </w:r>
          </w:p>
        </w:tc>
        <w:tc>
          <w:tcPr>
            <w:tcW w:w="0" w:type="dxa"/>
            <w:vAlign w:val="bottom"/>
          </w:tcPr>
          <w:p w14:paraId="4C4702E9" w14:textId="77777777" w:rsidR="001A2306" w:rsidRPr="00925811" w:rsidRDefault="001A2306" w:rsidP="001A2306">
            <w:r w:rsidRPr="00925811">
              <w:t>17.289</w:t>
            </w:r>
          </w:p>
        </w:tc>
        <w:tc>
          <w:tcPr>
            <w:tcW w:w="0" w:type="dxa"/>
            <w:vAlign w:val="bottom"/>
          </w:tcPr>
          <w:p w14:paraId="5B4771E5" w14:textId="77777777" w:rsidR="001A2306" w:rsidRPr="00925811" w:rsidRDefault="001A2306" w:rsidP="001A2306">
            <w:r w:rsidRPr="00925811">
              <w:t>17.289</w:t>
            </w:r>
          </w:p>
        </w:tc>
        <w:tc>
          <w:tcPr>
            <w:tcW w:w="0" w:type="dxa"/>
            <w:vAlign w:val="bottom"/>
          </w:tcPr>
          <w:p w14:paraId="5EE94272" w14:textId="77777777" w:rsidR="001A2306" w:rsidRPr="00925811" w:rsidRDefault="001A2306" w:rsidP="001A2306">
            <w:r w:rsidRPr="00925811">
              <w:t>17.289</w:t>
            </w:r>
          </w:p>
        </w:tc>
        <w:tc>
          <w:tcPr>
            <w:tcW w:w="0" w:type="dxa"/>
            <w:vAlign w:val="bottom"/>
          </w:tcPr>
          <w:p w14:paraId="35A6EA9A" w14:textId="77777777" w:rsidR="001A2306" w:rsidRPr="00925811" w:rsidRDefault="001A2306" w:rsidP="001A2306">
            <w:r w:rsidRPr="00925811">
              <w:t>17.289</w:t>
            </w:r>
          </w:p>
        </w:tc>
      </w:tr>
      <w:tr w:rsidR="001A2306" w:rsidRPr="00925811" w14:paraId="2DF376AA" w14:textId="77777777" w:rsidTr="00A75C46">
        <w:trPr>
          <w:trHeight w:val="279"/>
        </w:trPr>
        <w:tc>
          <w:tcPr>
            <w:tcW w:w="0" w:type="dxa"/>
          </w:tcPr>
          <w:p w14:paraId="3D891FF1" w14:textId="77777777" w:rsidR="001A2306" w:rsidRPr="00925811" w:rsidRDefault="001A2306" w:rsidP="001A2306">
            <w:r w:rsidRPr="00925811">
              <w:t>SWALES</w:t>
            </w:r>
          </w:p>
        </w:tc>
        <w:tc>
          <w:tcPr>
            <w:tcW w:w="0" w:type="dxa"/>
            <w:vAlign w:val="bottom"/>
          </w:tcPr>
          <w:p w14:paraId="509B3585" w14:textId="77777777" w:rsidR="001A2306" w:rsidRPr="00925811" w:rsidRDefault="001A2306" w:rsidP="001A2306">
            <w:r w:rsidRPr="00925811">
              <w:t>8.637</w:t>
            </w:r>
          </w:p>
        </w:tc>
        <w:tc>
          <w:tcPr>
            <w:tcW w:w="0" w:type="dxa"/>
            <w:vAlign w:val="bottom"/>
          </w:tcPr>
          <w:p w14:paraId="6D610867" w14:textId="77777777" w:rsidR="001A2306" w:rsidRPr="00925811" w:rsidRDefault="001A2306" w:rsidP="001A2306">
            <w:r w:rsidRPr="00925811">
              <w:t>8.637</w:t>
            </w:r>
          </w:p>
        </w:tc>
        <w:tc>
          <w:tcPr>
            <w:tcW w:w="0" w:type="dxa"/>
            <w:vAlign w:val="bottom"/>
          </w:tcPr>
          <w:p w14:paraId="3E8C567F" w14:textId="77777777" w:rsidR="001A2306" w:rsidRPr="00925811" w:rsidRDefault="001A2306" w:rsidP="001A2306">
            <w:r w:rsidRPr="00925811">
              <w:t>8.637</w:t>
            </w:r>
          </w:p>
        </w:tc>
        <w:tc>
          <w:tcPr>
            <w:tcW w:w="0" w:type="dxa"/>
            <w:vAlign w:val="bottom"/>
          </w:tcPr>
          <w:p w14:paraId="28DF2260" w14:textId="77777777" w:rsidR="001A2306" w:rsidRPr="00925811" w:rsidRDefault="001A2306" w:rsidP="001A2306">
            <w:r w:rsidRPr="00925811">
              <w:t>8.637</w:t>
            </w:r>
          </w:p>
        </w:tc>
        <w:tc>
          <w:tcPr>
            <w:tcW w:w="0" w:type="dxa"/>
            <w:vAlign w:val="bottom"/>
          </w:tcPr>
          <w:p w14:paraId="1336875B" w14:textId="77777777" w:rsidR="001A2306" w:rsidRPr="00925811" w:rsidRDefault="001A2306" w:rsidP="001A2306">
            <w:r w:rsidRPr="00925811">
              <w:t>8.637</w:t>
            </w:r>
          </w:p>
        </w:tc>
      </w:tr>
      <w:tr w:rsidR="001A2306" w:rsidRPr="00925811" w14:paraId="2565C855" w14:textId="77777777" w:rsidTr="00A75C46">
        <w:trPr>
          <w:trHeight w:val="279"/>
        </w:trPr>
        <w:tc>
          <w:tcPr>
            <w:tcW w:w="0" w:type="dxa"/>
          </w:tcPr>
          <w:p w14:paraId="701C31F8" w14:textId="77777777" w:rsidR="001A2306" w:rsidRPr="00925811" w:rsidRDefault="001A2306" w:rsidP="001A2306">
            <w:r w:rsidRPr="00925811">
              <w:t>SWEST</w:t>
            </w:r>
          </w:p>
        </w:tc>
        <w:tc>
          <w:tcPr>
            <w:tcW w:w="0" w:type="dxa"/>
            <w:vAlign w:val="bottom"/>
          </w:tcPr>
          <w:p w14:paraId="04B5EB9C" w14:textId="77777777" w:rsidR="001A2306" w:rsidRPr="00925811" w:rsidRDefault="001A2306" w:rsidP="001A2306">
            <w:r w:rsidRPr="00925811">
              <w:t>13.116</w:t>
            </w:r>
          </w:p>
        </w:tc>
        <w:tc>
          <w:tcPr>
            <w:tcW w:w="0" w:type="dxa"/>
            <w:vAlign w:val="bottom"/>
          </w:tcPr>
          <w:p w14:paraId="521C8488" w14:textId="77777777" w:rsidR="001A2306" w:rsidRPr="00925811" w:rsidRDefault="001A2306" w:rsidP="001A2306">
            <w:r w:rsidRPr="00925811">
              <w:t>13.116</w:t>
            </w:r>
          </w:p>
        </w:tc>
        <w:tc>
          <w:tcPr>
            <w:tcW w:w="0" w:type="dxa"/>
            <w:vAlign w:val="bottom"/>
          </w:tcPr>
          <w:p w14:paraId="2B152C79" w14:textId="77777777" w:rsidR="001A2306" w:rsidRPr="00925811" w:rsidRDefault="001A2306" w:rsidP="001A2306">
            <w:r w:rsidRPr="00925811">
              <w:t>13.116</w:t>
            </w:r>
          </w:p>
        </w:tc>
        <w:tc>
          <w:tcPr>
            <w:tcW w:w="0" w:type="dxa"/>
            <w:vAlign w:val="bottom"/>
          </w:tcPr>
          <w:p w14:paraId="6657FA57" w14:textId="77777777" w:rsidR="001A2306" w:rsidRPr="00925811" w:rsidRDefault="001A2306" w:rsidP="001A2306">
            <w:r w:rsidRPr="00925811">
              <w:t>13.116</w:t>
            </w:r>
          </w:p>
        </w:tc>
        <w:tc>
          <w:tcPr>
            <w:tcW w:w="0" w:type="dxa"/>
            <w:vAlign w:val="bottom"/>
          </w:tcPr>
          <w:p w14:paraId="582BDA62" w14:textId="77777777" w:rsidR="001A2306" w:rsidRPr="00925811" w:rsidRDefault="001A2306" w:rsidP="001A2306">
            <w:r w:rsidRPr="00925811">
              <w:t>13.116</w:t>
            </w:r>
          </w:p>
        </w:tc>
      </w:tr>
      <w:tr w:rsidR="001A2306" w:rsidRPr="00925811" w14:paraId="10289B87" w14:textId="77777777" w:rsidTr="00A75C46">
        <w:trPr>
          <w:trHeight w:val="279"/>
        </w:trPr>
        <w:tc>
          <w:tcPr>
            <w:tcW w:w="0" w:type="dxa"/>
          </w:tcPr>
          <w:p w14:paraId="4CC3197A" w14:textId="77777777" w:rsidR="001A2306" w:rsidRPr="00925811" w:rsidRDefault="001A2306" w:rsidP="001A2306">
            <w:r w:rsidRPr="00925811">
              <w:t>LPN</w:t>
            </w:r>
          </w:p>
        </w:tc>
        <w:tc>
          <w:tcPr>
            <w:tcW w:w="0" w:type="dxa"/>
            <w:vAlign w:val="bottom"/>
          </w:tcPr>
          <w:p w14:paraId="73B54ACA" w14:textId="77777777" w:rsidR="001A2306" w:rsidRPr="00925811" w:rsidRDefault="001A2306" w:rsidP="001A2306">
            <w:r w:rsidRPr="00925811">
              <w:t>11.349</w:t>
            </w:r>
          </w:p>
        </w:tc>
        <w:tc>
          <w:tcPr>
            <w:tcW w:w="0" w:type="dxa"/>
            <w:vAlign w:val="bottom"/>
          </w:tcPr>
          <w:p w14:paraId="0D030FB0" w14:textId="77777777" w:rsidR="001A2306" w:rsidRPr="00925811" w:rsidRDefault="001A2306" w:rsidP="001A2306">
            <w:r w:rsidRPr="00925811">
              <w:t>11.349</w:t>
            </w:r>
          </w:p>
        </w:tc>
        <w:tc>
          <w:tcPr>
            <w:tcW w:w="0" w:type="dxa"/>
            <w:vAlign w:val="bottom"/>
          </w:tcPr>
          <w:p w14:paraId="497D806B" w14:textId="77777777" w:rsidR="001A2306" w:rsidRPr="00925811" w:rsidRDefault="001A2306" w:rsidP="001A2306">
            <w:r w:rsidRPr="00925811">
              <w:t>11.349</w:t>
            </w:r>
          </w:p>
        </w:tc>
        <w:tc>
          <w:tcPr>
            <w:tcW w:w="0" w:type="dxa"/>
            <w:vAlign w:val="bottom"/>
          </w:tcPr>
          <w:p w14:paraId="6EB46C86" w14:textId="77777777" w:rsidR="001A2306" w:rsidRPr="00925811" w:rsidRDefault="001A2306" w:rsidP="001A2306">
            <w:r w:rsidRPr="00925811">
              <w:t>11.349</w:t>
            </w:r>
          </w:p>
        </w:tc>
        <w:tc>
          <w:tcPr>
            <w:tcW w:w="0" w:type="dxa"/>
            <w:vAlign w:val="bottom"/>
          </w:tcPr>
          <w:p w14:paraId="1AB440DA" w14:textId="77777777" w:rsidR="001A2306" w:rsidRPr="00925811" w:rsidRDefault="001A2306" w:rsidP="001A2306">
            <w:r w:rsidRPr="00925811">
              <w:t>11.349</w:t>
            </w:r>
          </w:p>
        </w:tc>
      </w:tr>
      <w:tr w:rsidR="001A2306" w:rsidRPr="00925811" w14:paraId="01EA8DF0" w14:textId="77777777" w:rsidTr="00A75C46">
        <w:trPr>
          <w:trHeight w:val="279"/>
        </w:trPr>
        <w:tc>
          <w:tcPr>
            <w:tcW w:w="0" w:type="dxa"/>
          </w:tcPr>
          <w:p w14:paraId="00E34398" w14:textId="77777777" w:rsidR="001A2306" w:rsidRPr="00925811" w:rsidRDefault="001A2306" w:rsidP="001A2306">
            <w:r w:rsidRPr="00925811">
              <w:t>SPN</w:t>
            </w:r>
          </w:p>
        </w:tc>
        <w:tc>
          <w:tcPr>
            <w:tcW w:w="0" w:type="dxa"/>
            <w:vAlign w:val="bottom"/>
          </w:tcPr>
          <w:p w14:paraId="29A4BE84" w14:textId="77777777" w:rsidR="001A2306" w:rsidRPr="00925811" w:rsidRDefault="001A2306" w:rsidP="001A2306">
            <w:r w:rsidRPr="00925811">
              <w:t>11.744</w:t>
            </w:r>
          </w:p>
        </w:tc>
        <w:tc>
          <w:tcPr>
            <w:tcW w:w="0" w:type="dxa"/>
            <w:vAlign w:val="bottom"/>
          </w:tcPr>
          <w:p w14:paraId="302D8C72" w14:textId="77777777" w:rsidR="001A2306" w:rsidRPr="00925811" w:rsidRDefault="001A2306" w:rsidP="001A2306">
            <w:r w:rsidRPr="00925811">
              <w:t>11.744</w:t>
            </w:r>
          </w:p>
        </w:tc>
        <w:tc>
          <w:tcPr>
            <w:tcW w:w="0" w:type="dxa"/>
            <w:vAlign w:val="bottom"/>
          </w:tcPr>
          <w:p w14:paraId="5E71C31F" w14:textId="77777777" w:rsidR="001A2306" w:rsidRPr="00925811" w:rsidRDefault="001A2306" w:rsidP="001A2306">
            <w:r w:rsidRPr="00925811">
              <w:t>11.744</w:t>
            </w:r>
          </w:p>
        </w:tc>
        <w:tc>
          <w:tcPr>
            <w:tcW w:w="0" w:type="dxa"/>
            <w:vAlign w:val="bottom"/>
          </w:tcPr>
          <w:p w14:paraId="4D576C51" w14:textId="77777777" w:rsidR="001A2306" w:rsidRPr="00925811" w:rsidRDefault="001A2306" w:rsidP="001A2306">
            <w:r w:rsidRPr="00925811">
              <w:t>11.744</w:t>
            </w:r>
          </w:p>
        </w:tc>
        <w:tc>
          <w:tcPr>
            <w:tcW w:w="0" w:type="dxa"/>
            <w:vAlign w:val="bottom"/>
          </w:tcPr>
          <w:p w14:paraId="2DE33EBC" w14:textId="77777777" w:rsidR="001A2306" w:rsidRPr="00925811" w:rsidRDefault="001A2306" w:rsidP="001A2306">
            <w:r w:rsidRPr="00925811">
              <w:t>11.744</w:t>
            </w:r>
          </w:p>
        </w:tc>
      </w:tr>
      <w:tr w:rsidR="001A2306" w:rsidRPr="00925811" w14:paraId="0C46F5B7" w14:textId="77777777" w:rsidTr="00A75C46">
        <w:trPr>
          <w:trHeight w:val="279"/>
        </w:trPr>
        <w:tc>
          <w:tcPr>
            <w:tcW w:w="0" w:type="dxa"/>
          </w:tcPr>
          <w:p w14:paraId="1E53E949" w14:textId="77777777" w:rsidR="001A2306" w:rsidRPr="00925811" w:rsidRDefault="001A2306" w:rsidP="001A2306">
            <w:r w:rsidRPr="00925811">
              <w:t>EPN</w:t>
            </w:r>
          </w:p>
        </w:tc>
        <w:tc>
          <w:tcPr>
            <w:tcW w:w="0" w:type="dxa"/>
            <w:vAlign w:val="bottom"/>
          </w:tcPr>
          <w:p w14:paraId="142958BC" w14:textId="77777777" w:rsidR="001A2306" w:rsidRPr="00925811" w:rsidRDefault="001A2306" w:rsidP="001A2306">
            <w:r w:rsidRPr="00925811">
              <w:t>18.336</w:t>
            </w:r>
          </w:p>
        </w:tc>
        <w:tc>
          <w:tcPr>
            <w:tcW w:w="0" w:type="dxa"/>
            <w:vAlign w:val="bottom"/>
          </w:tcPr>
          <w:p w14:paraId="113DEC28" w14:textId="77777777" w:rsidR="001A2306" w:rsidRPr="00925811" w:rsidRDefault="001A2306" w:rsidP="001A2306">
            <w:r w:rsidRPr="00925811">
              <w:t>18.336</w:t>
            </w:r>
          </w:p>
        </w:tc>
        <w:tc>
          <w:tcPr>
            <w:tcW w:w="0" w:type="dxa"/>
            <w:vAlign w:val="bottom"/>
          </w:tcPr>
          <w:p w14:paraId="0F99756E" w14:textId="77777777" w:rsidR="001A2306" w:rsidRPr="00925811" w:rsidRDefault="001A2306" w:rsidP="001A2306">
            <w:r w:rsidRPr="00925811">
              <w:t>18.336</w:t>
            </w:r>
          </w:p>
        </w:tc>
        <w:tc>
          <w:tcPr>
            <w:tcW w:w="0" w:type="dxa"/>
            <w:vAlign w:val="bottom"/>
          </w:tcPr>
          <w:p w14:paraId="0D3AA799" w14:textId="77777777" w:rsidR="001A2306" w:rsidRPr="00925811" w:rsidRDefault="001A2306" w:rsidP="001A2306">
            <w:r w:rsidRPr="00925811">
              <w:t>18.336</w:t>
            </w:r>
          </w:p>
        </w:tc>
        <w:tc>
          <w:tcPr>
            <w:tcW w:w="0" w:type="dxa"/>
            <w:vAlign w:val="bottom"/>
          </w:tcPr>
          <w:p w14:paraId="1E3C599F" w14:textId="77777777" w:rsidR="001A2306" w:rsidRPr="00925811" w:rsidRDefault="001A2306" w:rsidP="001A2306">
            <w:r w:rsidRPr="00925811">
              <w:t>18.336</w:t>
            </w:r>
          </w:p>
        </w:tc>
      </w:tr>
      <w:tr w:rsidR="001A2306" w:rsidRPr="00925811" w14:paraId="4E08BB44" w14:textId="77777777" w:rsidTr="00A75C46">
        <w:trPr>
          <w:trHeight w:val="279"/>
        </w:trPr>
        <w:tc>
          <w:tcPr>
            <w:tcW w:w="0" w:type="dxa"/>
          </w:tcPr>
          <w:p w14:paraId="194D35DD" w14:textId="77777777" w:rsidR="001A2306" w:rsidRPr="00925811" w:rsidRDefault="001A2306" w:rsidP="001A2306">
            <w:r w:rsidRPr="00925811">
              <w:t>SPD</w:t>
            </w:r>
          </w:p>
        </w:tc>
        <w:tc>
          <w:tcPr>
            <w:tcW w:w="0" w:type="dxa"/>
            <w:vAlign w:val="bottom"/>
          </w:tcPr>
          <w:p w14:paraId="42182498" w14:textId="77777777" w:rsidR="001A2306" w:rsidRPr="00925811" w:rsidRDefault="001A2306" w:rsidP="001A2306">
            <w:r w:rsidRPr="00925811">
              <w:t>12.460</w:t>
            </w:r>
          </w:p>
        </w:tc>
        <w:tc>
          <w:tcPr>
            <w:tcW w:w="0" w:type="dxa"/>
            <w:vAlign w:val="bottom"/>
          </w:tcPr>
          <w:p w14:paraId="3340B5BC" w14:textId="77777777" w:rsidR="001A2306" w:rsidRPr="00925811" w:rsidRDefault="001A2306" w:rsidP="001A2306">
            <w:r w:rsidRPr="00925811">
              <w:t>12.460</w:t>
            </w:r>
          </w:p>
        </w:tc>
        <w:tc>
          <w:tcPr>
            <w:tcW w:w="0" w:type="dxa"/>
            <w:vAlign w:val="bottom"/>
          </w:tcPr>
          <w:p w14:paraId="5488B0F5" w14:textId="77777777" w:rsidR="001A2306" w:rsidRPr="00925811" w:rsidRDefault="001A2306" w:rsidP="001A2306">
            <w:r w:rsidRPr="00925811">
              <w:t>12.460</w:t>
            </w:r>
          </w:p>
        </w:tc>
        <w:tc>
          <w:tcPr>
            <w:tcW w:w="0" w:type="dxa"/>
            <w:vAlign w:val="bottom"/>
          </w:tcPr>
          <w:p w14:paraId="1AF981AB" w14:textId="77777777" w:rsidR="001A2306" w:rsidRPr="00925811" w:rsidRDefault="001A2306" w:rsidP="001A2306">
            <w:r w:rsidRPr="00925811">
              <w:t>12.460</w:t>
            </w:r>
          </w:p>
        </w:tc>
        <w:tc>
          <w:tcPr>
            <w:tcW w:w="0" w:type="dxa"/>
            <w:vAlign w:val="bottom"/>
          </w:tcPr>
          <w:p w14:paraId="70F04EB7" w14:textId="77777777" w:rsidR="001A2306" w:rsidRPr="00925811" w:rsidRDefault="001A2306" w:rsidP="001A2306">
            <w:r w:rsidRPr="00925811">
              <w:t>12.460</w:t>
            </w:r>
          </w:p>
        </w:tc>
      </w:tr>
      <w:tr w:rsidR="001A2306" w:rsidRPr="00925811" w14:paraId="4C2C4760" w14:textId="77777777" w:rsidTr="00A75C46">
        <w:trPr>
          <w:trHeight w:val="279"/>
        </w:trPr>
        <w:tc>
          <w:tcPr>
            <w:tcW w:w="0" w:type="dxa"/>
          </w:tcPr>
          <w:p w14:paraId="4004F20D" w14:textId="77777777" w:rsidR="001A2306" w:rsidRPr="00925811" w:rsidRDefault="001A2306" w:rsidP="001A2306">
            <w:r w:rsidRPr="00925811">
              <w:t>SPMW</w:t>
            </w:r>
          </w:p>
        </w:tc>
        <w:tc>
          <w:tcPr>
            <w:tcW w:w="0" w:type="dxa"/>
            <w:vAlign w:val="bottom"/>
          </w:tcPr>
          <w:p w14:paraId="18C6A81A" w14:textId="77777777" w:rsidR="001A2306" w:rsidRPr="00925811" w:rsidRDefault="001A2306" w:rsidP="001A2306">
            <w:r w:rsidRPr="00925811">
              <w:t>13.864</w:t>
            </w:r>
          </w:p>
        </w:tc>
        <w:tc>
          <w:tcPr>
            <w:tcW w:w="0" w:type="dxa"/>
            <w:vAlign w:val="bottom"/>
          </w:tcPr>
          <w:p w14:paraId="182BBCF2" w14:textId="77777777" w:rsidR="001A2306" w:rsidRPr="00925811" w:rsidRDefault="001A2306" w:rsidP="001A2306">
            <w:r w:rsidRPr="00925811">
              <w:t>13.864</w:t>
            </w:r>
          </w:p>
        </w:tc>
        <w:tc>
          <w:tcPr>
            <w:tcW w:w="0" w:type="dxa"/>
            <w:vAlign w:val="bottom"/>
          </w:tcPr>
          <w:p w14:paraId="60FC5F09" w14:textId="77777777" w:rsidR="001A2306" w:rsidRPr="00925811" w:rsidRDefault="001A2306" w:rsidP="001A2306">
            <w:r w:rsidRPr="00925811">
              <w:t>13.864</w:t>
            </w:r>
          </w:p>
        </w:tc>
        <w:tc>
          <w:tcPr>
            <w:tcW w:w="0" w:type="dxa"/>
            <w:vAlign w:val="bottom"/>
          </w:tcPr>
          <w:p w14:paraId="4CD6D547" w14:textId="77777777" w:rsidR="001A2306" w:rsidRPr="00925811" w:rsidRDefault="001A2306" w:rsidP="001A2306">
            <w:r w:rsidRPr="00925811">
              <w:t>13.864</w:t>
            </w:r>
          </w:p>
        </w:tc>
        <w:tc>
          <w:tcPr>
            <w:tcW w:w="0" w:type="dxa"/>
            <w:vAlign w:val="bottom"/>
          </w:tcPr>
          <w:p w14:paraId="68C0EC0B" w14:textId="77777777" w:rsidR="001A2306" w:rsidRPr="00925811" w:rsidRDefault="001A2306" w:rsidP="001A2306">
            <w:r w:rsidRPr="00925811">
              <w:t>13.864</w:t>
            </w:r>
          </w:p>
        </w:tc>
      </w:tr>
      <w:tr w:rsidR="001A2306" w:rsidRPr="00925811" w14:paraId="1F0EC69A" w14:textId="77777777" w:rsidTr="00A75C46">
        <w:trPr>
          <w:trHeight w:val="279"/>
        </w:trPr>
        <w:tc>
          <w:tcPr>
            <w:tcW w:w="0" w:type="dxa"/>
          </w:tcPr>
          <w:p w14:paraId="59BAFE7F" w14:textId="77777777" w:rsidR="001A2306" w:rsidRPr="00925811" w:rsidRDefault="001A2306" w:rsidP="001A2306">
            <w:r w:rsidRPr="00925811">
              <w:t>SSEH</w:t>
            </w:r>
          </w:p>
        </w:tc>
        <w:tc>
          <w:tcPr>
            <w:tcW w:w="0" w:type="dxa"/>
            <w:vAlign w:val="bottom"/>
          </w:tcPr>
          <w:p w14:paraId="75C2390E" w14:textId="77777777" w:rsidR="001A2306" w:rsidRPr="00925811" w:rsidRDefault="001A2306" w:rsidP="001A2306">
            <w:r w:rsidRPr="00925811">
              <w:t>9.303</w:t>
            </w:r>
          </w:p>
        </w:tc>
        <w:tc>
          <w:tcPr>
            <w:tcW w:w="0" w:type="dxa"/>
            <w:vAlign w:val="bottom"/>
          </w:tcPr>
          <w:p w14:paraId="3713D602" w14:textId="77777777" w:rsidR="001A2306" w:rsidRPr="00925811" w:rsidRDefault="001A2306" w:rsidP="001A2306">
            <w:r w:rsidRPr="00925811">
              <w:t>9.303</w:t>
            </w:r>
          </w:p>
        </w:tc>
        <w:tc>
          <w:tcPr>
            <w:tcW w:w="0" w:type="dxa"/>
            <w:vAlign w:val="bottom"/>
          </w:tcPr>
          <w:p w14:paraId="0F05D163" w14:textId="77777777" w:rsidR="001A2306" w:rsidRPr="00925811" w:rsidRDefault="001A2306" w:rsidP="001A2306">
            <w:r w:rsidRPr="00925811">
              <w:t>9.303</w:t>
            </w:r>
          </w:p>
        </w:tc>
        <w:tc>
          <w:tcPr>
            <w:tcW w:w="0" w:type="dxa"/>
            <w:vAlign w:val="bottom"/>
          </w:tcPr>
          <w:p w14:paraId="6D3E8174" w14:textId="77777777" w:rsidR="001A2306" w:rsidRPr="00925811" w:rsidRDefault="001A2306" w:rsidP="001A2306">
            <w:r w:rsidRPr="00925811">
              <w:t>9.303</w:t>
            </w:r>
          </w:p>
        </w:tc>
        <w:tc>
          <w:tcPr>
            <w:tcW w:w="0" w:type="dxa"/>
            <w:vAlign w:val="bottom"/>
          </w:tcPr>
          <w:p w14:paraId="11F92BB7" w14:textId="77777777" w:rsidR="001A2306" w:rsidRPr="00925811" w:rsidRDefault="001A2306" w:rsidP="001A2306">
            <w:r w:rsidRPr="00925811">
              <w:t>9.303</w:t>
            </w:r>
          </w:p>
        </w:tc>
      </w:tr>
      <w:tr w:rsidR="001A2306" w:rsidRPr="00925811" w14:paraId="12D258AA" w14:textId="77777777" w:rsidTr="00A75C46">
        <w:trPr>
          <w:trHeight w:val="279"/>
        </w:trPr>
        <w:tc>
          <w:tcPr>
            <w:tcW w:w="0" w:type="dxa"/>
          </w:tcPr>
          <w:p w14:paraId="14E5C17D" w14:textId="77777777" w:rsidR="001A2306" w:rsidRPr="00925811" w:rsidRDefault="001A2306" w:rsidP="001A2306">
            <w:r w:rsidRPr="00925811">
              <w:t>SSES</w:t>
            </w:r>
          </w:p>
        </w:tc>
        <w:tc>
          <w:tcPr>
            <w:tcW w:w="0" w:type="dxa"/>
            <w:vAlign w:val="bottom"/>
          </w:tcPr>
          <w:p w14:paraId="4D3C8D16" w14:textId="77777777" w:rsidR="001A2306" w:rsidRPr="00925811" w:rsidRDefault="001A2306" w:rsidP="001A2306">
            <w:r w:rsidRPr="00925811">
              <w:t>17.537</w:t>
            </w:r>
          </w:p>
        </w:tc>
        <w:tc>
          <w:tcPr>
            <w:tcW w:w="0" w:type="dxa"/>
            <w:vAlign w:val="bottom"/>
          </w:tcPr>
          <w:p w14:paraId="26FD5312" w14:textId="77777777" w:rsidR="001A2306" w:rsidRPr="00925811" w:rsidRDefault="001A2306" w:rsidP="001A2306">
            <w:r w:rsidRPr="00925811">
              <w:t>17.537</w:t>
            </w:r>
          </w:p>
        </w:tc>
        <w:tc>
          <w:tcPr>
            <w:tcW w:w="0" w:type="dxa"/>
            <w:vAlign w:val="bottom"/>
          </w:tcPr>
          <w:p w14:paraId="5F68975A" w14:textId="77777777" w:rsidR="001A2306" w:rsidRPr="00925811" w:rsidRDefault="001A2306" w:rsidP="001A2306">
            <w:r w:rsidRPr="00925811">
              <w:t>17.537</w:t>
            </w:r>
          </w:p>
        </w:tc>
        <w:tc>
          <w:tcPr>
            <w:tcW w:w="0" w:type="dxa"/>
            <w:vAlign w:val="bottom"/>
          </w:tcPr>
          <w:p w14:paraId="4A835247" w14:textId="77777777" w:rsidR="001A2306" w:rsidRPr="00925811" w:rsidRDefault="001A2306" w:rsidP="001A2306">
            <w:r w:rsidRPr="00925811">
              <w:t>17.537</w:t>
            </w:r>
          </w:p>
        </w:tc>
        <w:tc>
          <w:tcPr>
            <w:tcW w:w="0" w:type="dxa"/>
            <w:vAlign w:val="bottom"/>
          </w:tcPr>
          <w:p w14:paraId="2AF84DED" w14:textId="77777777" w:rsidR="001A2306" w:rsidRPr="00925811" w:rsidRDefault="001A2306" w:rsidP="001A2306">
            <w:r w:rsidRPr="00925811">
              <w:t>17.537</w:t>
            </w:r>
          </w:p>
        </w:tc>
      </w:tr>
    </w:tbl>
    <w:p w14:paraId="2AA023E3" w14:textId="77777777" w:rsidR="001A2306" w:rsidRPr="00925811" w:rsidRDefault="001A2306" w:rsidP="001A2306">
      <w:pPr>
        <w:pStyle w:val="AppendixHeading"/>
      </w:pPr>
    </w:p>
    <w:p w14:paraId="5C8D82CC" w14:textId="77777777" w:rsidR="001A2306" w:rsidRPr="00925811" w:rsidRDefault="001A2306" w:rsidP="001A2306">
      <w:pPr>
        <w:pStyle w:val="Caption"/>
      </w:pPr>
      <w:r w:rsidRPr="00925811">
        <w:t>Penalty cap for customer interruptions and minutes lost term (PCAP</w:t>
      </w:r>
      <w:r w:rsidRPr="00925811">
        <w:rPr>
          <w:rStyle w:val="Subscript"/>
        </w:rPr>
        <w:t>t</w:t>
      </w:r>
      <w:r w:rsidRPr="00925811">
        <w:t>) (£m)</w:t>
      </w:r>
    </w:p>
    <w:tbl>
      <w:tblPr>
        <w:tblStyle w:val="AppendixTable"/>
        <w:tblW w:w="8660" w:type="dxa"/>
        <w:tblLayout w:type="fixed"/>
        <w:tblLook w:val="04A0" w:firstRow="1" w:lastRow="0" w:firstColumn="1" w:lastColumn="0" w:noHBand="0" w:noVBand="1"/>
      </w:tblPr>
      <w:tblGrid>
        <w:gridCol w:w="1672"/>
        <w:gridCol w:w="1397"/>
        <w:gridCol w:w="1398"/>
        <w:gridCol w:w="1397"/>
        <w:gridCol w:w="1398"/>
        <w:gridCol w:w="1398"/>
      </w:tblGrid>
      <w:tr w:rsidR="001A2306" w:rsidRPr="00925811" w14:paraId="5B80A6F2" w14:textId="77777777" w:rsidTr="00A75C46">
        <w:trPr>
          <w:cnfStyle w:val="100000000000" w:firstRow="1" w:lastRow="0" w:firstColumn="0" w:lastColumn="0" w:oddVBand="0" w:evenVBand="0" w:oddHBand="0" w:evenHBand="0" w:firstRowFirstColumn="0" w:firstRowLastColumn="0" w:lastRowFirstColumn="0" w:lastRowLastColumn="0"/>
          <w:trHeight w:val="227"/>
        </w:trPr>
        <w:tc>
          <w:tcPr>
            <w:tcW w:w="1672" w:type="dxa"/>
          </w:tcPr>
          <w:p w14:paraId="3BDFA2F4" w14:textId="77777777" w:rsidR="001A2306" w:rsidRPr="00925811" w:rsidRDefault="001A2306" w:rsidP="001A2306">
            <w:r w:rsidRPr="00925811">
              <w:t>Licensee</w:t>
            </w:r>
          </w:p>
        </w:tc>
        <w:tc>
          <w:tcPr>
            <w:tcW w:w="1397" w:type="dxa"/>
          </w:tcPr>
          <w:p w14:paraId="0D7B3220" w14:textId="77777777" w:rsidR="001A2306" w:rsidRPr="00925811" w:rsidRDefault="001A2306" w:rsidP="001A2306">
            <w:r w:rsidRPr="00925811">
              <w:t>2023/24</w:t>
            </w:r>
          </w:p>
        </w:tc>
        <w:tc>
          <w:tcPr>
            <w:tcW w:w="1398" w:type="dxa"/>
          </w:tcPr>
          <w:p w14:paraId="4A3EB40A" w14:textId="77777777" w:rsidR="001A2306" w:rsidRPr="00925811" w:rsidRDefault="001A2306" w:rsidP="001A2306">
            <w:r w:rsidRPr="00925811">
              <w:t>2024/25</w:t>
            </w:r>
          </w:p>
        </w:tc>
        <w:tc>
          <w:tcPr>
            <w:tcW w:w="1397" w:type="dxa"/>
          </w:tcPr>
          <w:p w14:paraId="628DC93C" w14:textId="77777777" w:rsidR="001A2306" w:rsidRPr="00925811" w:rsidRDefault="001A2306" w:rsidP="001A2306">
            <w:r w:rsidRPr="00925811">
              <w:t>2025/26</w:t>
            </w:r>
          </w:p>
        </w:tc>
        <w:tc>
          <w:tcPr>
            <w:tcW w:w="1398" w:type="dxa"/>
          </w:tcPr>
          <w:p w14:paraId="746DE852" w14:textId="77777777" w:rsidR="001A2306" w:rsidRPr="00925811" w:rsidRDefault="001A2306" w:rsidP="001A2306">
            <w:r w:rsidRPr="00925811">
              <w:t>2026/27</w:t>
            </w:r>
          </w:p>
        </w:tc>
        <w:tc>
          <w:tcPr>
            <w:tcW w:w="1398" w:type="dxa"/>
          </w:tcPr>
          <w:p w14:paraId="377696B6" w14:textId="77777777" w:rsidR="001A2306" w:rsidRPr="00925811" w:rsidRDefault="001A2306" w:rsidP="001A2306">
            <w:r w:rsidRPr="00925811">
              <w:t>2027/28</w:t>
            </w:r>
          </w:p>
        </w:tc>
      </w:tr>
      <w:tr w:rsidR="001A2306" w:rsidRPr="00925811" w14:paraId="7D01F3EB" w14:textId="77777777" w:rsidTr="00A75C46">
        <w:trPr>
          <w:trHeight w:val="227"/>
        </w:trPr>
        <w:tc>
          <w:tcPr>
            <w:tcW w:w="0" w:type="dxa"/>
          </w:tcPr>
          <w:p w14:paraId="71918227" w14:textId="77777777" w:rsidR="001A2306" w:rsidRPr="00925811" w:rsidRDefault="001A2306" w:rsidP="001A2306">
            <w:r w:rsidRPr="00925811">
              <w:t>ENWL</w:t>
            </w:r>
          </w:p>
        </w:tc>
        <w:tc>
          <w:tcPr>
            <w:tcW w:w="0" w:type="dxa"/>
            <w:vAlign w:val="bottom"/>
          </w:tcPr>
          <w:p w14:paraId="763B161D" w14:textId="77777777" w:rsidR="001A2306" w:rsidRPr="00925811" w:rsidRDefault="001A2306" w:rsidP="001A2306">
            <w:r w:rsidRPr="00925811">
              <w:t>21.811</w:t>
            </w:r>
          </w:p>
        </w:tc>
        <w:tc>
          <w:tcPr>
            <w:tcW w:w="0" w:type="dxa"/>
            <w:vAlign w:val="bottom"/>
          </w:tcPr>
          <w:p w14:paraId="53CC51CB" w14:textId="77777777" w:rsidR="001A2306" w:rsidRPr="00925811" w:rsidRDefault="001A2306" w:rsidP="001A2306">
            <w:r w:rsidRPr="00925811">
              <w:t>21.811</w:t>
            </w:r>
          </w:p>
        </w:tc>
        <w:tc>
          <w:tcPr>
            <w:tcW w:w="0" w:type="dxa"/>
            <w:vAlign w:val="bottom"/>
          </w:tcPr>
          <w:p w14:paraId="606AAAF1" w14:textId="77777777" w:rsidR="001A2306" w:rsidRPr="00925811" w:rsidRDefault="001A2306" w:rsidP="001A2306">
            <w:r w:rsidRPr="00925811">
              <w:t>21.811</w:t>
            </w:r>
          </w:p>
        </w:tc>
        <w:tc>
          <w:tcPr>
            <w:tcW w:w="0" w:type="dxa"/>
            <w:vAlign w:val="bottom"/>
          </w:tcPr>
          <w:p w14:paraId="772CC35A" w14:textId="77777777" w:rsidR="001A2306" w:rsidRPr="00925811" w:rsidRDefault="001A2306" w:rsidP="001A2306">
            <w:r w:rsidRPr="00925811">
              <w:t>21.811</w:t>
            </w:r>
          </w:p>
        </w:tc>
        <w:tc>
          <w:tcPr>
            <w:tcW w:w="0" w:type="dxa"/>
            <w:vAlign w:val="bottom"/>
          </w:tcPr>
          <w:p w14:paraId="0B4F51CE" w14:textId="77777777" w:rsidR="001A2306" w:rsidRPr="00925811" w:rsidRDefault="001A2306" w:rsidP="001A2306">
            <w:r w:rsidRPr="00925811">
              <w:t>21.811</w:t>
            </w:r>
          </w:p>
        </w:tc>
      </w:tr>
      <w:tr w:rsidR="001A2306" w:rsidRPr="00925811" w14:paraId="3061A88C" w14:textId="77777777" w:rsidTr="00A75C46">
        <w:trPr>
          <w:trHeight w:val="227"/>
        </w:trPr>
        <w:tc>
          <w:tcPr>
            <w:tcW w:w="0" w:type="dxa"/>
          </w:tcPr>
          <w:p w14:paraId="4EF78564" w14:textId="77777777" w:rsidR="001A2306" w:rsidRPr="00925811" w:rsidRDefault="001A2306" w:rsidP="001A2306">
            <w:r w:rsidRPr="00925811">
              <w:t>NPgN</w:t>
            </w:r>
          </w:p>
        </w:tc>
        <w:tc>
          <w:tcPr>
            <w:tcW w:w="0" w:type="dxa"/>
            <w:vAlign w:val="bottom"/>
          </w:tcPr>
          <w:p w14:paraId="08C53376" w14:textId="77777777" w:rsidR="001A2306" w:rsidRPr="00925811" w:rsidRDefault="001A2306" w:rsidP="001A2306">
            <w:r w:rsidRPr="00925811">
              <w:t>16.206</w:t>
            </w:r>
          </w:p>
        </w:tc>
        <w:tc>
          <w:tcPr>
            <w:tcW w:w="0" w:type="dxa"/>
            <w:vAlign w:val="bottom"/>
          </w:tcPr>
          <w:p w14:paraId="1053D916" w14:textId="77777777" w:rsidR="001A2306" w:rsidRPr="00925811" w:rsidRDefault="001A2306" w:rsidP="001A2306">
            <w:r w:rsidRPr="00925811">
              <w:t>16.206</w:t>
            </w:r>
          </w:p>
        </w:tc>
        <w:tc>
          <w:tcPr>
            <w:tcW w:w="0" w:type="dxa"/>
            <w:vAlign w:val="bottom"/>
          </w:tcPr>
          <w:p w14:paraId="7BBBE2B3" w14:textId="77777777" w:rsidR="001A2306" w:rsidRPr="00925811" w:rsidRDefault="001A2306" w:rsidP="001A2306">
            <w:r w:rsidRPr="00925811">
              <w:t>16.206</w:t>
            </w:r>
          </w:p>
        </w:tc>
        <w:tc>
          <w:tcPr>
            <w:tcW w:w="0" w:type="dxa"/>
            <w:vAlign w:val="bottom"/>
          </w:tcPr>
          <w:p w14:paraId="71F4F8B1" w14:textId="77777777" w:rsidR="001A2306" w:rsidRPr="00925811" w:rsidRDefault="001A2306" w:rsidP="001A2306">
            <w:r w:rsidRPr="00925811">
              <w:t>16.206</w:t>
            </w:r>
          </w:p>
        </w:tc>
        <w:tc>
          <w:tcPr>
            <w:tcW w:w="0" w:type="dxa"/>
            <w:vAlign w:val="bottom"/>
          </w:tcPr>
          <w:p w14:paraId="5DF58E51" w14:textId="77777777" w:rsidR="001A2306" w:rsidRPr="00925811" w:rsidRDefault="001A2306" w:rsidP="001A2306">
            <w:r w:rsidRPr="00925811">
              <w:t>16.206</w:t>
            </w:r>
          </w:p>
        </w:tc>
      </w:tr>
      <w:tr w:rsidR="001A2306" w:rsidRPr="00925811" w14:paraId="39C71439" w14:textId="77777777" w:rsidTr="00A75C46">
        <w:trPr>
          <w:trHeight w:val="227"/>
        </w:trPr>
        <w:tc>
          <w:tcPr>
            <w:tcW w:w="0" w:type="dxa"/>
          </w:tcPr>
          <w:p w14:paraId="2D8BC4A6" w14:textId="77777777" w:rsidR="001A2306" w:rsidRPr="00925811" w:rsidRDefault="001A2306" w:rsidP="001A2306">
            <w:r w:rsidRPr="00925811">
              <w:t>NPgY</w:t>
            </w:r>
          </w:p>
        </w:tc>
        <w:tc>
          <w:tcPr>
            <w:tcW w:w="0" w:type="dxa"/>
            <w:vAlign w:val="bottom"/>
          </w:tcPr>
          <w:p w14:paraId="6603DA36" w14:textId="77777777" w:rsidR="001A2306" w:rsidRPr="00925811" w:rsidRDefault="001A2306" w:rsidP="001A2306">
            <w:r w:rsidRPr="00925811">
              <w:t>22.361</w:t>
            </w:r>
          </w:p>
        </w:tc>
        <w:tc>
          <w:tcPr>
            <w:tcW w:w="0" w:type="dxa"/>
            <w:vAlign w:val="bottom"/>
          </w:tcPr>
          <w:p w14:paraId="3CD73584" w14:textId="77777777" w:rsidR="001A2306" w:rsidRPr="00925811" w:rsidRDefault="001A2306" w:rsidP="001A2306">
            <w:r w:rsidRPr="00925811">
              <w:t>22.361</w:t>
            </w:r>
          </w:p>
        </w:tc>
        <w:tc>
          <w:tcPr>
            <w:tcW w:w="0" w:type="dxa"/>
            <w:vAlign w:val="bottom"/>
          </w:tcPr>
          <w:p w14:paraId="272CD203" w14:textId="77777777" w:rsidR="001A2306" w:rsidRPr="00925811" w:rsidRDefault="001A2306" w:rsidP="001A2306">
            <w:r w:rsidRPr="00925811">
              <w:t>22.361</w:t>
            </w:r>
          </w:p>
        </w:tc>
        <w:tc>
          <w:tcPr>
            <w:tcW w:w="0" w:type="dxa"/>
            <w:vAlign w:val="bottom"/>
          </w:tcPr>
          <w:p w14:paraId="7D817462" w14:textId="77777777" w:rsidR="001A2306" w:rsidRPr="00925811" w:rsidRDefault="001A2306" w:rsidP="001A2306">
            <w:r w:rsidRPr="00925811">
              <w:t>22.361</w:t>
            </w:r>
          </w:p>
        </w:tc>
        <w:tc>
          <w:tcPr>
            <w:tcW w:w="0" w:type="dxa"/>
            <w:vAlign w:val="bottom"/>
          </w:tcPr>
          <w:p w14:paraId="6A5AD5C0" w14:textId="77777777" w:rsidR="001A2306" w:rsidRPr="00925811" w:rsidRDefault="001A2306" w:rsidP="001A2306">
            <w:r w:rsidRPr="00925811">
              <w:t>22.361</w:t>
            </w:r>
          </w:p>
        </w:tc>
      </w:tr>
      <w:tr w:rsidR="001A2306" w:rsidRPr="00925811" w14:paraId="4CFCCCA5" w14:textId="77777777" w:rsidTr="00A75C46">
        <w:trPr>
          <w:trHeight w:val="227"/>
        </w:trPr>
        <w:tc>
          <w:tcPr>
            <w:tcW w:w="0" w:type="dxa"/>
          </w:tcPr>
          <w:p w14:paraId="255F90A5" w14:textId="77777777" w:rsidR="001A2306" w:rsidRPr="00925811" w:rsidRDefault="001A2306" w:rsidP="001A2306">
            <w:r w:rsidRPr="00925811">
              <w:t>WMID</w:t>
            </w:r>
          </w:p>
        </w:tc>
        <w:tc>
          <w:tcPr>
            <w:tcW w:w="0" w:type="dxa"/>
            <w:vAlign w:val="bottom"/>
          </w:tcPr>
          <w:p w14:paraId="5E3CDDC9" w14:textId="77777777" w:rsidR="001A2306" w:rsidRPr="00925811" w:rsidRDefault="001A2306" w:rsidP="001A2306">
            <w:r w:rsidRPr="00925811">
              <w:t>28.152</w:t>
            </w:r>
          </w:p>
        </w:tc>
        <w:tc>
          <w:tcPr>
            <w:tcW w:w="0" w:type="dxa"/>
            <w:vAlign w:val="bottom"/>
          </w:tcPr>
          <w:p w14:paraId="60154BAC" w14:textId="77777777" w:rsidR="001A2306" w:rsidRPr="00925811" w:rsidRDefault="001A2306" w:rsidP="001A2306">
            <w:r w:rsidRPr="00925811">
              <w:t>28.152</w:t>
            </w:r>
          </w:p>
        </w:tc>
        <w:tc>
          <w:tcPr>
            <w:tcW w:w="0" w:type="dxa"/>
            <w:vAlign w:val="bottom"/>
          </w:tcPr>
          <w:p w14:paraId="2C04F5A7" w14:textId="77777777" w:rsidR="001A2306" w:rsidRPr="00925811" w:rsidRDefault="001A2306" w:rsidP="001A2306">
            <w:r w:rsidRPr="00925811">
              <w:t>28.152</w:t>
            </w:r>
          </w:p>
        </w:tc>
        <w:tc>
          <w:tcPr>
            <w:tcW w:w="0" w:type="dxa"/>
            <w:vAlign w:val="bottom"/>
          </w:tcPr>
          <w:p w14:paraId="5550DE49" w14:textId="77777777" w:rsidR="001A2306" w:rsidRPr="00925811" w:rsidRDefault="001A2306" w:rsidP="001A2306">
            <w:r w:rsidRPr="00925811">
              <w:t>28.152</w:t>
            </w:r>
          </w:p>
        </w:tc>
        <w:tc>
          <w:tcPr>
            <w:tcW w:w="0" w:type="dxa"/>
            <w:vAlign w:val="bottom"/>
          </w:tcPr>
          <w:p w14:paraId="1A6C6F76" w14:textId="77777777" w:rsidR="001A2306" w:rsidRPr="00925811" w:rsidRDefault="001A2306" w:rsidP="001A2306">
            <w:r w:rsidRPr="00925811">
              <w:t>28.152</w:t>
            </w:r>
          </w:p>
        </w:tc>
      </w:tr>
      <w:tr w:rsidR="001A2306" w:rsidRPr="00925811" w14:paraId="1AAC48B6" w14:textId="77777777" w:rsidTr="00A75C46">
        <w:trPr>
          <w:trHeight w:val="227"/>
        </w:trPr>
        <w:tc>
          <w:tcPr>
            <w:tcW w:w="0" w:type="dxa"/>
          </w:tcPr>
          <w:p w14:paraId="1943BA6C" w14:textId="77777777" w:rsidR="001A2306" w:rsidRPr="00925811" w:rsidRDefault="001A2306" w:rsidP="001A2306">
            <w:r w:rsidRPr="00925811">
              <w:t>EMID</w:t>
            </w:r>
          </w:p>
        </w:tc>
        <w:tc>
          <w:tcPr>
            <w:tcW w:w="0" w:type="dxa"/>
            <w:vAlign w:val="bottom"/>
          </w:tcPr>
          <w:p w14:paraId="56538AF6" w14:textId="77777777" w:rsidR="001A2306" w:rsidRPr="00925811" w:rsidRDefault="001A2306" w:rsidP="001A2306">
            <w:r w:rsidRPr="00925811">
              <w:t>28.815</w:t>
            </w:r>
          </w:p>
        </w:tc>
        <w:tc>
          <w:tcPr>
            <w:tcW w:w="0" w:type="dxa"/>
            <w:vAlign w:val="bottom"/>
          </w:tcPr>
          <w:p w14:paraId="5E06F561" w14:textId="77777777" w:rsidR="001A2306" w:rsidRPr="00925811" w:rsidRDefault="001A2306" w:rsidP="001A2306">
            <w:r w:rsidRPr="00925811">
              <w:t>28.815</w:t>
            </w:r>
          </w:p>
        </w:tc>
        <w:tc>
          <w:tcPr>
            <w:tcW w:w="0" w:type="dxa"/>
            <w:vAlign w:val="bottom"/>
          </w:tcPr>
          <w:p w14:paraId="4C00674C" w14:textId="77777777" w:rsidR="001A2306" w:rsidRPr="00925811" w:rsidRDefault="001A2306" w:rsidP="001A2306">
            <w:r w:rsidRPr="00925811">
              <w:t>28.815</w:t>
            </w:r>
          </w:p>
        </w:tc>
        <w:tc>
          <w:tcPr>
            <w:tcW w:w="0" w:type="dxa"/>
            <w:vAlign w:val="bottom"/>
          </w:tcPr>
          <w:p w14:paraId="4687BF60" w14:textId="77777777" w:rsidR="001A2306" w:rsidRPr="00925811" w:rsidRDefault="001A2306" w:rsidP="001A2306">
            <w:r w:rsidRPr="00925811">
              <w:t>28.815</w:t>
            </w:r>
          </w:p>
        </w:tc>
        <w:tc>
          <w:tcPr>
            <w:tcW w:w="0" w:type="dxa"/>
            <w:vAlign w:val="bottom"/>
          </w:tcPr>
          <w:p w14:paraId="60C5ADE0" w14:textId="77777777" w:rsidR="001A2306" w:rsidRPr="00925811" w:rsidRDefault="001A2306" w:rsidP="001A2306">
            <w:r w:rsidRPr="00925811">
              <w:t>28.815</w:t>
            </w:r>
          </w:p>
        </w:tc>
      </w:tr>
      <w:tr w:rsidR="001A2306" w:rsidRPr="00925811" w14:paraId="354B464E" w14:textId="77777777" w:rsidTr="00A75C46">
        <w:trPr>
          <w:trHeight w:val="227"/>
        </w:trPr>
        <w:tc>
          <w:tcPr>
            <w:tcW w:w="0" w:type="dxa"/>
          </w:tcPr>
          <w:p w14:paraId="5E6E3BE4" w14:textId="77777777" w:rsidR="001A2306" w:rsidRPr="00925811" w:rsidRDefault="001A2306" w:rsidP="001A2306">
            <w:r w:rsidRPr="00925811">
              <w:t>SWALES</w:t>
            </w:r>
          </w:p>
        </w:tc>
        <w:tc>
          <w:tcPr>
            <w:tcW w:w="0" w:type="dxa"/>
            <w:vAlign w:val="bottom"/>
          </w:tcPr>
          <w:p w14:paraId="45FC887F" w14:textId="77777777" w:rsidR="001A2306" w:rsidRPr="00925811" w:rsidRDefault="001A2306" w:rsidP="001A2306">
            <w:r w:rsidRPr="00925811">
              <w:t>14.394</w:t>
            </w:r>
          </w:p>
        </w:tc>
        <w:tc>
          <w:tcPr>
            <w:tcW w:w="0" w:type="dxa"/>
            <w:vAlign w:val="bottom"/>
          </w:tcPr>
          <w:p w14:paraId="040D54D8" w14:textId="77777777" w:rsidR="001A2306" w:rsidRPr="00925811" w:rsidRDefault="001A2306" w:rsidP="001A2306">
            <w:r w:rsidRPr="00925811">
              <w:t>14.394</w:t>
            </w:r>
          </w:p>
        </w:tc>
        <w:tc>
          <w:tcPr>
            <w:tcW w:w="0" w:type="dxa"/>
            <w:vAlign w:val="bottom"/>
          </w:tcPr>
          <w:p w14:paraId="0E7C9ABE" w14:textId="77777777" w:rsidR="001A2306" w:rsidRPr="00925811" w:rsidRDefault="001A2306" w:rsidP="001A2306">
            <w:r w:rsidRPr="00925811">
              <w:t>14.394</w:t>
            </w:r>
          </w:p>
        </w:tc>
        <w:tc>
          <w:tcPr>
            <w:tcW w:w="0" w:type="dxa"/>
            <w:vAlign w:val="bottom"/>
          </w:tcPr>
          <w:p w14:paraId="5D492E4F" w14:textId="77777777" w:rsidR="001A2306" w:rsidRPr="00925811" w:rsidRDefault="001A2306" w:rsidP="001A2306">
            <w:r w:rsidRPr="00925811">
              <w:t>14.394</w:t>
            </w:r>
          </w:p>
        </w:tc>
        <w:tc>
          <w:tcPr>
            <w:tcW w:w="0" w:type="dxa"/>
            <w:vAlign w:val="bottom"/>
          </w:tcPr>
          <w:p w14:paraId="5B826AE2" w14:textId="77777777" w:rsidR="001A2306" w:rsidRPr="00925811" w:rsidRDefault="001A2306" w:rsidP="001A2306">
            <w:r w:rsidRPr="00925811">
              <w:t>14.394</w:t>
            </w:r>
          </w:p>
        </w:tc>
      </w:tr>
      <w:tr w:rsidR="001A2306" w:rsidRPr="00925811" w14:paraId="629AA15B" w14:textId="77777777" w:rsidTr="00A75C46">
        <w:trPr>
          <w:trHeight w:val="227"/>
        </w:trPr>
        <w:tc>
          <w:tcPr>
            <w:tcW w:w="0" w:type="dxa"/>
          </w:tcPr>
          <w:p w14:paraId="23D4EEE3" w14:textId="77777777" w:rsidR="001A2306" w:rsidRPr="00925811" w:rsidRDefault="001A2306" w:rsidP="001A2306">
            <w:r w:rsidRPr="00925811">
              <w:t>SWEST</w:t>
            </w:r>
          </w:p>
        </w:tc>
        <w:tc>
          <w:tcPr>
            <w:tcW w:w="0" w:type="dxa"/>
            <w:vAlign w:val="bottom"/>
          </w:tcPr>
          <w:p w14:paraId="3ADD380E" w14:textId="77777777" w:rsidR="001A2306" w:rsidRPr="00925811" w:rsidRDefault="001A2306" w:rsidP="001A2306">
            <w:r w:rsidRPr="00925811">
              <w:t>21.860</w:t>
            </w:r>
          </w:p>
        </w:tc>
        <w:tc>
          <w:tcPr>
            <w:tcW w:w="0" w:type="dxa"/>
            <w:vAlign w:val="bottom"/>
          </w:tcPr>
          <w:p w14:paraId="53BC56C3" w14:textId="77777777" w:rsidR="001A2306" w:rsidRPr="00925811" w:rsidRDefault="001A2306" w:rsidP="001A2306">
            <w:r w:rsidRPr="00925811">
              <w:t>21.860</w:t>
            </w:r>
          </w:p>
        </w:tc>
        <w:tc>
          <w:tcPr>
            <w:tcW w:w="0" w:type="dxa"/>
            <w:vAlign w:val="bottom"/>
          </w:tcPr>
          <w:p w14:paraId="7B596355" w14:textId="77777777" w:rsidR="001A2306" w:rsidRPr="00925811" w:rsidRDefault="001A2306" w:rsidP="001A2306">
            <w:r w:rsidRPr="00925811">
              <w:t>21.860</w:t>
            </w:r>
          </w:p>
        </w:tc>
        <w:tc>
          <w:tcPr>
            <w:tcW w:w="0" w:type="dxa"/>
            <w:vAlign w:val="bottom"/>
          </w:tcPr>
          <w:p w14:paraId="2F44B4AF" w14:textId="77777777" w:rsidR="001A2306" w:rsidRPr="00925811" w:rsidRDefault="001A2306" w:rsidP="001A2306">
            <w:r w:rsidRPr="00925811">
              <w:t>21.860</w:t>
            </w:r>
          </w:p>
        </w:tc>
        <w:tc>
          <w:tcPr>
            <w:tcW w:w="0" w:type="dxa"/>
            <w:vAlign w:val="bottom"/>
          </w:tcPr>
          <w:p w14:paraId="79D45A56" w14:textId="77777777" w:rsidR="001A2306" w:rsidRPr="00925811" w:rsidRDefault="001A2306" w:rsidP="001A2306">
            <w:r w:rsidRPr="00925811">
              <w:t>21.860</w:t>
            </w:r>
          </w:p>
        </w:tc>
      </w:tr>
      <w:tr w:rsidR="001A2306" w:rsidRPr="00925811" w14:paraId="34A284D7" w14:textId="77777777" w:rsidTr="00A75C46">
        <w:trPr>
          <w:trHeight w:val="227"/>
        </w:trPr>
        <w:tc>
          <w:tcPr>
            <w:tcW w:w="0" w:type="dxa"/>
          </w:tcPr>
          <w:p w14:paraId="612D13AC" w14:textId="77777777" w:rsidR="001A2306" w:rsidRPr="00925811" w:rsidRDefault="001A2306" w:rsidP="001A2306">
            <w:r w:rsidRPr="00925811">
              <w:t>LPN</w:t>
            </w:r>
          </w:p>
        </w:tc>
        <w:tc>
          <w:tcPr>
            <w:tcW w:w="0" w:type="dxa"/>
            <w:vAlign w:val="bottom"/>
          </w:tcPr>
          <w:p w14:paraId="195891BE" w14:textId="77777777" w:rsidR="001A2306" w:rsidRPr="00925811" w:rsidRDefault="001A2306" w:rsidP="001A2306">
            <w:r w:rsidRPr="00925811">
              <w:t>18.915</w:t>
            </w:r>
          </w:p>
        </w:tc>
        <w:tc>
          <w:tcPr>
            <w:tcW w:w="0" w:type="dxa"/>
            <w:vAlign w:val="bottom"/>
          </w:tcPr>
          <w:p w14:paraId="75DBDAD8" w14:textId="77777777" w:rsidR="001A2306" w:rsidRPr="00925811" w:rsidRDefault="001A2306" w:rsidP="001A2306">
            <w:r w:rsidRPr="00925811">
              <w:t>18.915</w:t>
            </w:r>
          </w:p>
        </w:tc>
        <w:tc>
          <w:tcPr>
            <w:tcW w:w="0" w:type="dxa"/>
            <w:vAlign w:val="bottom"/>
          </w:tcPr>
          <w:p w14:paraId="0E6792D9" w14:textId="77777777" w:rsidR="001A2306" w:rsidRPr="00925811" w:rsidRDefault="001A2306" w:rsidP="001A2306">
            <w:r w:rsidRPr="00925811">
              <w:t>18.915</w:t>
            </w:r>
          </w:p>
        </w:tc>
        <w:tc>
          <w:tcPr>
            <w:tcW w:w="0" w:type="dxa"/>
            <w:vAlign w:val="bottom"/>
          </w:tcPr>
          <w:p w14:paraId="36794468" w14:textId="77777777" w:rsidR="001A2306" w:rsidRPr="00925811" w:rsidRDefault="001A2306" w:rsidP="001A2306">
            <w:r w:rsidRPr="00925811">
              <w:t>18.915</w:t>
            </w:r>
          </w:p>
        </w:tc>
        <w:tc>
          <w:tcPr>
            <w:tcW w:w="0" w:type="dxa"/>
            <w:vAlign w:val="bottom"/>
          </w:tcPr>
          <w:p w14:paraId="65421EBF" w14:textId="77777777" w:rsidR="001A2306" w:rsidRPr="00925811" w:rsidRDefault="001A2306" w:rsidP="001A2306">
            <w:r w:rsidRPr="00925811">
              <w:t>18.915</w:t>
            </w:r>
          </w:p>
        </w:tc>
      </w:tr>
      <w:tr w:rsidR="001A2306" w:rsidRPr="00925811" w14:paraId="64FA9AF7" w14:textId="77777777" w:rsidTr="00A75C46">
        <w:trPr>
          <w:trHeight w:val="227"/>
        </w:trPr>
        <w:tc>
          <w:tcPr>
            <w:tcW w:w="0" w:type="dxa"/>
          </w:tcPr>
          <w:p w14:paraId="59CF04D2" w14:textId="77777777" w:rsidR="001A2306" w:rsidRPr="00925811" w:rsidRDefault="001A2306" w:rsidP="001A2306">
            <w:r w:rsidRPr="00925811">
              <w:t>SPN</w:t>
            </w:r>
          </w:p>
        </w:tc>
        <w:tc>
          <w:tcPr>
            <w:tcW w:w="0" w:type="dxa"/>
            <w:vAlign w:val="bottom"/>
          </w:tcPr>
          <w:p w14:paraId="75F8C886" w14:textId="77777777" w:rsidR="001A2306" w:rsidRPr="00925811" w:rsidRDefault="001A2306" w:rsidP="001A2306">
            <w:r w:rsidRPr="00925811">
              <w:t>19.573</w:t>
            </w:r>
          </w:p>
        </w:tc>
        <w:tc>
          <w:tcPr>
            <w:tcW w:w="0" w:type="dxa"/>
            <w:vAlign w:val="bottom"/>
          </w:tcPr>
          <w:p w14:paraId="6431AD85" w14:textId="77777777" w:rsidR="001A2306" w:rsidRPr="00925811" w:rsidRDefault="001A2306" w:rsidP="001A2306">
            <w:r w:rsidRPr="00925811">
              <w:t>19.573</w:t>
            </w:r>
          </w:p>
        </w:tc>
        <w:tc>
          <w:tcPr>
            <w:tcW w:w="0" w:type="dxa"/>
            <w:vAlign w:val="bottom"/>
          </w:tcPr>
          <w:p w14:paraId="60DAB66F" w14:textId="77777777" w:rsidR="001A2306" w:rsidRPr="00925811" w:rsidRDefault="001A2306" w:rsidP="001A2306">
            <w:r w:rsidRPr="00925811">
              <w:t>19.573</w:t>
            </w:r>
          </w:p>
        </w:tc>
        <w:tc>
          <w:tcPr>
            <w:tcW w:w="0" w:type="dxa"/>
            <w:vAlign w:val="bottom"/>
          </w:tcPr>
          <w:p w14:paraId="4195A87A" w14:textId="77777777" w:rsidR="001A2306" w:rsidRPr="00925811" w:rsidRDefault="001A2306" w:rsidP="001A2306">
            <w:r w:rsidRPr="00925811">
              <w:t>19.573</w:t>
            </w:r>
          </w:p>
        </w:tc>
        <w:tc>
          <w:tcPr>
            <w:tcW w:w="0" w:type="dxa"/>
            <w:vAlign w:val="bottom"/>
          </w:tcPr>
          <w:p w14:paraId="256D163B" w14:textId="77777777" w:rsidR="001A2306" w:rsidRPr="00925811" w:rsidRDefault="001A2306" w:rsidP="001A2306">
            <w:r w:rsidRPr="00925811">
              <w:t>19.573</w:t>
            </w:r>
          </w:p>
        </w:tc>
      </w:tr>
      <w:tr w:rsidR="001A2306" w:rsidRPr="00925811" w14:paraId="6F40C8B9" w14:textId="77777777" w:rsidTr="00A75C46">
        <w:trPr>
          <w:trHeight w:val="227"/>
        </w:trPr>
        <w:tc>
          <w:tcPr>
            <w:tcW w:w="0" w:type="dxa"/>
          </w:tcPr>
          <w:p w14:paraId="7D17E525" w14:textId="77777777" w:rsidR="001A2306" w:rsidRPr="00925811" w:rsidRDefault="001A2306" w:rsidP="001A2306">
            <w:r w:rsidRPr="00925811">
              <w:t>EPN</w:t>
            </w:r>
          </w:p>
        </w:tc>
        <w:tc>
          <w:tcPr>
            <w:tcW w:w="0" w:type="dxa"/>
            <w:vAlign w:val="bottom"/>
          </w:tcPr>
          <w:p w14:paraId="18BEC078" w14:textId="77777777" w:rsidR="001A2306" w:rsidRPr="00925811" w:rsidRDefault="001A2306" w:rsidP="001A2306">
            <w:r w:rsidRPr="00925811">
              <w:t>30.560</w:t>
            </w:r>
          </w:p>
        </w:tc>
        <w:tc>
          <w:tcPr>
            <w:tcW w:w="0" w:type="dxa"/>
            <w:vAlign w:val="bottom"/>
          </w:tcPr>
          <w:p w14:paraId="68EA712A" w14:textId="77777777" w:rsidR="001A2306" w:rsidRPr="00925811" w:rsidRDefault="001A2306" w:rsidP="001A2306">
            <w:r w:rsidRPr="00925811">
              <w:t>30.560</w:t>
            </w:r>
          </w:p>
        </w:tc>
        <w:tc>
          <w:tcPr>
            <w:tcW w:w="0" w:type="dxa"/>
            <w:vAlign w:val="bottom"/>
          </w:tcPr>
          <w:p w14:paraId="05045398" w14:textId="77777777" w:rsidR="001A2306" w:rsidRPr="00925811" w:rsidRDefault="001A2306" w:rsidP="001A2306">
            <w:r w:rsidRPr="00925811">
              <w:t>30.560</w:t>
            </w:r>
          </w:p>
        </w:tc>
        <w:tc>
          <w:tcPr>
            <w:tcW w:w="0" w:type="dxa"/>
            <w:vAlign w:val="bottom"/>
          </w:tcPr>
          <w:p w14:paraId="1207A0F3" w14:textId="77777777" w:rsidR="001A2306" w:rsidRPr="00925811" w:rsidRDefault="001A2306" w:rsidP="001A2306">
            <w:r w:rsidRPr="00925811">
              <w:t>30.560</w:t>
            </w:r>
          </w:p>
        </w:tc>
        <w:tc>
          <w:tcPr>
            <w:tcW w:w="0" w:type="dxa"/>
            <w:vAlign w:val="bottom"/>
          </w:tcPr>
          <w:p w14:paraId="49B63CA1" w14:textId="77777777" w:rsidR="001A2306" w:rsidRPr="00925811" w:rsidRDefault="001A2306" w:rsidP="001A2306">
            <w:r w:rsidRPr="00925811">
              <w:t>30.560</w:t>
            </w:r>
          </w:p>
        </w:tc>
      </w:tr>
      <w:tr w:rsidR="001A2306" w:rsidRPr="00925811" w14:paraId="767CEB89" w14:textId="77777777" w:rsidTr="00A75C46">
        <w:trPr>
          <w:trHeight w:val="227"/>
        </w:trPr>
        <w:tc>
          <w:tcPr>
            <w:tcW w:w="0" w:type="dxa"/>
          </w:tcPr>
          <w:p w14:paraId="2361520D" w14:textId="77777777" w:rsidR="001A2306" w:rsidRPr="00925811" w:rsidRDefault="001A2306" w:rsidP="001A2306">
            <w:r w:rsidRPr="00925811">
              <w:t>SPD</w:t>
            </w:r>
          </w:p>
        </w:tc>
        <w:tc>
          <w:tcPr>
            <w:tcW w:w="0" w:type="dxa"/>
            <w:vAlign w:val="bottom"/>
          </w:tcPr>
          <w:p w14:paraId="6795857A" w14:textId="77777777" w:rsidR="001A2306" w:rsidRPr="00925811" w:rsidRDefault="001A2306" w:rsidP="001A2306">
            <w:r w:rsidRPr="00925811">
              <w:t>20.766</w:t>
            </w:r>
          </w:p>
        </w:tc>
        <w:tc>
          <w:tcPr>
            <w:tcW w:w="0" w:type="dxa"/>
            <w:vAlign w:val="bottom"/>
          </w:tcPr>
          <w:p w14:paraId="6E2E8178" w14:textId="77777777" w:rsidR="001A2306" w:rsidRPr="00925811" w:rsidRDefault="001A2306" w:rsidP="001A2306">
            <w:r w:rsidRPr="00925811">
              <w:t>20.766</w:t>
            </w:r>
          </w:p>
        </w:tc>
        <w:tc>
          <w:tcPr>
            <w:tcW w:w="0" w:type="dxa"/>
            <w:vAlign w:val="bottom"/>
          </w:tcPr>
          <w:p w14:paraId="0929C4DE" w14:textId="77777777" w:rsidR="001A2306" w:rsidRPr="00925811" w:rsidRDefault="001A2306" w:rsidP="001A2306">
            <w:r w:rsidRPr="00925811">
              <w:t>20.766</w:t>
            </w:r>
          </w:p>
        </w:tc>
        <w:tc>
          <w:tcPr>
            <w:tcW w:w="0" w:type="dxa"/>
            <w:vAlign w:val="bottom"/>
          </w:tcPr>
          <w:p w14:paraId="22723E42" w14:textId="77777777" w:rsidR="001A2306" w:rsidRPr="00925811" w:rsidRDefault="001A2306" w:rsidP="001A2306">
            <w:r w:rsidRPr="00925811">
              <w:t>20.766</w:t>
            </w:r>
          </w:p>
        </w:tc>
        <w:tc>
          <w:tcPr>
            <w:tcW w:w="0" w:type="dxa"/>
            <w:vAlign w:val="bottom"/>
          </w:tcPr>
          <w:p w14:paraId="13CB3A01" w14:textId="77777777" w:rsidR="001A2306" w:rsidRPr="00925811" w:rsidRDefault="001A2306" w:rsidP="001A2306">
            <w:r w:rsidRPr="00925811">
              <w:t>20.766</w:t>
            </w:r>
          </w:p>
        </w:tc>
      </w:tr>
      <w:tr w:rsidR="001A2306" w:rsidRPr="00925811" w14:paraId="5E04B129" w14:textId="77777777" w:rsidTr="00A75C46">
        <w:trPr>
          <w:trHeight w:val="227"/>
        </w:trPr>
        <w:tc>
          <w:tcPr>
            <w:tcW w:w="0" w:type="dxa"/>
          </w:tcPr>
          <w:p w14:paraId="3164E94C" w14:textId="77777777" w:rsidR="001A2306" w:rsidRPr="00925811" w:rsidRDefault="001A2306" w:rsidP="001A2306">
            <w:r w:rsidRPr="00925811">
              <w:t>SPMW</w:t>
            </w:r>
          </w:p>
        </w:tc>
        <w:tc>
          <w:tcPr>
            <w:tcW w:w="0" w:type="dxa"/>
            <w:vAlign w:val="bottom"/>
          </w:tcPr>
          <w:p w14:paraId="0756CC46" w14:textId="77777777" w:rsidR="001A2306" w:rsidRPr="00925811" w:rsidRDefault="001A2306" w:rsidP="001A2306">
            <w:r w:rsidRPr="00925811">
              <w:t>23.106</w:t>
            </w:r>
          </w:p>
        </w:tc>
        <w:tc>
          <w:tcPr>
            <w:tcW w:w="0" w:type="dxa"/>
            <w:vAlign w:val="bottom"/>
          </w:tcPr>
          <w:p w14:paraId="27E74DBB" w14:textId="77777777" w:rsidR="001A2306" w:rsidRPr="00925811" w:rsidRDefault="001A2306" w:rsidP="001A2306">
            <w:r w:rsidRPr="00925811">
              <w:t>23.106</w:t>
            </w:r>
          </w:p>
        </w:tc>
        <w:tc>
          <w:tcPr>
            <w:tcW w:w="0" w:type="dxa"/>
            <w:vAlign w:val="bottom"/>
          </w:tcPr>
          <w:p w14:paraId="6F9DD087" w14:textId="77777777" w:rsidR="001A2306" w:rsidRPr="00925811" w:rsidRDefault="001A2306" w:rsidP="001A2306">
            <w:r w:rsidRPr="00925811">
              <w:t>23.106</w:t>
            </w:r>
          </w:p>
        </w:tc>
        <w:tc>
          <w:tcPr>
            <w:tcW w:w="0" w:type="dxa"/>
            <w:vAlign w:val="bottom"/>
          </w:tcPr>
          <w:p w14:paraId="1455C3D5" w14:textId="77777777" w:rsidR="001A2306" w:rsidRPr="00925811" w:rsidRDefault="001A2306" w:rsidP="001A2306">
            <w:r w:rsidRPr="00925811">
              <w:t>23.106</w:t>
            </w:r>
          </w:p>
        </w:tc>
        <w:tc>
          <w:tcPr>
            <w:tcW w:w="0" w:type="dxa"/>
            <w:vAlign w:val="bottom"/>
          </w:tcPr>
          <w:p w14:paraId="39466E5D" w14:textId="77777777" w:rsidR="001A2306" w:rsidRPr="00925811" w:rsidRDefault="001A2306" w:rsidP="001A2306">
            <w:r w:rsidRPr="00925811">
              <w:t>23.106</w:t>
            </w:r>
          </w:p>
        </w:tc>
      </w:tr>
      <w:tr w:rsidR="001A2306" w:rsidRPr="00925811" w14:paraId="60A4E75F" w14:textId="77777777" w:rsidTr="00A75C46">
        <w:trPr>
          <w:trHeight w:val="227"/>
        </w:trPr>
        <w:tc>
          <w:tcPr>
            <w:tcW w:w="0" w:type="dxa"/>
          </w:tcPr>
          <w:p w14:paraId="750D67C1" w14:textId="77777777" w:rsidR="001A2306" w:rsidRPr="00925811" w:rsidRDefault="001A2306" w:rsidP="001A2306">
            <w:r w:rsidRPr="00925811">
              <w:t>SSEH</w:t>
            </w:r>
          </w:p>
        </w:tc>
        <w:tc>
          <w:tcPr>
            <w:tcW w:w="0" w:type="dxa"/>
            <w:vAlign w:val="bottom"/>
          </w:tcPr>
          <w:p w14:paraId="1E524C9A" w14:textId="77777777" w:rsidR="001A2306" w:rsidRPr="00925811" w:rsidRDefault="001A2306" w:rsidP="001A2306">
            <w:r w:rsidRPr="00925811">
              <w:t>15.505</w:t>
            </w:r>
          </w:p>
        </w:tc>
        <w:tc>
          <w:tcPr>
            <w:tcW w:w="0" w:type="dxa"/>
            <w:vAlign w:val="bottom"/>
          </w:tcPr>
          <w:p w14:paraId="56518297" w14:textId="77777777" w:rsidR="001A2306" w:rsidRPr="00925811" w:rsidRDefault="001A2306" w:rsidP="001A2306">
            <w:r w:rsidRPr="00925811">
              <w:t>15.505</w:t>
            </w:r>
          </w:p>
        </w:tc>
        <w:tc>
          <w:tcPr>
            <w:tcW w:w="0" w:type="dxa"/>
            <w:vAlign w:val="bottom"/>
          </w:tcPr>
          <w:p w14:paraId="100BC21C" w14:textId="77777777" w:rsidR="001A2306" w:rsidRPr="00925811" w:rsidRDefault="001A2306" w:rsidP="001A2306">
            <w:r w:rsidRPr="00925811">
              <w:t>15.505</w:t>
            </w:r>
          </w:p>
        </w:tc>
        <w:tc>
          <w:tcPr>
            <w:tcW w:w="0" w:type="dxa"/>
            <w:vAlign w:val="bottom"/>
          </w:tcPr>
          <w:p w14:paraId="2E226B30" w14:textId="77777777" w:rsidR="001A2306" w:rsidRPr="00925811" w:rsidRDefault="001A2306" w:rsidP="001A2306">
            <w:r w:rsidRPr="00925811">
              <w:t>15.505</w:t>
            </w:r>
          </w:p>
        </w:tc>
        <w:tc>
          <w:tcPr>
            <w:tcW w:w="0" w:type="dxa"/>
            <w:vAlign w:val="bottom"/>
          </w:tcPr>
          <w:p w14:paraId="7976E10F" w14:textId="77777777" w:rsidR="001A2306" w:rsidRPr="00925811" w:rsidRDefault="001A2306" w:rsidP="001A2306">
            <w:r w:rsidRPr="00925811">
              <w:t>15.505</w:t>
            </w:r>
          </w:p>
        </w:tc>
      </w:tr>
      <w:tr w:rsidR="001A2306" w:rsidRPr="00925811" w14:paraId="6B341430" w14:textId="77777777" w:rsidTr="00A75C46">
        <w:trPr>
          <w:trHeight w:val="227"/>
        </w:trPr>
        <w:tc>
          <w:tcPr>
            <w:tcW w:w="0" w:type="dxa"/>
          </w:tcPr>
          <w:p w14:paraId="314D0925" w14:textId="77777777" w:rsidR="001A2306" w:rsidRPr="00925811" w:rsidRDefault="001A2306" w:rsidP="001A2306">
            <w:r w:rsidRPr="00925811">
              <w:t>SSES</w:t>
            </w:r>
          </w:p>
        </w:tc>
        <w:tc>
          <w:tcPr>
            <w:tcW w:w="0" w:type="dxa"/>
            <w:vAlign w:val="bottom"/>
          </w:tcPr>
          <w:p w14:paraId="73649DEA" w14:textId="77777777" w:rsidR="001A2306" w:rsidRPr="00925811" w:rsidRDefault="001A2306" w:rsidP="001A2306">
            <w:r w:rsidRPr="00925811">
              <w:t>29.228</w:t>
            </w:r>
          </w:p>
        </w:tc>
        <w:tc>
          <w:tcPr>
            <w:tcW w:w="0" w:type="dxa"/>
            <w:vAlign w:val="bottom"/>
          </w:tcPr>
          <w:p w14:paraId="760B132A" w14:textId="77777777" w:rsidR="001A2306" w:rsidRPr="00925811" w:rsidRDefault="001A2306" w:rsidP="001A2306">
            <w:r w:rsidRPr="00925811">
              <w:t>29.228</w:t>
            </w:r>
          </w:p>
        </w:tc>
        <w:tc>
          <w:tcPr>
            <w:tcW w:w="0" w:type="dxa"/>
            <w:vAlign w:val="bottom"/>
          </w:tcPr>
          <w:p w14:paraId="21EB2786" w14:textId="77777777" w:rsidR="001A2306" w:rsidRPr="00925811" w:rsidRDefault="001A2306" w:rsidP="001A2306">
            <w:r w:rsidRPr="00925811">
              <w:t>29.228</w:t>
            </w:r>
          </w:p>
        </w:tc>
        <w:tc>
          <w:tcPr>
            <w:tcW w:w="0" w:type="dxa"/>
            <w:vAlign w:val="bottom"/>
          </w:tcPr>
          <w:p w14:paraId="5557FD7F" w14:textId="77777777" w:rsidR="001A2306" w:rsidRPr="00925811" w:rsidRDefault="001A2306" w:rsidP="001A2306">
            <w:r w:rsidRPr="00925811">
              <w:t>29.228</w:t>
            </w:r>
          </w:p>
        </w:tc>
        <w:tc>
          <w:tcPr>
            <w:tcW w:w="0" w:type="dxa"/>
            <w:vAlign w:val="bottom"/>
          </w:tcPr>
          <w:p w14:paraId="2BA4C55C" w14:textId="77777777" w:rsidR="001A2306" w:rsidRPr="00925811" w:rsidRDefault="001A2306" w:rsidP="001A2306">
            <w:r w:rsidRPr="00925811">
              <w:t>29.228</w:t>
            </w:r>
          </w:p>
        </w:tc>
      </w:tr>
    </w:tbl>
    <w:p w14:paraId="47F7775D" w14:textId="77777777" w:rsidR="001A2306" w:rsidRPr="00925811" w:rsidRDefault="001A2306" w:rsidP="001A2306">
      <w:pPr>
        <w:pStyle w:val="AppendixHeading"/>
      </w:pPr>
    </w:p>
    <w:p w14:paraId="7BAB036C" w14:textId="77777777" w:rsidR="001A2306" w:rsidRPr="00925811" w:rsidRDefault="001A2306" w:rsidP="001A2306">
      <w:pPr>
        <w:pStyle w:val="Caption"/>
      </w:pPr>
      <w:r w:rsidRPr="00925811">
        <w:t>Revenue exposure to interruptions incentive scheme term (TRI</w:t>
      </w:r>
      <w:r w:rsidRPr="00925811">
        <w:rPr>
          <w:rStyle w:val="Strong"/>
        </w:rPr>
        <w:t>I</w:t>
      </w:r>
      <w:r w:rsidRPr="00925811">
        <w:t>S</w:t>
      </w:r>
      <w:r w:rsidRPr="00925811">
        <w:rPr>
          <w:rStyle w:val="Subscript"/>
        </w:rPr>
        <w:t>t</w:t>
      </w:r>
      <w:r w:rsidRPr="00925811">
        <w:t>) (£m)</w:t>
      </w:r>
    </w:p>
    <w:tbl>
      <w:tblPr>
        <w:tblStyle w:val="AppendixTable"/>
        <w:tblW w:w="8784" w:type="dxa"/>
        <w:tblLayout w:type="fixed"/>
        <w:tblLook w:val="04A0" w:firstRow="1" w:lastRow="0" w:firstColumn="1" w:lastColumn="0" w:noHBand="0" w:noVBand="1"/>
      </w:tblPr>
      <w:tblGrid>
        <w:gridCol w:w="1696"/>
        <w:gridCol w:w="1417"/>
        <w:gridCol w:w="1418"/>
        <w:gridCol w:w="1417"/>
        <w:gridCol w:w="1418"/>
        <w:gridCol w:w="1418"/>
      </w:tblGrid>
      <w:tr w:rsidR="001A2306" w:rsidRPr="00925811" w14:paraId="037D0F78" w14:textId="77777777" w:rsidTr="00A75C46">
        <w:trPr>
          <w:cnfStyle w:val="100000000000" w:firstRow="1" w:lastRow="0" w:firstColumn="0" w:lastColumn="0" w:oddVBand="0" w:evenVBand="0" w:oddHBand="0" w:evenHBand="0" w:firstRowFirstColumn="0" w:firstRowLastColumn="0" w:lastRowFirstColumn="0" w:lastRowLastColumn="0"/>
          <w:trHeight w:val="235"/>
        </w:trPr>
        <w:tc>
          <w:tcPr>
            <w:tcW w:w="1696" w:type="dxa"/>
          </w:tcPr>
          <w:p w14:paraId="6AAF41DD" w14:textId="77777777" w:rsidR="001A2306" w:rsidRPr="00925811" w:rsidRDefault="001A2306" w:rsidP="001A2306">
            <w:r w:rsidRPr="00925811">
              <w:t>Licensee</w:t>
            </w:r>
          </w:p>
        </w:tc>
        <w:tc>
          <w:tcPr>
            <w:tcW w:w="1417" w:type="dxa"/>
          </w:tcPr>
          <w:p w14:paraId="607EB065" w14:textId="77777777" w:rsidR="001A2306" w:rsidRPr="00925811" w:rsidRDefault="001A2306" w:rsidP="001A2306">
            <w:r w:rsidRPr="00925811">
              <w:t>2023/24</w:t>
            </w:r>
          </w:p>
        </w:tc>
        <w:tc>
          <w:tcPr>
            <w:tcW w:w="1418" w:type="dxa"/>
          </w:tcPr>
          <w:p w14:paraId="77420F38" w14:textId="77777777" w:rsidR="001A2306" w:rsidRPr="00925811" w:rsidRDefault="001A2306" w:rsidP="001A2306">
            <w:r w:rsidRPr="00925811">
              <w:t>2024/25</w:t>
            </w:r>
          </w:p>
        </w:tc>
        <w:tc>
          <w:tcPr>
            <w:tcW w:w="1417" w:type="dxa"/>
          </w:tcPr>
          <w:p w14:paraId="3C4ED333" w14:textId="77777777" w:rsidR="001A2306" w:rsidRPr="00925811" w:rsidRDefault="001A2306" w:rsidP="001A2306">
            <w:r w:rsidRPr="00925811">
              <w:t>2025/26</w:t>
            </w:r>
          </w:p>
        </w:tc>
        <w:tc>
          <w:tcPr>
            <w:tcW w:w="1418" w:type="dxa"/>
          </w:tcPr>
          <w:p w14:paraId="37092F1C" w14:textId="77777777" w:rsidR="001A2306" w:rsidRPr="00925811" w:rsidRDefault="001A2306" w:rsidP="001A2306">
            <w:r w:rsidRPr="00925811">
              <w:t>2026/27</w:t>
            </w:r>
          </w:p>
        </w:tc>
        <w:tc>
          <w:tcPr>
            <w:tcW w:w="1418" w:type="dxa"/>
          </w:tcPr>
          <w:p w14:paraId="76610801" w14:textId="77777777" w:rsidR="001A2306" w:rsidRPr="00925811" w:rsidRDefault="001A2306" w:rsidP="001A2306">
            <w:r w:rsidRPr="00925811">
              <w:t>2027/28</w:t>
            </w:r>
          </w:p>
        </w:tc>
      </w:tr>
      <w:tr w:rsidR="001A2306" w:rsidRPr="00925811" w14:paraId="25D07C34" w14:textId="77777777" w:rsidTr="00A75C46">
        <w:trPr>
          <w:trHeight w:val="235"/>
        </w:trPr>
        <w:tc>
          <w:tcPr>
            <w:tcW w:w="0" w:type="dxa"/>
          </w:tcPr>
          <w:p w14:paraId="6FC720DE" w14:textId="77777777" w:rsidR="001A2306" w:rsidRPr="00925811" w:rsidRDefault="001A2306" w:rsidP="001A2306">
            <w:r w:rsidRPr="00925811">
              <w:t>ENWL</w:t>
            </w:r>
          </w:p>
        </w:tc>
        <w:tc>
          <w:tcPr>
            <w:tcW w:w="0" w:type="dxa"/>
            <w:vAlign w:val="bottom"/>
          </w:tcPr>
          <w:p w14:paraId="4544E048" w14:textId="77777777" w:rsidR="001A2306" w:rsidRPr="00925811" w:rsidRDefault="001A2306" w:rsidP="001A2306">
            <w:r w:rsidRPr="00925811">
              <w:t>36.032</w:t>
            </w:r>
          </w:p>
        </w:tc>
        <w:tc>
          <w:tcPr>
            <w:tcW w:w="0" w:type="dxa"/>
            <w:vAlign w:val="bottom"/>
          </w:tcPr>
          <w:p w14:paraId="7E5CF8E7" w14:textId="77777777" w:rsidR="001A2306" w:rsidRPr="00925811" w:rsidRDefault="001A2306" w:rsidP="001A2306">
            <w:r w:rsidRPr="00925811">
              <w:t>36.032</w:t>
            </w:r>
          </w:p>
        </w:tc>
        <w:tc>
          <w:tcPr>
            <w:tcW w:w="0" w:type="dxa"/>
            <w:vAlign w:val="bottom"/>
          </w:tcPr>
          <w:p w14:paraId="4FC5B273" w14:textId="77777777" w:rsidR="001A2306" w:rsidRPr="00925811" w:rsidRDefault="001A2306" w:rsidP="001A2306">
            <w:r w:rsidRPr="00925811">
              <w:t>36.032</w:t>
            </w:r>
          </w:p>
        </w:tc>
        <w:tc>
          <w:tcPr>
            <w:tcW w:w="0" w:type="dxa"/>
            <w:vAlign w:val="bottom"/>
          </w:tcPr>
          <w:p w14:paraId="6E5BBB6B" w14:textId="77777777" w:rsidR="001A2306" w:rsidRPr="00925811" w:rsidRDefault="001A2306" w:rsidP="001A2306">
            <w:r w:rsidRPr="00925811">
              <w:t>36.032</w:t>
            </w:r>
          </w:p>
        </w:tc>
        <w:tc>
          <w:tcPr>
            <w:tcW w:w="0" w:type="dxa"/>
            <w:vAlign w:val="bottom"/>
          </w:tcPr>
          <w:p w14:paraId="5031E950" w14:textId="77777777" w:rsidR="001A2306" w:rsidRPr="00925811" w:rsidRDefault="001A2306" w:rsidP="001A2306">
            <w:r w:rsidRPr="00925811">
              <w:t>36.032</w:t>
            </w:r>
          </w:p>
        </w:tc>
      </w:tr>
      <w:tr w:rsidR="001A2306" w:rsidRPr="00925811" w14:paraId="574BBE16" w14:textId="77777777" w:rsidTr="00A75C46">
        <w:trPr>
          <w:trHeight w:val="235"/>
        </w:trPr>
        <w:tc>
          <w:tcPr>
            <w:tcW w:w="0" w:type="dxa"/>
          </w:tcPr>
          <w:p w14:paraId="4A399E12" w14:textId="77777777" w:rsidR="001A2306" w:rsidRPr="00925811" w:rsidRDefault="001A2306" w:rsidP="001A2306">
            <w:r w:rsidRPr="00925811">
              <w:t>NPgN</w:t>
            </w:r>
          </w:p>
        </w:tc>
        <w:tc>
          <w:tcPr>
            <w:tcW w:w="0" w:type="dxa"/>
            <w:vAlign w:val="bottom"/>
          </w:tcPr>
          <w:p w14:paraId="1F7207CF" w14:textId="77777777" w:rsidR="001A2306" w:rsidRPr="00925811" w:rsidRDefault="001A2306" w:rsidP="001A2306">
            <w:r w:rsidRPr="00925811">
              <w:t>26.773</w:t>
            </w:r>
          </w:p>
        </w:tc>
        <w:tc>
          <w:tcPr>
            <w:tcW w:w="0" w:type="dxa"/>
            <w:vAlign w:val="bottom"/>
          </w:tcPr>
          <w:p w14:paraId="74A25FEC" w14:textId="77777777" w:rsidR="001A2306" w:rsidRPr="00925811" w:rsidRDefault="001A2306" w:rsidP="001A2306">
            <w:r w:rsidRPr="00925811">
              <w:t>26.773</w:t>
            </w:r>
          </w:p>
        </w:tc>
        <w:tc>
          <w:tcPr>
            <w:tcW w:w="0" w:type="dxa"/>
            <w:vAlign w:val="bottom"/>
          </w:tcPr>
          <w:p w14:paraId="1446C4C4" w14:textId="77777777" w:rsidR="001A2306" w:rsidRPr="00925811" w:rsidRDefault="001A2306" w:rsidP="001A2306">
            <w:r w:rsidRPr="00925811">
              <w:t>26.773</w:t>
            </w:r>
          </w:p>
        </w:tc>
        <w:tc>
          <w:tcPr>
            <w:tcW w:w="0" w:type="dxa"/>
            <w:vAlign w:val="bottom"/>
          </w:tcPr>
          <w:p w14:paraId="79F7598F" w14:textId="77777777" w:rsidR="001A2306" w:rsidRPr="00925811" w:rsidRDefault="001A2306" w:rsidP="001A2306">
            <w:r w:rsidRPr="00925811">
              <w:t>26.773</w:t>
            </w:r>
          </w:p>
        </w:tc>
        <w:tc>
          <w:tcPr>
            <w:tcW w:w="0" w:type="dxa"/>
            <w:vAlign w:val="bottom"/>
          </w:tcPr>
          <w:p w14:paraId="2133B24B" w14:textId="77777777" w:rsidR="001A2306" w:rsidRPr="00925811" w:rsidRDefault="001A2306" w:rsidP="001A2306">
            <w:r w:rsidRPr="00925811">
              <w:t>26.773</w:t>
            </w:r>
          </w:p>
        </w:tc>
      </w:tr>
      <w:tr w:rsidR="001A2306" w:rsidRPr="00925811" w14:paraId="3A49C949" w14:textId="77777777" w:rsidTr="00A75C46">
        <w:trPr>
          <w:trHeight w:val="235"/>
        </w:trPr>
        <w:tc>
          <w:tcPr>
            <w:tcW w:w="0" w:type="dxa"/>
          </w:tcPr>
          <w:p w14:paraId="0FC83FD7" w14:textId="77777777" w:rsidR="001A2306" w:rsidRPr="00925811" w:rsidRDefault="001A2306" w:rsidP="001A2306">
            <w:r w:rsidRPr="00925811">
              <w:t>NPgY</w:t>
            </w:r>
          </w:p>
        </w:tc>
        <w:tc>
          <w:tcPr>
            <w:tcW w:w="0" w:type="dxa"/>
            <w:vAlign w:val="bottom"/>
          </w:tcPr>
          <w:p w14:paraId="1045D986" w14:textId="77777777" w:rsidR="001A2306" w:rsidRPr="00925811" w:rsidRDefault="001A2306" w:rsidP="001A2306">
            <w:r w:rsidRPr="00925811">
              <w:t>36.940</w:t>
            </w:r>
          </w:p>
        </w:tc>
        <w:tc>
          <w:tcPr>
            <w:tcW w:w="0" w:type="dxa"/>
            <w:vAlign w:val="bottom"/>
          </w:tcPr>
          <w:p w14:paraId="62B6A8EB" w14:textId="77777777" w:rsidR="001A2306" w:rsidRPr="00925811" w:rsidRDefault="001A2306" w:rsidP="001A2306">
            <w:r w:rsidRPr="00925811">
              <w:t>36.940</w:t>
            </w:r>
          </w:p>
        </w:tc>
        <w:tc>
          <w:tcPr>
            <w:tcW w:w="0" w:type="dxa"/>
            <w:vAlign w:val="bottom"/>
          </w:tcPr>
          <w:p w14:paraId="147B24E7" w14:textId="77777777" w:rsidR="001A2306" w:rsidRPr="00925811" w:rsidRDefault="001A2306" w:rsidP="001A2306">
            <w:r w:rsidRPr="00925811">
              <w:t>36.940</w:t>
            </w:r>
          </w:p>
        </w:tc>
        <w:tc>
          <w:tcPr>
            <w:tcW w:w="0" w:type="dxa"/>
            <w:vAlign w:val="bottom"/>
          </w:tcPr>
          <w:p w14:paraId="53436A1D" w14:textId="77777777" w:rsidR="001A2306" w:rsidRPr="00925811" w:rsidRDefault="001A2306" w:rsidP="001A2306">
            <w:r w:rsidRPr="00925811">
              <w:t>36.940</w:t>
            </w:r>
          </w:p>
        </w:tc>
        <w:tc>
          <w:tcPr>
            <w:tcW w:w="0" w:type="dxa"/>
            <w:vAlign w:val="bottom"/>
          </w:tcPr>
          <w:p w14:paraId="5C4ABD37" w14:textId="77777777" w:rsidR="001A2306" w:rsidRPr="00925811" w:rsidRDefault="001A2306" w:rsidP="001A2306">
            <w:r w:rsidRPr="00925811">
              <w:t>36.940</w:t>
            </w:r>
          </w:p>
        </w:tc>
      </w:tr>
      <w:tr w:rsidR="001A2306" w:rsidRPr="00925811" w14:paraId="116920F2" w14:textId="77777777" w:rsidTr="00A75C46">
        <w:trPr>
          <w:trHeight w:val="235"/>
        </w:trPr>
        <w:tc>
          <w:tcPr>
            <w:tcW w:w="0" w:type="dxa"/>
          </w:tcPr>
          <w:p w14:paraId="3BBBDB59" w14:textId="77777777" w:rsidR="001A2306" w:rsidRPr="00925811" w:rsidRDefault="001A2306" w:rsidP="001A2306">
            <w:r w:rsidRPr="00925811">
              <w:t>WMID</w:t>
            </w:r>
          </w:p>
        </w:tc>
        <w:tc>
          <w:tcPr>
            <w:tcW w:w="0" w:type="dxa"/>
            <w:vAlign w:val="bottom"/>
          </w:tcPr>
          <w:p w14:paraId="30DAB967" w14:textId="77777777" w:rsidR="001A2306" w:rsidRPr="00925811" w:rsidRDefault="001A2306" w:rsidP="001A2306">
            <w:r w:rsidRPr="00925811">
              <w:t>46.507</w:t>
            </w:r>
          </w:p>
        </w:tc>
        <w:tc>
          <w:tcPr>
            <w:tcW w:w="0" w:type="dxa"/>
            <w:vAlign w:val="bottom"/>
          </w:tcPr>
          <w:p w14:paraId="5207769D" w14:textId="77777777" w:rsidR="001A2306" w:rsidRPr="00925811" w:rsidRDefault="001A2306" w:rsidP="001A2306">
            <w:r w:rsidRPr="00925811">
              <w:t>46.507</w:t>
            </w:r>
          </w:p>
        </w:tc>
        <w:tc>
          <w:tcPr>
            <w:tcW w:w="0" w:type="dxa"/>
            <w:vAlign w:val="bottom"/>
          </w:tcPr>
          <w:p w14:paraId="035E48D8" w14:textId="77777777" w:rsidR="001A2306" w:rsidRPr="00925811" w:rsidRDefault="001A2306" w:rsidP="001A2306">
            <w:r w:rsidRPr="00925811">
              <w:t>46.507</w:t>
            </w:r>
          </w:p>
        </w:tc>
        <w:tc>
          <w:tcPr>
            <w:tcW w:w="0" w:type="dxa"/>
            <w:vAlign w:val="bottom"/>
          </w:tcPr>
          <w:p w14:paraId="531D37D8" w14:textId="77777777" w:rsidR="001A2306" w:rsidRPr="00925811" w:rsidRDefault="001A2306" w:rsidP="001A2306">
            <w:r w:rsidRPr="00925811">
              <w:t>46.507</w:t>
            </w:r>
          </w:p>
        </w:tc>
        <w:tc>
          <w:tcPr>
            <w:tcW w:w="0" w:type="dxa"/>
            <w:vAlign w:val="bottom"/>
          </w:tcPr>
          <w:p w14:paraId="22F44E36" w14:textId="77777777" w:rsidR="001A2306" w:rsidRPr="00925811" w:rsidRDefault="001A2306" w:rsidP="001A2306">
            <w:r w:rsidRPr="00925811">
              <w:t>46.507</w:t>
            </w:r>
          </w:p>
        </w:tc>
      </w:tr>
      <w:tr w:rsidR="001A2306" w:rsidRPr="00925811" w14:paraId="0D3F92F0" w14:textId="77777777" w:rsidTr="00A75C46">
        <w:trPr>
          <w:trHeight w:val="235"/>
        </w:trPr>
        <w:tc>
          <w:tcPr>
            <w:tcW w:w="0" w:type="dxa"/>
          </w:tcPr>
          <w:p w14:paraId="0921A7A7" w14:textId="77777777" w:rsidR="001A2306" w:rsidRPr="00925811" w:rsidRDefault="001A2306" w:rsidP="001A2306">
            <w:r w:rsidRPr="00925811">
              <w:t>EMID</w:t>
            </w:r>
          </w:p>
        </w:tc>
        <w:tc>
          <w:tcPr>
            <w:tcW w:w="0" w:type="dxa"/>
            <w:vAlign w:val="bottom"/>
          </w:tcPr>
          <w:p w14:paraId="6B296CEF" w14:textId="77777777" w:rsidR="001A2306" w:rsidRPr="00925811" w:rsidRDefault="001A2306" w:rsidP="001A2306">
            <w:r w:rsidRPr="00925811">
              <w:t>47.603</w:t>
            </w:r>
          </w:p>
        </w:tc>
        <w:tc>
          <w:tcPr>
            <w:tcW w:w="0" w:type="dxa"/>
            <w:vAlign w:val="bottom"/>
          </w:tcPr>
          <w:p w14:paraId="2F4500AA" w14:textId="77777777" w:rsidR="001A2306" w:rsidRPr="00925811" w:rsidRDefault="001A2306" w:rsidP="001A2306">
            <w:r w:rsidRPr="00925811">
              <w:t>47.603</w:t>
            </w:r>
          </w:p>
        </w:tc>
        <w:tc>
          <w:tcPr>
            <w:tcW w:w="0" w:type="dxa"/>
            <w:vAlign w:val="bottom"/>
          </w:tcPr>
          <w:p w14:paraId="05374CB5" w14:textId="77777777" w:rsidR="001A2306" w:rsidRPr="00925811" w:rsidRDefault="001A2306" w:rsidP="001A2306">
            <w:r w:rsidRPr="00925811">
              <w:t>47.603</w:t>
            </w:r>
          </w:p>
        </w:tc>
        <w:tc>
          <w:tcPr>
            <w:tcW w:w="0" w:type="dxa"/>
            <w:vAlign w:val="bottom"/>
          </w:tcPr>
          <w:p w14:paraId="35867227" w14:textId="77777777" w:rsidR="001A2306" w:rsidRPr="00925811" w:rsidRDefault="001A2306" w:rsidP="001A2306">
            <w:r w:rsidRPr="00925811">
              <w:t>47.603</w:t>
            </w:r>
          </w:p>
        </w:tc>
        <w:tc>
          <w:tcPr>
            <w:tcW w:w="0" w:type="dxa"/>
            <w:vAlign w:val="bottom"/>
          </w:tcPr>
          <w:p w14:paraId="01D61711" w14:textId="77777777" w:rsidR="001A2306" w:rsidRPr="00925811" w:rsidRDefault="001A2306" w:rsidP="001A2306">
            <w:r w:rsidRPr="00925811">
              <w:t>47.603</w:t>
            </w:r>
          </w:p>
        </w:tc>
      </w:tr>
      <w:tr w:rsidR="001A2306" w:rsidRPr="00925811" w14:paraId="772BF62C" w14:textId="77777777" w:rsidTr="00A75C46">
        <w:trPr>
          <w:trHeight w:val="235"/>
        </w:trPr>
        <w:tc>
          <w:tcPr>
            <w:tcW w:w="0" w:type="dxa"/>
          </w:tcPr>
          <w:p w14:paraId="5AF4B7A9" w14:textId="77777777" w:rsidR="001A2306" w:rsidRPr="00925811" w:rsidRDefault="001A2306" w:rsidP="001A2306">
            <w:r w:rsidRPr="00925811">
              <w:t>SWALES</w:t>
            </w:r>
          </w:p>
        </w:tc>
        <w:tc>
          <w:tcPr>
            <w:tcW w:w="0" w:type="dxa"/>
            <w:vAlign w:val="bottom"/>
          </w:tcPr>
          <w:p w14:paraId="7936C13F" w14:textId="77777777" w:rsidR="001A2306" w:rsidRPr="00925811" w:rsidRDefault="001A2306" w:rsidP="001A2306">
            <w:r w:rsidRPr="00925811">
              <w:t>23.779</w:t>
            </w:r>
          </w:p>
        </w:tc>
        <w:tc>
          <w:tcPr>
            <w:tcW w:w="0" w:type="dxa"/>
            <w:vAlign w:val="bottom"/>
          </w:tcPr>
          <w:p w14:paraId="44A09043" w14:textId="77777777" w:rsidR="001A2306" w:rsidRPr="00925811" w:rsidRDefault="001A2306" w:rsidP="001A2306">
            <w:r w:rsidRPr="00925811">
              <w:t>23.779</w:t>
            </w:r>
          </w:p>
        </w:tc>
        <w:tc>
          <w:tcPr>
            <w:tcW w:w="0" w:type="dxa"/>
            <w:vAlign w:val="bottom"/>
          </w:tcPr>
          <w:p w14:paraId="5ECB3646" w14:textId="77777777" w:rsidR="001A2306" w:rsidRPr="00925811" w:rsidRDefault="001A2306" w:rsidP="001A2306">
            <w:r w:rsidRPr="00925811">
              <w:t>23.779</w:t>
            </w:r>
          </w:p>
        </w:tc>
        <w:tc>
          <w:tcPr>
            <w:tcW w:w="0" w:type="dxa"/>
            <w:vAlign w:val="bottom"/>
          </w:tcPr>
          <w:p w14:paraId="34EE16C3" w14:textId="77777777" w:rsidR="001A2306" w:rsidRPr="00925811" w:rsidRDefault="001A2306" w:rsidP="001A2306">
            <w:r w:rsidRPr="00925811">
              <w:t>23.779</w:t>
            </w:r>
          </w:p>
        </w:tc>
        <w:tc>
          <w:tcPr>
            <w:tcW w:w="0" w:type="dxa"/>
            <w:vAlign w:val="bottom"/>
          </w:tcPr>
          <w:p w14:paraId="2CEC0FEE" w14:textId="77777777" w:rsidR="001A2306" w:rsidRPr="00925811" w:rsidRDefault="001A2306" w:rsidP="001A2306">
            <w:r w:rsidRPr="00925811">
              <w:t>23.779</w:t>
            </w:r>
          </w:p>
        </w:tc>
      </w:tr>
      <w:tr w:rsidR="001A2306" w:rsidRPr="00925811" w14:paraId="167B1206" w14:textId="77777777" w:rsidTr="00A75C46">
        <w:trPr>
          <w:trHeight w:val="235"/>
        </w:trPr>
        <w:tc>
          <w:tcPr>
            <w:tcW w:w="0" w:type="dxa"/>
          </w:tcPr>
          <w:p w14:paraId="6C8FF895" w14:textId="77777777" w:rsidR="001A2306" w:rsidRPr="00925811" w:rsidRDefault="001A2306" w:rsidP="001A2306">
            <w:r w:rsidRPr="00925811">
              <w:t>SWEST</w:t>
            </w:r>
          </w:p>
        </w:tc>
        <w:tc>
          <w:tcPr>
            <w:tcW w:w="0" w:type="dxa"/>
            <w:vAlign w:val="bottom"/>
          </w:tcPr>
          <w:p w14:paraId="6A405D0B" w14:textId="77777777" w:rsidR="001A2306" w:rsidRPr="00925811" w:rsidRDefault="001A2306" w:rsidP="001A2306">
            <w:r w:rsidRPr="00925811">
              <w:t>36.113</w:t>
            </w:r>
          </w:p>
        </w:tc>
        <w:tc>
          <w:tcPr>
            <w:tcW w:w="0" w:type="dxa"/>
            <w:vAlign w:val="bottom"/>
          </w:tcPr>
          <w:p w14:paraId="423E6502" w14:textId="77777777" w:rsidR="001A2306" w:rsidRPr="00925811" w:rsidRDefault="001A2306" w:rsidP="001A2306">
            <w:r w:rsidRPr="00925811">
              <w:t>36.113</w:t>
            </w:r>
          </w:p>
        </w:tc>
        <w:tc>
          <w:tcPr>
            <w:tcW w:w="0" w:type="dxa"/>
            <w:vAlign w:val="bottom"/>
          </w:tcPr>
          <w:p w14:paraId="6EB5DAC9" w14:textId="77777777" w:rsidR="001A2306" w:rsidRPr="00925811" w:rsidRDefault="001A2306" w:rsidP="001A2306">
            <w:r w:rsidRPr="00925811">
              <w:t>36.113</w:t>
            </w:r>
          </w:p>
        </w:tc>
        <w:tc>
          <w:tcPr>
            <w:tcW w:w="0" w:type="dxa"/>
            <w:vAlign w:val="bottom"/>
          </w:tcPr>
          <w:p w14:paraId="519741C9" w14:textId="77777777" w:rsidR="001A2306" w:rsidRPr="00925811" w:rsidRDefault="001A2306" w:rsidP="001A2306">
            <w:r w:rsidRPr="00925811">
              <w:t>36.113</w:t>
            </w:r>
          </w:p>
        </w:tc>
        <w:tc>
          <w:tcPr>
            <w:tcW w:w="0" w:type="dxa"/>
            <w:vAlign w:val="bottom"/>
          </w:tcPr>
          <w:p w14:paraId="32C3A419" w14:textId="77777777" w:rsidR="001A2306" w:rsidRPr="00925811" w:rsidRDefault="001A2306" w:rsidP="001A2306">
            <w:r w:rsidRPr="00925811">
              <w:t>36.113</w:t>
            </w:r>
          </w:p>
        </w:tc>
      </w:tr>
      <w:tr w:rsidR="001A2306" w:rsidRPr="00925811" w14:paraId="33EF113E" w14:textId="77777777" w:rsidTr="00A75C46">
        <w:trPr>
          <w:trHeight w:val="235"/>
        </w:trPr>
        <w:tc>
          <w:tcPr>
            <w:tcW w:w="0" w:type="dxa"/>
          </w:tcPr>
          <w:p w14:paraId="0A6F39D6" w14:textId="77777777" w:rsidR="001A2306" w:rsidRPr="00925811" w:rsidRDefault="001A2306" w:rsidP="001A2306">
            <w:r w:rsidRPr="00925811">
              <w:t>LPN</w:t>
            </w:r>
          </w:p>
        </w:tc>
        <w:tc>
          <w:tcPr>
            <w:tcW w:w="0" w:type="dxa"/>
            <w:vAlign w:val="bottom"/>
          </w:tcPr>
          <w:p w14:paraId="680A8F6C" w14:textId="77777777" w:rsidR="001A2306" w:rsidRPr="00925811" w:rsidRDefault="001A2306" w:rsidP="001A2306">
            <w:r w:rsidRPr="00925811">
              <w:t>31.248</w:t>
            </w:r>
          </w:p>
        </w:tc>
        <w:tc>
          <w:tcPr>
            <w:tcW w:w="0" w:type="dxa"/>
            <w:vAlign w:val="bottom"/>
          </w:tcPr>
          <w:p w14:paraId="782D036A" w14:textId="77777777" w:rsidR="001A2306" w:rsidRPr="00925811" w:rsidRDefault="001A2306" w:rsidP="001A2306">
            <w:r w:rsidRPr="00925811">
              <w:t>31.248</w:t>
            </w:r>
          </w:p>
        </w:tc>
        <w:tc>
          <w:tcPr>
            <w:tcW w:w="0" w:type="dxa"/>
            <w:vAlign w:val="bottom"/>
          </w:tcPr>
          <w:p w14:paraId="71E8E9E6" w14:textId="77777777" w:rsidR="001A2306" w:rsidRPr="00925811" w:rsidRDefault="001A2306" w:rsidP="001A2306">
            <w:r w:rsidRPr="00925811">
              <w:t>31.248</w:t>
            </w:r>
          </w:p>
        </w:tc>
        <w:tc>
          <w:tcPr>
            <w:tcW w:w="0" w:type="dxa"/>
            <w:vAlign w:val="bottom"/>
          </w:tcPr>
          <w:p w14:paraId="0F620815" w14:textId="77777777" w:rsidR="001A2306" w:rsidRPr="00925811" w:rsidRDefault="001A2306" w:rsidP="001A2306">
            <w:r w:rsidRPr="00925811">
              <w:t>31.248</w:t>
            </w:r>
          </w:p>
        </w:tc>
        <w:tc>
          <w:tcPr>
            <w:tcW w:w="0" w:type="dxa"/>
            <w:vAlign w:val="bottom"/>
          </w:tcPr>
          <w:p w14:paraId="3EDCB3EB" w14:textId="77777777" w:rsidR="001A2306" w:rsidRPr="00925811" w:rsidRDefault="001A2306" w:rsidP="001A2306">
            <w:r w:rsidRPr="00925811">
              <w:t>31.248</w:t>
            </w:r>
          </w:p>
        </w:tc>
      </w:tr>
      <w:tr w:rsidR="001A2306" w:rsidRPr="00925811" w14:paraId="3DE0ECC6" w14:textId="77777777" w:rsidTr="00A75C46">
        <w:trPr>
          <w:trHeight w:val="235"/>
        </w:trPr>
        <w:tc>
          <w:tcPr>
            <w:tcW w:w="0" w:type="dxa"/>
          </w:tcPr>
          <w:p w14:paraId="75754D50" w14:textId="77777777" w:rsidR="001A2306" w:rsidRPr="00925811" w:rsidRDefault="001A2306" w:rsidP="001A2306">
            <w:r w:rsidRPr="00925811">
              <w:t>SPN</w:t>
            </w:r>
          </w:p>
        </w:tc>
        <w:tc>
          <w:tcPr>
            <w:tcW w:w="0" w:type="dxa"/>
            <w:vAlign w:val="bottom"/>
          </w:tcPr>
          <w:p w14:paraId="3023F571" w14:textId="77777777" w:rsidR="001A2306" w:rsidRPr="00925811" w:rsidRDefault="001A2306" w:rsidP="001A2306">
            <w:r w:rsidRPr="00925811">
              <w:t>32.334</w:t>
            </w:r>
          </w:p>
        </w:tc>
        <w:tc>
          <w:tcPr>
            <w:tcW w:w="0" w:type="dxa"/>
            <w:vAlign w:val="bottom"/>
          </w:tcPr>
          <w:p w14:paraId="6E8BC1CC" w14:textId="77777777" w:rsidR="001A2306" w:rsidRPr="00925811" w:rsidRDefault="001A2306" w:rsidP="001A2306">
            <w:r w:rsidRPr="00925811">
              <w:t>32.334</w:t>
            </w:r>
          </w:p>
        </w:tc>
        <w:tc>
          <w:tcPr>
            <w:tcW w:w="0" w:type="dxa"/>
            <w:vAlign w:val="bottom"/>
          </w:tcPr>
          <w:p w14:paraId="02968F79" w14:textId="77777777" w:rsidR="001A2306" w:rsidRPr="00925811" w:rsidRDefault="001A2306" w:rsidP="001A2306">
            <w:r w:rsidRPr="00925811">
              <w:t>32.334</w:t>
            </w:r>
          </w:p>
        </w:tc>
        <w:tc>
          <w:tcPr>
            <w:tcW w:w="0" w:type="dxa"/>
            <w:vAlign w:val="bottom"/>
          </w:tcPr>
          <w:p w14:paraId="650AB8D9" w14:textId="77777777" w:rsidR="001A2306" w:rsidRPr="00925811" w:rsidRDefault="001A2306" w:rsidP="001A2306">
            <w:r w:rsidRPr="00925811">
              <w:t>32.334</w:t>
            </w:r>
          </w:p>
        </w:tc>
        <w:tc>
          <w:tcPr>
            <w:tcW w:w="0" w:type="dxa"/>
            <w:vAlign w:val="bottom"/>
          </w:tcPr>
          <w:p w14:paraId="676236E5" w14:textId="77777777" w:rsidR="001A2306" w:rsidRPr="00925811" w:rsidRDefault="001A2306" w:rsidP="001A2306">
            <w:r w:rsidRPr="00925811">
              <w:t>32.334</w:t>
            </w:r>
          </w:p>
        </w:tc>
      </w:tr>
      <w:tr w:rsidR="001A2306" w:rsidRPr="00925811" w14:paraId="042D5654" w14:textId="77777777" w:rsidTr="00A75C46">
        <w:trPr>
          <w:trHeight w:val="235"/>
        </w:trPr>
        <w:tc>
          <w:tcPr>
            <w:tcW w:w="0" w:type="dxa"/>
          </w:tcPr>
          <w:p w14:paraId="78E82BE3" w14:textId="77777777" w:rsidR="001A2306" w:rsidRPr="00925811" w:rsidRDefault="001A2306" w:rsidP="001A2306">
            <w:r w:rsidRPr="00925811">
              <w:t>EPN</w:t>
            </w:r>
          </w:p>
        </w:tc>
        <w:tc>
          <w:tcPr>
            <w:tcW w:w="0" w:type="dxa"/>
            <w:vAlign w:val="bottom"/>
          </w:tcPr>
          <w:p w14:paraId="7DE899FF" w14:textId="77777777" w:rsidR="001A2306" w:rsidRPr="00925811" w:rsidRDefault="001A2306" w:rsidP="001A2306">
            <w:r w:rsidRPr="00925811">
              <w:t>50.484</w:t>
            </w:r>
          </w:p>
        </w:tc>
        <w:tc>
          <w:tcPr>
            <w:tcW w:w="0" w:type="dxa"/>
            <w:vAlign w:val="bottom"/>
          </w:tcPr>
          <w:p w14:paraId="5F68D9A0" w14:textId="77777777" w:rsidR="001A2306" w:rsidRPr="00925811" w:rsidRDefault="001A2306" w:rsidP="001A2306">
            <w:r w:rsidRPr="00925811">
              <w:t>50.484</w:t>
            </w:r>
          </w:p>
        </w:tc>
        <w:tc>
          <w:tcPr>
            <w:tcW w:w="0" w:type="dxa"/>
            <w:vAlign w:val="bottom"/>
          </w:tcPr>
          <w:p w14:paraId="5471B10E" w14:textId="77777777" w:rsidR="001A2306" w:rsidRPr="00925811" w:rsidRDefault="001A2306" w:rsidP="001A2306">
            <w:r w:rsidRPr="00925811">
              <w:t>50.484</w:t>
            </w:r>
          </w:p>
        </w:tc>
        <w:tc>
          <w:tcPr>
            <w:tcW w:w="0" w:type="dxa"/>
            <w:vAlign w:val="bottom"/>
          </w:tcPr>
          <w:p w14:paraId="28A24F70" w14:textId="77777777" w:rsidR="001A2306" w:rsidRPr="00925811" w:rsidRDefault="001A2306" w:rsidP="001A2306">
            <w:r w:rsidRPr="00925811">
              <w:t>50.484</w:t>
            </w:r>
          </w:p>
        </w:tc>
        <w:tc>
          <w:tcPr>
            <w:tcW w:w="0" w:type="dxa"/>
            <w:vAlign w:val="bottom"/>
          </w:tcPr>
          <w:p w14:paraId="75CE3DFF" w14:textId="77777777" w:rsidR="001A2306" w:rsidRPr="00925811" w:rsidRDefault="001A2306" w:rsidP="001A2306">
            <w:r w:rsidRPr="00925811">
              <w:t>50.484</w:t>
            </w:r>
          </w:p>
        </w:tc>
      </w:tr>
      <w:tr w:rsidR="001A2306" w:rsidRPr="00925811" w14:paraId="4FF599CF" w14:textId="77777777" w:rsidTr="00A75C46">
        <w:trPr>
          <w:trHeight w:val="235"/>
        </w:trPr>
        <w:tc>
          <w:tcPr>
            <w:tcW w:w="0" w:type="dxa"/>
          </w:tcPr>
          <w:p w14:paraId="5A557D33" w14:textId="77777777" w:rsidR="001A2306" w:rsidRPr="00925811" w:rsidRDefault="001A2306" w:rsidP="001A2306">
            <w:r w:rsidRPr="00925811">
              <w:t>SPD</w:t>
            </w:r>
          </w:p>
        </w:tc>
        <w:tc>
          <w:tcPr>
            <w:tcW w:w="0" w:type="dxa"/>
            <w:vAlign w:val="bottom"/>
          </w:tcPr>
          <w:p w14:paraId="1CB0FF92" w14:textId="77777777" w:rsidR="001A2306" w:rsidRPr="00925811" w:rsidRDefault="001A2306" w:rsidP="001A2306">
            <w:r w:rsidRPr="00925811">
              <w:t>34.306</w:t>
            </w:r>
          </w:p>
        </w:tc>
        <w:tc>
          <w:tcPr>
            <w:tcW w:w="0" w:type="dxa"/>
            <w:vAlign w:val="bottom"/>
          </w:tcPr>
          <w:p w14:paraId="4D49490C" w14:textId="77777777" w:rsidR="001A2306" w:rsidRPr="00925811" w:rsidRDefault="001A2306" w:rsidP="001A2306">
            <w:r w:rsidRPr="00925811">
              <w:t>34.306</w:t>
            </w:r>
          </w:p>
        </w:tc>
        <w:tc>
          <w:tcPr>
            <w:tcW w:w="0" w:type="dxa"/>
            <w:vAlign w:val="bottom"/>
          </w:tcPr>
          <w:p w14:paraId="0F84365E" w14:textId="77777777" w:rsidR="001A2306" w:rsidRPr="00925811" w:rsidRDefault="001A2306" w:rsidP="001A2306">
            <w:r w:rsidRPr="00925811">
              <w:t>34.306</w:t>
            </w:r>
          </w:p>
        </w:tc>
        <w:tc>
          <w:tcPr>
            <w:tcW w:w="0" w:type="dxa"/>
            <w:vAlign w:val="bottom"/>
          </w:tcPr>
          <w:p w14:paraId="5E2661EE" w14:textId="77777777" w:rsidR="001A2306" w:rsidRPr="00925811" w:rsidRDefault="001A2306" w:rsidP="001A2306">
            <w:r w:rsidRPr="00925811">
              <w:t>34.306</w:t>
            </w:r>
          </w:p>
        </w:tc>
        <w:tc>
          <w:tcPr>
            <w:tcW w:w="0" w:type="dxa"/>
            <w:vAlign w:val="bottom"/>
          </w:tcPr>
          <w:p w14:paraId="0187C0A1" w14:textId="77777777" w:rsidR="001A2306" w:rsidRPr="00925811" w:rsidRDefault="001A2306" w:rsidP="001A2306">
            <w:r w:rsidRPr="00925811">
              <w:t>34.306</w:t>
            </w:r>
          </w:p>
        </w:tc>
      </w:tr>
      <w:tr w:rsidR="001A2306" w:rsidRPr="00925811" w14:paraId="6023365A" w14:textId="77777777" w:rsidTr="00A75C46">
        <w:trPr>
          <w:trHeight w:val="235"/>
        </w:trPr>
        <w:tc>
          <w:tcPr>
            <w:tcW w:w="0" w:type="dxa"/>
          </w:tcPr>
          <w:p w14:paraId="1C1A7252" w14:textId="77777777" w:rsidR="001A2306" w:rsidRPr="00925811" w:rsidRDefault="001A2306" w:rsidP="001A2306">
            <w:r w:rsidRPr="00925811">
              <w:t>SPMW</w:t>
            </w:r>
          </w:p>
        </w:tc>
        <w:tc>
          <w:tcPr>
            <w:tcW w:w="0" w:type="dxa"/>
            <w:vAlign w:val="bottom"/>
          </w:tcPr>
          <w:p w14:paraId="3DA063BE" w14:textId="77777777" w:rsidR="001A2306" w:rsidRPr="00925811" w:rsidRDefault="001A2306" w:rsidP="001A2306">
            <w:r w:rsidRPr="00925811">
              <w:t>38.172</w:t>
            </w:r>
          </w:p>
        </w:tc>
        <w:tc>
          <w:tcPr>
            <w:tcW w:w="0" w:type="dxa"/>
            <w:vAlign w:val="bottom"/>
          </w:tcPr>
          <w:p w14:paraId="4D1F5374" w14:textId="77777777" w:rsidR="001A2306" w:rsidRPr="00925811" w:rsidRDefault="001A2306" w:rsidP="001A2306">
            <w:r w:rsidRPr="00925811">
              <w:t>38.172</w:t>
            </w:r>
          </w:p>
        </w:tc>
        <w:tc>
          <w:tcPr>
            <w:tcW w:w="0" w:type="dxa"/>
            <w:vAlign w:val="bottom"/>
          </w:tcPr>
          <w:p w14:paraId="45D16467" w14:textId="77777777" w:rsidR="001A2306" w:rsidRPr="00925811" w:rsidRDefault="001A2306" w:rsidP="001A2306">
            <w:r w:rsidRPr="00925811">
              <w:t>38.172</w:t>
            </w:r>
          </w:p>
        </w:tc>
        <w:tc>
          <w:tcPr>
            <w:tcW w:w="0" w:type="dxa"/>
            <w:vAlign w:val="bottom"/>
          </w:tcPr>
          <w:p w14:paraId="0D05A667" w14:textId="77777777" w:rsidR="001A2306" w:rsidRPr="00925811" w:rsidRDefault="001A2306" w:rsidP="001A2306">
            <w:r w:rsidRPr="00925811">
              <w:t>38.172</w:t>
            </w:r>
          </w:p>
        </w:tc>
        <w:tc>
          <w:tcPr>
            <w:tcW w:w="0" w:type="dxa"/>
            <w:vAlign w:val="bottom"/>
          </w:tcPr>
          <w:p w14:paraId="2CCD6EDF" w14:textId="77777777" w:rsidR="001A2306" w:rsidRPr="00925811" w:rsidRDefault="001A2306" w:rsidP="001A2306">
            <w:r w:rsidRPr="00925811">
              <w:t>38.172</w:t>
            </w:r>
          </w:p>
        </w:tc>
      </w:tr>
      <w:tr w:rsidR="001A2306" w:rsidRPr="00925811" w14:paraId="5B567FA4" w14:textId="77777777" w:rsidTr="00A75C46">
        <w:trPr>
          <w:trHeight w:val="235"/>
        </w:trPr>
        <w:tc>
          <w:tcPr>
            <w:tcW w:w="0" w:type="dxa"/>
          </w:tcPr>
          <w:p w14:paraId="41E916A0" w14:textId="77777777" w:rsidR="001A2306" w:rsidRPr="00925811" w:rsidRDefault="001A2306" w:rsidP="001A2306">
            <w:r w:rsidRPr="00925811">
              <w:t>SSEH</w:t>
            </w:r>
          </w:p>
        </w:tc>
        <w:tc>
          <w:tcPr>
            <w:tcW w:w="0" w:type="dxa"/>
            <w:vAlign w:val="bottom"/>
          </w:tcPr>
          <w:p w14:paraId="2615E29A" w14:textId="77777777" w:rsidR="001A2306" w:rsidRPr="00925811" w:rsidRDefault="001A2306" w:rsidP="001A2306">
            <w:r w:rsidRPr="00925811">
              <w:t>25.614</w:t>
            </w:r>
          </w:p>
        </w:tc>
        <w:tc>
          <w:tcPr>
            <w:tcW w:w="0" w:type="dxa"/>
            <w:vAlign w:val="bottom"/>
          </w:tcPr>
          <w:p w14:paraId="30A2E5B1" w14:textId="77777777" w:rsidR="001A2306" w:rsidRPr="00925811" w:rsidRDefault="001A2306" w:rsidP="001A2306">
            <w:r w:rsidRPr="00925811">
              <w:t>25.614</w:t>
            </w:r>
          </w:p>
        </w:tc>
        <w:tc>
          <w:tcPr>
            <w:tcW w:w="0" w:type="dxa"/>
            <w:vAlign w:val="bottom"/>
          </w:tcPr>
          <w:p w14:paraId="74529688" w14:textId="77777777" w:rsidR="001A2306" w:rsidRPr="00925811" w:rsidRDefault="001A2306" w:rsidP="001A2306">
            <w:r w:rsidRPr="00925811">
              <w:t>25.614</w:t>
            </w:r>
          </w:p>
        </w:tc>
        <w:tc>
          <w:tcPr>
            <w:tcW w:w="0" w:type="dxa"/>
            <w:vAlign w:val="bottom"/>
          </w:tcPr>
          <w:p w14:paraId="1F65DA71" w14:textId="77777777" w:rsidR="001A2306" w:rsidRPr="00925811" w:rsidRDefault="001A2306" w:rsidP="001A2306">
            <w:r w:rsidRPr="00925811">
              <w:t>25.614</w:t>
            </w:r>
          </w:p>
        </w:tc>
        <w:tc>
          <w:tcPr>
            <w:tcW w:w="0" w:type="dxa"/>
            <w:vAlign w:val="bottom"/>
          </w:tcPr>
          <w:p w14:paraId="2179DE6B" w14:textId="77777777" w:rsidR="001A2306" w:rsidRPr="00925811" w:rsidRDefault="001A2306" w:rsidP="001A2306">
            <w:r w:rsidRPr="00925811">
              <w:t>25.614</w:t>
            </w:r>
          </w:p>
        </w:tc>
      </w:tr>
      <w:tr w:rsidR="001A2306" w:rsidRPr="00925811" w14:paraId="12D0D2A5" w14:textId="77777777" w:rsidTr="00A75C46">
        <w:trPr>
          <w:trHeight w:val="235"/>
        </w:trPr>
        <w:tc>
          <w:tcPr>
            <w:tcW w:w="0" w:type="dxa"/>
          </w:tcPr>
          <w:p w14:paraId="206BAF71" w14:textId="77777777" w:rsidR="001A2306" w:rsidRPr="00925811" w:rsidRDefault="001A2306" w:rsidP="001A2306">
            <w:r w:rsidRPr="00925811">
              <w:t>SSES</w:t>
            </w:r>
          </w:p>
        </w:tc>
        <w:tc>
          <w:tcPr>
            <w:tcW w:w="0" w:type="dxa"/>
            <w:vAlign w:val="bottom"/>
          </w:tcPr>
          <w:p w14:paraId="5E363500" w14:textId="77777777" w:rsidR="001A2306" w:rsidRPr="00925811" w:rsidRDefault="001A2306" w:rsidP="001A2306">
            <w:r w:rsidRPr="00925811">
              <w:t>48.285</w:t>
            </w:r>
          </w:p>
        </w:tc>
        <w:tc>
          <w:tcPr>
            <w:tcW w:w="0" w:type="dxa"/>
            <w:vAlign w:val="bottom"/>
          </w:tcPr>
          <w:p w14:paraId="609C2E9E" w14:textId="77777777" w:rsidR="001A2306" w:rsidRPr="00925811" w:rsidRDefault="001A2306" w:rsidP="001A2306">
            <w:r w:rsidRPr="00925811">
              <w:t>48.285</w:t>
            </w:r>
          </w:p>
        </w:tc>
        <w:tc>
          <w:tcPr>
            <w:tcW w:w="0" w:type="dxa"/>
            <w:vAlign w:val="bottom"/>
          </w:tcPr>
          <w:p w14:paraId="62B559A2" w14:textId="77777777" w:rsidR="001A2306" w:rsidRPr="00925811" w:rsidRDefault="001A2306" w:rsidP="001A2306">
            <w:r w:rsidRPr="00925811">
              <w:t>48.285</w:t>
            </w:r>
          </w:p>
        </w:tc>
        <w:tc>
          <w:tcPr>
            <w:tcW w:w="0" w:type="dxa"/>
            <w:vAlign w:val="bottom"/>
          </w:tcPr>
          <w:p w14:paraId="623C8DD1" w14:textId="77777777" w:rsidR="001A2306" w:rsidRPr="00925811" w:rsidRDefault="001A2306" w:rsidP="001A2306">
            <w:r w:rsidRPr="00925811">
              <w:t>48.285</w:t>
            </w:r>
          </w:p>
        </w:tc>
        <w:tc>
          <w:tcPr>
            <w:tcW w:w="0" w:type="dxa"/>
            <w:vAlign w:val="bottom"/>
          </w:tcPr>
          <w:p w14:paraId="48196F54" w14:textId="77777777" w:rsidR="001A2306" w:rsidRPr="00925811" w:rsidRDefault="001A2306" w:rsidP="001A2306">
            <w:r w:rsidRPr="00925811">
              <w:t>48.285</w:t>
            </w:r>
          </w:p>
        </w:tc>
      </w:tr>
    </w:tbl>
    <w:p w14:paraId="702DB158" w14:textId="77777777" w:rsidR="001A2306" w:rsidRPr="00925811" w:rsidRDefault="001A2306" w:rsidP="001A2306">
      <w:pPr>
        <w:pStyle w:val="AppendixHeading"/>
      </w:pPr>
    </w:p>
    <w:p w14:paraId="23F98005" w14:textId="77777777" w:rsidR="001A2306" w:rsidRPr="00925811" w:rsidRDefault="001A2306" w:rsidP="001A2306">
      <w:pPr>
        <w:pStyle w:val="Caption"/>
      </w:pPr>
      <w:r w:rsidRPr="00925811">
        <w:t>Number of unplanned customer interruptions term targets (TAU</w:t>
      </w:r>
      <w:r w:rsidRPr="00925811">
        <w:rPr>
          <w:rStyle w:val="Subscript"/>
        </w:rPr>
        <w:t>t</w:t>
      </w:r>
      <w:r w:rsidRPr="00925811">
        <w:t>)</w:t>
      </w:r>
    </w:p>
    <w:tbl>
      <w:tblPr>
        <w:tblStyle w:val="AppendixTable"/>
        <w:tblW w:w="7961" w:type="dxa"/>
        <w:tblLayout w:type="fixed"/>
        <w:tblLook w:val="04A0" w:firstRow="1" w:lastRow="0" w:firstColumn="1" w:lastColumn="0" w:noHBand="0" w:noVBand="1"/>
      </w:tblPr>
      <w:tblGrid>
        <w:gridCol w:w="1538"/>
        <w:gridCol w:w="1284"/>
        <w:gridCol w:w="1285"/>
        <w:gridCol w:w="1284"/>
        <w:gridCol w:w="1285"/>
        <w:gridCol w:w="1285"/>
      </w:tblGrid>
      <w:tr w:rsidR="001A2306" w:rsidRPr="00925811" w14:paraId="0C707140" w14:textId="77777777" w:rsidTr="00A75C46">
        <w:trPr>
          <w:cnfStyle w:val="100000000000" w:firstRow="1" w:lastRow="0" w:firstColumn="0" w:lastColumn="0" w:oddVBand="0" w:evenVBand="0" w:oddHBand="0" w:evenHBand="0" w:firstRowFirstColumn="0" w:firstRowLastColumn="0" w:lastRowFirstColumn="0" w:lastRowLastColumn="0"/>
        </w:trPr>
        <w:tc>
          <w:tcPr>
            <w:tcW w:w="1538" w:type="dxa"/>
          </w:tcPr>
          <w:p w14:paraId="35B10DD1" w14:textId="77777777" w:rsidR="001A2306" w:rsidRPr="00925811" w:rsidRDefault="001A2306" w:rsidP="001A2306">
            <w:r w:rsidRPr="00925811">
              <w:t>Licensee</w:t>
            </w:r>
          </w:p>
        </w:tc>
        <w:tc>
          <w:tcPr>
            <w:tcW w:w="1284" w:type="dxa"/>
          </w:tcPr>
          <w:p w14:paraId="646BE822" w14:textId="77777777" w:rsidR="001A2306" w:rsidRPr="00925811" w:rsidRDefault="001A2306" w:rsidP="001A2306">
            <w:r w:rsidRPr="00925811">
              <w:t>2023/24</w:t>
            </w:r>
          </w:p>
        </w:tc>
        <w:tc>
          <w:tcPr>
            <w:tcW w:w="1285" w:type="dxa"/>
          </w:tcPr>
          <w:p w14:paraId="1AB55F0F" w14:textId="77777777" w:rsidR="001A2306" w:rsidRPr="00925811" w:rsidRDefault="001A2306" w:rsidP="001A2306">
            <w:r w:rsidRPr="00925811">
              <w:t>2024/25</w:t>
            </w:r>
          </w:p>
        </w:tc>
        <w:tc>
          <w:tcPr>
            <w:tcW w:w="1284" w:type="dxa"/>
          </w:tcPr>
          <w:p w14:paraId="3B0C7BD8" w14:textId="77777777" w:rsidR="001A2306" w:rsidRPr="00925811" w:rsidRDefault="001A2306" w:rsidP="001A2306">
            <w:r w:rsidRPr="00925811">
              <w:t>2025/26</w:t>
            </w:r>
          </w:p>
        </w:tc>
        <w:tc>
          <w:tcPr>
            <w:tcW w:w="1285" w:type="dxa"/>
          </w:tcPr>
          <w:p w14:paraId="68F7EC8D" w14:textId="77777777" w:rsidR="001A2306" w:rsidRPr="00925811" w:rsidRDefault="001A2306" w:rsidP="001A2306">
            <w:r w:rsidRPr="00925811">
              <w:t>2026/27</w:t>
            </w:r>
          </w:p>
        </w:tc>
        <w:tc>
          <w:tcPr>
            <w:tcW w:w="1285" w:type="dxa"/>
          </w:tcPr>
          <w:p w14:paraId="0A3ACA52" w14:textId="77777777" w:rsidR="001A2306" w:rsidRPr="00925811" w:rsidRDefault="001A2306" w:rsidP="001A2306">
            <w:r w:rsidRPr="00925811">
              <w:t>2027/28</w:t>
            </w:r>
          </w:p>
        </w:tc>
      </w:tr>
      <w:tr w:rsidR="001A2306" w:rsidRPr="00925811" w14:paraId="71401787" w14:textId="77777777" w:rsidTr="00A75C46">
        <w:tc>
          <w:tcPr>
            <w:tcW w:w="0" w:type="dxa"/>
          </w:tcPr>
          <w:p w14:paraId="50B56656" w14:textId="77777777" w:rsidR="001A2306" w:rsidRPr="00925811" w:rsidRDefault="001A2306" w:rsidP="001A2306">
            <w:r w:rsidRPr="00925811">
              <w:t>ENWL</w:t>
            </w:r>
          </w:p>
        </w:tc>
        <w:tc>
          <w:tcPr>
            <w:tcW w:w="0" w:type="dxa"/>
            <w:vAlign w:val="bottom"/>
          </w:tcPr>
          <w:p w14:paraId="5A23D306" w14:textId="77777777" w:rsidR="001A2306" w:rsidRPr="00925811" w:rsidRDefault="001A2306" w:rsidP="001A2306">
            <w:r w:rsidRPr="00925811">
              <w:t>28.71</w:t>
            </w:r>
          </w:p>
        </w:tc>
        <w:tc>
          <w:tcPr>
            <w:tcW w:w="0" w:type="dxa"/>
            <w:vAlign w:val="bottom"/>
          </w:tcPr>
          <w:p w14:paraId="2B636898" w14:textId="77777777" w:rsidR="001A2306" w:rsidRPr="00925811" w:rsidRDefault="001A2306" w:rsidP="001A2306">
            <w:r w:rsidRPr="00925811">
              <w:t>28.56</w:t>
            </w:r>
          </w:p>
        </w:tc>
        <w:tc>
          <w:tcPr>
            <w:tcW w:w="0" w:type="dxa"/>
            <w:vAlign w:val="bottom"/>
          </w:tcPr>
          <w:p w14:paraId="1FB059C6" w14:textId="77777777" w:rsidR="001A2306" w:rsidRPr="00925811" w:rsidRDefault="001A2306" w:rsidP="001A2306">
            <w:r w:rsidRPr="00925811">
              <w:t>28.42</w:t>
            </w:r>
          </w:p>
        </w:tc>
        <w:tc>
          <w:tcPr>
            <w:tcW w:w="0" w:type="dxa"/>
            <w:vAlign w:val="bottom"/>
          </w:tcPr>
          <w:p w14:paraId="4B70D081" w14:textId="77777777" w:rsidR="001A2306" w:rsidRPr="00925811" w:rsidRDefault="001A2306" w:rsidP="001A2306">
            <w:r w:rsidRPr="00925811">
              <w:t>28.28</w:t>
            </w:r>
          </w:p>
        </w:tc>
        <w:tc>
          <w:tcPr>
            <w:tcW w:w="0" w:type="dxa"/>
            <w:vAlign w:val="bottom"/>
          </w:tcPr>
          <w:p w14:paraId="41FBBAF5" w14:textId="77777777" w:rsidR="001A2306" w:rsidRPr="00925811" w:rsidRDefault="001A2306" w:rsidP="001A2306">
            <w:r w:rsidRPr="00925811">
              <w:t>28.14</w:t>
            </w:r>
          </w:p>
        </w:tc>
      </w:tr>
      <w:tr w:rsidR="001A2306" w:rsidRPr="00925811" w14:paraId="751AF4A4" w14:textId="77777777" w:rsidTr="00A75C46">
        <w:tc>
          <w:tcPr>
            <w:tcW w:w="0" w:type="dxa"/>
          </w:tcPr>
          <w:p w14:paraId="42D37DAB" w14:textId="77777777" w:rsidR="001A2306" w:rsidRPr="00925811" w:rsidRDefault="001A2306" w:rsidP="001A2306">
            <w:r w:rsidRPr="00925811">
              <w:t>NPgN</w:t>
            </w:r>
          </w:p>
        </w:tc>
        <w:tc>
          <w:tcPr>
            <w:tcW w:w="0" w:type="dxa"/>
            <w:vAlign w:val="bottom"/>
          </w:tcPr>
          <w:p w14:paraId="4688EB0D" w14:textId="77777777" w:rsidR="001A2306" w:rsidRPr="00925811" w:rsidRDefault="001A2306" w:rsidP="001A2306">
            <w:r w:rsidRPr="00925811">
              <w:t>46.32</w:t>
            </w:r>
          </w:p>
        </w:tc>
        <w:tc>
          <w:tcPr>
            <w:tcW w:w="0" w:type="dxa"/>
            <w:vAlign w:val="bottom"/>
          </w:tcPr>
          <w:p w14:paraId="0DAE3B13" w14:textId="77777777" w:rsidR="001A2306" w:rsidRPr="00925811" w:rsidRDefault="001A2306" w:rsidP="001A2306">
            <w:r w:rsidRPr="00925811">
              <w:t>45.39</w:t>
            </w:r>
          </w:p>
        </w:tc>
        <w:tc>
          <w:tcPr>
            <w:tcW w:w="0" w:type="dxa"/>
            <w:vAlign w:val="bottom"/>
          </w:tcPr>
          <w:p w14:paraId="701D0A36" w14:textId="77777777" w:rsidR="001A2306" w:rsidRPr="00925811" w:rsidRDefault="001A2306" w:rsidP="001A2306">
            <w:r w:rsidRPr="00925811">
              <w:t>44.49</w:t>
            </w:r>
          </w:p>
        </w:tc>
        <w:tc>
          <w:tcPr>
            <w:tcW w:w="0" w:type="dxa"/>
            <w:vAlign w:val="bottom"/>
          </w:tcPr>
          <w:p w14:paraId="251DB04E" w14:textId="77777777" w:rsidR="001A2306" w:rsidRPr="00925811" w:rsidRDefault="001A2306" w:rsidP="001A2306">
            <w:r w:rsidRPr="00925811">
              <w:t>43.60</w:t>
            </w:r>
          </w:p>
        </w:tc>
        <w:tc>
          <w:tcPr>
            <w:tcW w:w="0" w:type="dxa"/>
            <w:vAlign w:val="bottom"/>
          </w:tcPr>
          <w:p w14:paraId="7F016F62" w14:textId="77777777" w:rsidR="001A2306" w:rsidRPr="00925811" w:rsidRDefault="001A2306" w:rsidP="001A2306">
            <w:r w:rsidRPr="00925811">
              <w:t>42.72</w:t>
            </w:r>
          </w:p>
        </w:tc>
      </w:tr>
      <w:tr w:rsidR="001A2306" w:rsidRPr="00925811" w14:paraId="0A9AB38A" w14:textId="77777777" w:rsidTr="00A75C46">
        <w:tc>
          <w:tcPr>
            <w:tcW w:w="0" w:type="dxa"/>
          </w:tcPr>
          <w:p w14:paraId="2628231A" w14:textId="77777777" w:rsidR="001A2306" w:rsidRPr="00925811" w:rsidRDefault="001A2306" w:rsidP="001A2306">
            <w:r w:rsidRPr="00925811">
              <w:t>NPgY</w:t>
            </w:r>
          </w:p>
        </w:tc>
        <w:tc>
          <w:tcPr>
            <w:tcW w:w="0" w:type="dxa"/>
            <w:vAlign w:val="bottom"/>
          </w:tcPr>
          <w:p w14:paraId="6CD76918" w14:textId="77777777" w:rsidR="001A2306" w:rsidRPr="00925811" w:rsidRDefault="001A2306" w:rsidP="001A2306">
            <w:r w:rsidRPr="00925811">
              <w:t>46.71</w:t>
            </w:r>
          </w:p>
        </w:tc>
        <w:tc>
          <w:tcPr>
            <w:tcW w:w="0" w:type="dxa"/>
            <w:vAlign w:val="bottom"/>
          </w:tcPr>
          <w:p w14:paraId="1EE7B6F5" w14:textId="77777777" w:rsidR="001A2306" w:rsidRPr="00925811" w:rsidRDefault="001A2306" w:rsidP="001A2306">
            <w:r w:rsidRPr="00925811">
              <w:t>44.84</w:t>
            </w:r>
          </w:p>
        </w:tc>
        <w:tc>
          <w:tcPr>
            <w:tcW w:w="0" w:type="dxa"/>
            <w:vAlign w:val="bottom"/>
          </w:tcPr>
          <w:p w14:paraId="3A628496" w14:textId="77777777" w:rsidR="001A2306" w:rsidRPr="00925811" w:rsidRDefault="001A2306" w:rsidP="001A2306">
            <w:r w:rsidRPr="00925811">
              <w:t>43.05</w:t>
            </w:r>
          </w:p>
        </w:tc>
        <w:tc>
          <w:tcPr>
            <w:tcW w:w="0" w:type="dxa"/>
            <w:vAlign w:val="bottom"/>
          </w:tcPr>
          <w:p w14:paraId="70852F14" w14:textId="77777777" w:rsidR="001A2306" w:rsidRPr="00925811" w:rsidRDefault="001A2306" w:rsidP="001A2306">
            <w:r w:rsidRPr="00925811">
              <w:t>42.19</w:t>
            </w:r>
          </w:p>
        </w:tc>
        <w:tc>
          <w:tcPr>
            <w:tcW w:w="0" w:type="dxa"/>
            <w:vAlign w:val="bottom"/>
          </w:tcPr>
          <w:p w14:paraId="406C0222" w14:textId="77777777" w:rsidR="001A2306" w:rsidRPr="00925811" w:rsidRDefault="001A2306" w:rsidP="001A2306">
            <w:r w:rsidRPr="00925811">
              <w:t>41.35</w:t>
            </w:r>
          </w:p>
        </w:tc>
      </w:tr>
      <w:tr w:rsidR="001A2306" w:rsidRPr="00925811" w14:paraId="2B30C676" w14:textId="77777777" w:rsidTr="00A75C46">
        <w:tc>
          <w:tcPr>
            <w:tcW w:w="0" w:type="dxa"/>
          </w:tcPr>
          <w:p w14:paraId="6BE658CC" w14:textId="77777777" w:rsidR="001A2306" w:rsidRPr="00925811" w:rsidRDefault="001A2306" w:rsidP="001A2306">
            <w:r w:rsidRPr="00925811">
              <w:t>WMID</w:t>
            </w:r>
          </w:p>
        </w:tc>
        <w:tc>
          <w:tcPr>
            <w:tcW w:w="0" w:type="dxa"/>
            <w:vAlign w:val="bottom"/>
          </w:tcPr>
          <w:p w14:paraId="7EE975A1" w14:textId="77777777" w:rsidR="001A2306" w:rsidRPr="00925811" w:rsidRDefault="001A2306" w:rsidP="001A2306">
            <w:r w:rsidRPr="00925811">
              <w:t>46.74</w:t>
            </w:r>
          </w:p>
        </w:tc>
        <w:tc>
          <w:tcPr>
            <w:tcW w:w="0" w:type="dxa"/>
            <w:vAlign w:val="bottom"/>
          </w:tcPr>
          <w:p w14:paraId="5D529480" w14:textId="77777777" w:rsidR="001A2306" w:rsidRPr="00925811" w:rsidRDefault="001A2306" w:rsidP="001A2306">
            <w:r w:rsidRPr="00925811">
              <w:t>45.80</w:t>
            </w:r>
          </w:p>
        </w:tc>
        <w:tc>
          <w:tcPr>
            <w:tcW w:w="0" w:type="dxa"/>
            <w:vAlign w:val="bottom"/>
          </w:tcPr>
          <w:p w14:paraId="4417EBCF" w14:textId="77777777" w:rsidR="001A2306" w:rsidRPr="00925811" w:rsidRDefault="001A2306" w:rsidP="001A2306">
            <w:r w:rsidRPr="00925811">
              <w:t>45.58</w:t>
            </w:r>
          </w:p>
        </w:tc>
        <w:tc>
          <w:tcPr>
            <w:tcW w:w="0" w:type="dxa"/>
            <w:vAlign w:val="bottom"/>
          </w:tcPr>
          <w:p w14:paraId="64BE40F5" w14:textId="77777777" w:rsidR="001A2306" w:rsidRPr="00925811" w:rsidRDefault="001A2306" w:rsidP="001A2306">
            <w:r w:rsidRPr="00925811">
              <w:t>45.35</w:t>
            </w:r>
          </w:p>
        </w:tc>
        <w:tc>
          <w:tcPr>
            <w:tcW w:w="0" w:type="dxa"/>
            <w:vAlign w:val="bottom"/>
          </w:tcPr>
          <w:p w14:paraId="71CEF242" w14:textId="77777777" w:rsidR="001A2306" w:rsidRPr="00925811" w:rsidRDefault="001A2306" w:rsidP="001A2306">
            <w:r w:rsidRPr="00925811">
              <w:t>45.12</w:t>
            </w:r>
          </w:p>
        </w:tc>
      </w:tr>
      <w:tr w:rsidR="001A2306" w:rsidRPr="00925811" w14:paraId="3642B61A" w14:textId="77777777" w:rsidTr="00A75C46">
        <w:tc>
          <w:tcPr>
            <w:tcW w:w="0" w:type="dxa"/>
          </w:tcPr>
          <w:p w14:paraId="093A79B5" w14:textId="77777777" w:rsidR="001A2306" w:rsidRPr="00925811" w:rsidRDefault="001A2306" w:rsidP="001A2306">
            <w:r w:rsidRPr="00925811">
              <w:t>EMID</w:t>
            </w:r>
          </w:p>
        </w:tc>
        <w:tc>
          <w:tcPr>
            <w:tcW w:w="0" w:type="dxa"/>
            <w:vAlign w:val="bottom"/>
          </w:tcPr>
          <w:p w14:paraId="235BCA41" w14:textId="77777777" w:rsidR="001A2306" w:rsidRPr="00925811" w:rsidRDefault="001A2306" w:rsidP="001A2306">
            <w:r w:rsidRPr="00925811">
              <w:t>38.60</w:t>
            </w:r>
          </w:p>
        </w:tc>
        <w:tc>
          <w:tcPr>
            <w:tcW w:w="0" w:type="dxa"/>
            <w:vAlign w:val="bottom"/>
          </w:tcPr>
          <w:p w14:paraId="136AED9E" w14:textId="77777777" w:rsidR="001A2306" w:rsidRPr="00925811" w:rsidRDefault="001A2306" w:rsidP="001A2306">
            <w:r w:rsidRPr="00925811">
              <w:t>37.83</w:t>
            </w:r>
          </w:p>
        </w:tc>
        <w:tc>
          <w:tcPr>
            <w:tcW w:w="0" w:type="dxa"/>
            <w:vAlign w:val="bottom"/>
          </w:tcPr>
          <w:p w14:paraId="082A7D40" w14:textId="77777777" w:rsidR="001A2306" w:rsidRPr="00925811" w:rsidRDefault="001A2306" w:rsidP="001A2306">
            <w:r w:rsidRPr="00925811">
              <w:t>37.07</w:t>
            </w:r>
          </w:p>
        </w:tc>
        <w:tc>
          <w:tcPr>
            <w:tcW w:w="0" w:type="dxa"/>
            <w:vAlign w:val="bottom"/>
          </w:tcPr>
          <w:p w14:paraId="6113B23A" w14:textId="77777777" w:rsidR="001A2306" w:rsidRPr="00925811" w:rsidRDefault="001A2306" w:rsidP="001A2306">
            <w:r w:rsidRPr="00925811">
              <w:t>36.33</w:t>
            </w:r>
          </w:p>
        </w:tc>
        <w:tc>
          <w:tcPr>
            <w:tcW w:w="0" w:type="dxa"/>
            <w:vAlign w:val="bottom"/>
          </w:tcPr>
          <w:p w14:paraId="4BA93AD4" w14:textId="77777777" w:rsidR="001A2306" w:rsidRPr="00925811" w:rsidRDefault="001A2306" w:rsidP="001A2306">
            <w:r w:rsidRPr="00925811">
              <w:t>36.15</w:t>
            </w:r>
          </w:p>
        </w:tc>
      </w:tr>
      <w:tr w:rsidR="001A2306" w:rsidRPr="00925811" w14:paraId="570BF6E1" w14:textId="77777777" w:rsidTr="00A75C46">
        <w:tc>
          <w:tcPr>
            <w:tcW w:w="0" w:type="dxa"/>
          </w:tcPr>
          <w:p w14:paraId="3850CA2E" w14:textId="77777777" w:rsidR="001A2306" w:rsidRPr="00925811" w:rsidRDefault="001A2306" w:rsidP="001A2306">
            <w:r w:rsidRPr="00925811">
              <w:t>SWALES</w:t>
            </w:r>
          </w:p>
        </w:tc>
        <w:tc>
          <w:tcPr>
            <w:tcW w:w="0" w:type="dxa"/>
            <w:vAlign w:val="bottom"/>
          </w:tcPr>
          <w:p w14:paraId="0E690C2C" w14:textId="77777777" w:rsidR="001A2306" w:rsidRPr="00925811" w:rsidRDefault="001A2306" w:rsidP="001A2306">
            <w:r w:rsidRPr="00925811">
              <w:t>39.22</w:t>
            </w:r>
          </w:p>
        </w:tc>
        <w:tc>
          <w:tcPr>
            <w:tcW w:w="0" w:type="dxa"/>
            <w:vAlign w:val="bottom"/>
          </w:tcPr>
          <w:p w14:paraId="6F04B612" w14:textId="77777777" w:rsidR="001A2306" w:rsidRPr="00925811" w:rsidRDefault="001A2306" w:rsidP="001A2306">
            <w:r w:rsidRPr="00925811">
              <w:t>39.03</w:t>
            </w:r>
          </w:p>
        </w:tc>
        <w:tc>
          <w:tcPr>
            <w:tcW w:w="0" w:type="dxa"/>
            <w:vAlign w:val="bottom"/>
          </w:tcPr>
          <w:p w14:paraId="22C9B253" w14:textId="77777777" w:rsidR="001A2306" w:rsidRPr="00925811" w:rsidRDefault="001A2306" w:rsidP="001A2306">
            <w:r w:rsidRPr="00925811">
              <w:t>38.83</w:t>
            </w:r>
          </w:p>
        </w:tc>
        <w:tc>
          <w:tcPr>
            <w:tcW w:w="0" w:type="dxa"/>
            <w:vAlign w:val="bottom"/>
          </w:tcPr>
          <w:p w14:paraId="2ECACF47" w14:textId="77777777" w:rsidR="001A2306" w:rsidRPr="00925811" w:rsidRDefault="001A2306" w:rsidP="001A2306">
            <w:r w:rsidRPr="00925811">
              <w:t>38.64</w:t>
            </w:r>
          </w:p>
        </w:tc>
        <w:tc>
          <w:tcPr>
            <w:tcW w:w="0" w:type="dxa"/>
            <w:vAlign w:val="bottom"/>
          </w:tcPr>
          <w:p w14:paraId="357EA851" w14:textId="77777777" w:rsidR="001A2306" w:rsidRPr="00925811" w:rsidRDefault="001A2306" w:rsidP="001A2306">
            <w:r w:rsidRPr="00925811">
              <w:t>38.44</w:t>
            </w:r>
          </w:p>
        </w:tc>
      </w:tr>
      <w:tr w:rsidR="001A2306" w:rsidRPr="00925811" w14:paraId="4D769CB5" w14:textId="77777777" w:rsidTr="00A75C46">
        <w:tc>
          <w:tcPr>
            <w:tcW w:w="0" w:type="dxa"/>
          </w:tcPr>
          <w:p w14:paraId="010AEC36" w14:textId="77777777" w:rsidR="001A2306" w:rsidRPr="00925811" w:rsidRDefault="001A2306" w:rsidP="001A2306">
            <w:r w:rsidRPr="00925811">
              <w:t>SWEST</w:t>
            </w:r>
          </w:p>
        </w:tc>
        <w:tc>
          <w:tcPr>
            <w:tcW w:w="0" w:type="dxa"/>
            <w:vAlign w:val="bottom"/>
          </w:tcPr>
          <w:p w14:paraId="1B147842" w14:textId="77777777" w:rsidR="001A2306" w:rsidRPr="00925811" w:rsidRDefault="001A2306" w:rsidP="001A2306">
            <w:r w:rsidRPr="00925811">
              <w:t>48.35</w:t>
            </w:r>
          </w:p>
        </w:tc>
        <w:tc>
          <w:tcPr>
            <w:tcW w:w="0" w:type="dxa"/>
            <w:vAlign w:val="bottom"/>
          </w:tcPr>
          <w:p w14:paraId="7B564EFF" w14:textId="77777777" w:rsidR="001A2306" w:rsidRPr="00925811" w:rsidRDefault="001A2306" w:rsidP="001A2306">
            <w:r w:rsidRPr="00925811">
              <w:t>48.11</w:t>
            </w:r>
          </w:p>
        </w:tc>
        <w:tc>
          <w:tcPr>
            <w:tcW w:w="0" w:type="dxa"/>
            <w:vAlign w:val="bottom"/>
          </w:tcPr>
          <w:p w14:paraId="39217BDE" w14:textId="77777777" w:rsidR="001A2306" w:rsidRPr="00925811" w:rsidRDefault="001A2306" w:rsidP="001A2306">
            <w:r w:rsidRPr="00925811">
              <w:t>47.87</w:t>
            </w:r>
          </w:p>
        </w:tc>
        <w:tc>
          <w:tcPr>
            <w:tcW w:w="0" w:type="dxa"/>
            <w:vAlign w:val="bottom"/>
          </w:tcPr>
          <w:p w14:paraId="5499D32E" w14:textId="77777777" w:rsidR="001A2306" w:rsidRPr="00925811" w:rsidRDefault="001A2306" w:rsidP="001A2306">
            <w:r w:rsidRPr="00925811">
              <w:t>47.63</w:t>
            </w:r>
          </w:p>
        </w:tc>
        <w:tc>
          <w:tcPr>
            <w:tcW w:w="0" w:type="dxa"/>
            <w:vAlign w:val="bottom"/>
          </w:tcPr>
          <w:p w14:paraId="2C477C41" w14:textId="77777777" w:rsidR="001A2306" w:rsidRPr="00925811" w:rsidRDefault="001A2306" w:rsidP="001A2306">
            <w:r w:rsidRPr="00925811">
              <w:t>47.39</w:t>
            </w:r>
          </w:p>
        </w:tc>
      </w:tr>
      <w:tr w:rsidR="001A2306" w:rsidRPr="00925811" w14:paraId="3B9996D8" w14:textId="77777777" w:rsidTr="00A75C46">
        <w:tc>
          <w:tcPr>
            <w:tcW w:w="0" w:type="dxa"/>
          </w:tcPr>
          <w:p w14:paraId="5A66B673" w14:textId="77777777" w:rsidR="001A2306" w:rsidRPr="00925811" w:rsidRDefault="001A2306" w:rsidP="001A2306">
            <w:r w:rsidRPr="00925811">
              <w:t>LPN</w:t>
            </w:r>
          </w:p>
        </w:tc>
        <w:tc>
          <w:tcPr>
            <w:tcW w:w="0" w:type="dxa"/>
            <w:vAlign w:val="bottom"/>
          </w:tcPr>
          <w:p w14:paraId="31724CCB" w14:textId="77777777" w:rsidR="001A2306" w:rsidRPr="00925811" w:rsidRDefault="001A2306" w:rsidP="001A2306">
            <w:r w:rsidRPr="00925811">
              <w:t>13.45</w:t>
            </w:r>
          </w:p>
        </w:tc>
        <w:tc>
          <w:tcPr>
            <w:tcW w:w="0" w:type="dxa"/>
            <w:vAlign w:val="bottom"/>
          </w:tcPr>
          <w:p w14:paraId="08F8DA9F" w14:textId="77777777" w:rsidR="001A2306" w:rsidRPr="00925811" w:rsidRDefault="001A2306" w:rsidP="001A2306">
            <w:r w:rsidRPr="00925811">
              <w:t>13.38</w:t>
            </w:r>
          </w:p>
        </w:tc>
        <w:tc>
          <w:tcPr>
            <w:tcW w:w="0" w:type="dxa"/>
            <w:vAlign w:val="bottom"/>
          </w:tcPr>
          <w:p w14:paraId="4DE7B531" w14:textId="77777777" w:rsidR="001A2306" w:rsidRPr="00925811" w:rsidRDefault="001A2306" w:rsidP="001A2306">
            <w:r w:rsidRPr="00925811">
              <w:t>13.31</w:t>
            </w:r>
          </w:p>
        </w:tc>
        <w:tc>
          <w:tcPr>
            <w:tcW w:w="0" w:type="dxa"/>
            <w:vAlign w:val="bottom"/>
          </w:tcPr>
          <w:p w14:paraId="4D1EF1D1" w14:textId="77777777" w:rsidR="001A2306" w:rsidRPr="00925811" w:rsidRDefault="001A2306" w:rsidP="001A2306">
            <w:r w:rsidRPr="00925811">
              <w:t>13.25</w:t>
            </w:r>
          </w:p>
        </w:tc>
        <w:tc>
          <w:tcPr>
            <w:tcW w:w="0" w:type="dxa"/>
            <w:vAlign w:val="bottom"/>
          </w:tcPr>
          <w:p w14:paraId="372FB0AC" w14:textId="77777777" w:rsidR="001A2306" w:rsidRPr="00925811" w:rsidRDefault="001A2306" w:rsidP="001A2306">
            <w:r w:rsidRPr="00925811">
              <w:t>13.18</w:t>
            </w:r>
          </w:p>
        </w:tc>
      </w:tr>
      <w:tr w:rsidR="001A2306" w:rsidRPr="00925811" w14:paraId="7473394E" w14:textId="77777777" w:rsidTr="00A75C46">
        <w:tc>
          <w:tcPr>
            <w:tcW w:w="0" w:type="dxa"/>
          </w:tcPr>
          <w:p w14:paraId="0E3CA694" w14:textId="77777777" w:rsidR="001A2306" w:rsidRPr="00925811" w:rsidRDefault="001A2306" w:rsidP="001A2306">
            <w:r w:rsidRPr="00925811">
              <w:t>SPN</w:t>
            </w:r>
          </w:p>
        </w:tc>
        <w:tc>
          <w:tcPr>
            <w:tcW w:w="0" w:type="dxa"/>
            <w:vAlign w:val="bottom"/>
          </w:tcPr>
          <w:p w14:paraId="47CF2188" w14:textId="77777777" w:rsidR="001A2306" w:rsidRPr="00925811" w:rsidRDefault="001A2306" w:rsidP="001A2306">
            <w:r w:rsidRPr="00925811">
              <w:t>42.08</w:t>
            </w:r>
          </w:p>
        </w:tc>
        <w:tc>
          <w:tcPr>
            <w:tcW w:w="0" w:type="dxa"/>
            <w:vAlign w:val="bottom"/>
          </w:tcPr>
          <w:p w14:paraId="704626DC" w14:textId="77777777" w:rsidR="001A2306" w:rsidRPr="00925811" w:rsidRDefault="001A2306" w:rsidP="001A2306">
            <w:r w:rsidRPr="00925811">
              <w:t>41.87</w:t>
            </w:r>
          </w:p>
        </w:tc>
        <w:tc>
          <w:tcPr>
            <w:tcW w:w="0" w:type="dxa"/>
            <w:vAlign w:val="bottom"/>
          </w:tcPr>
          <w:p w14:paraId="4E4DB890" w14:textId="77777777" w:rsidR="001A2306" w:rsidRPr="00925811" w:rsidRDefault="001A2306" w:rsidP="001A2306">
            <w:r w:rsidRPr="00925811">
              <w:t>41.66</w:t>
            </w:r>
          </w:p>
        </w:tc>
        <w:tc>
          <w:tcPr>
            <w:tcW w:w="0" w:type="dxa"/>
            <w:vAlign w:val="bottom"/>
          </w:tcPr>
          <w:p w14:paraId="16AE42DC" w14:textId="77777777" w:rsidR="001A2306" w:rsidRPr="00925811" w:rsidRDefault="001A2306" w:rsidP="001A2306">
            <w:r w:rsidRPr="00925811">
              <w:t>41.46</w:t>
            </w:r>
          </w:p>
        </w:tc>
        <w:tc>
          <w:tcPr>
            <w:tcW w:w="0" w:type="dxa"/>
            <w:vAlign w:val="bottom"/>
          </w:tcPr>
          <w:p w14:paraId="36479D88" w14:textId="77777777" w:rsidR="001A2306" w:rsidRPr="00925811" w:rsidRDefault="001A2306" w:rsidP="001A2306">
            <w:r w:rsidRPr="00925811">
              <w:t>41.25</w:t>
            </w:r>
          </w:p>
        </w:tc>
      </w:tr>
      <w:tr w:rsidR="001A2306" w:rsidRPr="00925811" w14:paraId="4F4A02B1" w14:textId="77777777" w:rsidTr="00A75C46">
        <w:tc>
          <w:tcPr>
            <w:tcW w:w="0" w:type="dxa"/>
          </w:tcPr>
          <w:p w14:paraId="036A4972" w14:textId="77777777" w:rsidR="001A2306" w:rsidRPr="00925811" w:rsidRDefault="001A2306" w:rsidP="001A2306">
            <w:r w:rsidRPr="00925811">
              <w:t>EPN</w:t>
            </w:r>
          </w:p>
        </w:tc>
        <w:tc>
          <w:tcPr>
            <w:tcW w:w="0" w:type="dxa"/>
            <w:vAlign w:val="bottom"/>
          </w:tcPr>
          <w:p w14:paraId="1F90414E" w14:textId="77777777" w:rsidR="001A2306" w:rsidRPr="00925811" w:rsidRDefault="001A2306" w:rsidP="001A2306">
            <w:r w:rsidRPr="00925811">
              <w:t>40.99</w:t>
            </w:r>
          </w:p>
        </w:tc>
        <w:tc>
          <w:tcPr>
            <w:tcW w:w="0" w:type="dxa"/>
            <w:vAlign w:val="bottom"/>
          </w:tcPr>
          <w:p w14:paraId="7C260B39" w14:textId="77777777" w:rsidR="001A2306" w:rsidRPr="00925811" w:rsidRDefault="001A2306" w:rsidP="001A2306">
            <w:r w:rsidRPr="00925811">
              <w:t>40.79</w:t>
            </w:r>
          </w:p>
        </w:tc>
        <w:tc>
          <w:tcPr>
            <w:tcW w:w="0" w:type="dxa"/>
            <w:vAlign w:val="bottom"/>
          </w:tcPr>
          <w:p w14:paraId="5A898B42" w14:textId="77777777" w:rsidR="001A2306" w:rsidRPr="00925811" w:rsidRDefault="001A2306" w:rsidP="001A2306">
            <w:r w:rsidRPr="00925811">
              <w:t>40.58</w:t>
            </w:r>
          </w:p>
        </w:tc>
        <w:tc>
          <w:tcPr>
            <w:tcW w:w="0" w:type="dxa"/>
            <w:vAlign w:val="bottom"/>
          </w:tcPr>
          <w:p w14:paraId="69B03F10" w14:textId="77777777" w:rsidR="001A2306" w:rsidRPr="00925811" w:rsidRDefault="001A2306" w:rsidP="001A2306">
            <w:r w:rsidRPr="00925811">
              <w:t>40.38</w:t>
            </w:r>
          </w:p>
        </w:tc>
        <w:tc>
          <w:tcPr>
            <w:tcW w:w="0" w:type="dxa"/>
            <w:vAlign w:val="bottom"/>
          </w:tcPr>
          <w:p w14:paraId="29702BB8" w14:textId="77777777" w:rsidR="001A2306" w:rsidRPr="00925811" w:rsidRDefault="001A2306" w:rsidP="001A2306">
            <w:r w:rsidRPr="00925811">
              <w:t>40.18</w:t>
            </w:r>
          </w:p>
        </w:tc>
      </w:tr>
      <w:tr w:rsidR="001A2306" w:rsidRPr="00925811" w14:paraId="63C514FD" w14:textId="77777777" w:rsidTr="00A75C46">
        <w:tc>
          <w:tcPr>
            <w:tcW w:w="0" w:type="dxa"/>
          </w:tcPr>
          <w:p w14:paraId="655619C3" w14:textId="77777777" w:rsidR="001A2306" w:rsidRPr="00925811" w:rsidRDefault="001A2306" w:rsidP="001A2306">
            <w:r w:rsidRPr="00925811">
              <w:t>SPD</w:t>
            </w:r>
          </w:p>
        </w:tc>
        <w:tc>
          <w:tcPr>
            <w:tcW w:w="0" w:type="dxa"/>
            <w:vAlign w:val="bottom"/>
          </w:tcPr>
          <w:p w14:paraId="33274966" w14:textId="77777777" w:rsidR="001A2306" w:rsidRPr="00925811" w:rsidRDefault="001A2306" w:rsidP="001A2306">
            <w:r w:rsidRPr="00925811">
              <w:t>41.81</w:t>
            </w:r>
          </w:p>
        </w:tc>
        <w:tc>
          <w:tcPr>
            <w:tcW w:w="0" w:type="dxa"/>
            <w:vAlign w:val="bottom"/>
          </w:tcPr>
          <w:p w14:paraId="053795B1" w14:textId="77777777" w:rsidR="001A2306" w:rsidRPr="00925811" w:rsidRDefault="001A2306" w:rsidP="001A2306">
            <w:r w:rsidRPr="00925811">
              <w:t>40.97</w:t>
            </w:r>
          </w:p>
        </w:tc>
        <w:tc>
          <w:tcPr>
            <w:tcW w:w="0" w:type="dxa"/>
            <w:vAlign w:val="bottom"/>
          </w:tcPr>
          <w:p w14:paraId="40764D4A" w14:textId="77777777" w:rsidR="001A2306" w:rsidRPr="00925811" w:rsidRDefault="001A2306" w:rsidP="001A2306">
            <w:r w:rsidRPr="00925811">
              <w:t>40.15</w:t>
            </w:r>
          </w:p>
        </w:tc>
        <w:tc>
          <w:tcPr>
            <w:tcW w:w="0" w:type="dxa"/>
            <w:vAlign w:val="bottom"/>
          </w:tcPr>
          <w:p w14:paraId="157FED3F" w14:textId="77777777" w:rsidR="001A2306" w:rsidRPr="00925811" w:rsidRDefault="001A2306" w:rsidP="001A2306">
            <w:r w:rsidRPr="00925811">
              <w:t>39.35</w:t>
            </w:r>
          </w:p>
        </w:tc>
        <w:tc>
          <w:tcPr>
            <w:tcW w:w="0" w:type="dxa"/>
            <w:vAlign w:val="bottom"/>
          </w:tcPr>
          <w:p w14:paraId="67BD49CC" w14:textId="77777777" w:rsidR="001A2306" w:rsidRPr="00925811" w:rsidRDefault="001A2306" w:rsidP="001A2306">
            <w:r w:rsidRPr="00925811">
              <w:t>38.56</w:t>
            </w:r>
          </w:p>
        </w:tc>
      </w:tr>
      <w:tr w:rsidR="001A2306" w:rsidRPr="00925811" w14:paraId="3C66D65A" w14:textId="77777777" w:rsidTr="00A75C46">
        <w:tc>
          <w:tcPr>
            <w:tcW w:w="0" w:type="dxa"/>
          </w:tcPr>
          <w:p w14:paraId="1AC30DBF" w14:textId="77777777" w:rsidR="001A2306" w:rsidRPr="00925811" w:rsidRDefault="001A2306" w:rsidP="001A2306">
            <w:r w:rsidRPr="00925811">
              <w:t>SPMW</w:t>
            </w:r>
          </w:p>
        </w:tc>
        <w:tc>
          <w:tcPr>
            <w:tcW w:w="0" w:type="dxa"/>
            <w:vAlign w:val="bottom"/>
          </w:tcPr>
          <w:p w14:paraId="47F31813" w14:textId="77777777" w:rsidR="001A2306" w:rsidRPr="00925811" w:rsidRDefault="001A2306" w:rsidP="001A2306">
            <w:r w:rsidRPr="00925811">
              <w:t>31.41</w:t>
            </w:r>
          </w:p>
        </w:tc>
        <w:tc>
          <w:tcPr>
            <w:tcW w:w="0" w:type="dxa"/>
            <w:vAlign w:val="bottom"/>
          </w:tcPr>
          <w:p w14:paraId="53EF79E0" w14:textId="77777777" w:rsidR="001A2306" w:rsidRPr="00925811" w:rsidRDefault="001A2306" w:rsidP="001A2306">
            <w:r w:rsidRPr="00925811">
              <w:t>31.25</w:t>
            </w:r>
          </w:p>
        </w:tc>
        <w:tc>
          <w:tcPr>
            <w:tcW w:w="0" w:type="dxa"/>
            <w:vAlign w:val="bottom"/>
          </w:tcPr>
          <w:p w14:paraId="25237293" w14:textId="77777777" w:rsidR="001A2306" w:rsidRPr="00925811" w:rsidRDefault="001A2306" w:rsidP="001A2306">
            <w:r w:rsidRPr="00925811">
              <w:t>31.10</w:t>
            </w:r>
          </w:p>
        </w:tc>
        <w:tc>
          <w:tcPr>
            <w:tcW w:w="0" w:type="dxa"/>
            <w:vAlign w:val="bottom"/>
          </w:tcPr>
          <w:p w14:paraId="5BEF2FF7" w14:textId="77777777" w:rsidR="001A2306" w:rsidRPr="00925811" w:rsidRDefault="001A2306" w:rsidP="001A2306">
            <w:r w:rsidRPr="00925811">
              <w:t>30.94</w:t>
            </w:r>
          </w:p>
        </w:tc>
        <w:tc>
          <w:tcPr>
            <w:tcW w:w="0" w:type="dxa"/>
            <w:vAlign w:val="bottom"/>
          </w:tcPr>
          <w:p w14:paraId="02100A46" w14:textId="77777777" w:rsidR="001A2306" w:rsidRPr="00925811" w:rsidRDefault="001A2306" w:rsidP="001A2306">
            <w:r w:rsidRPr="00925811">
              <w:t>30.79</w:t>
            </w:r>
          </w:p>
        </w:tc>
      </w:tr>
      <w:tr w:rsidR="001A2306" w:rsidRPr="00925811" w14:paraId="74E8612D" w14:textId="77777777" w:rsidTr="00A75C46">
        <w:tc>
          <w:tcPr>
            <w:tcW w:w="0" w:type="dxa"/>
          </w:tcPr>
          <w:p w14:paraId="503A1A01" w14:textId="77777777" w:rsidR="001A2306" w:rsidRPr="00925811" w:rsidRDefault="001A2306" w:rsidP="001A2306">
            <w:r w:rsidRPr="00925811">
              <w:t>SSEH</w:t>
            </w:r>
          </w:p>
        </w:tc>
        <w:tc>
          <w:tcPr>
            <w:tcW w:w="0" w:type="dxa"/>
            <w:vAlign w:val="bottom"/>
          </w:tcPr>
          <w:p w14:paraId="60048B00" w14:textId="77777777" w:rsidR="001A2306" w:rsidRPr="00925811" w:rsidRDefault="001A2306" w:rsidP="001A2306">
            <w:r w:rsidRPr="00925811">
              <w:t>58.03</w:t>
            </w:r>
          </w:p>
        </w:tc>
        <w:tc>
          <w:tcPr>
            <w:tcW w:w="0" w:type="dxa"/>
            <w:vAlign w:val="bottom"/>
          </w:tcPr>
          <w:p w14:paraId="29557BC2" w14:textId="77777777" w:rsidR="001A2306" w:rsidRPr="00925811" w:rsidRDefault="001A2306" w:rsidP="001A2306">
            <w:r w:rsidRPr="00925811">
              <w:t>57.74</w:t>
            </w:r>
          </w:p>
        </w:tc>
        <w:tc>
          <w:tcPr>
            <w:tcW w:w="0" w:type="dxa"/>
            <w:vAlign w:val="bottom"/>
          </w:tcPr>
          <w:p w14:paraId="4F798583" w14:textId="77777777" w:rsidR="001A2306" w:rsidRPr="00925811" w:rsidRDefault="001A2306" w:rsidP="001A2306">
            <w:r w:rsidRPr="00925811">
              <w:t>57.45</w:t>
            </w:r>
          </w:p>
        </w:tc>
        <w:tc>
          <w:tcPr>
            <w:tcW w:w="0" w:type="dxa"/>
            <w:vAlign w:val="bottom"/>
          </w:tcPr>
          <w:p w14:paraId="0403C9BC" w14:textId="77777777" w:rsidR="001A2306" w:rsidRPr="00925811" w:rsidRDefault="001A2306" w:rsidP="001A2306">
            <w:r w:rsidRPr="00925811">
              <w:t>57.16</w:t>
            </w:r>
          </w:p>
        </w:tc>
        <w:tc>
          <w:tcPr>
            <w:tcW w:w="0" w:type="dxa"/>
            <w:vAlign w:val="bottom"/>
          </w:tcPr>
          <w:p w14:paraId="205EEE4A" w14:textId="77777777" w:rsidR="001A2306" w:rsidRPr="00925811" w:rsidRDefault="001A2306" w:rsidP="001A2306">
            <w:r w:rsidRPr="00925811">
              <w:t>56.88</w:t>
            </w:r>
          </w:p>
        </w:tc>
      </w:tr>
      <w:tr w:rsidR="001A2306" w:rsidRPr="00925811" w14:paraId="73ABB545" w14:textId="77777777" w:rsidTr="00A75C46">
        <w:tc>
          <w:tcPr>
            <w:tcW w:w="0" w:type="dxa"/>
          </w:tcPr>
          <w:p w14:paraId="11E4E274" w14:textId="77777777" w:rsidR="001A2306" w:rsidRPr="00925811" w:rsidRDefault="001A2306" w:rsidP="001A2306">
            <w:r w:rsidRPr="00925811">
              <w:t>SSES</w:t>
            </w:r>
          </w:p>
        </w:tc>
        <w:tc>
          <w:tcPr>
            <w:tcW w:w="0" w:type="dxa"/>
            <w:vAlign w:val="bottom"/>
          </w:tcPr>
          <w:p w14:paraId="14D02D39" w14:textId="77777777" w:rsidR="001A2306" w:rsidRPr="00925811" w:rsidRDefault="001A2306" w:rsidP="001A2306">
            <w:r w:rsidRPr="00925811">
              <w:t>45.55</w:t>
            </w:r>
          </w:p>
        </w:tc>
        <w:tc>
          <w:tcPr>
            <w:tcW w:w="0" w:type="dxa"/>
            <w:vAlign w:val="bottom"/>
          </w:tcPr>
          <w:p w14:paraId="11639636" w14:textId="77777777" w:rsidR="001A2306" w:rsidRPr="00925811" w:rsidRDefault="001A2306" w:rsidP="001A2306">
            <w:r w:rsidRPr="00925811">
              <w:t>44.64</w:t>
            </w:r>
          </w:p>
        </w:tc>
        <w:tc>
          <w:tcPr>
            <w:tcW w:w="0" w:type="dxa"/>
            <w:vAlign w:val="bottom"/>
          </w:tcPr>
          <w:p w14:paraId="3486596E" w14:textId="77777777" w:rsidR="001A2306" w:rsidRPr="00925811" w:rsidRDefault="001A2306" w:rsidP="001A2306">
            <w:r w:rsidRPr="00925811">
              <w:t>43.75</w:t>
            </w:r>
          </w:p>
        </w:tc>
        <w:tc>
          <w:tcPr>
            <w:tcW w:w="0" w:type="dxa"/>
            <w:vAlign w:val="bottom"/>
          </w:tcPr>
          <w:p w14:paraId="21219333" w14:textId="77777777" w:rsidR="001A2306" w:rsidRPr="00925811" w:rsidRDefault="001A2306" w:rsidP="001A2306">
            <w:r w:rsidRPr="00925811">
              <w:t>42.87</w:t>
            </w:r>
          </w:p>
        </w:tc>
        <w:tc>
          <w:tcPr>
            <w:tcW w:w="0" w:type="dxa"/>
            <w:vAlign w:val="bottom"/>
          </w:tcPr>
          <w:p w14:paraId="2018D4E2" w14:textId="77777777" w:rsidR="001A2306" w:rsidRPr="00925811" w:rsidRDefault="001A2306" w:rsidP="001A2306">
            <w:r w:rsidRPr="00925811">
              <w:t>42.66</w:t>
            </w:r>
          </w:p>
        </w:tc>
      </w:tr>
    </w:tbl>
    <w:p w14:paraId="1D5609BC" w14:textId="77777777" w:rsidR="001A2306" w:rsidRPr="00925811" w:rsidRDefault="001A2306" w:rsidP="001A2306">
      <w:pPr>
        <w:pStyle w:val="AppendixHeading"/>
      </w:pPr>
    </w:p>
    <w:p w14:paraId="08C039E8" w14:textId="77777777" w:rsidR="001A2306" w:rsidRPr="00925811" w:rsidRDefault="001A2306" w:rsidP="001A2306">
      <w:pPr>
        <w:pStyle w:val="Caption"/>
      </w:pPr>
      <w:r w:rsidRPr="00925811">
        <w:t>Customer interruptions term incentive rate (IRA</w:t>
      </w:r>
      <w:r w:rsidRPr="00925811">
        <w:rPr>
          <w:rStyle w:val="Subscript"/>
        </w:rPr>
        <w:t>t</w:t>
      </w:r>
      <w:r w:rsidRPr="00925811">
        <w:t>) (£m per CI)</w:t>
      </w:r>
    </w:p>
    <w:tbl>
      <w:tblPr>
        <w:tblStyle w:val="AppendixTable"/>
        <w:tblW w:w="8784" w:type="dxa"/>
        <w:tblLayout w:type="fixed"/>
        <w:tblLook w:val="04A0" w:firstRow="1" w:lastRow="0" w:firstColumn="1" w:lastColumn="0" w:noHBand="0" w:noVBand="1"/>
      </w:tblPr>
      <w:tblGrid>
        <w:gridCol w:w="1696"/>
        <w:gridCol w:w="1417"/>
        <w:gridCol w:w="1418"/>
        <w:gridCol w:w="1417"/>
        <w:gridCol w:w="1418"/>
        <w:gridCol w:w="1418"/>
      </w:tblGrid>
      <w:tr w:rsidR="001A2306" w:rsidRPr="00925811" w14:paraId="2550C7F7" w14:textId="77777777" w:rsidTr="00A75C46">
        <w:trPr>
          <w:cnfStyle w:val="100000000000" w:firstRow="1" w:lastRow="0" w:firstColumn="0" w:lastColumn="0" w:oddVBand="0" w:evenVBand="0" w:oddHBand="0" w:evenHBand="0" w:firstRowFirstColumn="0" w:firstRowLastColumn="0" w:lastRowFirstColumn="0" w:lastRowLastColumn="0"/>
        </w:trPr>
        <w:tc>
          <w:tcPr>
            <w:tcW w:w="1696" w:type="dxa"/>
          </w:tcPr>
          <w:p w14:paraId="517A2D22" w14:textId="77777777" w:rsidR="001A2306" w:rsidRPr="00925811" w:rsidRDefault="001A2306" w:rsidP="001A2306">
            <w:r w:rsidRPr="00925811">
              <w:t>Licensee</w:t>
            </w:r>
          </w:p>
        </w:tc>
        <w:tc>
          <w:tcPr>
            <w:tcW w:w="1417" w:type="dxa"/>
          </w:tcPr>
          <w:p w14:paraId="57223F80" w14:textId="77777777" w:rsidR="001A2306" w:rsidRPr="00925811" w:rsidRDefault="001A2306" w:rsidP="001A2306">
            <w:r w:rsidRPr="00925811">
              <w:t>2023/24</w:t>
            </w:r>
          </w:p>
        </w:tc>
        <w:tc>
          <w:tcPr>
            <w:tcW w:w="1418" w:type="dxa"/>
          </w:tcPr>
          <w:p w14:paraId="57EAFCA5" w14:textId="77777777" w:rsidR="001A2306" w:rsidRPr="00925811" w:rsidRDefault="001A2306" w:rsidP="001A2306">
            <w:r w:rsidRPr="00925811">
              <w:t>2024/25</w:t>
            </w:r>
          </w:p>
        </w:tc>
        <w:tc>
          <w:tcPr>
            <w:tcW w:w="1417" w:type="dxa"/>
          </w:tcPr>
          <w:p w14:paraId="6CEB3C67" w14:textId="77777777" w:rsidR="001A2306" w:rsidRPr="00925811" w:rsidRDefault="001A2306" w:rsidP="001A2306">
            <w:r w:rsidRPr="00925811">
              <w:t>2025/26</w:t>
            </w:r>
          </w:p>
        </w:tc>
        <w:tc>
          <w:tcPr>
            <w:tcW w:w="1418" w:type="dxa"/>
          </w:tcPr>
          <w:p w14:paraId="17791BEE" w14:textId="77777777" w:rsidR="001A2306" w:rsidRPr="00925811" w:rsidRDefault="001A2306" w:rsidP="001A2306">
            <w:r w:rsidRPr="00925811">
              <w:t>2026/27</w:t>
            </w:r>
          </w:p>
        </w:tc>
        <w:tc>
          <w:tcPr>
            <w:tcW w:w="1418" w:type="dxa"/>
          </w:tcPr>
          <w:p w14:paraId="1C312B24" w14:textId="77777777" w:rsidR="001A2306" w:rsidRPr="00925811" w:rsidRDefault="001A2306" w:rsidP="001A2306">
            <w:r w:rsidRPr="00925811">
              <w:t>2027/28</w:t>
            </w:r>
          </w:p>
        </w:tc>
      </w:tr>
      <w:tr w:rsidR="001A2306" w:rsidRPr="00925811" w14:paraId="0D9CFC38" w14:textId="77777777" w:rsidTr="00A75C46">
        <w:tc>
          <w:tcPr>
            <w:tcW w:w="1696" w:type="dxa"/>
          </w:tcPr>
          <w:p w14:paraId="271417F0" w14:textId="77777777" w:rsidR="001A2306" w:rsidRPr="00925811" w:rsidRDefault="001A2306" w:rsidP="001A2306">
            <w:r w:rsidRPr="00925811">
              <w:t>ENWL</w:t>
            </w:r>
          </w:p>
        </w:tc>
        <w:tc>
          <w:tcPr>
            <w:tcW w:w="1417" w:type="dxa"/>
            <w:vAlign w:val="bottom"/>
          </w:tcPr>
          <w:p w14:paraId="48E7176C" w14:textId="77777777" w:rsidR="001A2306" w:rsidRPr="00925811" w:rsidRDefault="001A2306" w:rsidP="001A2306">
            <w:r w:rsidRPr="00925811">
              <w:t>0.291</w:t>
            </w:r>
          </w:p>
        </w:tc>
        <w:tc>
          <w:tcPr>
            <w:tcW w:w="1418" w:type="dxa"/>
            <w:vAlign w:val="bottom"/>
          </w:tcPr>
          <w:p w14:paraId="647A5DC7" w14:textId="77777777" w:rsidR="001A2306" w:rsidRPr="00925811" w:rsidRDefault="001A2306" w:rsidP="001A2306">
            <w:r w:rsidRPr="00925811">
              <w:t>0.291</w:t>
            </w:r>
          </w:p>
        </w:tc>
        <w:tc>
          <w:tcPr>
            <w:tcW w:w="1417" w:type="dxa"/>
            <w:vAlign w:val="bottom"/>
          </w:tcPr>
          <w:p w14:paraId="456C8970" w14:textId="77777777" w:rsidR="001A2306" w:rsidRPr="00925811" w:rsidRDefault="001A2306" w:rsidP="001A2306">
            <w:r w:rsidRPr="00925811">
              <w:t>0.291</w:t>
            </w:r>
          </w:p>
        </w:tc>
        <w:tc>
          <w:tcPr>
            <w:tcW w:w="1418" w:type="dxa"/>
            <w:vAlign w:val="bottom"/>
          </w:tcPr>
          <w:p w14:paraId="6FE167F9" w14:textId="77777777" w:rsidR="001A2306" w:rsidRPr="00925811" w:rsidRDefault="001A2306" w:rsidP="001A2306">
            <w:r w:rsidRPr="00925811">
              <w:t>0.291</w:t>
            </w:r>
          </w:p>
        </w:tc>
        <w:tc>
          <w:tcPr>
            <w:tcW w:w="1418" w:type="dxa"/>
            <w:vAlign w:val="bottom"/>
          </w:tcPr>
          <w:p w14:paraId="355EB6F1" w14:textId="77777777" w:rsidR="001A2306" w:rsidRPr="00925811" w:rsidRDefault="001A2306" w:rsidP="001A2306">
            <w:r w:rsidRPr="00925811">
              <w:t>0.291</w:t>
            </w:r>
          </w:p>
        </w:tc>
      </w:tr>
      <w:tr w:rsidR="001A2306" w:rsidRPr="00925811" w14:paraId="22DF9431" w14:textId="77777777" w:rsidTr="00A75C46">
        <w:tc>
          <w:tcPr>
            <w:tcW w:w="1696" w:type="dxa"/>
          </w:tcPr>
          <w:p w14:paraId="5A849A74" w14:textId="77777777" w:rsidR="001A2306" w:rsidRPr="00925811" w:rsidRDefault="001A2306" w:rsidP="001A2306">
            <w:r w:rsidRPr="00925811">
              <w:t>NPgN</w:t>
            </w:r>
          </w:p>
        </w:tc>
        <w:tc>
          <w:tcPr>
            <w:tcW w:w="1417" w:type="dxa"/>
            <w:vAlign w:val="bottom"/>
          </w:tcPr>
          <w:p w14:paraId="2C263121" w14:textId="77777777" w:rsidR="001A2306" w:rsidRPr="00925811" w:rsidRDefault="001A2306" w:rsidP="001A2306">
            <w:r w:rsidRPr="00925811">
              <w:t>0.195</w:t>
            </w:r>
          </w:p>
        </w:tc>
        <w:tc>
          <w:tcPr>
            <w:tcW w:w="1418" w:type="dxa"/>
            <w:vAlign w:val="bottom"/>
          </w:tcPr>
          <w:p w14:paraId="5037826C" w14:textId="77777777" w:rsidR="001A2306" w:rsidRPr="00925811" w:rsidRDefault="001A2306" w:rsidP="001A2306">
            <w:r w:rsidRPr="00925811">
              <w:t>0.195</w:t>
            </w:r>
          </w:p>
        </w:tc>
        <w:tc>
          <w:tcPr>
            <w:tcW w:w="1417" w:type="dxa"/>
            <w:vAlign w:val="bottom"/>
          </w:tcPr>
          <w:p w14:paraId="7C93555A" w14:textId="77777777" w:rsidR="001A2306" w:rsidRPr="00925811" w:rsidRDefault="001A2306" w:rsidP="001A2306">
            <w:r w:rsidRPr="00925811">
              <w:t>0.195</w:t>
            </w:r>
          </w:p>
        </w:tc>
        <w:tc>
          <w:tcPr>
            <w:tcW w:w="1418" w:type="dxa"/>
            <w:vAlign w:val="bottom"/>
          </w:tcPr>
          <w:p w14:paraId="3B3E6205" w14:textId="77777777" w:rsidR="001A2306" w:rsidRPr="00925811" w:rsidRDefault="001A2306" w:rsidP="001A2306">
            <w:r w:rsidRPr="00925811">
              <w:t>0.195</w:t>
            </w:r>
          </w:p>
        </w:tc>
        <w:tc>
          <w:tcPr>
            <w:tcW w:w="1418" w:type="dxa"/>
            <w:vAlign w:val="bottom"/>
          </w:tcPr>
          <w:p w14:paraId="63432B43" w14:textId="77777777" w:rsidR="001A2306" w:rsidRPr="00925811" w:rsidRDefault="001A2306" w:rsidP="001A2306">
            <w:r w:rsidRPr="00925811">
              <w:t>0.195</w:t>
            </w:r>
          </w:p>
        </w:tc>
      </w:tr>
      <w:tr w:rsidR="001A2306" w:rsidRPr="00925811" w14:paraId="33A777BA" w14:textId="77777777" w:rsidTr="00A75C46">
        <w:tc>
          <w:tcPr>
            <w:tcW w:w="1696" w:type="dxa"/>
          </w:tcPr>
          <w:p w14:paraId="7644D006" w14:textId="77777777" w:rsidR="001A2306" w:rsidRPr="00925811" w:rsidRDefault="001A2306" w:rsidP="001A2306">
            <w:r w:rsidRPr="00925811">
              <w:t>NPgY</w:t>
            </w:r>
          </w:p>
        </w:tc>
        <w:tc>
          <w:tcPr>
            <w:tcW w:w="1417" w:type="dxa"/>
            <w:vAlign w:val="bottom"/>
          </w:tcPr>
          <w:p w14:paraId="48ED672C" w14:textId="77777777" w:rsidR="001A2306" w:rsidRPr="00925811" w:rsidRDefault="001A2306" w:rsidP="001A2306">
            <w:r w:rsidRPr="00925811">
              <w:t>0.280</w:t>
            </w:r>
          </w:p>
        </w:tc>
        <w:tc>
          <w:tcPr>
            <w:tcW w:w="1418" w:type="dxa"/>
            <w:vAlign w:val="bottom"/>
          </w:tcPr>
          <w:p w14:paraId="569BD987" w14:textId="77777777" w:rsidR="001A2306" w:rsidRPr="00925811" w:rsidRDefault="001A2306" w:rsidP="001A2306">
            <w:r w:rsidRPr="00925811">
              <w:t>0.280</w:t>
            </w:r>
          </w:p>
        </w:tc>
        <w:tc>
          <w:tcPr>
            <w:tcW w:w="1417" w:type="dxa"/>
            <w:vAlign w:val="bottom"/>
          </w:tcPr>
          <w:p w14:paraId="33F4E204" w14:textId="77777777" w:rsidR="001A2306" w:rsidRPr="00925811" w:rsidRDefault="001A2306" w:rsidP="001A2306">
            <w:r w:rsidRPr="00925811">
              <w:t>0.280</w:t>
            </w:r>
          </w:p>
        </w:tc>
        <w:tc>
          <w:tcPr>
            <w:tcW w:w="1418" w:type="dxa"/>
            <w:vAlign w:val="bottom"/>
          </w:tcPr>
          <w:p w14:paraId="548F825A" w14:textId="77777777" w:rsidR="001A2306" w:rsidRPr="00925811" w:rsidRDefault="001A2306" w:rsidP="001A2306">
            <w:r w:rsidRPr="00925811">
              <w:t>0.280</w:t>
            </w:r>
          </w:p>
        </w:tc>
        <w:tc>
          <w:tcPr>
            <w:tcW w:w="1418" w:type="dxa"/>
            <w:vAlign w:val="bottom"/>
          </w:tcPr>
          <w:p w14:paraId="20889ACD" w14:textId="77777777" w:rsidR="001A2306" w:rsidRPr="00925811" w:rsidRDefault="001A2306" w:rsidP="001A2306">
            <w:r w:rsidRPr="00925811">
              <w:t>0.280</w:t>
            </w:r>
          </w:p>
        </w:tc>
      </w:tr>
      <w:tr w:rsidR="001A2306" w:rsidRPr="00925811" w14:paraId="7E393CF5" w14:textId="77777777" w:rsidTr="00A75C46">
        <w:tc>
          <w:tcPr>
            <w:tcW w:w="1696" w:type="dxa"/>
          </w:tcPr>
          <w:p w14:paraId="3AA8D876" w14:textId="77777777" w:rsidR="001A2306" w:rsidRPr="00925811" w:rsidRDefault="001A2306" w:rsidP="001A2306">
            <w:r w:rsidRPr="00925811">
              <w:t>WMID</w:t>
            </w:r>
          </w:p>
        </w:tc>
        <w:tc>
          <w:tcPr>
            <w:tcW w:w="1417" w:type="dxa"/>
            <w:vAlign w:val="bottom"/>
          </w:tcPr>
          <w:p w14:paraId="7A85020D" w14:textId="77777777" w:rsidR="001A2306" w:rsidRPr="00925811" w:rsidRDefault="001A2306" w:rsidP="001A2306">
            <w:r w:rsidRPr="00925811">
              <w:t>0.303</w:t>
            </w:r>
          </w:p>
        </w:tc>
        <w:tc>
          <w:tcPr>
            <w:tcW w:w="1418" w:type="dxa"/>
            <w:vAlign w:val="bottom"/>
          </w:tcPr>
          <w:p w14:paraId="5BACAF19" w14:textId="77777777" w:rsidR="001A2306" w:rsidRPr="00925811" w:rsidRDefault="001A2306" w:rsidP="001A2306">
            <w:r w:rsidRPr="00925811">
              <w:t>0.303</w:t>
            </w:r>
          </w:p>
        </w:tc>
        <w:tc>
          <w:tcPr>
            <w:tcW w:w="1417" w:type="dxa"/>
            <w:vAlign w:val="bottom"/>
          </w:tcPr>
          <w:p w14:paraId="0AC62E06" w14:textId="77777777" w:rsidR="001A2306" w:rsidRPr="00925811" w:rsidRDefault="001A2306" w:rsidP="001A2306">
            <w:r w:rsidRPr="00925811">
              <w:t>0.303</w:t>
            </w:r>
          </w:p>
        </w:tc>
        <w:tc>
          <w:tcPr>
            <w:tcW w:w="1418" w:type="dxa"/>
            <w:vAlign w:val="bottom"/>
          </w:tcPr>
          <w:p w14:paraId="6FE04AC8" w14:textId="77777777" w:rsidR="001A2306" w:rsidRPr="00925811" w:rsidRDefault="001A2306" w:rsidP="001A2306">
            <w:r w:rsidRPr="00925811">
              <w:t>0.303</w:t>
            </w:r>
          </w:p>
        </w:tc>
        <w:tc>
          <w:tcPr>
            <w:tcW w:w="1418" w:type="dxa"/>
            <w:vAlign w:val="bottom"/>
          </w:tcPr>
          <w:p w14:paraId="0AA1DA1D" w14:textId="77777777" w:rsidR="001A2306" w:rsidRPr="00925811" w:rsidRDefault="001A2306" w:rsidP="001A2306">
            <w:r w:rsidRPr="00925811">
              <w:t>0.303</w:t>
            </w:r>
          </w:p>
        </w:tc>
      </w:tr>
      <w:tr w:rsidR="001A2306" w:rsidRPr="00925811" w14:paraId="4A56E34D" w14:textId="77777777" w:rsidTr="00A75C46">
        <w:tc>
          <w:tcPr>
            <w:tcW w:w="1696" w:type="dxa"/>
          </w:tcPr>
          <w:p w14:paraId="74E48C92" w14:textId="77777777" w:rsidR="001A2306" w:rsidRPr="00925811" w:rsidRDefault="001A2306" w:rsidP="001A2306">
            <w:r w:rsidRPr="00925811">
              <w:t>EMID</w:t>
            </w:r>
          </w:p>
        </w:tc>
        <w:tc>
          <w:tcPr>
            <w:tcW w:w="1417" w:type="dxa"/>
            <w:vAlign w:val="bottom"/>
          </w:tcPr>
          <w:p w14:paraId="7EF1A9C2" w14:textId="77777777" w:rsidR="001A2306" w:rsidRPr="00925811" w:rsidRDefault="001A2306" w:rsidP="001A2306">
            <w:r w:rsidRPr="00925811">
              <w:t>0.324</w:t>
            </w:r>
          </w:p>
        </w:tc>
        <w:tc>
          <w:tcPr>
            <w:tcW w:w="1418" w:type="dxa"/>
            <w:vAlign w:val="bottom"/>
          </w:tcPr>
          <w:p w14:paraId="180A66E6" w14:textId="77777777" w:rsidR="001A2306" w:rsidRPr="00925811" w:rsidRDefault="001A2306" w:rsidP="001A2306">
            <w:r w:rsidRPr="00925811">
              <w:t>0.324</w:t>
            </w:r>
          </w:p>
        </w:tc>
        <w:tc>
          <w:tcPr>
            <w:tcW w:w="1417" w:type="dxa"/>
            <w:vAlign w:val="bottom"/>
          </w:tcPr>
          <w:p w14:paraId="621A3CED" w14:textId="77777777" w:rsidR="001A2306" w:rsidRPr="00925811" w:rsidRDefault="001A2306" w:rsidP="001A2306">
            <w:r w:rsidRPr="00925811">
              <w:t>0.324</w:t>
            </w:r>
          </w:p>
        </w:tc>
        <w:tc>
          <w:tcPr>
            <w:tcW w:w="1418" w:type="dxa"/>
            <w:vAlign w:val="bottom"/>
          </w:tcPr>
          <w:p w14:paraId="23A032DB" w14:textId="77777777" w:rsidR="001A2306" w:rsidRPr="00925811" w:rsidRDefault="001A2306" w:rsidP="001A2306">
            <w:r w:rsidRPr="00925811">
              <w:t>0.324</w:t>
            </w:r>
          </w:p>
        </w:tc>
        <w:tc>
          <w:tcPr>
            <w:tcW w:w="1418" w:type="dxa"/>
            <w:vAlign w:val="bottom"/>
          </w:tcPr>
          <w:p w14:paraId="53CBBE78" w14:textId="77777777" w:rsidR="001A2306" w:rsidRPr="00925811" w:rsidRDefault="001A2306" w:rsidP="001A2306">
            <w:r w:rsidRPr="00925811">
              <w:t>0.324</w:t>
            </w:r>
          </w:p>
        </w:tc>
      </w:tr>
      <w:tr w:rsidR="001A2306" w:rsidRPr="00925811" w14:paraId="7D3989AF" w14:textId="77777777" w:rsidTr="00A75C46">
        <w:tc>
          <w:tcPr>
            <w:tcW w:w="1696" w:type="dxa"/>
          </w:tcPr>
          <w:p w14:paraId="025AD56C" w14:textId="77777777" w:rsidR="001A2306" w:rsidRPr="00925811" w:rsidRDefault="001A2306" w:rsidP="001A2306">
            <w:r w:rsidRPr="00925811">
              <w:t>SWALES</w:t>
            </w:r>
          </w:p>
        </w:tc>
        <w:tc>
          <w:tcPr>
            <w:tcW w:w="1417" w:type="dxa"/>
            <w:vAlign w:val="bottom"/>
          </w:tcPr>
          <w:p w14:paraId="71BA388B" w14:textId="77777777" w:rsidR="001A2306" w:rsidRPr="00925811" w:rsidRDefault="001A2306" w:rsidP="001A2306">
            <w:r w:rsidRPr="00925811">
              <w:t>0.139</w:t>
            </w:r>
          </w:p>
        </w:tc>
        <w:tc>
          <w:tcPr>
            <w:tcW w:w="1418" w:type="dxa"/>
            <w:vAlign w:val="bottom"/>
          </w:tcPr>
          <w:p w14:paraId="10182210" w14:textId="77777777" w:rsidR="001A2306" w:rsidRPr="00925811" w:rsidRDefault="001A2306" w:rsidP="001A2306">
            <w:r w:rsidRPr="00925811">
              <w:t>0.139</w:t>
            </w:r>
          </w:p>
        </w:tc>
        <w:tc>
          <w:tcPr>
            <w:tcW w:w="1417" w:type="dxa"/>
            <w:vAlign w:val="bottom"/>
          </w:tcPr>
          <w:p w14:paraId="08DF8A12" w14:textId="77777777" w:rsidR="001A2306" w:rsidRPr="00925811" w:rsidRDefault="001A2306" w:rsidP="001A2306">
            <w:r w:rsidRPr="00925811">
              <w:t>0.139</w:t>
            </w:r>
          </w:p>
        </w:tc>
        <w:tc>
          <w:tcPr>
            <w:tcW w:w="1418" w:type="dxa"/>
            <w:vAlign w:val="bottom"/>
          </w:tcPr>
          <w:p w14:paraId="02C0883E" w14:textId="77777777" w:rsidR="001A2306" w:rsidRPr="00925811" w:rsidRDefault="001A2306" w:rsidP="001A2306">
            <w:r w:rsidRPr="00925811">
              <w:t>0.139</w:t>
            </w:r>
          </w:p>
        </w:tc>
        <w:tc>
          <w:tcPr>
            <w:tcW w:w="1418" w:type="dxa"/>
            <w:vAlign w:val="bottom"/>
          </w:tcPr>
          <w:p w14:paraId="2F3772BD" w14:textId="77777777" w:rsidR="001A2306" w:rsidRPr="00925811" w:rsidRDefault="001A2306" w:rsidP="001A2306">
            <w:r w:rsidRPr="00925811">
              <w:t>0.139</w:t>
            </w:r>
          </w:p>
        </w:tc>
      </w:tr>
      <w:tr w:rsidR="001A2306" w:rsidRPr="00925811" w14:paraId="2C51795D" w14:textId="77777777" w:rsidTr="00A75C46">
        <w:tc>
          <w:tcPr>
            <w:tcW w:w="1696" w:type="dxa"/>
          </w:tcPr>
          <w:p w14:paraId="23640B4B" w14:textId="77777777" w:rsidR="001A2306" w:rsidRPr="00925811" w:rsidRDefault="001A2306" w:rsidP="001A2306">
            <w:r w:rsidRPr="00925811">
              <w:t>SWEST</w:t>
            </w:r>
          </w:p>
        </w:tc>
        <w:tc>
          <w:tcPr>
            <w:tcW w:w="1417" w:type="dxa"/>
            <w:vAlign w:val="bottom"/>
          </w:tcPr>
          <w:p w14:paraId="5011F484" w14:textId="77777777" w:rsidR="001A2306" w:rsidRPr="00925811" w:rsidRDefault="001A2306" w:rsidP="001A2306">
            <w:r w:rsidRPr="00925811">
              <w:t>0.199</w:t>
            </w:r>
          </w:p>
        </w:tc>
        <w:tc>
          <w:tcPr>
            <w:tcW w:w="1418" w:type="dxa"/>
            <w:vAlign w:val="bottom"/>
          </w:tcPr>
          <w:p w14:paraId="5BDE559A" w14:textId="77777777" w:rsidR="001A2306" w:rsidRPr="00925811" w:rsidRDefault="001A2306" w:rsidP="001A2306">
            <w:r w:rsidRPr="00925811">
              <w:t>0.199</w:t>
            </w:r>
          </w:p>
        </w:tc>
        <w:tc>
          <w:tcPr>
            <w:tcW w:w="1417" w:type="dxa"/>
            <w:vAlign w:val="bottom"/>
          </w:tcPr>
          <w:p w14:paraId="7B86D320" w14:textId="77777777" w:rsidR="001A2306" w:rsidRPr="00925811" w:rsidRDefault="001A2306" w:rsidP="001A2306">
            <w:r w:rsidRPr="00925811">
              <w:t>0.199</w:t>
            </w:r>
          </w:p>
        </w:tc>
        <w:tc>
          <w:tcPr>
            <w:tcW w:w="1418" w:type="dxa"/>
            <w:vAlign w:val="bottom"/>
          </w:tcPr>
          <w:p w14:paraId="7E5E7F30" w14:textId="77777777" w:rsidR="001A2306" w:rsidRPr="00925811" w:rsidRDefault="001A2306" w:rsidP="001A2306">
            <w:r w:rsidRPr="00925811">
              <w:t>0.199</w:t>
            </w:r>
          </w:p>
        </w:tc>
        <w:tc>
          <w:tcPr>
            <w:tcW w:w="1418" w:type="dxa"/>
            <w:vAlign w:val="bottom"/>
          </w:tcPr>
          <w:p w14:paraId="0A424B5A" w14:textId="77777777" w:rsidR="001A2306" w:rsidRPr="00925811" w:rsidRDefault="001A2306" w:rsidP="001A2306">
            <w:r w:rsidRPr="00925811">
              <w:t>0.199</w:t>
            </w:r>
          </w:p>
        </w:tc>
      </w:tr>
      <w:tr w:rsidR="001A2306" w:rsidRPr="00925811" w14:paraId="2040BD8F" w14:textId="77777777" w:rsidTr="00A75C46">
        <w:tc>
          <w:tcPr>
            <w:tcW w:w="1696" w:type="dxa"/>
          </w:tcPr>
          <w:p w14:paraId="4CA9AB11" w14:textId="77777777" w:rsidR="001A2306" w:rsidRPr="00925811" w:rsidRDefault="001A2306" w:rsidP="001A2306">
            <w:r w:rsidRPr="00925811">
              <w:t>LPN</w:t>
            </w:r>
          </w:p>
        </w:tc>
        <w:tc>
          <w:tcPr>
            <w:tcW w:w="1417" w:type="dxa"/>
            <w:vAlign w:val="bottom"/>
          </w:tcPr>
          <w:p w14:paraId="2414938E" w14:textId="77777777" w:rsidR="001A2306" w:rsidRPr="00925811" w:rsidRDefault="001A2306" w:rsidP="001A2306">
            <w:r w:rsidRPr="00925811">
              <w:t>0.288</w:t>
            </w:r>
          </w:p>
        </w:tc>
        <w:tc>
          <w:tcPr>
            <w:tcW w:w="1418" w:type="dxa"/>
            <w:vAlign w:val="bottom"/>
          </w:tcPr>
          <w:p w14:paraId="446D6309" w14:textId="77777777" w:rsidR="001A2306" w:rsidRPr="00925811" w:rsidRDefault="001A2306" w:rsidP="001A2306">
            <w:r w:rsidRPr="00925811">
              <w:t>0.288</w:t>
            </w:r>
          </w:p>
        </w:tc>
        <w:tc>
          <w:tcPr>
            <w:tcW w:w="1417" w:type="dxa"/>
            <w:vAlign w:val="bottom"/>
          </w:tcPr>
          <w:p w14:paraId="337D2FCE" w14:textId="77777777" w:rsidR="001A2306" w:rsidRPr="00925811" w:rsidRDefault="001A2306" w:rsidP="001A2306">
            <w:r w:rsidRPr="00925811">
              <w:t>0.288</w:t>
            </w:r>
          </w:p>
        </w:tc>
        <w:tc>
          <w:tcPr>
            <w:tcW w:w="1418" w:type="dxa"/>
            <w:vAlign w:val="bottom"/>
          </w:tcPr>
          <w:p w14:paraId="649FBC03" w14:textId="77777777" w:rsidR="001A2306" w:rsidRPr="00925811" w:rsidRDefault="001A2306" w:rsidP="001A2306">
            <w:r w:rsidRPr="00925811">
              <w:t>0.288</w:t>
            </w:r>
          </w:p>
        </w:tc>
        <w:tc>
          <w:tcPr>
            <w:tcW w:w="1418" w:type="dxa"/>
            <w:vAlign w:val="bottom"/>
          </w:tcPr>
          <w:p w14:paraId="5EFCB88C" w14:textId="77777777" w:rsidR="001A2306" w:rsidRPr="00925811" w:rsidRDefault="001A2306" w:rsidP="001A2306">
            <w:r w:rsidRPr="00925811">
              <w:t>0.288</w:t>
            </w:r>
          </w:p>
        </w:tc>
      </w:tr>
      <w:tr w:rsidR="001A2306" w:rsidRPr="00925811" w14:paraId="7F123F86" w14:textId="77777777" w:rsidTr="00A75C46">
        <w:tc>
          <w:tcPr>
            <w:tcW w:w="1696" w:type="dxa"/>
          </w:tcPr>
          <w:p w14:paraId="6EB4E399" w14:textId="77777777" w:rsidR="001A2306" w:rsidRPr="00925811" w:rsidRDefault="001A2306" w:rsidP="001A2306">
            <w:r w:rsidRPr="00925811">
              <w:t>SPN</w:t>
            </w:r>
          </w:p>
        </w:tc>
        <w:tc>
          <w:tcPr>
            <w:tcW w:w="1417" w:type="dxa"/>
            <w:vAlign w:val="bottom"/>
          </w:tcPr>
          <w:p w14:paraId="2C8C5DD1" w14:textId="77777777" w:rsidR="001A2306" w:rsidRPr="00925811" w:rsidRDefault="001A2306" w:rsidP="001A2306">
            <w:r w:rsidRPr="00925811">
              <w:t>0.281</w:t>
            </w:r>
          </w:p>
        </w:tc>
        <w:tc>
          <w:tcPr>
            <w:tcW w:w="1418" w:type="dxa"/>
            <w:vAlign w:val="bottom"/>
          </w:tcPr>
          <w:p w14:paraId="1FF7F0DF" w14:textId="77777777" w:rsidR="001A2306" w:rsidRPr="00925811" w:rsidRDefault="001A2306" w:rsidP="001A2306">
            <w:r w:rsidRPr="00925811">
              <w:t>0.281</w:t>
            </w:r>
          </w:p>
        </w:tc>
        <w:tc>
          <w:tcPr>
            <w:tcW w:w="1417" w:type="dxa"/>
            <w:vAlign w:val="bottom"/>
          </w:tcPr>
          <w:p w14:paraId="05E05B9B" w14:textId="77777777" w:rsidR="001A2306" w:rsidRPr="00925811" w:rsidRDefault="001A2306" w:rsidP="001A2306">
            <w:r w:rsidRPr="00925811">
              <w:t>0.281</w:t>
            </w:r>
          </w:p>
        </w:tc>
        <w:tc>
          <w:tcPr>
            <w:tcW w:w="1418" w:type="dxa"/>
            <w:vAlign w:val="bottom"/>
          </w:tcPr>
          <w:p w14:paraId="0B26EC74" w14:textId="77777777" w:rsidR="001A2306" w:rsidRPr="00925811" w:rsidRDefault="001A2306" w:rsidP="001A2306">
            <w:r w:rsidRPr="00925811">
              <w:t>0.281</w:t>
            </w:r>
          </w:p>
        </w:tc>
        <w:tc>
          <w:tcPr>
            <w:tcW w:w="1418" w:type="dxa"/>
            <w:vAlign w:val="bottom"/>
          </w:tcPr>
          <w:p w14:paraId="6F49D8E2" w14:textId="77777777" w:rsidR="001A2306" w:rsidRPr="00925811" w:rsidRDefault="001A2306" w:rsidP="001A2306">
            <w:r w:rsidRPr="00925811">
              <w:t>0.281</w:t>
            </w:r>
          </w:p>
        </w:tc>
      </w:tr>
      <w:tr w:rsidR="001A2306" w:rsidRPr="00925811" w14:paraId="181EA98B" w14:textId="77777777" w:rsidTr="00A75C46">
        <w:tc>
          <w:tcPr>
            <w:tcW w:w="1696" w:type="dxa"/>
          </w:tcPr>
          <w:p w14:paraId="7A1BE765" w14:textId="77777777" w:rsidR="001A2306" w:rsidRPr="00925811" w:rsidRDefault="001A2306" w:rsidP="001A2306">
            <w:r w:rsidRPr="00925811">
              <w:t>EPN</w:t>
            </w:r>
          </w:p>
        </w:tc>
        <w:tc>
          <w:tcPr>
            <w:tcW w:w="1417" w:type="dxa"/>
            <w:vAlign w:val="bottom"/>
          </w:tcPr>
          <w:p w14:paraId="1B89074D" w14:textId="77777777" w:rsidR="001A2306" w:rsidRPr="00925811" w:rsidRDefault="001A2306" w:rsidP="001A2306">
            <w:r w:rsidRPr="00925811">
              <w:t>0.444</w:t>
            </w:r>
          </w:p>
        </w:tc>
        <w:tc>
          <w:tcPr>
            <w:tcW w:w="1418" w:type="dxa"/>
            <w:vAlign w:val="bottom"/>
          </w:tcPr>
          <w:p w14:paraId="72E9E751" w14:textId="77777777" w:rsidR="001A2306" w:rsidRPr="00925811" w:rsidRDefault="001A2306" w:rsidP="001A2306">
            <w:r w:rsidRPr="00925811">
              <w:t>0.444</w:t>
            </w:r>
          </w:p>
        </w:tc>
        <w:tc>
          <w:tcPr>
            <w:tcW w:w="1417" w:type="dxa"/>
            <w:vAlign w:val="bottom"/>
          </w:tcPr>
          <w:p w14:paraId="125C002C" w14:textId="77777777" w:rsidR="001A2306" w:rsidRPr="00925811" w:rsidRDefault="001A2306" w:rsidP="001A2306">
            <w:r w:rsidRPr="00925811">
              <w:t>0.444</w:t>
            </w:r>
          </w:p>
        </w:tc>
        <w:tc>
          <w:tcPr>
            <w:tcW w:w="1418" w:type="dxa"/>
            <w:vAlign w:val="bottom"/>
          </w:tcPr>
          <w:p w14:paraId="6E7F4144" w14:textId="77777777" w:rsidR="001A2306" w:rsidRPr="00925811" w:rsidRDefault="001A2306" w:rsidP="001A2306">
            <w:r w:rsidRPr="00925811">
              <w:t>0.444</w:t>
            </w:r>
          </w:p>
        </w:tc>
        <w:tc>
          <w:tcPr>
            <w:tcW w:w="1418" w:type="dxa"/>
            <w:vAlign w:val="bottom"/>
          </w:tcPr>
          <w:p w14:paraId="22F7D121" w14:textId="77777777" w:rsidR="001A2306" w:rsidRPr="00925811" w:rsidRDefault="001A2306" w:rsidP="001A2306">
            <w:r w:rsidRPr="00925811">
              <w:t>0.444</w:t>
            </w:r>
          </w:p>
        </w:tc>
      </w:tr>
      <w:tr w:rsidR="001A2306" w:rsidRPr="00925811" w14:paraId="63A1CE00" w14:textId="77777777" w:rsidTr="00A75C46">
        <w:tc>
          <w:tcPr>
            <w:tcW w:w="1696" w:type="dxa"/>
          </w:tcPr>
          <w:p w14:paraId="6B5B0911" w14:textId="77777777" w:rsidR="001A2306" w:rsidRPr="00925811" w:rsidRDefault="001A2306" w:rsidP="001A2306">
            <w:r w:rsidRPr="00925811">
              <w:t>SPD</w:t>
            </w:r>
          </w:p>
        </w:tc>
        <w:tc>
          <w:tcPr>
            <w:tcW w:w="1417" w:type="dxa"/>
            <w:vAlign w:val="bottom"/>
          </w:tcPr>
          <w:p w14:paraId="1E77CDA2" w14:textId="77777777" w:rsidR="001A2306" w:rsidRPr="00925811" w:rsidRDefault="001A2306" w:rsidP="001A2306">
            <w:r w:rsidRPr="00925811">
              <w:t>0.243</w:t>
            </w:r>
          </w:p>
        </w:tc>
        <w:tc>
          <w:tcPr>
            <w:tcW w:w="1418" w:type="dxa"/>
            <w:vAlign w:val="bottom"/>
          </w:tcPr>
          <w:p w14:paraId="75188E73" w14:textId="77777777" w:rsidR="001A2306" w:rsidRPr="00925811" w:rsidRDefault="001A2306" w:rsidP="001A2306">
            <w:r w:rsidRPr="00925811">
              <w:t>0.243</w:t>
            </w:r>
          </w:p>
        </w:tc>
        <w:tc>
          <w:tcPr>
            <w:tcW w:w="1417" w:type="dxa"/>
            <w:vAlign w:val="bottom"/>
          </w:tcPr>
          <w:p w14:paraId="4A1DC05F" w14:textId="77777777" w:rsidR="001A2306" w:rsidRPr="00925811" w:rsidRDefault="001A2306" w:rsidP="001A2306">
            <w:r w:rsidRPr="00925811">
              <w:t>0.243</w:t>
            </w:r>
          </w:p>
        </w:tc>
        <w:tc>
          <w:tcPr>
            <w:tcW w:w="1418" w:type="dxa"/>
            <w:vAlign w:val="bottom"/>
          </w:tcPr>
          <w:p w14:paraId="7269DA3F" w14:textId="77777777" w:rsidR="001A2306" w:rsidRPr="00925811" w:rsidRDefault="001A2306" w:rsidP="001A2306">
            <w:r w:rsidRPr="00925811">
              <w:t>0.243</w:t>
            </w:r>
          </w:p>
        </w:tc>
        <w:tc>
          <w:tcPr>
            <w:tcW w:w="1418" w:type="dxa"/>
            <w:vAlign w:val="bottom"/>
          </w:tcPr>
          <w:p w14:paraId="61E685A4" w14:textId="77777777" w:rsidR="001A2306" w:rsidRPr="00925811" w:rsidRDefault="001A2306" w:rsidP="001A2306">
            <w:r w:rsidRPr="00925811">
              <w:t>0.243</w:t>
            </w:r>
          </w:p>
        </w:tc>
      </w:tr>
      <w:tr w:rsidR="001A2306" w:rsidRPr="00925811" w14:paraId="453A10EE" w14:textId="77777777" w:rsidTr="00A75C46">
        <w:tc>
          <w:tcPr>
            <w:tcW w:w="1696" w:type="dxa"/>
          </w:tcPr>
          <w:p w14:paraId="5168C5A4" w14:textId="77777777" w:rsidR="001A2306" w:rsidRPr="00925811" w:rsidRDefault="001A2306" w:rsidP="001A2306">
            <w:r w:rsidRPr="00925811">
              <w:t>SPMW</w:t>
            </w:r>
          </w:p>
        </w:tc>
        <w:tc>
          <w:tcPr>
            <w:tcW w:w="1417" w:type="dxa"/>
            <w:vAlign w:val="bottom"/>
          </w:tcPr>
          <w:p w14:paraId="3B731725" w14:textId="77777777" w:rsidR="001A2306" w:rsidRPr="00925811" w:rsidRDefault="001A2306" w:rsidP="001A2306">
            <w:r w:rsidRPr="00925811">
              <w:t>0.184</w:t>
            </w:r>
          </w:p>
        </w:tc>
        <w:tc>
          <w:tcPr>
            <w:tcW w:w="1418" w:type="dxa"/>
            <w:vAlign w:val="bottom"/>
          </w:tcPr>
          <w:p w14:paraId="494BB5DD" w14:textId="77777777" w:rsidR="001A2306" w:rsidRPr="00925811" w:rsidRDefault="001A2306" w:rsidP="001A2306">
            <w:r w:rsidRPr="00925811">
              <w:t>0.184</w:t>
            </w:r>
          </w:p>
        </w:tc>
        <w:tc>
          <w:tcPr>
            <w:tcW w:w="1417" w:type="dxa"/>
            <w:vAlign w:val="bottom"/>
          </w:tcPr>
          <w:p w14:paraId="788CCDCD" w14:textId="77777777" w:rsidR="001A2306" w:rsidRPr="00925811" w:rsidRDefault="001A2306" w:rsidP="001A2306">
            <w:r w:rsidRPr="00925811">
              <w:t>0.184</w:t>
            </w:r>
          </w:p>
        </w:tc>
        <w:tc>
          <w:tcPr>
            <w:tcW w:w="1418" w:type="dxa"/>
            <w:vAlign w:val="bottom"/>
          </w:tcPr>
          <w:p w14:paraId="4CC02E9A" w14:textId="77777777" w:rsidR="001A2306" w:rsidRPr="00925811" w:rsidRDefault="001A2306" w:rsidP="001A2306">
            <w:r w:rsidRPr="00925811">
              <w:t>0.184</w:t>
            </w:r>
          </w:p>
        </w:tc>
        <w:tc>
          <w:tcPr>
            <w:tcW w:w="1418" w:type="dxa"/>
            <w:vAlign w:val="bottom"/>
          </w:tcPr>
          <w:p w14:paraId="03C8B0FA" w14:textId="77777777" w:rsidR="001A2306" w:rsidRPr="00925811" w:rsidRDefault="001A2306" w:rsidP="001A2306">
            <w:r w:rsidRPr="00925811">
              <w:t>0.184</w:t>
            </w:r>
          </w:p>
        </w:tc>
      </w:tr>
      <w:tr w:rsidR="001A2306" w:rsidRPr="00925811" w14:paraId="212A5A41" w14:textId="77777777" w:rsidTr="00A75C46">
        <w:tc>
          <w:tcPr>
            <w:tcW w:w="1696" w:type="dxa"/>
          </w:tcPr>
          <w:p w14:paraId="5FA85772" w14:textId="77777777" w:rsidR="001A2306" w:rsidRPr="00925811" w:rsidRDefault="001A2306" w:rsidP="001A2306">
            <w:r w:rsidRPr="00925811">
              <w:t>SSEH</w:t>
            </w:r>
          </w:p>
        </w:tc>
        <w:tc>
          <w:tcPr>
            <w:tcW w:w="1417" w:type="dxa"/>
            <w:vAlign w:val="bottom"/>
          </w:tcPr>
          <w:p w14:paraId="582F9A36" w14:textId="77777777" w:rsidR="001A2306" w:rsidRPr="00925811" w:rsidRDefault="001A2306" w:rsidP="001A2306">
            <w:r w:rsidRPr="00925811">
              <w:t>0.095</w:t>
            </w:r>
          </w:p>
        </w:tc>
        <w:tc>
          <w:tcPr>
            <w:tcW w:w="1418" w:type="dxa"/>
            <w:vAlign w:val="bottom"/>
          </w:tcPr>
          <w:p w14:paraId="353BF5BD" w14:textId="77777777" w:rsidR="001A2306" w:rsidRPr="00925811" w:rsidRDefault="001A2306" w:rsidP="001A2306">
            <w:r w:rsidRPr="00925811">
              <w:t>0.095</w:t>
            </w:r>
          </w:p>
        </w:tc>
        <w:tc>
          <w:tcPr>
            <w:tcW w:w="1417" w:type="dxa"/>
            <w:vAlign w:val="bottom"/>
          </w:tcPr>
          <w:p w14:paraId="584F319E" w14:textId="77777777" w:rsidR="001A2306" w:rsidRPr="00925811" w:rsidRDefault="001A2306" w:rsidP="001A2306">
            <w:r w:rsidRPr="00925811">
              <w:t>0.095</w:t>
            </w:r>
          </w:p>
        </w:tc>
        <w:tc>
          <w:tcPr>
            <w:tcW w:w="1418" w:type="dxa"/>
            <w:vAlign w:val="bottom"/>
          </w:tcPr>
          <w:p w14:paraId="712F720E" w14:textId="77777777" w:rsidR="001A2306" w:rsidRPr="00925811" w:rsidRDefault="001A2306" w:rsidP="001A2306">
            <w:r w:rsidRPr="00925811">
              <w:t>0.095</w:t>
            </w:r>
          </w:p>
        </w:tc>
        <w:tc>
          <w:tcPr>
            <w:tcW w:w="1418" w:type="dxa"/>
            <w:vAlign w:val="bottom"/>
          </w:tcPr>
          <w:p w14:paraId="4437865C" w14:textId="77777777" w:rsidR="001A2306" w:rsidRPr="00925811" w:rsidRDefault="001A2306" w:rsidP="001A2306">
            <w:r w:rsidRPr="00925811">
              <w:t>0.095</w:t>
            </w:r>
          </w:p>
        </w:tc>
      </w:tr>
      <w:tr w:rsidR="001A2306" w:rsidRPr="00925811" w14:paraId="33F66B0B" w14:textId="77777777" w:rsidTr="00A75C46">
        <w:tc>
          <w:tcPr>
            <w:tcW w:w="1696" w:type="dxa"/>
          </w:tcPr>
          <w:p w14:paraId="70D5397D" w14:textId="77777777" w:rsidR="001A2306" w:rsidRPr="00925811" w:rsidRDefault="001A2306" w:rsidP="001A2306">
            <w:r w:rsidRPr="00925811">
              <w:t>SSES</w:t>
            </w:r>
          </w:p>
        </w:tc>
        <w:tc>
          <w:tcPr>
            <w:tcW w:w="1417" w:type="dxa"/>
            <w:vAlign w:val="bottom"/>
          </w:tcPr>
          <w:p w14:paraId="3F0B745C" w14:textId="77777777" w:rsidR="001A2306" w:rsidRPr="00925811" w:rsidRDefault="001A2306" w:rsidP="001A2306">
            <w:r w:rsidRPr="00925811">
              <w:t>0.377</w:t>
            </w:r>
          </w:p>
        </w:tc>
        <w:tc>
          <w:tcPr>
            <w:tcW w:w="1418" w:type="dxa"/>
            <w:vAlign w:val="bottom"/>
          </w:tcPr>
          <w:p w14:paraId="357BC251" w14:textId="77777777" w:rsidR="001A2306" w:rsidRPr="00925811" w:rsidRDefault="001A2306" w:rsidP="001A2306">
            <w:r w:rsidRPr="00925811">
              <w:t>0.377</w:t>
            </w:r>
          </w:p>
        </w:tc>
        <w:tc>
          <w:tcPr>
            <w:tcW w:w="1417" w:type="dxa"/>
            <w:vAlign w:val="bottom"/>
          </w:tcPr>
          <w:p w14:paraId="67DA6F8C" w14:textId="77777777" w:rsidR="001A2306" w:rsidRPr="00925811" w:rsidRDefault="001A2306" w:rsidP="001A2306">
            <w:r w:rsidRPr="00925811">
              <w:t>0.377</w:t>
            </w:r>
          </w:p>
        </w:tc>
        <w:tc>
          <w:tcPr>
            <w:tcW w:w="1418" w:type="dxa"/>
            <w:vAlign w:val="bottom"/>
          </w:tcPr>
          <w:p w14:paraId="41F62AB2" w14:textId="77777777" w:rsidR="001A2306" w:rsidRPr="00925811" w:rsidRDefault="001A2306" w:rsidP="001A2306">
            <w:r w:rsidRPr="00925811">
              <w:t>0.377</w:t>
            </w:r>
          </w:p>
        </w:tc>
        <w:tc>
          <w:tcPr>
            <w:tcW w:w="1418" w:type="dxa"/>
            <w:vAlign w:val="bottom"/>
          </w:tcPr>
          <w:p w14:paraId="1BD0CA87" w14:textId="77777777" w:rsidR="001A2306" w:rsidRPr="00925811" w:rsidRDefault="001A2306" w:rsidP="001A2306">
            <w:r w:rsidRPr="00925811">
              <w:t>0.377</w:t>
            </w:r>
          </w:p>
        </w:tc>
      </w:tr>
    </w:tbl>
    <w:p w14:paraId="0F756236" w14:textId="77777777" w:rsidR="001A2306" w:rsidRPr="00925811" w:rsidRDefault="001A2306" w:rsidP="001A2306">
      <w:pPr>
        <w:pStyle w:val="AppendixHeading"/>
      </w:pPr>
    </w:p>
    <w:p w14:paraId="25456399" w14:textId="77777777" w:rsidR="001A2306" w:rsidRPr="00925811" w:rsidRDefault="001A2306" w:rsidP="001A2306">
      <w:pPr>
        <w:pStyle w:val="Caption"/>
      </w:pPr>
      <w:r w:rsidRPr="00925811">
        <w:t>Duration of unplanned customer interruptions term targets (TBU</w:t>
      </w:r>
      <w:r w:rsidRPr="00925811">
        <w:rPr>
          <w:rStyle w:val="Subscript"/>
        </w:rPr>
        <w:t>t</w:t>
      </w:r>
      <w:r w:rsidRPr="00925811">
        <w:t>)</w:t>
      </w:r>
    </w:p>
    <w:tbl>
      <w:tblPr>
        <w:tblStyle w:val="AppendixTable"/>
        <w:tblW w:w="8784" w:type="dxa"/>
        <w:tblLayout w:type="fixed"/>
        <w:tblLook w:val="04A0" w:firstRow="1" w:lastRow="0" w:firstColumn="1" w:lastColumn="0" w:noHBand="0" w:noVBand="1"/>
      </w:tblPr>
      <w:tblGrid>
        <w:gridCol w:w="1696"/>
        <w:gridCol w:w="1417"/>
        <w:gridCol w:w="1418"/>
        <w:gridCol w:w="1417"/>
        <w:gridCol w:w="1418"/>
        <w:gridCol w:w="1418"/>
      </w:tblGrid>
      <w:tr w:rsidR="001A2306" w:rsidRPr="00925811" w14:paraId="603B3548" w14:textId="77777777" w:rsidTr="00A75C46">
        <w:trPr>
          <w:cnfStyle w:val="100000000000" w:firstRow="1" w:lastRow="0" w:firstColumn="0" w:lastColumn="0" w:oddVBand="0" w:evenVBand="0" w:oddHBand="0" w:evenHBand="0" w:firstRowFirstColumn="0" w:firstRowLastColumn="0" w:lastRowFirstColumn="0" w:lastRowLastColumn="0"/>
        </w:trPr>
        <w:tc>
          <w:tcPr>
            <w:tcW w:w="1696" w:type="dxa"/>
          </w:tcPr>
          <w:p w14:paraId="720A9DF9" w14:textId="77777777" w:rsidR="001A2306" w:rsidRPr="00925811" w:rsidRDefault="001A2306" w:rsidP="001A2306">
            <w:r w:rsidRPr="00925811">
              <w:t>Licensee</w:t>
            </w:r>
          </w:p>
        </w:tc>
        <w:tc>
          <w:tcPr>
            <w:tcW w:w="1417" w:type="dxa"/>
          </w:tcPr>
          <w:p w14:paraId="1C5B5EE8" w14:textId="77777777" w:rsidR="001A2306" w:rsidRPr="00925811" w:rsidRDefault="001A2306" w:rsidP="001A2306">
            <w:r w:rsidRPr="00925811">
              <w:t>2023/24</w:t>
            </w:r>
          </w:p>
        </w:tc>
        <w:tc>
          <w:tcPr>
            <w:tcW w:w="1418" w:type="dxa"/>
          </w:tcPr>
          <w:p w14:paraId="7854B116" w14:textId="77777777" w:rsidR="001A2306" w:rsidRPr="00925811" w:rsidRDefault="001A2306" w:rsidP="001A2306">
            <w:r w:rsidRPr="00925811">
              <w:t>2024/25</w:t>
            </w:r>
          </w:p>
        </w:tc>
        <w:tc>
          <w:tcPr>
            <w:tcW w:w="1417" w:type="dxa"/>
          </w:tcPr>
          <w:p w14:paraId="641A8BC8" w14:textId="77777777" w:rsidR="001A2306" w:rsidRPr="00925811" w:rsidRDefault="001A2306" w:rsidP="001A2306">
            <w:r w:rsidRPr="00925811">
              <w:t>2025/26</w:t>
            </w:r>
          </w:p>
        </w:tc>
        <w:tc>
          <w:tcPr>
            <w:tcW w:w="1418" w:type="dxa"/>
          </w:tcPr>
          <w:p w14:paraId="69715BFC" w14:textId="77777777" w:rsidR="001A2306" w:rsidRPr="00925811" w:rsidRDefault="001A2306" w:rsidP="001A2306">
            <w:r w:rsidRPr="00925811">
              <w:t>2026/27</w:t>
            </w:r>
          </w:p>
        </w:tc>
        <w:tc>
          <w:tcPr>
            <w:tcW w:w="1418" w:type="dxa"/>
          </w:tcPr>
          <w:p w14:paraId="3CE2B4B4" w14:textId="77777777" w:rsidR="001A2306" w:rsidRPr="00925811" w:rsidRDefault="001A2306" w:rsidP="001A2306">
            <w:r w:rsidRPr="00925811">
              <w:t>2027/28</w:t>
            </w:r>
          </w:p>
        </w:tc>
      </w:tr>
      <w:tr w:rsidR="001A2306" w:rsidRPr="00925811" w14:paraId="6405C422" w14:textId="77777777" w:rsidTr="00A75C46">
        <w:tc>
          <w:tcPr>
            <w:tcW w:w="0" w:type="dxa"/>
          </w:tcPr>
          <w:p w14:paraId="5A77E777" w14:textId="77777777" w:rsidR="001A2306" w:rsidRPr="00925811" w:rsidRDefault="001A2306" w:rsidP="001A2306">
            <w:r w:rsidRPr="00925811">
              <w:t>ENWL</w:t>
            </w:r>
          </w:p>
        </w:tc>
        <w:tc>
          <w:tcPr>
            <w:tcW w:w="0" w:type="dxa"/>
            <w:vAlign w:val="bottom"/>
          </w:tcPr>
          <w:p w14:paraId="44F7B80A" w14:textId="77777777" w:rsidR="001A2306" w:rsidRPr="00925811" w:rsidRDefault="001A2306" w:rsidP="001A2306">
            <w:r w:rsidRPr="00925811">
              <w:t>24.90</w:t>
            </w:r>
          </w:p>
        </w:tc>
        <w:tc>
          <w:tcPr>
            <w:tcW w:w="0" w:type="dxa"/>
            <w:vAlign w:val="bottom"/>
          </w:tcPr>
          <w:p w14:paraId="6E5C427A" w14:textId="77777777" w:rsidR="001A2306" w:rsidRPr="00925811" w:rsidRDefault="001A2306" w:rsidP="001A2306">
            <w:r w:rsidRPr="00925811">
              <w:t>24.40</w:t>
            </w:r>
          </w:p>
        </w:tc>
        <w:tc>
          <w:tcPr>
            <w:tcW w:w="0" w:type="dxa"/>
            <w:vAlign w:val="bottom"/>
          </w:tcPr>
          <w:p w14:paraId="646F4345" w14:textId="77777777" w:rsidR="001A2306" w:rsidRPr="00925811" w:rsidRDefault="001A2306" w:rsidP="001A2306">
            <w:r w:rsidRPr="00925811">
              <w:t>23.91</w:t>
            </w:r>
          </w:p>
        </w:tc>
        <w:tc>
          <w:tcPr>
            <w:tcW w:w="0" w:type="dxa"/>
            <w:vAlign w:val="bottom"/>
          </w:tcPr>
          <w:p w14:paraId="1B749F23" w14:textId="77777777" w:rsidR="001A2306" w:rsidRPr="00925811" w:rsidRDefault="001A2306" w:rsidP="001A2306">
            <w:r w:rsidRPr="00925811">
              <w:t>23.43</w:t>
            </w:r>
          </w:p>
        </w:tc>
        <w:tc>
          <w:tcPr>
            <w:tcW w:w="0" w:type="dxa"/>
            <w:vAlign w:val="bottom"/>
          </w:tcPr>
          <w:p w14:paraId="6409B8DC" w14:textId="77777777" w:rsidR="001A2306" w:rsidRPr="00925811" w:rsidRDefault="001A2306" w:rsidP="001A2306">
            <w:r w:rsidRPr="00925811">
              <w:t>22.96</w:t>
            </w:r>
          </w:p>
        </w:tc>
      </w:tr>
      <w:tr w:rsidR="001A2306" w:rsidRPr="00925811" w14:paraId="1FD80C56" w14:textId="77777777" w:rsidTr="00A75C46">
        <w:tc>
          <w:tcPr>
            <w:tcW w:w="0" w:type="dxa"/>
          </w:tcPr>
          <w:p w14:paraId="4C4241FD" w14:textId="77777777" w:rsidR="001A2306" w:rsidRPr="00925811" w:rsidRDefault="001A2306" w:rsidP="001A2306">
            <w:r w:rsidRPr="00925811">
              <w:t>NPgN</w:t>
            </w:r>
          </w:p>
        </w:tc>
        <w:tc>
          <w:tcPr>
            <w:tcW w:w="0" w:type="dxa"/>
            <w:vAlign w:val="bottom"/>
          </w:tcPr>
          <w:p w14:paraId="24EA677F" w14:textId="77777777" w:rsidR="001A2306" w:rsidRPr="00925811" w:rsidRDefault="001A2306" w:rsidP="001A2306">
            <w:r w:rsidRPr="00925811">
              <w:t>39.38</w:t>
            </w:r>
          </w:p>
        </w:tc>
        <w:tc>
          <w:tcPr>
            <w:tcW w:w="0" w:type="dxa"/>
            <w:vAlign w:val="bottom"/>
          </w:tcPr>
          <w:p w14:paraId="4F912BC8" w14:textId="77777777" w:rsidR="001A2306" w:rsidRPr="00925811" w:rsidRDefault="001A2306" w:rsidP="001A2306">
            <w:r w:rsidRPr="00925811">
              <w:t>38.59</w:t>
            </w:r>
          </w:p>
        </w:tc>
        <w:tc>
          <w:tcPr>
            <w:tcW w:w="0" w:type="dxa"/>
            <w:vAlign w:val="bottom"/>
          </w:tcPr>
          <w:p w14:paraId="0F497DC9" w14:textId="77777777" w:rsidR="001A2306" w:rsidRPr="00925811" w:rsidRDefault="001A2306" w:rsidP="001A2306">
            <w:r w:rsidRPr="00925811">
              <w:t>37.82</w:t>
            </w:r>
          </w:p>
        </w:tc>
        <w:tc>
          <w:tcPr>
            <w:tcW w:w="0" w:type="dxa"/>
            <w:vAlign w:val="bottom"/>
          </w:tcPr>
          <w:p w14:paraId="116B519A" w14:textId="77777777" w:rsidR="001A2306" w:rsidRPr="00925811" w:rsidRDefault="001A2306" w:rsidP="001A2306">
            <w:r w:rsidRPr="00925811">
              <w:t>37.06</w:t>
            </w:r>
          </w:p>
        </w:tc>
        <w:tc>
          <w:tcPr>
            <w:tcW w:w="0" w:type="dxa"/>
            <w:vAlign w:val="bottom"/>
          </w:tcPr>
          <w:p w14:paraId="5D2642A8" w14:textId="77777777" w:rsidR="001A2306" w:rsidRPr="00925811" w:rsidRDefault="001A2306" w:rsidP="001A2306">
            <w:r w:rsidRPr="00925811">
              <w:t>36.32</w:t>
            </w:r>
          </w:p>
        </w:tc>
      </w:tr>
      <w:tr w:rsidR="001A2306" w:rsidRPr="00925811" w14:paraId="21CE49E2" w14:textId="77777777" w:rsidTr="00A75C46">
        <w:tc>
          <w:tcPr>
            <w:tcW w:w="0" w:type="dxa"/>
          </w:tcPr>
          <w:p w14:paraId="3E5E08E6" w14:textId="77777777" w:rsidR="001A2306" w:rsidRPr="00925811" w:rsidRDefault="001A2306" w:rsidP="001A2306">
            <w:r w:rsidRPr="00925811">
              <w:t>NPgY</w:t>
            </w:r>
          </w:p>
        </w:tc>
        <w:tc>
          <w:tcPr>
            <w:tcW w:w="0" w:type="dxa"/>
            <w:vAlign w:val="bottom"/>
          </w:tcPr>
          <w:p w14:paraId="3888283C" w14:textId="77777777" w:rsidR="001A2306" w:rsidRPr="00925811" w:rsidRDefault="001A2306" w:rsidP="001A2306">
            <w:r w:rsidRPr="00925811">
              <w:t>37.95</w:t>
            </w:r>
          </w:p>
        </w:tc>
        <w:tc>
          <w:tcPr>
            <w:tcW w:w="0" w:type="dxa"/>
            <w:vAlign w:val="bottom"/>
          </w:tcPr>
          <w:p w14:paraId="5A7C66FA" w14:textId="77777777" w:rsidR="001A2306" w:rsidRPr="00925811" w:rsidRDefault="001A2306" w:rsidP="001A2306">
            <w:r w:rsidRPr="00925811">
              <w:t>37.19</w:t>
            </w:r>
          </w:p>
        </w:tc>
        <w:tc>
          <w:tcPr>
            <w:tcW w:w="0" w:type="dxa"/>
            <w:vAlign w:val="bottom"/>
          </w:tcPr>
          <w:p w14:paraId="71877536" w14:textId="77777777" w:rsidR="001A2306" w:rsidRPr="00925811" w:rsidRDefault="001A2306" w:rsidP="001A2306">
            <w:r w:rsidRPr="00925811">
              <w:t>36.45</w:t>
            </w:r>
          </w:p>
        </w:tc>
        <w:tc>
          <w:tcPr>
            <w:tcW w:w="0" w:type="dxa"/>
            <w:vAlign w:val="bottom"/>
          </w:tcPr>
          <w:p w14:paraId="74A88423" w14:textId="77777777" w:rsidR="001A2306" w:rsidRPr="00925811" w:rsidRDefault="001A2306" w:rsidP="001A2306">
            <w:r w:rsidRPr="00925811">
              <w:t>35.72</w:t>
            </w:r>
          </w:p>
        </w:tc>
        <w:tc>
          <w:tcPr>
            <w:tcW w:w="0" w:type="dxa"/>
            <w:vAlign w:val="bottom"/>
          </w:tcPr>
          <w:p w14:paraId="7FE225BA" w14:textId="77777777" w:rsidR="001A2306" w:rsidRPr="00925811" w:rsidRDefault="001A2306" w:rsidP="001A2306">
            <w:r w:rsidRPr="00925811">
              <w:t>35.00</w:t>
            </w:r>
          </w:p>
        </w:tc>
      </w:tr>
      <w:tr w:rsidR="001A2306" w:rsidRPr="00925811" w14:paraId="59C0B120" w14:textId="77777777" w:rsidTr="00A75C46">
        <w:tc>
          <w:tcPr>
            <w:tcW w:w="0" w:type="dxa"/>
          </w:tcPr>
          <w:p w14:paraId="01F51994" w14:textId="77777777" w:rsidR="001A2306" w:rsidRPr="00925811" w:rsidRDefault="001A2306" w:rsidP="001A2306">
            <w:r w:rsidRPr="00925811">
              <w:t>WMID</w:t>
            </w:r>
          </w:p>
        </w:tc>
        <w:tc>
          <w:tcPr>
            <w:tcW w:w="0" w:type="dxa"/>
            <w:vAlign w:val="bottom"/>
          </w:tcPr>
          <w:p w14:paraId="32E2F844" w14:textId="77777777" w:rsidR="001A2306" w:rsidRPr="00925811" w:rsidRDefault="001A2306" w:rsidP="001A2306">
            <w:r w:rsidRPr="00925811">
              <w:t>25.37</w:t>
            </w:r>
          </w:p>
        </w:tc>
        <w:tc>
          <w:tcPr>
            <w:tcW w:w="0" w:type="dxa"/>
            <w:vAlign w:val="bottom"/>
          </w:tcPr>
          <w:p w14:paraId="485B16B5" w14:textId="77777777" w:rsidR="001A2306" w:rsidRPr="00925811" w:rsidRDefault="001A2306" w:rsidP="001A2306">
            <w:r w:rsidRPr="00925811">
              <w:t>25.24</w:t>
            </w:r>
          </w:p>
        </w:tc>
        <w:tc>
          <w:tcPr>
            <w:tcW w:w="0" w:type="dxa"/>
            <w:vAlign w:val="bottom"/>
          </w:tcPr>
          <w:p w14:paraId="6982EB9A" w14:textId="77777777" w:rsidR="001A2306" w:rsidRPr="00925811" w:rsidRDefault="001A2306" w:rsidP="001A2306">
            <w:r w:rsidRPr="00925811">
              <w:t>25.12</w:t>
            </w:r>
          </w:p>
        </w:tc>
        <w:tc>
          <w:tcPr>
            <w:tcW w:w="0" w:type="dxa"/>
            <w:vAlign w:val="bottom"/>
          </w:tcPr>
          <w:p w14:paraId="5E956895" w14:textId="77777777" w:rsidR="001A2306" w:rsidRPr="00925811" w:rsidRDefault="001A2306" w:rsidP="001A2306">
            <w:r w:rsidRPr="00925811">
              <w:t>24.99</w:t>
            </w:r>
          </w:p>
        </w:tc>
        <w:tc>
          <w:tcPr>
            <w:tcW w:w="0" w:type="dxa"/>
            <w:vAlign w:val="bottom"/>
          </w:tcPr>
          <w:p w14:paraId="24D9FCB7" w14:textId="77777777" w:rsidR="001A2306" w:rsidRPr="00925811" w:rsidRDefault="001A2306" w:rsidP="001A2306">
            <w:r w:rsidRPr="00925811">
              <w:t>24.87</w:t>
            </w:r>
          </w:p>
        </w:tc>
      </w:tr>
      <w:tr w:rsidR="001A2306" w:rsidRPr="00925811" w14:paraId="1E887F33" w14:textId="77777777" w:rsidTr="00A75C46">
        <w:tc>
          <w:tcPr>
            <w:tcW w:w="0" w:type="dxa"/>
          </w:tcPr>
          <w:p w14:paraId="5057FEC0" w14:textId="77777777" w:rsidR="001A2306" w:rsidRPr="00925811" w:rsidRDefault="001A2306" w:rsidP="001A2306">
            <w:r w:rsidRPr="00925811">
              <w:t>EMID</w:t>
            </w:r>
          </w:p>
        </w:tc>
        <w:tc>
          <w:tcPr>
            <w:tcW w:w="0" w:type="dxa"/>
            <w:vAlign w:val="bottom"/>
          </w:tcPr>
          <w:p w14:paraId="5AD4FBB1" w14:textId="77777777" w:rsidR="001A2306" w:rsidRPr="00925811" w:rsidRDefault="001A2306" w:rsidP="001A2306">
            <w:r w:rsidRPr="00925811">
              <w:t>21.50</w:t>
            </w:r>
          </w:p>
        </w:tc>
        <w:tc>
          <w:tcPr>
            <w:tcW w:w="0" w:type="dxa"/>
            <w:vAlign w:val="bottom"/>
          </w:tcPr>
          <w:p w14:paraId="37C89D61" w14:textId="77777777" w:rsidR="001A2306" w:rsidRPr="00925811" w:rsidRDefault="001A2306" w:rsidP="001A2306">
            <w:r w:rsidRPr="00925811">
              <w:t>21.39</w:t>
            </w:r>
          </w:p>
        </w:tc>
        <w:tc>
          <w:tcPr>
            <w:tcW w:w="0" w:type="dxa"/>
            <w:vAlign w:val="bottom"/>
          </w:tcPr>
          <w:p w14:paraId="264A512E" w14:textId="77777777" w:rsidR="001A2306" w:rsidRPr="00925811" w:rsidRDefault="001A2306" w:rsidP="001A2306">
            <w:r w:rsidRPr="00925811">
              <w:t>21.28</w:t>
            </w:r>
          </w:p>
        </w:tc>
        <w:tc>
          <w:tcPr>
            <w:tcW w:w="0" w:type="dxa"/>
            <w:vAlign w:val="bottom"/>
          </w:tcPr>
          <w:p w14:paraId="0C191B5E" w14:textId="77777777" w:rsidR="001A2306" w:rsidRPr="00925811" w:rsidRDefault="001A2306" w:rsidP="001A2306">
            <w:r w:rsidRPr="00925811">
              <w:t>21.17</w:t>
            </w:r>
          </w:p>
        </w:tc>
        <w:tc>
          <w:tcPr>
            <w:tcW w:w="0" w:type="dxa"/>
            <w:vAlign w:val="bottom"/>
          </w:tcPr>
          <w:p w14:paraId="3A3BADD4" w14:textId="77777777" w:rsidR="001A2306" w:rsidRPr="00925811" w:rsidRDefault="001A2306" w:rsidP="001A2306">
            <w:r w:rsidRPr="00925811">
              <w:t>21.07</w:t>
            </w:r>
          </w:p>
        </w:tc>
      </w:tr>
      <w:tr w:rsidR="001A2306" w:rsidRPr="00925811" w14:paraId="3E91B126" w14:textId="77777777" w:rsidTr="00A75C46">
        <w:tc>
          <w:tcPr>
            <w:tcW w:w="0" w:type="dxa"/>
          </w:tcPr>
          <w:p w14:paraId="7584918E" w14:textId="77777777" w:rsidR="001A2306" w:rsidRPr="00925811" w:rsidRDefault="001A2306" w:rsidP="001A2306">
            <w:r w:rsidRPr="00925811">
              <w:t>SWALES</w:t>
            </w:r>
          </w:p>
        </w:tc>
        <w:tc>
          <w:tcPr>
            <w:tcW w:w="0" w:type="dxa"/>
            <w:vAlign w:val="bottom"/>
          </w:tcPr>
          <w:p w14:paraId="79D0E01B" w14:textId="77777777" w:rsidR="001A2306" w:rsidRPr="00925811" w:rsidRDefault="001A2306" w:rsidP="001A2306">
            <w:r w:rsidRPr="00925811">
              <w:t>19.65</w:t>
            </w:r>
          </w:p>
        </w:tc>
        <w:tc>
          <w:tcPr>
            <w:tcW w:w="0" w:type="dxa"/>
            <w:vAlign w:val="bottom"/>
          </w:tcPr>
          <w:p w14:paraId="5D325ED2" w14:textId="77777777" w:rsidR="001A2306" w:rsidRPr="00925811" w:rsidRDefault="001A2306" w:rsidP="001A2306">
            <w:r w:rsidRPr="00925811">
              <w:t>19.55</w:t>
            </w:r>
          </w:p>
        </w:tc>
        <w:tc>
          <w:tcPr>
            <w:tcW w:w="0" w:type="dxa"/>
            <w:vAlign w:val="bottom"/>
          </w:tcPr>
          <w:p w14:paraId="706C9798" w14:textId="77777777" w:rsidR="001A2306" w:rsidRPr="00925811" w:rsidRDefault="001A2306" w:rsidP="001A2306">
            <w:r w:rsidRPr="00925811">
              <w:t>19.45</w:t>
            </w:r>
          </w:p>
        </w:tc>
        <w:tc>
          <w:tcPr>
            <w:tcW w:w="0" w:type="dxa"/>
            <w:vAlign w:val="bottom"/>
          </w:tcPr>
          <w:p w14:paraId="1100A559" w14:textId="77777777" w:rsidR="001A2306" w:rsidRPr="00925811" w:rsidRDefault="001A2306" w:rsidP="001A2306">
            <w:r w:rsidRPr="00925811">
              <w:t>19.36</w:t>
            </w:r>
          </w:p>
        </w:tc>
        <w:tc>
          <w:tcPr>
            <w:tcW w:w="0" w:type="dxa"/>
            <w:vAlign w:val="bottom"/>
          </w:tcPr>
          <w:p w14:paraId="60D3F603" w14:textId="77777777" w:rsidR="001A2306" w:rsidRPr="00925811" w:rsidRDefault="001A2306" w:rsidP="001A2306">
            <w:r w:rsidRPr="00925811">
              <w:t>19.26</w:t>
            </w:r>
          </w:p>
        </w:tc>
      </w:tr>
      <w:tr w:rsidR="001A2306" w:rsidRPr="00925811" w14:paraId="4C4A6FA4" w14:textId="77777777" w:rsidTr="00A75C46">
        <w:tc>
          <w:tcPr>
            <w:tcW w:w="0" w:type="dxa"/>
          </w:tcPr>
          <w:p w14:paraId="7645D365" w14:textId="77777777" w:rsidR="001A2306" w:rsidRPr="00925811" w:rsidRDefault="001A2306" w:rsidP="001A2306">
            <w:r w:rsidRPr="00925811">
              <w:t>SWEST</w:t>
            </w:r>
          </w:p>
        </w:tc>
        <w:tc>
          <w:tcPr>
            <w:tcW w:w="0" w:type="dxa"/>
            <w:vAlign w:val="bottom"/>
          </w:tcPr>
          <w:p w14:paraId="6FCBCCAA" w14:textId="77777777" w:rsidR="001A2306" w:rsidRPr="00925811" w:rsidRDefault="001A2306" w:rsidP="001A2306">
            <w:r w:rsidRPr="00925811">
              <w:t>31.51</w:t>
            </w:r>
          </w:p>
        </w:tc>
        <w:tc>
          <w:tcPr>
            <w:tcW w:w="0" w:type="dxa"/>
            <w:vAlign w:val="bottom"/>
          </w:tcPr>
          <w:p w14:paraId="78778313" w14:textId="77777777" w:rsidR="001A2306" w:rsidRPr="00925811" w:rsidRDefault="001A2306" w:rsidP="001A2306">
            <w:r w:rsidRPr="00925811">
              <w:t>31.36</w:t>
            </w:r>
          </w:p>
        </w:tc>
        <w:tc>
          <w:tcPr>
            <w:tcW w:w="0" w:type="dxa"/>
            <w:vAlign w:val="bottom"/>
          </w:tcPr>
          <w:p w14:paraId="1BEC70B5" w14:textId="77777777" w:rsidR="001A2306" w:rsidRPr="00925811" w:rsidRDefault="001A2306" w:rsidP="001A2306">
            <w:r w:rsidRPr="00925811">
              <w:t>31.20</w:t>
            </w:r>
          </w:p>
        </w:tc>
        <w:tc>
          <w:tcPr>
            <w:tcW w:w="0" w:type="dxa"/>
            <w:vAlign w:val="bottom"/>
          </w:tcPr>
          <w:p w14:paraId="58AC8C85" w14:textId="77777777" w:rsidR="001A2306" w:rsidRPr="00925811" w:rsidRDefault="001A2306" w:rsidP="001A2306">
            <w:r w:rsidRPr="00925811">
              <w:t>31.04</w:t>
            </w:r>
          </w:p>
        </w:tc>
        <w:tc>
          <w:tcPr>
            <w:tcW w:w="0" w:type="dxa"/>
            <w:vAlign w:val="bottom"/>
          </w:tcPr>
          <w:p w14:paraId="6E97B011" w14:textId="77777777" w:rsidR="001A2306" w:rsidRPr="00925811" w:rsidRDefault="001A2306" w:rsidP="001A2306">
            <w:r w:rsidRPr="00925811">
              <w:t>30.89</w:t>
            </w:r>
          </w:p>
        </w:tc>
      </w:tr>
      <w:tr w:rsidR="001A2306" w:rsidRPr="00925811" w14:paraId="749A3B96" w14:textId="77777777" w:rsidTr="00A75C46">
        <w:tc>
          <w:tcPr>
            <w:tcW w:w="0" w:type="dxa"/>
          </w:tcPr>
          <w:p w14:paraId="5EA9BCF8" w14:textId="77777777" w:rsidR="001A2306" w:rsidRPr="00925811" w:rsidRDefault="001A2306" w:rsidP="001A2306">
            <w:r w:rsidRPr="00925811">
              <w:t>LPN</w:t>
            </w:r>
          </w:p>
        </w:tc>
        <w:tc>
          <w:tcPr>
            <w:tcW w:w="0" w:type="dxa"/>
            <w:vAlign w:val="bottom"/>
          </w:tcPr>
          <w:p w14:paraId="30C3607E" w14:textId="77777777" w:rsidR="001A2306" w:rsidRPr="00925811" w:rsidRDefault="001A2306" w:rsidP="001A2306">
            <w:r w:rsidRPr="00925811">
              <w:t>13.61</w:t>
            </w:r>
          </w:p>
        </w:tc>
        <w:tc>
          <w:tcPr>
            <w:tcW w:w="0" w:type="dxa"/>
            <w:vAlign w:val="bottom"/>
          </w:tcPr>
          <w:p w14:paraId="525998EA" w14:textId="77777777" w:rsidR="001A2306" w:rsidRPr="00925811" w:rsidRDefault="001A2306" w:rsidP="001A2306">
            <w:r w:rsidRPr="00925811">
              <w:t>13.54</w:t>
            </w:r>
          </w:p>
        </w:tc>
        <w:tc>
          <w:tcPr>
            <w:tcW w:w="0" w:type="dxa"/>
            <w:vAlign w:val="bottom"/>
          </w:tcPr>
          <w:p w14:paraId="524C2C5D" w14:textId="77777777" w:rsidR="001A2306" w:rsidRPr="00925811" w:rsidRDefault="001A2306" w:rsidP="001A2306">
            <w:r w:rsidRPr="00925811">
              <w:t>13.48</w:t>
            </w:r>
          </w:p>
        </w:tc>
        <w:tc>
          <w:tcPr>
            <w:tcW w:w="0" w:type="dxa"/>
            <w:vAlign w:val="bottom"/>
          </w:tcPr>
          <w:p w14:paraId="4F4EC014" w14:textId="77777777" w:rsidR="001A2306" w:rsidRPr="00925811" w:rsidRDefault="001A2306" w:rsidP="001A2306">
            <w:r w:rsidRPr="00925811">
              <w:t>13.41</w:t>
            </w:r>
          </w:p>
        </w:tc>
        <w:tc>
          <w:tcPr>
            <w:tcW w:w="0" w:type="dxa"/>
            <w:vAlign w:val="bottom"/>
          </w:tcPr>
          <w:p w14:paraId="1B2BA65F" w14:textId="77777777" w:rsidR="001A2306" w:rsidRPr="00925811" w:rsidRDefault="001A2306" w:rsidP="001A2306">
            <w:r w:rsidRPr="00925811">
              <w:t>13.34</w:t>
            </w:r>
          </w:p>
        </w:tc>
      </w:tr>
      <w:tr w:rsidR="001A2306" w:rsidRPr="00925811" w14:paraId="360F3E82" w14:textId="77777777" w:rsidTr="00A75C46">
        <w:tc>
          <w:tcPr>
            <w:tcW w:w="0" w:type="dxa"/>
          </w:tcPr>
          <w:p w14:paraId="5BECE8B8" w14:textId="77777777" w:rsidR="001A2306" w:rsidRPr="00925811" w:rsidRDefault="001A2306" w:rsidP="001A2306">
            <w:r w:rsidRPr="00925811">
              <w:t>SPN</w:t>
            </w:r>
          </w:p>
        </w:tc>
        <w:tc>
          <w:tcPr>
            <w:tcW w:w="0" w:type="dxa"/>
            <w:vAlign w:val="bottom"/>
          </w:tcPr>
          <w:p w14:paraId="2AA8C52B" w14:textId="77777777" w:rsidR="001A2306" w:rsidRPr="00925811" w:rsidRDefault="001A2306" w:rsidP="001A2306">
            <w:r w:rsidRPr="00925811">
              <w:t>30.40</w:t>
            </w:r>
          </w:p>
        </w:tc>
        <w:tc>
          <w:tcPr>
            <w:tcW w:w="0" w:type="dxa"/>
            <w:vAlign w:val="bottom"/>
          </w:tcPr>
          <w:p w14:paraId="27A0D2CC" w14:textId="77777777" w:rsidR="001A2306" w:rsidRPr="00925811" w:rsidRDefault="001A2306" w:rsidP="001A2306">
            <w:r w:rsidRPr="00925811">
              <w:t>29.79</w:t>
            </w:r>
          </w:p>
        </w:tc>
        <w:tc>
          <w:tcPr>
            <w:tcW w:w="0" w:type="dxa"/>
            <w:vAlign w:val="bottom"/>
          </w:tcPr>
          <w:p w14:paraId="5FC39D38" w14:textId="77777777" w:rsidR="001A2306" w:rsidRPr="00925811" w:rsidRDefault="001A2306" w:rsidP="001A2306">
            <w:r w:rsidRPr="00925811">
              <w:t>29.20</w:t>
            </w:r>
          </w:p>
        </w:tc>
        <w:tc>
          <w:tcPr>
            <w:tcW w:w="0" w:type="dxa"/>
            <w:vAlign w:val="bottom"/>
          </w:tcPr>
          <w:p w14:paraId="6E7367A0" w14:textId="77777777" w:rsidR="001A2306" w:rsidRPr="00925811" w:rsidRDefault="001A2306" w:rsidP="001A2306">
            <w:r w:rsidRPr="00925811">
              <w:t>28.61</w:t>
            </w:r>
          </w:p>
        </w:tc>
        <w:tc>
          <w:tcPr>
            <w:tcW w:w="0" w:type="dxa"/>
            <w:vAlign w:val="bottom"/>
          </w:tcPr>
          <w:p w14:paraId="5C5B4FBF" w14:textId="77777777" w:rsidR="001A2306" w:rsidRPr="00925811" w:rsidRDefault="001A2306" w:rsidP="001A2306">
            <w:r w:rsidRPr="00925811">
              <w:t>28.04</w:t>
            </w:r>
          </w:p>
        </w:tc>
      </w:tr>
      <w:tr w:rsidR="001A2306" w:rsidRPr="00925811" w14:paraId="5E49B3A6" w14:textId="77777777" w:rsidTr="00A75C46">
        <w:tc>
          <w:tcPr>
            <w:tcW w:w="0" w:type="dxa"/>
          </w:tcPr>
          <w:p w14:paraId="01DDDF31" w14:textId="77777777" w:rsidR="001A2306" w:rsidRPr="00925811" w:rsidRDefault="001A2306" w:rsidP="001A2306">
            <w:r w:rsidRPr="00925811">
              <w:t>EPN</w:t>
            </w:r>
          </w:p>
        </w:tc>
        <w:tc>
          <w:tcPr>
            <w:tcW w:w="0" w:type="dxa"/>
            <w:vAlign w:val="bottom"/>
          </w:tcPr>
          <w:p w14:paraId="37C805BC" w14:textId="77777777" w:rsidR="001A2306" w:rsidRPr="00925811" w:rsidRDefault="001A2306" w:rsidP="001A2306">
            <w:r w:rsidRPr="00925811">
              <w:t>28.31</w:t>
            </w:r>
          </w:p>
        </w:tc>
        <w:tc>
          <w:tcPr>
            <w:tcW w:w="0" w:type="dxa"/>
            <w:vAlign w:val="bottom"/>
          </w:tcPr>
          <w:p w14:paraId="0F90DA37" w14:textId="77777777" w:rsidR="001A2306" w:rsidRPr="00925811" w:rsidRDefault="001A2306" w:rsidP="001A2306">
            <w:r w:rsidRPr="00925811">
              <w:t>27.75</w:t>
            </w:r>
          </w:p>
        </w:tc>
        <w:tc>
          <w:tcPr>
            <w:tcW w:w="0" w:type="dxa"/>
            <w:vAlign w:val="bottom"/>
          </w:tcPr>
          <w:p w14:paraId="43101D16" w14:textId="77777777" w:rsidR="001A2306" w:rsidRPr="00925811" w:rsidRDefault="001A2306" w:rsidP="001A2306">
            <w:r w:rsidRPr="00925811">
              <w:t>27.19</w:t>
            </w:r>
          </w:p>
        </w:tc>
        <w:tc>
          <w:tcPr>
            <w:tcW w:w="0" w:type="dxa"/>
            <w:vAlign w:val="bottom"/>
          </w:tcPr>
          <w:p w14:paraId="5C38BC2B" w14:textId="77777777" w:rsidR="001A2306" w:rsidRPr="00925811" w:rsidRDefault="001A2306" w:rsidP="001A2306">
            <w:r w:rsidRPr="00925811">
              <w:t>26.65</w:t>
            </w:r>
          </w:p>
        </w:tc>
        <w:tc>
          <w:tcPr>
            <w:tcW w:w="0" w:type="dxa"/>
            <w:vAlign w:val="bottom"/>
          </w:tcPr>
          <w:p w14:paraId="07979C09" w14:textId="77777777" w:rsidR="001A2306" w:rsidRPr="00925811" w:rsidRDefault="001A2306" w:rsidP="001A2306">
            <w:r w:rsidRPr="00925811">
              <w:t>26.12</w:t>
            </w:r>
          </w:p>
        </w:tc>
      </w:tr>
      <w:tr w:rsidR="001A2306" w:rsidRPr="00925811" w14:paraId="5C55574D" w14:textId="77777777" w:rsidTr="00A75C46">
        <w:tc>
          <w:tcPr>
            <w:tcW w:w="0" w:type="dxa"/>
          </w:tcPr>
          <w:p w14:paraId="4C7DD1DA" w14:textId="77777777" w:rsidR="001A2306" w:rsidRPr="00925811" w:rsidRDefault="001A2306" w:rsidP="001A2306">
            <w:r w:rsidRPr="00925811">
              <w:t>SPD</w:t>
            </w:r>
          </w:p>
        </w:tc>
        <w:tc>
          <w:tcPr>
            <w:tcW w:w="0" w:type="dxa"/>
            <w:vAlign w:val="bottom"/>
          </w:tcPr>
          <w:p w14:paraId="11E87D47" w14:textId="77777777" w:rsidR="001A2306" w:rsidRPr="00925811" w:rsidRDefault="001A2306" w:rsidP="001A2306">
            <w:r w:rsidRPr="00925811">
              <w:t>28.15</w:t>
            </w:r>
          </w:p>
        </w:tc>
        <w:tc>
          <w:tcPr>
            <w:tcW w:w="0" w:type="dxa"/>
            <w:vAlign w:val="bottom"/>
          </w:tcPr>
          <w:p w14:paraId="1F1AC18B" w14:textId="77777777" w:rsidR="001A2306" w:rsidRPr="00925811" w:rsidRDefault="001A2306" w:rsidP="001A2306">
            <w:r w:rsidRPr="00925811">
              <w:t>27.59</w:t>
            </w:r>
          </w:p>
        </w:tc>
        <w:tc>
          <w:tcPr>
            <w:tcW w:w="0" w:type="dxa"/>
            <w:vAlign w:val="bottom"/>
          </w:tcPr>
          <w:p w14:paraId="607FC68A" w14:textId="77777777" w:rsidR="001A2306" w:rsidRPr="00925811" w:rsidRDefault="001A2306" w:rsidP="001A2306">
            <w:r w:rsidRPr="00925811">
              <w:t>27.04</w:t>
            </w:r>
          </w:p>
        </w:tc>
        <w:tc>
          <w:tcPr>
            <w:tcW w:w="0" w:type="dxa"/>
            <w:vAlign w:val="bottom"/>
          </w:tcPr>
          <w:p w14:paraId="20F07C31" w14:textId="77777777" w:rsidR="001A2306" w:rsidRPr="00925811" w:rsidRDefault="001A2306" w:rsidP="001A2306">
            <w:r w:rsidRPr="00925811">
              <w:t>26.50</w:t>
            </w:r>
          </w:p>
        </w:tc>
        <w:tc>
          <w:tcPr>
            <w:tcW w:w="0" w:type="dxa"/>
            <w:vAlign w:val="bottom"/>
          </w:tcPr>
          <w:p w14:paraId="44D93865" w14:textId="77777777" w:rsidR="001A2306" w:rsidRPr="00925811" w:rsidRDefault="001A2306" w:rsidP="001A2306">
            <w:r w:rsidRPr="00925811">
              <w:t>25.97</w:t>
            </w:r>
          </w:p>
        </w:tc>
      </w:tr>
      <w:tr w:rsidR="001A2306" w:rsidRPr="00925811" w14:paraId="2A9662FF" w14:textId="77777777" w:rsidTr="00A75C46">
        <w:tc>
          <w:tcPr>
            <w:tcW w:w="0" w:type="dxa"/>
          </w:tcPr>
          <w:p w14:paraId="5103124B" w14:textId="77777777" w:rsidR="001A2306" w:rsidRPr="00925811" w:rsidRDefault="001A2306" w:rsidP="001A2306">
            <w:r w:rsidRPr="00925811">
              <w:t>SPMW</w:t>
            </w:r>
          </w:p>
        </w:tc>
        <w:tc>
          <w:tcPr>
            <w:tcW w:w="0" w:type="dxa"/>
            <w:vAlign w:val="bottom"/>
          </w:tcPr>
          <w:p w14:paraId="7DE1A19B" w14:textId="77777777" w:rsidR="001A2306" w:rsidRPr="00925811" w:rsidRDefault="001A2306" w:rsidP="001A2306">
            <w:r w:rsidRPr="00925811">
              <w:t>27.47</w:t>
            </w:r>
          </w:p>
        </w:tc>
        <w:tc>
          <w:tcPr>
            <w:tcW w:w="0" w:type="dxa"/>
            <w:vAlign w:val="bottom"/>
          </w:tcPr>
          <w:p w14:paraId="5401B9C2" w14:textId="77777777" w:rsidR="001A2306" w:rsidRPr="00925811" w:rsidRDefault="001A2306" w:rsidP="001A2306">
            <w:r w:rsidRPr="00925811">
              <w:t>26.37</w:t>
            </w:r>
          </w:p>
        </w:tc>
        <w:tc>
          <w:tcPr>
            <w:tcW w:w="0" w:type="dxa"/>
            <w:vAlign w:val="bottom"/>
          </w:tcPr>
          <w:p w14:paraId="61402A75" w14:textId="77777777" w:rsidR="001A2306" w:rsidRPr="00925811" w:rsidRDefault="001A2306" w:rsidP="001A2306">
            <w:r w:rsidRPr="00925811">
              <w:t>25.31</w:t>
            </w:r>
          </w:p>
        </w:tc>
        <w:tc>
          <w:tcPr>
            <w:tcW w:w="0" w:type="dxa"/>
            <w:vAlign w:val="bottom"/>
          </w:tcPr>
          <w:p w14:paraId="75A9A251" w14:textId="77777777" w:rsidR="001A2306" w:rsidRPr="00925811" w:rsidRDefault="001A2306" w:rsidP="001A2306">
            <w:r w:rsidRPr="00925811">
              <w:t>24.30</w:t>
            </w:r>
          </w:p>
        </w:tc>
        <w:tc>
          <w:tcPr>
            <w:tcW w:w="0" w:type="dxa"/>
            <w:vAlign w:val="bottom"/>
          </w:tcPr>
          <w:p w14:paraId="07C4F923" w14:textId="77777777" w:rsidR="001A2306" w:rsidRPr="00925811" w:rsidRDefault="001A2306" w:rsidP="001A2306">
            <w:r w:rsidRPr="00925811">
              <w:t>23.81</w:t>
            </w:r>
          </w:p>
        </w:tc>
      </w:tr>
      <w:tr w:rsidR="001A2306" w:rsidRPr="00925811" w14:paraId="4830EFCE" w14:textId="77777777" w:rsidTr="00A75C46">
        <w:tc>
          <w:tcPr>
            <w:tcW w:w="0" w:type="dxa"/>
          </w:tcPr>
          <w:p w14:paraId="66609BB6" w14:textId="77777777" w:rsidR="001A2306" w:rsidRPr="00925811" w:rsidRDefault="001A2306" w:rsidP="001A2306">
            <w:r w:rsidRPr="00925811">
              <w:t>SSEH</w:t>
            </w:r>
          </w:p>
        </w:tc>
        <w:tc>
          <w:tcPr>
            <w:tcW w:w="0" w:type="dxa"/>
            <w:vAlign w:val="bottom"/>
          </w:tcPr>
          <w:p w14:paraId="23429579" w14:textId="77777777" w:rsidR="001A2306" w:rsidRPr="00925811" w:rsidRDefault="001A2306" w:rsidP="001A2306">
            <w:r w:rsidRPr="00925811">
              <w:t>45.44</w:t>
            </w:r>
          </w:p>
        </w:tc>
        <w:tc>
          <w:tcPr>
            <w:tcW w:w="0" w:type="dxa"/>
            <w:vAlign w:val="bottom"/>
          </w:tcPr>
          <w:p w14:paraId="4C6CFC34" w14:textId="77777777" w:rsidR="001A2306" w:rsidRPr="00925811" w:rsidRDefault="001A2306" w:rsidP="001A2306">
            <w:r w:rsidRPr="00925811">
              <w:t>43.62</w:t>
            </w:r>
          </w:p>
        </w:tc>
        <w:tc>
          <w:tcPr>
            <w:tcW w:w="0" w:type="dxa"/>
            <w:vAlign w:val="bottom"/>
          </w:tcPr>
          <w:p w14:paraId="0C14280B" w14:textId="77777777" w:rsidR="001A2306" w:rsidRPr="00925811" w:rsidRDefault="001A2306" w:rsidP="001A2306">
            <w:r w:rsidRPr="00925811">
              <w:t>41.88</w:t>
            </w:r>
          </w:p>
        </w:tc>
        <w:tc>
          <w:tcPr>
            <w:tcW w:w="0" w:type="dxa"/>
            <w:vAlign w:val="bottom"/>
          </w:tcPr>
          <w:p w14:paraId="7C50D69B" w14:textId="77777777" w:rsidR="001A2306" w:rsidRPr="00925811" w:rsidRDefault="001A2306" w:rsidP="001A2306">
            <w:r w:rsidRPr="00925811">
              <w:t>41.04</w:t>
            </w:r>
          </w:p>
        </w:tc>
        <w:tc>
          <w:tcPr>
            <w:tcW w:w="0" w:type="dxa"/>
            <w:vAlign w:val="bottom"/>
          </w:tcPr>
          <w:p w14:paraId="4445E362" w14:textId="77777777" w:rsidR="001A2306" w:rsidRPr="00925811" w:rsidRDefault="001A2306" w:rsidP="001A2306">
            <w:r w:rsidRPr="00925811">
              <w:t>40.22</w:t>
            </w:r>
          </w:p>
        </w:tc>
      </w:tr>
      <w:tr w:rsidR="001A2306" w:rsidRPr="00925811" w14:paraId="1F0020C0" w14:textId="77777777" w:rsidTr="00A75C46">
        <w:tc>
          <w:tcPr>
            <w:tcW w:w="0" w:type="dxa"/>
          </w:tcPr>
          <w:p w14:paraId="186C9D70" w14:textId="77777777" w:rsidR="001A2306" w:rsidRPr="00925811" w:rsidRDefault="001A2306" w:rsidP="001A2306">
            <w:r w:rsidRPr="00925811">
              <w:t>SSES</w:t>
            </w:r>
          </w:p>
        </w:tc>
        <w:tc>
          <w:tcPr>
            <w:tcW w:w="0" w:type="dxa"/>
            <w:vAlign w:val="bottom"/>
          </w:tcPr>
          <w:p w14:paraId="19E07EDF" w14:textId="77777777" w:rsidR="001A2306" w:rsidRPr="00925811" w:rsidRDefault="001A2306" w:rsidP="001A2306">
            <w:r w:rsidRPr="00925811">
              <w:t>40.15</w:t>
            </w:r>
          </w:p>
        </w:tc>
        <w:tc>
          <w:tcPr>
            <w:tcW w:w="0" w:type="dxa"/>
            <w:vAlign w:val="bottom"/>
          </w:tcPr>
          <w:p w14:paraId="546FF8CB" w14:textId="77777777" w:rsidR="001A2306" w:rsidRPr="00925811" w:rsidRDefault="001A2306" w:rsidP="001A2306">
            <w:r w:rsidRPr="00925811">
              <w:t>38.55</w:t>
            </w:r>
          </w:p>
        </w:tc>
        <w:tc>
          <w:tcPr>
            <w:tcW w:w="0" w:type="dxa"/>
            <w:vAlign w:val="bottom"/>
          </w:tcPr>
          <w:p w14:paraId="66A85E08" w14:textId="77777777" w:rsidR="001A2306" w:rsidRPr="00925811" w:rsidRDefault="001A2306" w:rsidP="001A2306">
            <w:r w:rsidRPr="00925811">
              <w:t>37.78</w:t>
            </w:r>
          </w:p>
        </w:tc>
        <w:tc>
          <w:tcPr>
            <w:tcW w:w="0" w:type="dxa"/>
            <w:vAlign w:val="bottom"/>
          </w:tcPr>
          <w:p w14:paraId="642C5463" w14:textId="77777777" w:rsidR="001A2306" w:rsidRPr="00925811" w:rsidRDefault="001A2306" w:rsidP="001A2306">
            <w:r w:rsidRPr="00925811">
              <w:t>37.02</w:t>
            </w:r>
          </w:p>
        </w:tc>
        <w:tc>
          <w:tcPr>
            <w:tcW w:w="0" w:type="dxa"/>
            <w:vAlign w:val="bottom"/>
          </w:tcPr>
          <w:p w14:paraId="13AE40FF" w14:textId="77777777" w:rsidR="001A2306" w:rsidRPr="00925811" w:rsidRDefault="001A2306" w:rsidP="001A2306">
            <w:r w:rsidRPr="00925811">
              <w:t>36.28</w:t>
            </w:r>
          </w:p>
        </w:tc>
      </w:tr>
    </w:tbl>
    <w:p w14:paraId="62F51C5F" w14:textId="77777777" w:rsidR="001A2306" w:rsidRPr="00925811" w:rsidRDefault="001A2306" w:rsidP="001A2306">
      <w:pPr>
        <w:pStyle w:val="AppendixHeading"/>
      </w:pPr>
    </w:p>
    <w:p w14:paraId="704E524F" w14:textId="77777777" w:rsidR="001A2306" w:rsidRPr="00925811" w:rsidRDefault="001A2306" w:rsidP="001A2306">
      <w:pPr>
        <w:pStyle w:val="Caption"/>
      </w:pPr>
      <w:r w:rsidRPr="00925811">
        <w:t>Duration of customer interruptions term incentive rate (IRB</w:t>
      </w:r>
      <w:r w:rsidRPr="00925811">
        <w:rPr>
          <w:rStyle w:val="Subscript"/>
        </w:rPr>
        <w:t>t</w:t>
      </w:r>
      <w:r w:rsidRPr="00925811">
        <w:t>) (£m per CML)</w:t>
      </w:r>
    </w:p>
    <w:tbl>
      <w:tblPr>
        <w:tblStyle w:val="AppendixTable"/>
        <w:tblW w:w="8784" w:type="dxa"/>
        <w:tblLayout w:type="fixed"/>
        <w:tblLook w:val="04A0" w:firstRow="1" w:lastRow="0" w:firstColumn="1" w:lastColumn="0" w:noHBand="0" w:noVBand="1"/>
      </w:tblPr>
      <w:tblGrid>
        <w:gridCol w:w="1696"/>
        <w:gridCol w:w="1417"/>
        <w:gridCol w:w="1418"/>
        <w:gridCol w:w="1417"/>
        <w:gridCol w:w="1418"/>
        <w:gridCol w:w="1418"/>
      </w:tblGrid>
      <w:tr w:rsidR="001A2306" w:rsidRPr="00925811" w14:paraId="0A468852" w14:textId="77777777" w:rsidTr="00A75C46">
        <w:trPr>
          <w:cnfStyle w:val="100000000000" w:firstRow="1" w:lastRow="0" w:firstColumn="0" w:lastColumn="0" w:oddVBand="0" w:evenVBand="0" w:oddHBand="0" w:evenHBand="0" w:firstRowFirstColumn="0" w:firstRowLastColumn="0" w:lastRowFirstColumn="0" w:lastRowLastColumn="0"/>
        </w:trPr>
        <w:tc>
          <w:tcPr>
            <w:tcW w:w="1696" w:type="dxa"/>
          </w:tcPr>
          <w:p w14:paraId="07B88CD3" w14:textId="77777777" w:rsidR="001A2306" w:rsidRPr="00925811" w:rsidRDefault="001A2306" w:rsidP="001A2306">
            <w:r w:rsidRPr="00925811">
              <w:t>Licensee</w:t>
            </w:r>
          </w:p>
        </w:tc>
        <w:tc>
          <w:tcPr>
            <w:tcW w:w="1417" w:type="dxa"/>
          </w:tcPr>
          <w:p w14:paraId="4DFF3253" w14:textId="77777777" w:rsidR="001A2306" w:rsidRPr="00925811" w:rsidRDefault="001A2306" w:rsidP="001A2306">
            <w:r w:rsidRPr="00925811">
              <w:t>2023/24</w:t>
            </w:r>
          </w:p>
        </w:tc>
        <w:tc>
          <w:tcPr>
            <w:tcW w:w="1418" w:type="dxa"/>
          </w:tcPr>
          <w:p w14:paraId="523A726B" w14:textId="77777777" w:rsidR="001A2306" w:rsidRPr="00925811" w:rsidRDefault="001A2306" w:rsidP="001A2306">
            <w:r w:rsidRPr="00925811">
              <w:t>2024/25</w:t>
            </w:r>
          </w:p>
        </w:tc>
        <w:tc>
          <w:tcPr>
            <w:tcW w:w="1417" w:type="dxa"/>
          </w:tcPr>
          <w:p w14:paraId="27444BAA" w14:textId="77777777" w:rsidR="001A2306" w:rsidRPr="00925811" w:rsidRDefault="001A2306" w:rsidP="001A2306">
            <w:r w:rsidRPr="00925811">
              <w:t>2025/26</w:t>
            </w:r>
          </w:p>
        </w:tc>
        <w:tc>
          <w:tcPr>
            <w:tcW w:w="1418" w:type="dxa"/>
          </w:tcPr>
          <w:p w14:paraId="0217759B" w14:textId="77777777" w:rsidR="001A2306" w:rsidRPr="00925811" w:rsidRDefault="001A2306" w:rsidP="001A2306">
            <w:r w:rsidRPr="00925811">
              <w:t>2026/27</w:t>
            </w:r>
          </w:p>
        </w:tc>
        <w:tc>
          <w:tcPr>
            <w:tcW w:w="1418" w:type="dxa"/>
          </w:tcPr>
          <w:p w14:paraId="59075B4D" w14:textId="77777777" w:rsidR="001A2306" w:rsidRPr="00925811" w:rsidRDefault="001A2306" w:rsidP="001A2306">
            <w:r w:rsidRPr="00925811">
              <w:t>2027/28</w:t>
            </w:r>
          </w:p>
        </w:tc>
      </w:tr>
      <w:tr w:rsidR="001A2306" w:rsidRPr="00925811" w14:paraId="679B2051" w14:textId="77777777" w:rsidTr="00A75C46">
        <w:tc>
          <w:tcPr>
            <w:tcW w:w="0" w:type="dxa"/>
          </w:tcPr>
          <w:p w14:paraId="4EE8791F" w14:textId="77777777" w:rsidR="001A2306" w:rsidRPr="00925811" w:rsidRDefault="001A2306" w:rsidP="001A2306">
            <w:r w:rsidRPr="00925811">
              <w:t>ENWL</w:t>
            </w:r>
          </w:p>
        </w:tc>
        <w:tc>
          <w:tcPr>
            <w:tcW w:w="0" w:type="dxa"/>
            <w:vAlign w:val="bottom"/>
          </w:tcPr>
          <w:p w14:paraId="477B711A" w14:textId="77777777" w:rsidR="001A2306" w:rsidRPr="00925811" w:rsidRDefault="001A2306" w:rsidP="001A2306">
            <w:r w:rsidRPr="00925811">
              <w:t>0.915</w:t>
            </w:r>
          </w:p>
        </w:tc>
        <w:tc>
          <w:tcPr>
            <w:tcW w:w="0" w:type="dxa"/>
            <w:vAlign w:val="bottom"/>
          </w:tcPr>
          <w:p w14:paraId="65AEE04A" w14:textId="77777777" w:rsidR="001A2306" w:rsidRPr="00925811" w:rsidRDefault="001A2306" w:rsidP="001A2306">
            <w:r w:rsidRPr="00925811">
              <w:t>0.915</w:t>
            </w:r>
          </w:p>
        </w:tc>
        <w:tc>
          <w:tcPr>
            <w:tcW w:w="0" w:type="dxa"/>
            <w:vAlign w:val="bottom"/>
          </w:tcPr>
          <w:p w14:paraId="00DF5BAA" w14:textId="77777777" w:rsidR="001A2306" w:rsidRPr="00925811" w:rsidRDefault="001A2306" w:rsidP="001A2306">
            <w:r w:rsidRPr="00925811">
              <w:t>0.915</w:t>
            </w:r>
          </w:p>
        </w:tc>
        <w:tc>
          <w:tcPr>
            <w:tcW w:w="0" w:type="dxa"/>
            <w:vAlign w:val="bottom"/>
          </w:tcPr>
          <w:p w14:paraId="13CC4800" w14:textId="77777777" w:rsidR="001A2306" w:rsidRPr="00925811" w:rsidRDefault="001A2306" w:rsidP="001A2306">
            <w:r w:rsidRPr="00925811">
              <w:t>0.915</w:t>
            </w:r>
          </w:p>
        </w:tc>
        <w:tc>
          <w:tcPr>
            <w:tcW w:w="0" w:type="dxa"/>
            <w:vAlign w:val="bottom"/>
          </w:tcPr>
          <w:p w14:paraId="1EF2E72B" w14:textId="77777777" w:rsidR="001A2306" w:rsidRPr="00925811" w:rsidRDefault="001A2306" w:rsidP="001A2306">
            <w:r w:rsidRPr="00925811">
              <w:t>0.915</w:t>
            </w:r>
          </w:p>
        </w:tc>
      </w:tr>
      <w:tr w:rsidR="001A2306" w:rsidRPr="00925811" w14:paraId="11A7CFDC" w14:textId="77777777" w:rsidTr="00A75C46">
        <w:tc>
          <w:tcPr>
            <w:tcW w:w="0" w:type="dxa"/>
          </w:tcPr>
          <w:p w14:paraId="4533B4C1" w14:textId="77777777" w:rsidR="001A2306" w:rsidRPr="00925811" w:rsidRDefault="001A2306" w:rsidP="001A2306">
            <w:r w:rsidRPr="00925811">
              <w:t>NPgN</w:t>
            </w:r>
          </w:p>
        </w:tc>
        <w:tc>
          <w:tcPr>
            <w:tcW w:w="0" w:type="dxa"/>
            <w:vAlign w:val="bottom"/>
          </w:tcPr>
          <w:p w14:paraId="6BAA32DE" w14:textId="77777777" w:rsidR="001A2306" w:rsidRPr="00925811" w:rsidRDefault="001A2306" w:rsidP="001A2306">
            <w:r w:rsidRPr="00925811">
              <w:t>0.613</w:t>
            </w:r>
          </w:p>
        </w:tc>
        <w:tc>
          <w:tcPr>
            <w:tcW w:w="0" w:type="dxa"/>
            <w:vAlign w:val="bottom"/>
          </w:tcPr>
          <w:p w14:paraId="7B6E57EB" w14:textId="77777777" w:rsidR="001A2306" w:rsidRPr="00925811" w:rsidRDefault="001A2306" w:rsidP="001A2306">
            <w:r w:rsidRPr="00925811">
              <w:t>0.613</w:t>
            </w:r>
          </w:p>
        </w:tc>
        <w:tc>
          <w:tcPr>
            <w:tcW w:w="0" w:type="dxa"/>
            <w:vAlign w:val="bottom"/>
          </w:tcPr>
          <w:p w14:paraId="532FDA84" w14:textId="77777777" w:rsidR="001A2306" w:rsidRPr="00925811" w:rsidRDefault="001A2306" w:rsidP="001A2306">
            <w:r w:rsidRPr="00925811">
              <w:t>0.613</w:t>
            </w:r>
          </w:p>
        </w:tc>
        <w:tc>
          <w:tcPr>
            <w:tcW w:w="0" w:type="dxa"/>
            <w:vAlign w:val="bottom"/>
          </w:tcPr>
          <w:p w14:paraId="6DDED570" w14:textId="77777777" w:rsidR="001A2306" w:rsidRPr="00925811" w:rsidRDefault="001A2306" w:rsidP="001A2306">
            <w:r w:rsidRPr="00925811">
              <w:t>0.613</w:t>
            </w:r>
          </w:p>
        </w:tc>
        <w:tc>
          <w:tcPr>
            <w:tcW w:w="0" w:type="dxa"/>
            <w:vAlign w:val="bottom"/>
          </w:tcPr>
          <w:p w14:paraId="18AF2193" w14:textId="77777777" w:rsidR="001A2306" w:rsidRPr="00925811" w:rsidRDefault="001A2306" w:rsidP="001A2306">
            <w:r w:rsidRPr="00925811">
              <w:t>0.613</w:t>
            </w:r>
          </w:p>
        </w:tc>
      </w:tr>
      <w:tr w:rsidR="001A2306" w:rsidRPr="00925811" w14:paraId="53BC6AB8" w14:textId="77777777" w:rsidTr="00A75C46">
        <w:tc>
          <w:tcPr>
            <w:tcW w:w="0" w:type="dxa"/>
          </w:tcPr>
          <w:p w14:paraId="6DDDDB06" w14:textId="77777777" w:rsidR="001A2306" w:rsidRPr="00925811" w:rsidRDefault="001A2306" w:rsidP="001A2306">
            <w:r w:rsidRPr="00925811">
              <w:t>NPgY</w:t>
            </w:r>
          </w:p>
        </w:tc>
        <w:tc>
          <w:tcPr>
            <w:tcW w:w="0" w:type="dxa"/>
            <w:vAlign w:val="bottom"/>
          </w:tcPr>
          <w:p w14:paraId="7328668B" w14:textId="77777777" w:rsidR="001A2306" w:rsidRPr="00925811" w:rsidRDefault="001A2306" w:rsidP="001A2306">
            <w:r w:rsidRPr="00925811">
              <w:t>0.881</w:t>
            </w:r>
          </w:p>
        </w:tc>
        <w:tc>
          <w:tcPr>
            <w:tcW w:w="0" w:type="dxa"/>
            <w:vAlign w:val="bottom"/>
          </w:tcPr>
          <w:p w14:paraId="6FF2DBF4" w14:textId="77777777" w:rsidR="001A2306" w:rsidRPr="00925811" w:rsidRDefault="001A2306" w:rsidP="001A2306">
            <w:r w:rsidRPr="00925811">
              <w:t>0.881</w:t>
            </w:r>
          </w:p>
        </w:tc>
        <w:tc>
          <w:tcPr>
            <w:tcW w:w="0" w:type="dxa"/>
            <w:vAlign w:val="bottom"/>
          </w:tcPr>
          <w:p w14:paraId="52ED0A6A" w14:textId="77777777" w:rsidR="001A2306" w:rsidRPr="00925811" w:rsidRDefault="001A2306" w:rsidP="001A2306">
            <w:r w:rsidRPr="00925811">
              <w:t>0.881</w:t>
            </w:r>
          </w:p>
        </w:tc>
        <w:tc>
          <w:tcPr>
            <w:tcW w:w="0" w:type="dxa"/>
            <w:vAlign w:val="bottom"/>
          </w:tcPr>
          <w:p w14:paraId="6AB55833" w14:textId="77777777" w:rsidR="001A2306" w:rsidRPr="00925811" w:rsidRDefault="001A2306" w:rsidP="001A2306">
            <w:r w:rsidRPr="00925811">
              <w:t>0.881</w:t>
            </w:r>
          </w:p>
        </w:tc>
        <w:tc>
          <w:tcPr>
            <w:tcW w:w="0" w:type="dxa"/>
            <w:vAlign w:val="bottom"/>
          </w:tcPr>
          <w:p w14:paraId="4A05989C" w14:textId="77777777" w:rsidR="001A2306" w:rsidRPr="00925811" w:rsidRDefault="001A2306" w:rsidP="001A2306">
            <w:r w:rsidRPr="00925811">
              <w:t>0.881</w:t>
            </w:r>
          </w:p>
        </w:tc>
      </w:tr>
      <w:tr w:rsidR="001A2306" w:rsidRPr="00925811" w14:paraId="24817664" w14:textId="77777777" w:rsidTr="00A75C46">
        <w:tc>
          <w:tcPr>
            <w:tcW w:w="0" w:type="dxa"/>
          </w:tcPr>
          <w:p w14:paraId="7E56EAB5" w14:textId="77777777" w:rsidR="001A2306" w:rsidRPr="00925811" w:rsidRDefault="001A2306" w:rsidP="001A2306">
            <w:r w:rsidRPr="00925811">
              <w:t>WMID</w:t>
            </w:r>
          </w:p>
        </w:tc>
        <w:tc>
          <w:tcPr>
            <w:tcW w:w="0" w:type="dxa"/>
            <w:vAlign w:val="bottom"/>
          </w:tcPr>
          <w:p w14:paraId="67772819" w14:textId="77777777" w:rsidR="001A2306" w:rsidRPr="00925811" w:rsidRDefault="001A2306" w:rsidP="001A2306">
            <w:r w:rsidRPr="00925811">
              <w:t>0.955</w:t>
            </w:r>
          </w:p>
        </w:tc>
        <w:tc>
          <w:tcPr>
            <w:tcW w:w="0" w:type="dxa"/>
            <w:vAlign w:val="bottom"/>
          </w:tcPr>
          <w:p w14:paraId="614A3B25" w14:textId="77777777" w:rsidR="001A2306" w:rsidRPr="00925811" w:rsidRDefault="001A2306" w:rsidP="001A2306">
            <w:r w:rsidRPr="00925811">
              <w:t>0.955</w:t>
            </w:r>
          </w:p>
        </w:tc>
        <w:tc>
          <w:tcPr>
            <w:tcW w:w="0" w:type="dxa"/>
            <w:vAlign w:val="bottom"/>
          </w:tcPr>
          <w:p w14:paraId="77CBE224" w14:textId="77777777" w:rsidR="001A2306" w:rsidRPr="00925811" w:rsidRDefault="001A2306" w:rsidP="001A2306">
            <w:r w:rsidRPr="00925811">
              <w:t>0.955</w:t>
            </w:r>
          </w:p>
        </w:tc>
        <w:tc>
          <w:tcPr>
            <w:tcW w:w="0" w:type="dxa"/>
            <w:vAlign w:val="bottom"/>
          </w:tcPr>
          <w:p w14:paraId="63AF67E7" w14:textId="77777777" w:rsidR="001A2306" w:rsidRPr="00925811" w:rsidRDefault="001A2306" w:rsidP="001A2306">
            <w:r w:rsidRPr="00925811">
              <w:t>0.955</w:t>
            </w:r>
          </w:p>
        </w:tc>
        <w:tc>
          <w:tcPr>
            <w:tcW w:w="0" w:type="dxa"/>
            <w:vAlign w:val="bottom"/>
          </w:tcPr>
          <w:p w14:paraId="5B31E740" w14:textId="77777777" w:rsidR="001A2306" w:rsidRPr="00925811" w:rsidRDefault="001A2306" w:rsidP="001A2306">
            <w:r w:rsidRPr="00925811">
              <w:t>0.955</w:t>
            </w:r>
          </w:p>
        </w:tc>
      </w:tr>
      <w:tr w:rsidR="001A2306" w:rsidRPr="00925811" w14:paraId="68F5EC4D" w14:textId="77777777" w:rsidTr="00A75C46">
        <w:tc>
          <w:tcPr>
            <w:tcW w:w="0" w:type="dxa"/>
          </w:tcPr>
          <w:p w14:paraId="15A7A2A3" w14:textId="77777777" w:rsidR="001A2306" w:rsidRPr="00925811" w:rsidRDefault="001A2306" w:rsidP="001A2306">
            <w:r w:rsidRPr="00925811">
              <w:t>EMID</w:t>
            </w:r>
          </w:p>
        </w:tc>
        <w:tc>
          <w:tcPr>
            <w:tcW w:w="0" w:type="dxa"/>
            <w:vAlign w:val="bottom"/>
          </w:tcPr>
          <w:p w14:paraId="5B17058E" w14:textId="77777777" w:rsidR="001A2306" w:rsidRPr="00925811" w:rsidRDefault="001A2306" w:rsidP="001A2306">
            <w:r w:rsidRPr="00925811">
              <w:t>1.019</w:t>
            </w:r>
          </w:p>
        </w:tc>
        <w:tc>
          <w:tcPr>
            <w:tcW w:w="0" w:type="dxa"/>
            <w:vAlign w:val="bottom"/>
          </w:tcPr>
          <w:p w14:paraId="1D3CF739" w14:textId="77777777" w:rsidR="001A2306" w:rsidRPr="00925811" w:rsidRDefault="001A2306" w:rsidP="001A2306">
            <w:r w:rsidRPr="00925811">
              <w:t>1.019</w:t>
            </w:r>
          </w:p>
        </w:tc>
        <w:tc>
          <w:tcPr>
            <w:tcW w:w="0" w:type="dxa"/>
            <w:vAlign w:val="bottom"/>
          </w:tcPr>
          <w:p w14:paraId="46E508FE" w14:textId="77777777" w:rsidR="001A2306" w:rsidRPr="00925811" w:rsidRDefault="001A2306" w:rsidP="001A2306">
            <w:r w:rsidRPr="00925811">
              <w:t>1.019</w:t>
            </w:r>
          </w:p>
        </w:tc>
        <w:tc>
          <w:tcPr>
            <w:tcW w:w="0" w:type="dxa"/>
            <w:vAlign w:val="bottom"/>
          </w:tcPr>
          <w:p w14:paraId="5B96D675" w14:textId="77777777" w:rsidR="001A2306" w:rsidRPr="00925811" w:rsidRDefault="001A2306" w:rsidP="001A2306">
            <w:r w:rsidRPr="00925811">
              <w:t>1.019</w:t>
            </w:r>
          </w:p>
        </w:tc>
        <w:tc>
          <w:tcPr>
            <w:tcW w:w="0" w:type="dxa"/>
            <w:vAlign w:val="bottom"/>
          </w:tcPr>
          <w:p w14:paraId="44AE2CB5" w14:textId="77777777" w:rsidR="001A2306" w:rsidRPr="00925811" w:rsidRDefault="001A2306" w:rsidP="001A2306">
            <w:r w:rsidRPr="00925811">
              <w:t>1.019</w:t>
            </w:r>
          </w:p>
        </w:tc>
      </w:tr>
      <w:tr w:rsidR="001A2306" w:rsidRPr="00925811" w14:paraId="1395E24E" w14:textId="77777777" w:rsidTr="00A75C46">
        <w:tc>
          <w:tcPr>
            <w:tcW w:w="0" w:type="dxa"/>
          </w:tcPr>
          <w:p w14:paraId="3D7729ED" w14:textId="77777777" w:rsidR="001A2306" w:rsidRPr="00925811" w:rsidRDefault="001A2306" w:rsidP="001A2306">
            <w:r w:rsidRPr="00925811">
              <w:t>SWALES</w:t>
            </w:r>
          </w:p>
        </w:tc>
        <w:tc>
          <w:tcPr>
            <w:tcW w:w="0" w:type="dxa"/>
            <w:vAlign w:val="bottom"/>
          </w:tcPr>
          <w:p w14:paraId="1F904EC7" w14:textId="77777777" w:rsidR="001A2306" w:rsidRPr="00925811" w:rsidRDefault="001A2306" w:rsidP="001A2306">
            <w:r w:rsidRPr="00925811">
              <w:t>0.437</w:t>
            </w:r>
          </w:p>
        </w:tc>
        <w:tc>
          <w:tcPr>
            <w:tcW w:w="0" w:type="dxa"/>
            <w:vAlign w:val="bottom"/>
          </w:tcPr>
          <w:p w14:paraId="7E2AEE6C" w14:textId="77777777" w:rsidR="001A2306" w:rsidRPr="00925811" w:rsidRDefault="001A2306" w:rsidP="001A2306">
            <w:r w:rsidRPr="00925811">
              <w:t>0.437</w:t>
            </w:r>
          </w:p>
        </w:tc>
        <w:tc>
          <w:tcPr>
            <w:tcW w:w="0" w:type="dxa"/>
            <w:vAlign w:val="bottom"/>
          </w:tcPr>
          <w:p w14:paraId="5009A609" w14:textId="77777777" w:rsidR="001A2306" w:rsidRPr="00925811" w:rsidRDefault="001A2306" w:rsidP="001A2306">
            <w:r w:rsidRPr="00925811">
              <w:t>0.437</w:t>
            </w:r>
          </w:p>
        </w:tc>
        <w:tc>
          <w:tcPr>
            <w:tcW w:w="0" w:type="dxa"/>
            <w:vAlign w:val="bottom"/>
          </w:tcPr>
          <w:p w14:paraId="1D338A67" w14:textId="77777777" w:rsidR="001A2306" w:rsidRPr="00925811" w:rsidRDefault="001A2306" w:rsidP="001A2306">
            <w:r w:rsidRPr="00925811">
              <w:t>0.437</w:t>
            </w:r>
          </w:p>
        </w:tc>
        <w:tc>
          <w:tcPr>
            <w:tcW w:w="0" w:type="dxa"/>
            <w:vAlign w:val="bottom"/>
          </w:tcPr>
          <w:p w14:paraId="5D5150CE" w14:textId="77777777" w:rsidR="001A2306" w:rsidRPr="00925811" w:rsidRDefault="001A2306" w:rsidP="001A2306">
            <w:r w:rsidRPr="00925811">
              <w:t>0.437</w:t>
            </w:r>
          </w:p>
        </w:tc>
      </w:tr>
      <w:tr w:rsidR="001A2306" w:rsidRPr="00925811" w14:paraId="0738E1AC" w14:textId="77777777" w:rsidTr="00A75C46">
        <w:tc>
          <w:tcPr>
            <w:tcW w:w="0" w:type="dxa"/>
          </w:tcPr>
          <w:p w14:paraId="78177A49" w14:textId="77777777" w:rsidR="001A2306" w:rsidRPr="00925811" w:rsidRDefault="001A2306" w:rsidP="001A2306">
            <w:r w:rsidRPr="00925811">
              <w:t>SWEST</w:t>
            </w:r>
          </w:p>
        </w:tc>
        <w:tc>
          <w:tcPr>
            <w:tcW w:w="0" w:type="dxa"/>
            <w:vAlign w:val="bottom"/>
          </w:tcPr>
          <w:p w14:paraId="37BB4C50" w14:textId="77777777" w:rsidR="001A2306" w:rsidRPr="00925811" w:rsidRDefault="001A2306" w:rsidP="001A2306">
            <w:r w:rsidRPr="00925811">
              <w:t>0.625</w:t>
            </w:r>
          </w:p>
        </w:tc>
        <w:tc>
          <w:tcPr>
            <w:tcW w:w="0" w:type="dxa"/>
            <w:vAlign w:val="bottom"/>
          </w:tcPr>
          <w:p w14:paraId="276B7467" w14:textId="77777777" w:rsidR="001A2306" w:rsidRPr="00925811" w:rsidRDefault="001A2306" w:rsidP="001A2306">
            <w:r w:rsidRPr="00925811">
              <w:t>0.625</w:t>
            </w:r>
          </w:p>
        </w:tc>
        <w:tc>
          <w:tcPr>
            <w:tcW w:w="0" w:type="dxa"/>
            <w:vAlign w:val="bottom"/>
          </w:tcPr>
          <w:p w14:paraId="605D5700" w14:textId="77777777" w:rsidR="001A2306" w:rsidRPr="00925811" w:rsidRDefault="001A2306" w:rsidP="001A2306">
            <w:r w:rsidRPr="00925811">
              <w:t>0.625</w:t>
            </w:r>
          </w:p>
        </w:tc>
        <w:tc>
          <w:tcPr>
            <w:tcW w:w="0" w:type="dxa"/>
            <w:vAlign w:val="bottom"/>
          </w:tcPr>
          <w:p w14:paraId="77DF950E" w14:textId="77777777" w:rsidR="001A2306" w:rsidRPr="00925811" w:rsidRDefault="001A2306" w:rsidP="001A2306">
            <w:r w:rsidRPr="00925811">
              <w:t>0.625</w:t>
            </w:r>
          </w:p>
        </w:tc>
        <w:tc>
          <w:tcPr>
            <w:tcW w:w="0" w:type="dxa"/>
            <w:vAlign w:val="bottom"/>
          </w:tcPr>
          <w:p w14:paraId="5766362B" w14:textId="77777777" w:rsidR="001A2306" w:rsidRPr="00925811" w:rsidRDefault="001A2306" w:rsidP="001A2306">
            <w:r w:rsidRPr="00925811">
              <w:t>0.625</w:t>
            </w:r>
          </w:p>
        </w:tc>
      </w:tr>
      <w:tr w:rsidR="001A2306" w:rsidRPr="00925811" w14:paraId="24487E16" w14:textId="77777777" w:rsidTr="00A75C46">
        <w:tc>
          <w:tcPr>
            <w:tcW w:w="0" w:type="dxa"/>
          </w:tcPr>
          <w:p w14:paraId="2C3632FE" w14:textId="77777777" w:rsidR="001A2306" w:rsidRPr="00925811" w:rsidRDefault="001A2306" w:rsidP="001A2306">
            <w:r w:rsidRPr="00925811">
              <w:t>LPN</w:t>
            </w:r>
          </w:p>
        </w:tc>
        <w:tc>
          <w:tcPr>
            <w:tcW w:w="0" w:type="dxa"/>
            <w:vAlign w:val="bottom"/>
          </w:tcPr>
          <w:p w14:paraId="364EF3E5" w14:textId="77777777" w:rsidR="001A2306" w:rsidRPr="00925811" w:rsidRDefault="001A2306" w:rsidP="001A2306">
            <w:r w:rsidRPr="00925811">
              <w:t>0.905</w:t>
            </w:r>
          </w:p>
        </w:tc>
        <w:tc>
          <w:tcPr>
            <w:tcW w:w="0" w:type="dxa"/>
            <w:vAlign w:val="bottom"/>
          </w:tcPr>
          <w:p w14:paraId="0DEF65D2" w14:textId="77777777" w:rsidR="001A2306" w:rsidRPr="00925811" w:rsidRDefault="001A2306" w:rsidP="001A2306">
            <w:r w:rsidRPr="00925811">
              <w:t>0.905</w:t>
            </w:r>
          </w:p>
        </w:tc>
        <w:tc>
          <w:tcPr>
            <w:tcW w:w="0" w:type="dxa"/>
            <w:vAlign w:val="bottom"/>
          </w:tcPr>
          <w:p w14:paraId="3421E3A9" w14:textId="77777777" w:rsidR="001A2306" w:rsidRPr="00925811" w:rsidRDefault="001A2306" w:rsidP="001A2306">
            <w:r w:rsidRPr="00925811">
              <w:t>0.905</w:t>
            </w:r>
          </w:p>
        </w:tc>
        <w:tc>
          <w:tcPr>
            <w:tcW w:w="0" w:type="dxa"/>
            <w:vAlign w:val="bottom"/>
          </w:tcPr>
          <w:p w14:paraId="132790FB" w14:textId="77777777" w:rsidR="001A2306" w:rsidRPr="00925811" w:rsidRDefault="001A2306" w:rsidP="001A2306">
            <w:r w:rsidRPr="00925811">
              <w:t>0.905</w:t>
            </w:r>
          </w:p>
        </w:tc>
        <w:tc>
          <w:tcPr>
            <w:tcW w:w="0" w:type="dxa"/>
            <w:vAlign w:val="bottom"/>
          </w:tcPr>
          <w:p w14:paraId="6FF1A4B4" w14:textId="77777777" w:rsidR="001A2306" w:rsidRPr="00925811" w:rsidRDefault="001A2306" w:rsidP="001A2306">
            <w:r w:rsidRPr="00925811">
              <w:t>0.905</w:t>
            </w:r>
          </w:p>
        </w:tc>
      </w:tr>
      <w:tr w:rsidR="001A2306" w:rsidRPr="00925811" w14:paraId="29E8DFCB" w14:textId="77777777" w:rsidTr="00A75C46">
        <w:tc>
          <w:tcPr>
            <w:tcW w:w="0" w:type="dxa"/>
          </w:tcPr>
          <w:p w14:paraId="0C19CCAA" w14:textId="77777777" w:rsidR="001A2306" w:rsidRPr="00925811" w:rsidRDefault="001A2306" w:rsidP="001A2306">
            <w:r w:rsidRPr="00925811">
              <w:t>SPN</w:t>
            </w:r>
          </w:p>
        </w:tc>
        <w:tc>
          <w:tcPr>
            <w:tcW w:w="0" w:type="dxa"/>
            <w:vAlign w:val="bottom"/>
          </w:tcPr>
          <w:p w14:paraId="54CD51D9" w14:textId="77777777" w:rsidR="001A2306" w:rsidRPr="00925811" w:rsidRDefault="001A2306" w:rsidP="001A2306">
            <w:r w:rsidRPr="00925811">
              <w:t>0.883</w:t>
            </w:r>
          </w:p>
        </w:tc>
        <w:tc>
          <w:tcPr>
            <w:tcW w:w="0" w:type="dxa"/>
            <w:vAlign w:val="bottom"/>
          </w:tcPr>
          <w:p w14:paraId="63C9E598" w14:textId="77777777" w:rsidR="001A2306" w:rsidRPr="00925811" w:rsidRDefault="001A2306" w:rsidP="001A2306">
            <w:r w:rsidRPr="00925811">
              <w:t>0.883</w:t>
            </w:r>
          </w:p>
        </w:tc>
        <w:tc>
          <w:tcPr>
            <w:tcW w:w="0" w:type="dxa"/>
            <w:vAlign w:val="bottom"/>
          </w:tcPr>
          <w:p w14:paraId="5379EA69" w14:textId="77777777" w:rsidR="001A2306" w:rsidRPr="00925811" w:rsidRDefault="001A2306" w:rsidP="001A2306">
            <w:r w:rsidRPr="00925811">
              <w:t>0.883</w:t>
            </w:r>
          </w:p>
        </w:tc>
        <w:tc>
          <w:tcPr>
            <w:tcW w:w="0" w:type="dxa"/>
            <w:vAlign w:val="bottom"/>
          </w:tcPr>
          <w:p w14:paraId="07229118" w14:textId="77777777" w:rsidR="001A2306" w:rsidRPr="00925811" w:rsidRDefault="001A2306" w:rsidP="001A2306">
            <w:r w:rsidRPr="00925811">
              <w:t>0.883</w:t>
            </w:r>
          </w:p>
        </w:tc>
        <w:tc>
          <w:tcPr>
            <w:tcW w:w="0" w:type="dxa"/>
            <w:vAlign w:val="bottom"/>
          </w:tcPr>
          <w:p w14:paraId="5424FC1E" w14:textId="77777777" w:rsidR="001A2306" w:rsidRPr="00925811" w:rsidRDefault="001A2306" w:rsidP="001A2306">
            <w:r w:rsidRPr="00925811">
              <w:t>0.883</w:t>
            </w:r>
          </w:p>
        </w:tc>
      </w:tr>
      <w:tr w:rsidR="001A2306" w:rsidRPr="00925811" w14:paraId="7216AF0F" w14:textId="77777777" w:rsidTr="00A75C46">
        <w:tc>
          <w:tcPr>
            <w:tcW w:w="0" w:type="dxa"/>
          </w:tcPr>
          <w:p w14:paraId="65DE40DE" w14:textId="77777777" w:rsidR="001A2306" w:rsidRPr="00925811" w:rsidRDefault="001A2306" w:rsidP="001A2306">
            <w:r w:rsidRPr="00925811">
              <w:t>EPN</w:t>
            </w:r>
          </w:p>
        </w:tc>
        <w:tc>
          <w:tcPr>
            <w:tcW w:w="0" w:type="dxa"/>
            <w:vAlign w:val="bottom"/>
          </w:tcPr>
          <w:p w14:paraId="1A6B617D" w14:textId="77777777" w:rsidR="001A2306" w:rsidRPr="00925811" w:rsidRDefault="001A2306" w:rsidP="001A2306">
            <w:r w:rsidRPr="00925811">
              <w:t>1.396</w:t>
            </w:r>
          </w:p>
        </w:tc>
        <w:tc>
          <w:tcPr>
            <w:tcW w:w="0" w:type="dxa"/>
            <w:vAlign w:val="bottom"/>
          </w:tcPr>
          <w:p w14:paraId="2487ADE9" w14:textId="77777777" w:rsidR="001A2306" w:rsidRPr="00925811" w:rsidRDefault="001A2306" w:rsidP="001A2306">
            <w:r w:rsidRPr="00925811">
              <w:t>1.396</w:t>
            </w:r>
          </w:p>
        </w:tc>
        <w:tc>
          <w:tcPr>
            <w:tcW w:w="0" w:type="dxa"/>
            <w:vAlign w:val="bottom"/>
          </w:tcPr>
          <w:p w14:paraId="042791A6" w14:textId="77777777" w:rsidR="001A2306" w:rsidRPr="00925811" w:rsidRDefault="001A2306" w:rsidP="001A2306">
            <w:r w:rsidRPr="00925811">
              <w:t>1.396</w:t>
            </w:r>
          </w:p>
        </w:tc>
        <w:tc>
          <w:tcPr>
            <w:tcW w:w="0" w:type="dxa"/>
            <w:vAlign w:val="bottom"/>
          </w:tcPr>
          <w:p w14:paraId="7D0B4426" w14:textId="77777777" w:rsidR="001A2306" w:rsidRPr="00925811" w:rsidRDefault="001A2306" w:rsidP="001A2306">
            <w:r w:rsidRPr="00925811">
              <w:t>1.396</w:t>
            </w:r>
          </w:p>
        </w:tc>
        <w:tc>
          <w:tcPr>
            <w:tcW w:w="0" w:type="dxa"/>
            <w:vAlign w:val="bottom"/>
          </w:tcPr>
          <w:p w14:paraId="34426482" w14:textId="77777777" w:rsidR="001A2306" w:rsidRPr="00925811" w:rsidRDefault="001A2306" w:rsidP="001A2306">
            <w:r w:rsidRPr="00925811">
              <w:t>1.396</w:t>
            </w:r>
          </w:p>
        </w:tc>
      </w:tr>
      <w:tr w:rsidR="001A2306" w:rsidRPr="00925811" w14:paraId="5E5885C3" w14:textId="77777777" w:rsidTr="00A75C46">
        <w:tc>
          <w:tcPr>
            <w:tcW w:w="0" w:type="dxa"/>
          </w:tcPr>
          <w:p w14:paraId="6B46B880" w14:textId="77777777" w:rsidR="001A2306" w:rsidRPr="00925811" w:rsidRDefault="001A2306" w:rsidP="001A2306">
            <w:r w:rsidRPr="00925811">
              <w:t>SPD</w:t>
            </w:r>
          </w:p>
        </w:tc>
        <w:tc>
          <w:tcPr>
            <w:tcW w:w="0" w:type="dxa"/>
            <w:vAlign w:val="bottom"/>
          </w:tcPr>
          <w:p w14:paraId="1320EFA1" w14:textId="77777777" w:rsidR="001A2306" w:rsidRPr="00925811" w:rsidRDefault="001A2306" w:rsidP="001A2306">
            <w:r w:rsidRPr="00925811">
              <w:t>0.765</w:t>
            </w:r>
          </w:p>
        </w:tc>
        <w:tc>
          <w:tcPr>
            <w:tcW w:w="0" w:type="dxa"/>
            <w:vAlign w:val="bottom"/>
          </w:tcPr>
          <w:p w14:paraId="7195A0F8" w14:textId="77777777" w:rsidR="001A2306" w:rsidRPr="00925811" w:rsidRDefault="001A2306" w:rsidP="001A2306">
            <w:r w:rsidRPr="00925811">
              <w:t>0.765</w:t>
            </w:r>
          </w:p>
        </w:tc>
        <w:tc>
          <w:tcPr>
            <w:tcW w:w="0" w:type="dxa"/>
            <w:vAlign w:val="bottom"/>
          </w:tcPr>
          <w:p w14:paraId="144D2DC0" w14:textId="77777777" w:rsidR="001A2306" w:rsidRPr="00925811" w:rsidRDefault="001A2306" w:rsidP="001A2306">
            <w:r w:rsidRPr="00925811">
              <w:t>0.765</w:t>
            </w:r>
          </w:p>
        </w:tc>
        <w:tc>
          <w:tcPr>
            <w:tcW w:w="0" w:type="dxa"/>
            <w:vAlign w:val="bottom"/>
          </w:tcPr>
          <w:p w14:paraId="6FE0E8B4" w14:textId="77777777" w:rsidR="001A2306" w:rsidRPr="00925811" w:rsidRDefault="001A2306" w:rsidP="001A2306">
            <w:r w:rsidRPr="00925811">
              <w:t>0.765</w:t>
            </w:r>
          </w:p>
        </w:tc>
        <w:tc>
          <w:tcPr>
            <w:tcW w:w="0" w:type="dxa"/>
            <w:vAlign w:val="bottom"/>
          </w:tcPr>
          <w:p w14:paraId="224C25F2" w14:textId="77777777" w:rsidR="001A2306" w:rsidRPr="00925811" w:rsidRDefault="001A2306" w:rsidP="001A2306">
            <w:r w:rsidRPr="00925811">
              <w:t>0.765</w:t>
            </w:r>
          </w:p>
        </w:tc>
      </w:tr>
      <w:tr w:rsidR="001A2306" w:rsidRPr="00925811" w14:paraId="056E2336" w14:textId="77777777" w:rsidTr="00A75C46">
        <w:tc>
          <w:tcPr>
            <w:tcW w:w="0" w:type="dxa"/>
          </w:tcPr>
          <w:p w14:paraId="0510634F" w14:textId="77777777" w:rsidR="001A2306" w:rsidRPr="00925811" w:rsidRDefault="001A2306" w:rsidP="001A2306">
            <w:r w:rsidRPr="00925811">
              <w:t>SPMW</w:t>
            </w:r>
          </w:p>
        </w:tc>
        <w:tc>
          <w:tcPr>
            <w:tcW w:w="0" w:type="dxa"/>
            <w:vAlign w:val="bottom"/>
          </w:tcPr>
          <w:p w14:paraId="60BE7C87" w14:textId="77777777" w:rsidR="001A2306" w:rsidRPr="00925811" w:rsidRDefault="001A2306" w:rsidP="001A2306">
            <w:r w:rsidRPr="00925811">
              <w:t>0.580</w:t>
            </w:r>
          </w:p>
        </w:tc>
        <w:tc>
          <w:tcPr>
            <w:tcW w:w="0" w:type="dxa"/>
            <w:vAlign w:val="bottom"/>
          </w:tcPr>
          <w:p w14:paraId="06BC350B" w14:textId="77777777" w:rsidR="001A2306" w:rsidRPr="00925811" w:rsidRDefault="001A2306" w:rsidP="001A2306">
            <w:r w:rsidRPr="00925811">
              <w:t>0.580</w:t>
            </w:r>
          </w:p>
        </w:tc>
        <w:tc>
          <w:tcPr>
            <w:tcW w:w="0" w:type="dxa"/>
            <w:vAlign w:val="bottom"/>
          </w:tcPr>
          <w:p w14:paraId="7D4B8CFB" w14:textId="77777777" w:rsidR="001A2306" w:rsidRPr="00925811" w:rsidRDefault="001A2306" w:rsidP="001A2306">
            <w:r w:rsidRPr="00925811">
              <w:t>0.580</w:t>
            </w:r>
          </w:p>
        </w:tc>
        <w:tc>
          <w:tcPr>
            <w:tcW w:w="0" w:type="dxa"/>
            <w:vAlign w:val="bottom"/>
          </w:tcPr>
          <w:p w14:paraId="566C7CE8" w14:textId="77777777" w:rsidR="001A2306" w:rsidRPr="00925811" w:rsidRDefault="001A2306" w:rsidP="001A2306">
            <w:r w:rsidRPr="00925811">
              <w:t>0.580</w:t>
            </w:r>
          </w:p>
        </w:tc>
        <w:tc>
          <w:tcPr>
            <w:tcW w:w="0" w:type="dxa"/>
            <w:vAlign w:val="bottom"/>
          </w:tcPr>
          <w:p w14:paraId="1B00B6B6" w14:textId="77777777" w:rsidR="001A2306" w:rsidRPr="00925811" w:rsidRDefault="001A2306" w:rsidP="001A2306">
            <w:r w:rsidRPr="00925811">
              <w:t>0.580</w:t>
            </w:r>
          </w:p>
        </w:tc>
      </w:tr>
      <w:tr w:rsidR="001A2306" w:rsidRPr="00925811" w14:paraId="5BBDB7F4" w14:textId="77777777" w:rsidTr="00A75C46">
        <w:tc>
          <w:tcPr>
            <w:tcW w:w="0" w:type="dxa"/>
          </w:tcPr>
          <w:p w14:paraId="6D497FD8" w14:textId="77777777" w:rsidR="001A2306" w:rsidRPr="00925811" w:rsidRDefault="001A2306" w:rsidP="001A2306">
            <w:r w:rsidRPr="00925811">
              <w:t>SSEH</w:t>
            </w:r>
          </w:p>
        </w:tc>
        <w:tc>
          <w:tcPr>
            <w:tcW w:w="0" w:type="dxa"/>
            <w:vAlign w:val="bottom"/>
          </w:tcPr>
          <w:p w14:paraId="37BA6845" w14:textId="77777777" w:rsidR="001A2306" w:rsidRPr="00925811" w:rsidRDefault="001A2306" w:rsidP="001A2306">
            <w:r w:rsidRPr="00925811">
              <w:t>0.299</w:t>
            </w:r>
          </w:p>
        </w:tc>
        <w:tc>
          <w:tcPr>
            <w:tcW w:w="0" w:type="dxa"/>
            <w:vAlign w:val="bottom"/>
          </w:tcPr>
          <w:p w14:paraId="053F0100" w14:textId="77777777" w:rsidR="001A2306" w:rsidRPr="00925811" w:rsidRDefault="001A2306" w:rsidP="001A2306">
            <w:r w:rsidRPr="00925811">
              <w:t>0.299</w:t>
            </w:r>
          </w:p>
        </w:tc>
        <w:tc>
          <w:tcPr>
            <w:tcW w:w="0" w:type="dxa"/>
            <w:vAlign w:val="bottom"/>
          </w:tcPr>
          <w:p w14:paraId="5D161FFC" w14:textId="77777777" w:rsidR="001A2306" w:rsidRPr="00925811" w:rsidRDefault="001A2306" w:rsidP="001A2306">
            <w:r w:rsidRPr="00925811">
              <w:t>0.299</w:t>
            </w:r>
          </w:p>
        </w:tc>
        <w:tc>
          <w:tcPr>
            <w:tcW w:w="0" w:type="dxa"/>
            <w:vAlign w:val="bottom"/>
          </w:tcPr>
          <w:p w14:paraId="34D5EF39" w14:textId="77777777" w:rsidR="001A2306" w:rsidRPr="00925811" w:rsidRDefault="001A2306" w:rsidP="001A2306">
            <w:r w:rsidRPr="00925811">
              <w:t>0.299</w:t>
            </w:r>
          </w:p>
        </w:tc>
        <w:tc>
          <w:tcPr>
            <w:tcW w:w="0" w:type="dxa"/>
            <w:vAlign w:val="bottom"/>
          </w:tcPr>
          <w:p w14:paraId="0E472E09" w14:textId="77777777" w:rsidR="001A2306" w:rsidRPr="00925811" w:rsidRDefault="001A2306" w:rsidP="001A2306">
            <w:r w:rsidRPr="00925811">
              <w:t>0.299</w:t>
            </w:r>
          </w:p>
        </w:tc>
      </w:tr>
      <w:tr w:rsidR="001A2306" w:rsidRPr="00925811" w14:paraId="1B8F3D0A" w14:textId="77777777" w:rsidTr="00A75C46">
        <w:tc>
          <w:tcPr>
            <w:tcW w:w="0" w:type="dxa"/>
          </w:tcPr>
          <w:p w14:paraId="1846FDAF" w14:textId="77777777" w:rsidR="001A2306" w:rsidRPr="00925811" w:rsidRDefault="001A2306" w:rsidP="001A2306">
            <w:r w:rsidRPr="00925811">
              <w:t>SSES</w:t>
            </w:r>
          </w:p>
        </w:tc>
        <w:tc>
          <w:tcPr>
            <w:tcW w:w="0" w:type="dxa"/>
            <w:vAlign w:val="bottom"/>
          </w:tcPr>
          <w:p w14:paraId="767EE795" w14:textId="77777777" w:rsidR="001A2306" w:rsidRPr="00925811" w:rsidRDefault="001A2306" w:rsidP="001A2306">
            <w:r w:rsidRPr="00925811">
              <w:t>1.187</w:t>
            </w:r>
          </w:p>
        </w:tc>
        <w:tc>
          <w:tcPr>
            <w:tcW w:w="0" w:type="dxa"/>
            <w:vAlign w:val="bottom"/>
          </w:tcPr>
          <w:p w14:paraId="7D872421" w14:textId="77777777" w:rsidR="001A2306" w:rsidRPr="00925811" w:rsidRDefault="001A2306" w:rsidP="001A2306">
            <w:r w:rsidRPr="00925811">
              <w:t>1.187</w:t>
            </w:r>
          </w:p>
        </w:tc>
        <w:tc>
          <w:tcPr>
            <w:tcW w:w="0" w:type="dxa"/>
            <w:vAlign w:val="bottom"/>
          </w:tcPr>
          <w:p w14:paraId="4482007F" w14:textId="77777777" w:rsidR="001A2306" w:rsidRPr="00925811" w:rsidRDefault="001A2306" w:rsidP="001A2306">
            <w:r w:rsidRPr="00925811">
              <w:t>1.187</w:t>
            </w:r>
          </w:p>
        </w:tc>
        <w:tc>
          <w:tcPr>
            <w:tcW w:w="0" w:type="dxa"/>
            <w:vAlign w:val="bottom"/>
          </w:tcPr>
          <w:p w14:paraId="4A59E160" w14:textId="77777777" w:rsidR="001A2306" w:rsidRPr="00925811" w:rsidRDefault="001A2306" w:rsidP="001A2306">
            <w:r w:rsidRPr="00925811">
              <w:t>1.187</w:t>
            </w:r>
          </w:p>
        </w:tc>
        <w:tc>
          <w:tcPr>
            <w:tcW w:w="0" w:type="dxa"/>
            <w:vAlign w:val="bottom"/>
          </w:tcPr>
          <w:p w14:paraId="75280686" w14:textId="77777777" w:rsidR="001A2306" w:rsidRPr="00925811" w:rsidRDefault="001A2306" w:rsidP="001A2306">
            <w:r w:rsidRPr="00925811">
              <w:t>1.187</w:t>
            </w:r>
          </w:p>
        </w:tc>
      </w:tr>
    </w:tbl>
    <w:p w14:paraId="612573EF" w14:textId="77777777" w:rsidR="001A2306" w:rsidRPr="00925811" w:rsidRDefault="001A2306" w:rsidP="001A2306">
      <w:pPr>
        <w:pStyle w:val="AppendixHeading"/>
      </w:pPr>
    </w:p>
    <w:p w14:paraId="74DD86B7" w14:textId="77777777" w:rsidR="001A2306" w:rsidRPr="00925811" w:rsidRDefault="001A2306" w:rsidP="001A2306">
      <w:pPr>
        <w:pStyle w:val="Caption"/>
      </w:pPr>
      <w:r w:rsidRPr="00925811">
        <w:t>Severe weather revenue exposure term (RLF</w:t>
      </w:r>
      <w:r w:rsidRPr="00925811">
        <w:rPr>
          <w:rStyle w:val="Subscript"/>
        </w:rPr>
        <w:t>t</w:t>
      </w:r>
      <w:r w:rsidRPr="00925811">
        <w:t>) (£m)</w:t>
      </w:r>
    </w:p>
    <w:tbl>
      <w:tblPr>
        <w:tblStyle w:val="AppendixTable"/>
        <w:tblW w:w="8784" w:type="dxa"/>
        <w:tblLayout w:type="fixed"/>
        <w:tblLook w:val="04A0" w:firstRow="1" w:lastRow="0" w:firstColumn="1" w:lastColumn="0" w:noHBand="0" w:noVBand="1"/>
      </w:tblPr>
      <w:tblGrid>
        <w:gridCol w:w="1696"/>
        <w:gridCol w:w="1417"/>
        <w:gridCol w:w="1418"/>
        <w:gridCol w:w="1417"/>
        <w:gridCol w:w="1418"/>
        <w:gridCol w:w="1418"/>
      </w:tblGrid>
      <w:tr w:rsidR="001A2306" w:rsidRPr="00925811" w14:paraId="0869E006" w14:textId="77777777" w:rsidTr="00A75C46">
        <w:trPr>
          <w:cnfStyle w:val="100000000000" w:firstRow="1" w:lastRow="0" w:firstColumn="0" w:lastColumn="0" w:oddVBand="0" w:evenVBand="0" w:oddHBand="0" w:evenHBand="0" w:firstRowFirstColumn="0" w:firstRowLastColumn="0" w:lastRowFirstColumn="0" w:lastRowLastColumn="0"/>
        </w:trPr>
        <w:tc>
          <w:tcPr>
            <w:tcW w:w="1696" w:type="dxa"/>
          </w:tcPr>
          <w:p w14:paraId="71861416" w14:textId="77777777" w:rsidR="001A2306" w:rsidRPr="00925811" w:rsidRDefault="001A2306" w:rsidP="001A2306">
            <w:r w:rsidRPr="00925811">
              <w:t>Licensee</w:t>
            </w:r>
          </w:p>
        </w:tc>
        <w:tc>
          <w:tcPr>
            <w:tcW w:w="1417" w:type="dxa"/>
          </w:tcPr>
          <w:p w14:paraId="3FBD88B4" w14:textId="77777777" w:rsidR="001A2306" w:rsidRPr="00925811" w:rsidRDefault="001A2306" w:rsidP="001A2306">
            <w:r w:rsidRPr="00925811">
              <w:t>2023/24</w:t>
            </w:r>
          </w:p>
        </w:tc>
        <w:tc>
          <w:tcPr>
            <w:tcW w:w="1418" w:type="dxa"/>
          </w:tcPr>
          <w:p w14:paraId="65322CD7" w14:textId="77777777" w:rsidR="001A2306" w:rsidRPr="00925811" w:rsidRDefault="001A2306" w:rsidP="001A2306">
            <w:r w:rsidRPr="00925811">
              <w:t>2024/25</w:t>
            </w:r>
          </w:p>
        </w:tc>
        <w:tc>
          <w:tcPr>
            <w:tcW w:w="1417" w:type="dxa"/>
          </w:tcPr>
          <w:p w14:paraId="50EF30EF" w14:textId="77777777" w:rsidR="001A2306" w:rsidRPr="00925811" w:rsidRDefault="001A2306" w:rsidP="001A2306">
            <w:r w:rsidRPr="00925811">
              <w:t>2025/26</w:t>
            </w:r>
          </w:p>
        </w:tc>
        <w:tc>
          <w:tcPr>
            <w:tcW w:w="1418" w:type="dxa"/>
          </w:tcPr>
          <w:p w14:paraId="03353232" w14:textId="77777777" w:rsidR="001A2306" w:rsidRPr="00925811" w:rsidRDefault="001A2306" w:rsidP="001A2306">
            <w:r w:rsidRPr="00925811">
              <w:t>2026/27</w:t>
            </w:r>
          </w:p>
        </w:tc>
        <w:tc>
          <w:tcPr>
            <w:tcW w:w="1418" w:type="dxa"/>
          </w:tcPr>
          <w:p w14:paraId="2AD354D3" w14:textId="77777777" w:rsidR="001A2306" w:rsidRPr="00925811" w:rsidRDefault="001A2306" w:rsidP="001A2306">
            <w:r w:rsidRPr="00925811">
              <w:t>2027/28</w:t>
            </w:r>
          </w:p>
        </w:tc>
      </w:tr>
      <w:tr w:rsidR="001A2306" w:rsidRPr="00925811" w14:paraId="5B2A8661" w14:textId="77777777" w:rsidTr="00A75C46">
        <w:tc>
          <w:tcPr>
            <w:tcW w:w="0" w:type="dxa"/>
          </w:tcPr>
          <w:p w14:paraId="60C40797" w14:textId="77777777" w:rsidR="001A2306" w:rsidRPr="00925811" w:rsidRDefault="001A2306" w:rsidP="001A2306">
            <w:r w:rsidRPr="00925811">
              <w:t>ENWL</w:t>
            </w:r>
          </w:p>
        </w:tc>
        <w:tc>
          <w:tcPr>
            <w:tcW w:w="0" w:type="dxa"/>
            <w:vAlign w:val="bottom"/>
          </w:tcPr>
          <w:p w14:paraId="5B641BA6" w14:textId="77777777" w:rsidR="001A2306" w:rsidRPr="00925811" w:rsidRDefault="001A2306" w:rsidP="001A2306">
            <w:r w:rsidRPr="00925811">
              <w:t>18.059</w:t>
            </w:r>
          </w:p>
        </w:tc>
        <w:tc>
          <w:tcPr>
            <w:tcW w:w="0" w:type="dxa"/>
            <w:vAlign w:val="bottom"/>
          </w:tcPr>
          <w:p w14:paraId="2A858972" w14:textId="77777777" w:rsidR="001A2306" w:rsidRPr="00925811" w:rsidRDefault="001A2306" w:rsidP="001A2306">
            <w:r w:rsidRPr="00925811">
              <w:t>18.059</w:t>
            </w:r>
          </w:p>
        </w:tc>
        <w:tc>
          <w:tcPr>
            <w:tcW w:w="0" w:type="dxa"/>
            <w:vAlign w:val="bottom"/>
          </w:tcPr>
          <w:p w14:paraId="5FF6A198" w14:textId="77777777" w:rsidR="001A2306" w:rsidRPr="00925811" w:rsidRDefault="001A2306" w:rsidP="001A2306">
            <w:r w:rsidRPr="00925811">
              <w:t>18.059</w:t>
            </w:r>
          </w:p>
        </w:tc>
        <w:tc>
          <w:tcPr>
            <w:tcW w:w="0" w:type="dxa"/>
            <w:vAlign w:val="bottom"/>
          </w:tcPr>
          <w:p w14:paraId="13A2337E" w14:textId="77777777" w:rsidR="001A2306" w:rsidRPr="00925811" w:rsidRDefault="001A2306" w:rsidP="001A2306">
            <w:r w:rsidRPr="00925811">
              <w:t>18.059</w:t>
            </w:r>
          </w:p>
        </w:tc>
        <w:tc>
          <w:tcPr>
            <w:tcW w:w="0" w:type="dxa"/>
            <w:vAlign w:val="bottom"/>
          </w:tcPr>
          <w:p w14:paraId="509E1222" w14:textId="77777777" w:rsidR="001A2306" w:rsidRPr="00925811" w:rsidRDefault="001A2306" w:rsidP="001A2306">
            <w:r w:rsidRPr="00925811">
              <w:t>18.059</w:t>
            </w:r>
          </w:p>
        </w:tc>
      </w:tr>
      <w:tr w:rsidR="001A2306" w:rsidRPr="00925811" w14:paraId="429359F8" w14:textId="77777777" w:rsidTr="00A75C46">
        <w:tc>
          <w:tcPr>
            <w:tcW w:w="0" w:type="dxa"/>
          </w:tcPr>
          <w:p w14:paraId="097223E3" w14:textId="77777777" w:rsidR="001A2306" w:rsidRPr="00925811" w:rsidRDefault="001A2306" w:rsidP="001A2306">
            <w:r w:rsidRPr="00925811">
              <w:t>NPgN</w:t>
            </w:r>
          </w:p>
        </w:tc>
        <w:tc>
          <w:tcPr>
            <w:tcW w:w="0" w:type="dxa"/>
            <w:vAlign w:val="bottom"/>
          </w:tcPr>
          <w:p w14:paraId="7AD77D79" w14:textId="77777777" w:rsidR="001A2306" w:rsidRPr="00925811" w:rsidRDefault="001A2306" w:rsidP="001A2306">
            <w:r w:rsidRPr="00925811">
              <w:t>13.419</w:t>
            </w:r>
          </w:p>
        </w:tc>
        <w:tc>
          <w:tcPr>
            <w:tcW w:w="0" w:type="dxa"/>
            <w:vAlign w:val="bottom"/>
          </w:tcPr>
          <w:p w14:paraId="37F58C22" w14:textId="77777777" w:rsidR="001A2306" w:rsidRPr="00925811" w:rsidRDefault="001A2306" w:rsidP="001A2306">
            <w:r w:rsidRPr="00925811">
              <w:t>13.419</w:t>
            </w:r>
          </w:p>
        </w:tc>
        <w:tc>
          <w:tcPr>
            <w:tcW w:w="0" w:type="dxa"/>
            <w:vAlign w:val="bottom"/>
          </w:tcPr>
          <w:p w14:paraId="620DD3E2" w14:textId="77777777" w:rsidR="001A2306" w:rsidRPr="00925811" w:rsidRDefault="001A2306" w:rsidP="001A2306">
            <w:r w:rsidRPr="00925811">
              <w:t>13.419</w:t>
            </w:r>
          </w:p>
        </w:tc>
        <w:tc>
          <w:tcPr>
            <w:tcW w:w="0" w:type="dxa"/>
            <w:vAlign w:val="bottom"/>
          </w:tcPr>
          <w:p w14:paraId="478675A5" w14:textId="77777777" w:rsidR="001A2306" w:rsidRPr="00925811" w:rsidRDefault="001A2306" w:rsidP="001A2306">
            <w:r w:rsidRPr="00925811">
              <w:t>13.419</w:t>
            </w:r>
          </w:p>
        </w:tc>
        <w:tc>
          <w:tcPr>
            <w:tcW w:w="0" w:type="dxa"/>
            <w:vAlign w:val="bottom"/>
          </w:tcPr>
          <w:p w14:paraId="0C5C0E0A" w14:textId="77777777" w:rsidR="001A2306" w:rsidRPr="00925811" w:rsidRDefault="001A2306" w:rsidP="001A2306">
            <w:r w:rsidRPr="00925811">
              <w:t>13.419</w:t>
            </w:r>
          </w:p>
        </w:tc>
      </w:tr>
      <w:tr w:rsidR="001A2306" w:rsidRPr="00925811" w14:paraId="465BCC67" w14:textId="77777777" w:rsidTr="00A75C46">
        <w:tc>
          <w:tcPr>
            <w:tcW w:w="0" w:type="dxa"/>
          </w:tcPr>
          <w:p w14:paraId="29EF4BBF" w14:textId="77777777" w:rsidR="001A2306" w:rsidRPr="00925811" w:rsidRDefault="001A2306" w:rsidP="001A2306">
            <w:r w:rsidRPr="00925811">
              <w:t>NPgY</w:t>
            </w:r>
          </w:p>
        </w:tc>
        <w:tc>
          <w:tcPr>
            <w:tcW w:w="0" w:type="dxa"/>
            <w:vAlign w:val="bottom"/>
          </w:tcPr>
          <w:p w14:paraId="5C39B142" w14:textId="77777777" w:rsidR="001A2306" w:rsidRPr="00925811" w:rsidRDefault="001A2306" w:rsidP="001A2306">
            <w:r w:rsidRPr="00925811">
              <w:t>18.515</w:t>
            </w:r>
          </w:p>
        </w:tc>
        <w:tc>
          <w:tcPr>
            <w:tcW w:w="0" w:type="dxa"/>
            <w:vAlign w:val="bottom"/>
          </w:tcPr>
          <w:p w14:paraId="2C5206C5" w14:textId="77777777" w:rsidR="001A2306" w:rsidRPr="00925811" w:rsidRDefault="001A2306" w:rsidP="001A2306">
            <w:r w:rsidRPr="00925811">
              <w:t>18.515</w:t>
            </w:r>
          </w:p>
        </w:tc>
        <w:tc>
          <w:tcPr>
            <w:tcW w:w="0" w:type="dxa"/>
            <w:vAlign w:val="bottom"/>
          </w:tcPr>
          <w:p w14:paraId="61DA8C94" w14:textId="77777777" w:rsidR="001A2306" w:rsidRPr="00925811" w:rsidRDefault="001A2306" w:rsidP="001A2306">
            <w:r w:rsidRPr="00925811">
              <w:t>18.515</w:t>
            </w:r>
          </w:p>
        </w:tc>
        <w:tc>
          <w:tcPr>
            <w:tcW w:w="0" w:type="dxa"/>
            <w:vAlign w:val="bottom"/>
          </w:tcPr>
          <w:p w14:paraId="185001E1" w14:textId="77777777" w:rsidR="001A2306" w:rsidRPr="00925811" w:rsidRDefault="001A2306" w:rsidP="001A2306">
            <w:r w:rsidRPr="00925811">
              <w:t>18.515</w:t>
            </w:r>
          </w:p>
        </w:tc>
        <w:tc>
          <w:tcPr>
            <w:tcW w:w="0" w:type="dxa"/>
            <w:vAlign w:val="bottom"/>
          </w:tcPr>
          <w:p w14:paraId="5064CEBB" w14:textId="77777777" w:rsidR="001A2306" w:rsidRPr="00925811" w:rsidRDefault="001A2306" w:rsidP="001A2306">
            <w:r w:rsidRPr="00925811">
              <w:t>18.515</w:t>
            </w:r>
          </w:p>
        </w:tc>
      </w:tr>
      <w:tr w:rsidR="001A2306" w:rsidRPr="00925811" w14:paraId="120C2F6E" w14:textId="77777777" w:rsidTr="00A75C46">
        <w:tc>
          <w:tcPr>
            <w:tcW w:w="0" w:type="dxa"/>
          </w:tcPr>
          <w:p w14:paraId="4ABD578B" w14:textId="77777777" w:rsidR="001A2306" w:rsidRPr="00925811" w:rsidRDefault="001A2306" w:rsidP="001A2306">
            <w:r w:rsidRPr="00925811">
              <w:t>WMID</w:t>
            </w:r>
          </w:p>
        </w:tc>
        <w:tc>
          <w:tcPr>
            <w:tcW w:w="0" w:type="dxa"/>
            <w:vAlign w:val="bottom"/>
          </w:tcPr>
          <w:p w14:paraId="5CD45E50" w14:textId="77777777" w:rsidR="001A2306" w:rsidRPr="00925811" w:rsidRDefault="001A2306" w:rsidP="001A2306">
            <w:r w:rsidRPr="00925811">
              <w:t>23.310</w:t>
            </w:r>
          </w:p>
        </w:tc>
        <w:tc>
          <w:tcPr>
            <w:tcW w:w="0" w:type="dxa"/>
            <w:vAlign w:val="bottom"/>
          </w:tcPr>
          <w:p w14:paraId="5A3315B4" w14:textId="77777777" w:rsidR="001A2306" w:rsidRPr="00925811" w:rsidRDefault="001A2306" w:rsidP="001A2306">
            <w:r w:rsidRPr="00925811">
              <w:t>23.310</w:t>
            </w:r>
          </w:p>
        </w:tc>
        <w:tc>
          <w:tcPr>
            <w:tcW w:w="0" w:type="dxa"/>
            <w:vAlign w:val="bottom"/>
          </w:tcPr>
          <w:p w14:paraId="74D470C8" w14:textId="77777777" w:rsidR="001A2306" w:rsidRPr="00925811" w:rsidRDefault="001A2306" w:rsidP="001A2306">
            <w:r w:rsidRPr="00925811">
              <w:t>23.310</w:t>
            </w:r>
          </w:p>
        </w:tc>
        <w:tc>
          <w:tcPr>
            <w:tcW w:w="0" w:type="dxa"/>
            <w:vAlign w:val="bottom"/>
          </w:tcPr>
          <w:p w14:paraId="14F7930F" w14:textId="77777777" w:rsidR="001A2306" w:rsidRPr="00925811" w:rsidRDefault="001A2306" w:rsidP="001A2306">
            <w:r w:rsidRPr="00925811">
              <w:t>23.310</w:t>
            </w:r>
          </w:p>
        </w:tc>
        <w:tc>
          <w:tcPr>
            <w:tcW w:w="0" w:type="dxa"/>
            <w:vAlign w:val="bottom"/>
          </w:tcPr>
          <w:p w14:paraId="78D15739" w14:textId="77777777" w:rsidR="001A2306" w:rsidRPr="00925811" w:rsidRDefault="001A2306" w:rsidP="001A2306">
            <w:r w:rsidRPr="00925811">
              <w:t>23.310</w:t>
            </w:r>
          </w:p>
        </w:tc>
      </w:tr>
      <w:tr w:rsidR="001A2306" w:rsidRPr="00925811" w14:paraId="1A5428CE" w14:textId="77777777" w:rsidTr="00A75C46">
        <w:tc>
          <w:tcPr>
            <w:tcW w:w="0" w:type="dxa"/>
          </w:tcPr>
          <w:p w14:paraId="78843D0A" w14:textId="77777777" w:rsidR="001A2306" w:rsidRPr="00925811" w:rsidRDefault="001A2306" w:rsidP="001A2306">
            <w:r w:rsidRPr="00925811">
              <w:t>EMID</w:t>
            </w:r>
          </w:p>
        </w:tc>
        <w:tc>
          <w:tcPr>
            <w:tcW w:w="0" w:type="dxa"/>
            <w:vAlign w:val="bottom"/>
          </w:tcPr>
          <w:p w14:paraId="04269DAD" w14:textId="77777777" w:rsidR="001A2306" w:rsidRPr="00925811" w:rsidRDefault="001A2306" w:rsidP="001A2306">
            <w:r w:rsidRPr="00925811">
              <w:t>23.859</w:t>
            </w:r>
          </w:p>
        </w:tc>
        <w:tc>
          <w:tcPr>
            <w:tcW w:w="0" w:type="dxa"/>
            <w:vAlign w:val="bottom"/>
          </w:tcPr>
          <w:p w14:paraId="587B9ED5" w14:textId="77777777" w:rsidR="001A2306" w:rsidRPr="00925811" w:rsidRDefault="001A2306" w:rsidP="001A2306">
            <w:r w:rsidRPr="00925811">
              <w:t>23.859</w:t>
            </w:r>
          </w:p>
        </w:tc>
        <w:tc>
          <w:tcPr>
            <w:tcW w:w="0" w:type="dxa"/>
            <w:vAlign w:val="bottom"/>
          </w:tcPr>
          <w:p w14:paraId="198938EF" w14:textId="77777777" w:rsidR="001A2306" w:rsidRPr="00925811" w:rsidRDefault="001A2306" w:rsidP="001A2306">
            <w:r w:rsidRPr="00925811">
              <w:t>23.859</w:t>
            </w:r>
          </w:p>
        </w:tc>
        <w:tc>
          <w:tcPr>
            <w:tcW w:w="0" w:type="dxa"/>
            <w:vAlign w:val="bottom"/>
          </w:tcPr>
          <w:p w14:paraId="4059DD59" w14:textId="77777777" w:rsidR="001A2306" w:rsidRPr="00925811" w:rsidRDefault="001A2306" w:rsidP="001A2306">
            <w:r w:rsidRPr="00925811">
              <w:t>23.859</w:t>
            </w:r>
          </w:p>
        </w:tc>
        <w:tc>
          <w:tcPr>
            <w:tcW w:w="0" w:type="dxa"/>
            <w:vAlign w:val="bottom"/>
          </w:tcPr>
          <w:p w14:paraId="528D85D5" w14:textId="77777777" w:rsidR="001A2306" w:rsidRPr="00925811" w:rsidRDefault="001A2306" w:rsidP="001A2306">
            <w:r w:rsidRPr="00925811">
              <w:t>23.859</w:t>
            </w:r>
          </w:p>
        </w:tc>
      </w:tr>
      <w:tr w:rsidR="001A2306" w:rsidRPr="00925811" w14:paraId="40E0E3EF" w14:textId="77777777" w:rsidTr="00A75C46">
        <w:tc>
          <w:tcPr>
            <w:tcW w:w="0" w:type="dxa"/>
          </w:tcPr>
          <w:p w14:paraId="29AE13F2" w14:textId="77777777" w:rsidR="001A2306" w:rsidRPr="00925811" w:rsidRDefault="001A2306" w:rsidP="001A2306">
            <w:r w:rsidRPr="00925811">
              <w:t>SWALES</w:t>
            </w:r>
          </w:p>
        </w:tc>
        <w:tc>
          <w:tcPr>
            <w:tcW w:w="0" w:type="dxa"/>
            <w:vAlign w:val="bottom"/>
          </w:tcPr>
          <w:p w14:paraId="163FEBBB" w14:textId="77777777" w:rsidR="001A2306" w:rsidRPr="00925811" w:rsidRDefault="001A2306" w:rsidP="001A2306">
            <w:r w:rsidRPr="00925811">
              <w:t>11.918</w:t>
            </w:r>
          </w:p>
        </w:tc>
        <w:tc>
          <w:tcPr>
            <w:tcW w:w="0" w:type="dxa"/>
            <w:vAlign w:val="bottom"/>
          </w:tcPr>
          <w:p w14:paraId="2D431CFB" w14:textId="77777777" w:rsidR="001A2306" w:rsidRPr="00925811" w:rsidRDefault="001A2306" w:rsidP="001A2306">
            <w:r w:rsidRPr="00925811">
              <w:t>11.918</w:t>
            </w:r>
          </w:p>
        </w:tc>
        <w:tc>
          <w:tcPr>
            <w:tcW w:w="0" w:type="dxa"/>
            <w:vAlign w:val="bottom"/>
          </w:tcPr>
          <w:p w14:paraId="02BB9DEE" w14:textId="77777777" w:rsidR="001A2306" w:rsidRPr="00925811" w:rsidRDefault="001A2306" w:rsidP="001A2306">
            <w:r w:rsidRPr="00925811">
              <w:t>11.918</w:t>
            </w:r>
          </w:p>
        </w:tc>
        <w:tc>
          <w:tcPr>
            <w:tcW w:w="0" w:type="dxa"/>
            <w:vAlign w:val="bottom"/>
          </w:tcPr>
          <w:p w14:paraId="72A677A5" w14:textId="77777777" w:rsidR="001A2306" w:rsidRPr="00925811" w:rsidRDefault="001A2306" w:rsidP="001A2306">
            <w:r w:rsidRPr="00925811">
              <w:t>11.918</w:t>
            </w:r>
          </w:p>
        </w:tc>
        <w:tc>
          <w:tcPr>
            <w:tcW w:w="0" w:type="dxa"/>
            <w:vAlign w:val="bottom"/>
          </w:tcPr>
          <w:p w14:paraId="7748DA05" w14:textId="77777777" w:rsidR="001A2306" w:rsidRPr="00925811" w:rsidRDefault="001A2306" w:rsidP="001A2306">
            <w:r w:rsidRPr="00925811">
              <w:t>11.918</w:t>
            </w:r>
          </w:p>
        </w:tc>
      </w:tr>
      <w:tr w:rsidR="001A2306" w:rsidRPr="00925811" w14:paraId="4228354C" w14:textId="77777777" w:rsidTr="00A75C46">
        <w:tc>
          <w:tcPr>
            <w:tcW w:w="0" w:type="dxa"/>
          </w:tcPr>
          <w:p w14:paraId="0E9513E1" w14:textId="77777777" w:rsidR="001A2306" w:rsidRPr="00925811" w:rsidRDefault="001A2306" w:rsidP="001A2306">
            <w:r w:rsidRPr="00925811">
              <w:t>SWEST</w:t>
            </w:r>
          </w:p>
        </w:tc>
        <w:tc>
          <w:tcPr>
            <w:tcW w:w="0" w:type="dxa"/>
            <w:vAlign w:val="bottom"/>
          </w:tcPr>
          <w:p w14:paraId="0828603B" w14:textId="77777777" w:rsidR="001A2306" w:rsidRPr="00925811" w:rsidRDefault="001A2306" w:rsidP="001A2306">
            <w:r w:rsidRPr="00925811">
              <w:t>18.100</w:t>
            </w:r>
          </w:p>
        </w:tc>
        <w:tc>
          <w:tcPr>
            <w:tcW w:w="0" w:type="dxa"/>
            <w:vAlign w:val="bottom"/>
          </w:tcPr>
          <w:p w14:paraId="10006179" w14:textId="77777777" w:rsidR="001A2306" w:rsidRPr="00925811" w:rsidRDefault="001A2306" w:rsidP="001A2306">
            <w:r w:rsidRPr="00925811">
              <w:t>18.100</w:t>
            </w:r>
          </w:p>
        </w:tc>
        <w:tc>
          <w:tcPr>
            <w:tcW w:w="0" w:type="dxa"/>
            <w:vAlign w:val="bottom"/>
          </w:tcPr>
          <w:p w14:paraId="79A80E9C" w14:textId="77777777" w:rsidR="001A2306" w:rsidRPr="00925811" w:rsidRDefault="001A2306" w:rsidP="001A2306">
            <w:r w:rsidRPr="00925811">
              <w:t>18.100</w:t>
            </w:r>
          </w:p>
        </w:tc>
        <w:tc>
          <w:tcPr>
            <w:tcW w:w="0" w:type="dxa"/>
            <w:vAlign w:val="bottom"/>
          </w:tcPr>
          <w:p w14:paraId="3F456498" w14:textId="77777777" w:rsidR="001A2306" w:rsidRPr="00925811" w:rsidRDefault="001A2306" w:rsidP="001A2306">
            <w:r w:rsidRPr="00925811">
              <w:t>18.100</w:t>
            </w:r>
          </w:p>
        </w:tc>
        <w:tc>
          <w:tcPr>
            <w:tcW w:w="0" w:type="dxa"/>
            <w:vAlign w:val="bottom"/>
          </w:tcPr>
          <w:p w14:paraId="6430E0AD" w14:textId="77777777" w:rsidR="001A2306" w:rsidRPr="00925811" w:rsidRDefault="001A2306" w:rsidP="001A2306">
            <w:r w:rsidRPr="00925811">
              <w:t>18.100</w:t>
            </w:r>
          </w:p>
        </w:tc>
      </w:tr>
      <w:tr w:rsidR="001A2306" w:rsidRPr="00925811" w14:paraId="601C61D9" w14:textId="77777777" w:rsidTr="00A75C46">
        <w:tc>
          <w:tcPr>
            <w:tcW w:w="0" w:type="dxa"/>
          </w:tcPr>
          <w:p w14:paraId="1B918665" w14:textId="77777777" w:rsidR="001A2306" w:rsidRPr="00925811" w:rsidRDefault="001A2306" w:rsidP="001A2306">
            <w:r w:rsidRPr="00925811">
              <w:t>LPN</w:t>
            </w:r>
          </w:p>
        </w:tc>
        <w:tc>
          <w:tcPr>
            <w:tcW w:w="0" w:type="dxa"/>
            <w:vAlign w:val="bottom"/>
          </w:tcPr>
          <w:p w14:paraId="38DD85BE" w14:textId="77777777" w:rsidR="001A2306" w:rsidRPr="00925811" w:rsidRDefault="001A2306" w:rsidP="001A2306">
            <w:r w:rsidRPr="00925811">
              <w:t>15.662</w:t>
            </w:r>
          </w:p>
        </w:tc>
        <w:tc>
          <w:tcPr>
            <w:tcW w:w="0" w:type="dxa"/>
            <w:vAlign w:val="bottom"/>
          </w:tcPr>
          <w:p w14:paraId="25609494" w14:textId="77777777" w:rsidR="001A2306" w:rsidRPr="00925811" w:rsidRDefault="001A2306" w:rsidP="001A2306">
            <w:r w:rsidRPr="00925811">
              <w:t>15.662</w:t>
            </w:r>
          </w:p>
        </w:tc>
        <w:tc>
          <w:tcPr>
            <w:tcW w:w="0" w:type="dxa"/>
            <w:vAlign w:val="bottom"/>
          </w:tcPr>
          <w:p w14:paraId="0530C158" w14:textId="77777777" w:rsidR="001A2306" w:rsidRPr="00925811" w:rsidRDefault="001A2306" w:rsidP="001A2306">
            <w:r w:rsidRPr="00925811">
              <w:t>15.662</w:t>
            </w:r>
          </w:p>
        </w:tc>
        <w:tc>
          <w:tcPr>
            <w:tcW w:w="0" w:type="dxa"/>
            <w:vAlign w:val="bottom"/>
          </w:tcPr>
          <w:p w14:paraId="3A75FCB3" w14:textId="77777777" w:rsidR="001A2306" w:rsidRPr="00925811" w:rsidRDefault="001A2306" w:rsidP="001A2306">
            <w:r w:rsidRPr="00925811">
              <w:t>15.662</w:t>
            </w:r>
          </w:p>
        </w:tc>
        <w:tc>
          <w:tcPr>
            <w:tcW w:w="0" w:type="dxa"/>
            <w:vAlign w:val="bottom"/>
          </w:tcPr>
          <w:p w14:paraId="5B6C2D8D" w14:textId="77777777" w:rsidR="001A2306" w:rsidRPr="00925811" w:rsidRDefault="001A2306" w:rsidP="001A2306">
            <w:r w:rsidRPr="00925811">
              <w:t>15.662</w:t>
            </w:r>
          </w:p>
        </w:tc>
      </w:tr>
      <w:tr w:rsidR="001A2306" w:rsidRPr="00925811" w14:paraId="6D8D95D7" w14:textId="77777777" w:rsidTr="00A75C46">
        <w:tc>
          <w:tcPr>
            <w:tcW w:w="0" w:type="dxa"/>
          </w:tcPr>
          <w:p w14:paraId="3BE2A3B0" w14:textId="77777777" w:rsidR="001A2306" w:rsidRPr="00925811" w:rsidRDefault="001A2306" w:rsidP="001A2306">
            <w:r w:rsidRPr="00925811">
              <w:t>SPN</w:t>
            </w:r>
          </w:p>
        </w:tc>
        <w:tc>
          <w:tcPr>
            <w:tcW w:w="0" w:type="dxa"/>
            <w:vAlign w:val="bottom"/>
          </w:tcPr>
          <w:p w14:paraId="00AE7953" w14:textId="77777777" w:rsidR="001A2306" w:rsidRPr="00925811" w:rsidRDefault="001A2306" w:rsidP="001A2306">
            <w:r w:rsidRPr="00925811">
              <w:t>16.206</w:t>
            </w:r>
          </w:p>
        </w:tc>
        <w:tc>
          <w:tcPr>
            <w:tcW w:w="0" w:type="dxa"/>
            <w:vAlign w:val="bottom"/>
          </w:tcPr>
          <w:p w14:paraId="40710539" w14:textId="77777777" w:rsidR="001A2306" w:rsidRPr="00925811" w:rsidRDefault="001A2306" w:rsidP="001A2306">
            <w:r w:rsidRPr="00925811">
              <w:t>16.206</w:t>
            </w:r>
          </w:p>
        </w:tc>
        <w:tc>
          <w:tcPr>
            <w:tcW w:w="0" w:type="dxa"/>
            <w:vAlign w:val="bottom"/>
          </w:tcPr>
          <w:p w14:paraId="4AE22BA8" w14:textId="77777777" w:rsidR="001A2306" w:rsidRPr="00925811" w:rsidRDefault="001A2306" w:rsidP="001A2306">
            <w:r w:rsidRPr="00925811">
              <w:t>16.206</w:t>
            </w:r>
          </w:p>
        </w:tc>
        <w:tc>
          <w:tcPr>
            <w:tcW w:w="0" w:type="dxa"/>
            <w:vAlign w:val="bottom"/>
          </w:tcPr>
          <w:p w14:paraId="61B1AA11" w14:textId="77777777" w:rsidR="001A2306" w:rsidRPr="00925811" w:rsidRDefault="001A2306" w:rsidP="001A2306">
            <w:r w:rsidRPr="00925811">
              <w:t>16.206</w:t>
            </w:r>
          </w:p>
        </w:tc>
        <w:tc>
          <w:tcPr>
            <w:tcW w:w="0" w:type="dxa"/>
            <w:vAlign w:val="bottom"/>
          </w:tcPr>
          <w:p w14:paraId="77D62670" w14:textId="77777777" w:rsidR="001A2306" w:rsidRPr="00925811" w:rsidRDefault="001A2306" w:rsidP="001A2306">
            <w:r w:rsidRPr="00925811">
              <w:t>16.206</w:t>
            </w:r>
          </w:p>
        </w:tc>
      </w:tr>
      <w:tr w:rsidR="001A2306" w:rsidRPr="00925811" w14:paraId="2D5E4F9E" w14:textId="77777777" w:rsidTr="00A75C46">
        <w:tc>
          <w:tcPr>
            <w:tcW w:w="0" w:type="dxa"/>
          </w:tcPr>
          <w:p w14:paraId="6BBA3C62" w14:textId="77777777" w:rsidR="001A2306" w:rsidRPr="00925811" w:rsidRDefault="001A2306" w:rsidP="001A2306">
            <w:r w:rsidRPr="00925811">
              <w:t>EPN</w:t>
            </w:r>
          </w:p>
        </w:tc>
        <w:tc>
          <w:tcPr>
            <w:tcW w:w="0" w:type="dxa"/>
            <w:vAlign w:val="bottom"/>
          </w:tcPr>
          <w:p w14:paraId="62AB6F5D" w14:textId="77777777" w:rsidR="001A2306" w:rsidRPr="00925811" w:rsidRDefault="001A2306" w:rsidP="001A2306">
            <w:r w:rsidRPr="00925811">
              <w:t>25.303</w:t>
            </w:r>
          </w:p>
        </w:tc>
        <w:tc>
          <w:tcPr>
            <w:tcW w:w="0" w:type="dxa"/>
            <w:vAlign w:val="bottom"/>
          </w:tcPr>
          <w:p w14:paraId="65DC350C" w14:textId="77777777" w:rsidR="001A2306" w:rsidRPr="00925811" w:rsidRDefault="001A2306" w:rsidP="001A2306">
            <w:r w:rsidRPr="00925811">
              <w:t>25.303</w:t>
            </w:r>
          </w:p>
        </w:tc>
        <w:tc>
          <w:tcPr>
            <w:tcW w:w="0" w:type="dxa"/>
            <w:vAlign w:val="bottom"/>
          </w:tcPr>
          <w:p w14:paraId="4BEC0DA3" w14:textId="77777777" w:rsidR="001A2306" w:rsidRPr="00925811" w:rsidRDefault="001A2306" w:rsidP="001A2306">
            <w:r w:rsidRPr="00925811">
              <w:t>25.303</w:t>
            </w:r>
          </w:p>
        </w:tc>
        <w:tc>
          <w:tcPr>
            <w:tcW w:w="0" w:type="dxa"/>
            <w:vAlign w:val="bottom"/>
          </w:tcPr>
          <w:p w14:paraId="39D3FEDB" w14:textId="77777777" w:rsidR="001A2306" w:rsidRPr="00925811" w:rsidRDefault="001A2306" w:rsidP="001A2306">
            <w:r w:rsidRPr="00925811">
              <w:t>25.303</w:t>
            </w:r>
          </w:p>
        </w:tc>
        <w:tc>
          <w:tcPr>
            <w:tcW w:w="0" w:type="dxa"/>
            <w:vAlign w:val="bottom"/>
          </w:tcPr>
          <w:p w14:paraId="14E4ECD4" w14:textId="77777777" w:rsidR="001A2306" w:rsidRPr="00925811" w:rsidRDefault="001A2306" w:rsidP="001A2306">
            <w:r w:rsidRPr="00925811">
              <w:t>25.303</w:t>
            </w:r>
          </w:p>
        </w:tc>
      </w:tr>
      <w:tr w:rsidR="001A2306" w:rsidRPr="00925811" w14:paraId="3607E3E8" w14:textId="77777777" w:rsidTr="00A75C46">
        <w:tc>
          <w:tcPr>
            <w:tcW w:w="0" w:type="dxa"/>
          </w:tcPr>
          <w:p w14:paraId="162128A2" w14:textId="77777777" w:rsidR="001A2306" w:rsidRPr="00925811" w:rsidRDefault="001A2306" w:rsidP="001A2306">
            <w:r w:rsidRPr="00925811">
              <w:t>SPD</w:t>
            </w:r>
          </w:p>
        </w:tc>
        <w:tc>
          <w:tcPr>
            <w:tcW w:w="0" w:type="dxa"/>
            <w:vAlign w:val="bottom"/>
          </w:tcPr>
          <w:p w14:paraId="1120863A" w14:textId="77777777" w:rsidR="001A2306" w:rsidRPr="00925811" w:rsidRDefault="001A2306" w:rsidP="001A2306">
            <w:r w:rsidRPr="00925811">
              <w:t>17.194</w:t>
            </w:r>
          </w:p>
        </w:tc>
        <w:tc>
          <w:tcPr>
            <w:tcW w:w="0" w:type="dxa"/>
            <w:vAlign w:val="bottom"/>
          </w:tcPr>
          <w:p w14:paraId="27CA1B77" w14:textId="77777777" w:rsidR="001A2306" w:rsidRPr="00925811" w:rsidRDefault="001A2306" w:rsidP="001A2306">
            <w:r w:rsidRPr="00925811">
              <w:t>17.194</w:t>
            </w:r>
          </w:p>
        </w:tc>
        <w:tc>
          <w:tcPr>
            <w:tcW w:w="0" w:type="dxa"/>
            <w:vAlign w:val="bottom"/>
          </w:tcPr>
          <w:p w14:paraId="0F8C6725" w14:textId="77777777" w:rsidR="001A2306" w:rsidRPr="00925811" w:rsidRDefault="001A2306" w:rsidP="001A2306">
            <w:r w:rsidRPr="00925811">
              <w:t>17.194</w:t>
            </w:r>
          </w:p>
        </w:tc>
        <w:tc>
          <w:tcPr>
            <w:tcW w:w="0" w:type="dxa"/>
            <w:vAlign w:val="bottom"/>
          </w:tcPr>
          <w:p w14:paraId="185DB1CA" w14:textId="77777777" w:rsidR="001A2306" w:rsidRPr="00925811" w:rsidRDefault="001A2306" w:rsidP="001A2306">
            <w:r w:rsidRPr="00925811">
              <w:t>17.194</w:t>
            </w:r>
          </w:p>
        </w:tc>
        <w:tc>
          <w:tcPr>
            <w:tcW w:w="0" w:type="dxa"/>
            <w:vAlign w:val="bottom"/>
          </w:tcPr>
          <w:p w14:paraId="5D7A4076" w14:textId="77777777" w:rsidR="001A2306" w:rsidRPr="00925811" w:rsidRDefault="001A2306" w:rsidP="001A2306">
            <w:r w:rsidRPr="00925811">
              <w:t>17.194</w:t>
            </w:r>
          </w:p>
        </w:tc>
      </w:tr>
      <w:tr w:rsidR="001A2306" w:rsidRPr="00925811" w14:paraId="763DB256" w14:textId="77777777" w:rsidTr="00A75C46">
        <w:tc>
          <w:tcPr>
            <w:tcW w:w="0" w:type="dxa"/>
          </w:tcPr>
          <w:p w14:paraId="67BF0A7A" w14:textId="77777777" w:rsidR="001A2306" w:rsidRPr="00925811" w:rsidRDefault="001A2306" w:rsidP="001A2306">
            <w:r w:rsidRPr="00925811">
              <w:t>SPMW</w:t>
            </w:r>
          </w:p>
        </w:tc>
        <w:tc>
          <w:tcPr>
            <w:tcW w:w="0" w:type="dxa"/>
            <w:vAlign w:val="bottom"/>
          </w:tcPr>
          <w:p w14:paraId="2701EA4D" w14:textId="77777777" w:rsidR="001A2306" w:rsidRPr="00925811" w:rsidRDefault="001A2306" w:rsidP="001A2306">
            <w:r w:rsidRPr="00925811">
              <w:t>19.132</w:t>
            </w:r>
          </w:p>
        </w:tc>
        <w:tc>
          <w:tcPr>
            <w:tcW w:w="0" w:type="dxa"/>
            <w:vAlign w:val="bottom"/>
          </w:tcPr>
          <w:p w14:paraId="0F8648BE" w14:textId="77777777" w:rsidR="001A2306" w:rsidRPr="00925811" w:rsidRDefault="001A2306" w:rsidP="001A2306">
            <w:r w:rsidRPr="00925811">
              <w:t>19.132</w:t>
            </w:r>
          </w:p>
        </w:tc>
        <w:tc>
          <w:tcPr>
            <w:tcW w:w="0" w:type="dxa"/>
            <w:vAlign w:val="bottom"/>
          </w:tcPr>
          <w:p w14:paraId="2DA1606A" w14:textId="77777777" w:rsidR="001A2306" w:rsidRPr="00925811" w:rsidRDefault="001A2306" w:rsidP="001A2306">
            <w:r w:rsidRPr="00925811">
              <w:t>19.132</w:t>
            </w:r>
          </w:p>
        </w:tc>
        <w:tc>
          <w:tcPr>
            <w:tcW w:w="0" w:type="dxa"/>
            <w:vAlign w:val="bottom"/>
          </w:tcPr>
          <w:p w14:paraId="22FC8F9C" w14:textId="77777777" w:rsidR="001A2306" w:rsidRPr="00925811" w:rsidRDefault="001A2306" w:rsidP="001A2306">
            <w:r w:rsidRPr="00925811">
              <w:t>19.132</w:t>
            </w:r>
          </w:p>
        </w:tc>
        <w:tc>
          <w:tcPr>
            <w:tcW w:w="0" w:type="dxa"/>
            <w:vAlign w:val="bottom"/>
          </w:tcPr>
          <w:p w14:paraId="4E1E29FD" w14:textId="77777777" w:rsidR="001A2306" w:rsidRPr="00925811" w:rsidRDefault="001A2306" w:rsidP="001A2306">
            <w:r w:rsidRPr="00925811">
              <w:t>19.132</w:t>
            </w:r>
          </w:p>
        </w:tc>
      </w:tr>
      <w:tr w:rsidR="001A2306" w:rsidRPr="00925811" w14:paraId="534DE188" w14:textId="77777777" w:rsidTr="00A75C46">
        <w:tc>
          <w:tcPr>
            <w:tcW w:w="0" w:type="dxa"/>
          </w:tcPr>
          <w:p w14:paraId="37EF8EDE" w14:textId="77777777" w:rsidR="001A2306" w:rsidRPr="00925811" w:rsidRDefault="001A2306" w:rsidP="001A2306">
            <w:r w:rsidRPr="00925811">
              <w:t>SSEH</w:t>
            </w:r>
          </w:p>
        </w:tc>
        <w:tc>
          <w:tcPr>
            <w:tcW w:w="0" w:type="dxa"/>
            <w:vAlign w:val="bottom"/>
          </w:tcPr>
          <w:p w14:paraId="7C48BDC6" w14:textId="77777777" w:rsidR="001A2306" w:rsidRPr="00925811" w:rsidRDefault="001A2306" w:rsidP="001A2306">
            <w:r w:rsidRPr="00925811">
              <w:t>12.838</w:t>
            </w:r>
          </w:p>
        </w:tc>
        <w:tc>
          <w:tcPr>
            <w:tcW w:w="0" w:type="dxa"/>
            <w:vAlign w:val="bottom"/>
          </w:tcPr>
          <w:p w14:paraId="0DA5610D" w14:textId="77777777" w:rsidR="001A2306" w:rsidRPr="00925811" w:rsidRDefault="001A2306" w:rsidP="001A2306">
            <w:r w:rsidRPr="00925811">
              <w:t>12.838</w:t>
            </w:r>
          </w:p>
        </w:tc>
        <w:tc>
          <w:tcPr>
            <w:tcW w:w="0" w:type="dxa"/>
            <w:vAlign w:val="bottom"/>
          </w:tcPr>
          <w:p w14:paraId="1C88D69D" w14:textId="77777777" w:rsidR="001A2306" w:rsidRPr="00925811" w:rsidRDefault="001A2306" w:rsidP="001A2306">
            <w:r w:rsidRPr="00925811">
              <w:t>12.838</w:t>
            </w:r>
          </w:p>
        </w:tc>
        <w:tc>
          <w:tcPr>
            <w:tcW w:w="0" w:type="dxa"/>
            <w:vAlign w:val="bottom"/>
          </w:tcPr>
          <w:p w14:paraId="489E02ED" w14:textId="77777777" w:rsidR="001A2306" w:rsidRPr="00925811" w:rsidRDefault="001A2306" w:rsidP="001A2306">
            <w:r w:rsidRPr="00925811">
              <w:t>12.838</w:t>
            </w:r>
          </w:p>
        </w:tc>
        <w:tc>
          <w:tcPr>
            <w:tcW w:w="0" w:type="dxa"/>
            <w:vAlign w:val="bottom"/>
          </w:tcPr>
          <w:p w14:paraId="70E31948" w14:textId="77777777" w:rsidR="001A2306" w:rsidRPr="00925811" w:rsidRDefault="001A2306" w:rsidP="001A2306">
            <w:r w:rsidRPr="00925811">
              <w:t>12.838</w:t>
            </w:r>
          </w:p>
        </w:tc>
      </w:tr>
      <w:tr w:rsidR="001A2306" w:rsidRPr="00925811" w14:paraId="2F4C0955" w14:textId="77777777" w:rsidTr="00A75C46">
        <w:tc>
          <w:tcPr>
            <w:tcW w:w="0" w:type="dxa"/>
          </w:tcPr>
          <w:p w14:paraId="6DD1FA57" w14:textId="77777777" w:rsidR="001A2306" w:rsidRPr="00925811" w:rsidRDefault="001A2306" w:rsidP="001A2306">
            <w:r w:rsidRPr="00925811">
              <w:t>SSES</w:t>
            </w:r>
          </w:p>
        </w:tc>
        <w:tc>
          <w:tcPr>
            <w:tcW w:w="0" w:type="dxa"/>
            <w:vAlign w:val="bottom"/>
          </w:tcPr>
          <w:p w14:paraId="2B7DD6F0" w14:textId="77777777" w:rsidR="001A2306" w:rsidRPr="00925811" w:rsidRDefault="001A2306" w:rsidP="001A2306">
            <w:r w:rsidRPr="00925811">
              <w:t>24.201</w:t>
            </w:r>
          </w:p>
        </w:tc>
        <w:tc>
          <w:tcPr>
            <w:tcW w:w="0" w:type="dxa"/>
            <w:vAlign w:val="bottom"/>
          </w:tcPr>
          <w:p w14:paraId="15AB8E6E" w14:textId="77777777" w:rsidR="001A2306" w:rsidRPr="00925811" w:rsidRDefault="001A2306" w:rsidP="001A2306">
            <w:r w:rsidRPr="00925811">
              <w:t>24.201</w:t>
            </w:r>
          </w:p>
        </w:tc>
        <w:tc>
          <w:tcPr>
            <w:tcW w:w="0" w:type="dxa"/>
            <w:vAlign w:val="bottom"/>
          </w:tcPr>
          <w:p w14:paraId="7183D23F" w14:textId="77777777" w:rsidR="001A2306" w:rsidRPr="00925811" w:rsidRDefault="001A2306" w:rsidP="001A2306">
            <w:r w:rsidRPr="00925811">
              <w:t>24.201</w:t>
            </w:r>
          </w:p>
        </w:tc>
        <w:tc>
          <w:tcPr>
            <w:tcW w:w="0" w:type="dxa"/>
            <w:vAlign w:val="bottom"/>
          </w:tcPr>
          <w:p w14:paraId="6925B53E" w14:textId="77777777" w:rsidR="001A2306" w:rsidRPr="00925811" w:rsidRDefault="001A2306" w:rsidP="001A2306">
            <w:r w:rsidRPr="00925811">
              <w:t>24.201</w:t>
            </w:r>
          </w:p>
        </w:tc>
        <w:tc>
          <w:tcPr>
            <w:tcW w:w="0" w:type="dxa"/>
            <w:vAlign w:val="bottom"/>
          </w:tcPr>
          <w:p w14:paraId="66A6FD30" w14:textId="77777777" w:rsidR="001A2306" w:rsidRPr="00925811" w:rsidRDefault="001A2306" w:rsidP="001A2306">
            <w:r w:rsidRPr="00925811">
              <w:t>24.201</w:t>
            </w:r>
          </w:p>
        </w:tc>
      </w:tr>
    </w:tbl>
    <w:p w14:paraId="130ED521" w14:textId="77777777" w:rsidR="001A2306" w:rsidRPr="00925811" w:rsidRDefault="001A2306" w:rsidP="001A2306">
      <w:pPr>
        <w:pStyle w:val="AppendixHeading"/>
      </w:pPr>
    </w:p>
    <w:p w14:paraId="3B12FEE6" w14:textId="77777777" w:rsidR="001A2306" w:rsidRPr="00925811" w:rsidRDefault="001A2306" w:rsidP="001A2306">
      <w:pPr>
        <w:pStyle w:val="Caption"/>
      </w:pPr>
      <w:r w:rsidRPr="00925811">
        <w:t>Normal weather revenue exposure term (RLG</w:t>
      </w:r>
      <w:r w:rsidRPr="00925811">
        <w:rPr>
          <w:rStyle w:val="Subscript"/>
        </w:rPr>
        <w:t>t</w:t>
      </w:r>
      <w:r w:rsidRPr="00925811">
        <w:t>) (£m)</w:t>
      </w:r>
    </w:p>
    <w:tbl>
      <w:tblPr>
        <w:tblStyle w:val="AppendixTable"/>
        <w:tblW w:w="8784" w:type="dxa"/>
        <w:tblLayout w:type="fixed"/>
        <w:tblLook w:val="04A0" w:firstRow="1" w:lastRow="0" w:firstColumn="1" w:lastColumn="0" w:noHBand="0" w:noVBand="1"/>
      </w:tblPr>
      <w:tblGrid>
        <w:gridCol w:w="1696"/>
        <w:gridCol w:w="1417"/>
        <w:gridCol w:w="1418"/>
        <w:gridCol w:w="1417"/>
        <w:gridCol w:w="1418"/>
        <w:gridCol w:w="1418"/>
      </w:tblGrid>
      <w:tr w:rsidR="001A2306" w:rsidRPr="00925811" w14:paraId="1B5C08B8" w14:textId="77777777" w:rsidTr="00A75C46">
        <w:trPr>
          <w:cnfStyle w:val="100000000000" w:firstRow="1" w:lastRow="0" w:firstColumn="0" w:lastColumn="0" w:oddVBand="0" w:evenVBand="0" w:oddHBand="0" w:evenHBand="0" w:firstRowFirstColumn="0" w:firstRowLastColumn="0" w:lastRowFirstColumn="0" w:lastRowLastColumn="0"/>
        </w:trPr>
        <w:tc>
          <w:tcPr>
            <w:tcW w:w="1696" w:type="dxa"/>
          </w:tcPr>
          <w:p w14:paraId="62C981F6" w14:textId="77777777" w:rsidR="001A2306" w:rsidRPr="00925811" w:rsidRDefault="001A2306" w:rsidP="001A2306">
            <w:r w:rsidRPr="00925811">
              <w:t>Licensee</w:t>
            </w:r>
          </w:p>
        </w:tc>
        <w:tc>
          <w:tcPr>
            <w:tcW w:w="1417" w:type="dxa"/>
          </w:tcPr>
          <w:p w14:paraId="678BB459" w14:textId="77777777" w:rsidR="001A2306" w:rsidRPr="00925811" w:rsidRDefault="001A2306" w:rsidP="001A2306">
            <w:r w:rsidRPr="00925811">
              <w:t>2023/24</w:t>
            </w:r>
          </w:p>
        </w:tc>
        <w:tc>
          <w:tcPr>
            <w:tcW w:w="1418" w:type="dxa"/>
          </w:tcPr>
          <w:p w14:paraId="7592AF71" w14:textId="77777777" w:rsidR="001A2306" w:rsidRPr="00925811" w:rsidRDefault="001A2306" w:rsidP="001A2306">
            <w:r w:rsidRPr="00925811">
              <w:t>2024/25</w:t>
            </w:r>
          </w:p>
        </w:tc>
        <w:tc>
          <w:tcPr>
            <w:tcW w:w="1417" w:type="dxa"/>
          </w:tcPr>
          <w:p w14:paraId="17617E96" w14:textId="77777777" w:rsidR="001A2306" w:rsidRPr="00925811" w:rsidRDefault="001A2306" w:rsidP="001A2306">
            <w:r w:rsidRPr="00925811">
              <w:t>2025/26</w:t>
            </w:r>
          </w:p>
        </w:tc>
        <w:tc>
          <w:tcPr>
            <w:tcW w:w="1418" w:type="dxa"/>
          </w:tcPr>
          <w:p w14:paraId="1241EFC6" w14:textId="77777777" w:rsidR="001A2306" w:rsidRPr="00925811" w:rsidRDefault="001A2306" w:rsidP="001A2306">
            <w:r w:rsidRPr="00925811">
              <w:t>2026/27</w:t>
            </w:r>
          </w:p>
        </w:tc>
        <w:tc>
          <w:tcPr>
            <w:tcW w:w="1418" w:type="dxa"/>
          </w:tcPr>
          <w:p w14:paraId="06984A03" w14:textId="77777777" w:rsidR="001A2306" w:rsidRPr="00925811" w:rsidRDefault="001A2306" w:rsidP="001A2306">
            <w:r w:rsidRPr="00925811">
              <w:t>2027/28</w:t>
            </w:r>
          </w:p>
        </w:tc>
      </w:tr>
      <w:tr w:rsidR="001A2306" w:rsidRPr="00925811" w14:paraId="16C0FA39" w14:textId="77777777" w:rsidTr="00A75C46">
        <w:tc>
          <w:tcPr>
            <w:tcW w:w="0" w:type="dxa"/>
          </w:tcPr>
          <w:p w14:paraId="34C73417" w14:textId="77777777" w:rsidR="001A2306" w:rsidRPr="00925811" w:rsidRDefault="001A2306" w:rsidP="001A2306">
            <w:r w:rsidRPr="00925811">
              <w:t>ENWL</w:t>
            </w:r>
          </w:p>
        </w:tc>
        <w:tc>
          <w:tcPr>
            <w:tcW w:w="0" w:type="dxa"/>
            <w:vAlign w:val="bottom"/>
          </w:tcPr>
          <w:p w14:paraId="59262780" w14:textId="77777777" w:rsidR="001A2306" w:rsidRPr="00925811" w:rsidRDefault="001A2306" w:rsidP="001A2306">
            <w:r w:rsidRPr="00925811">
              <w:t>13.523</w:t>
            </w:r>
          </w:p>
        </w:tc>
        <w:tc>
          <w:tcPr>
            <w:tcW w:w="0" w:type="dxa"/>
            <w:vAlign w:val="bottom"/>
          </w:tcPr>
          <w:p w14:paraId="27C64ED7" w14:textId="77777777" w:rsidR="001A2306" w:rsidRPr="00925811" w:rsidRDefault="001A2306" w:rsidP="001A2306">
            <w:r w:rsidRPr="00925811">
              <w:t>13.523</w:t>
            </w:r>
          </w:p>
        </w:tc>
        <w:tc>
          <w:tcPr>
            <w:tcW w:w="0" w:type="dxa"/>
            <w:vAlign w:val="bottom"/>
          </w:tcPr>
          <w:p w14:paraId="7DCB52D0" w14:textId="77777777" w:rsidR="001A2306" w:rsidRPr="00925811" w:rsidRDefault="001A2306" w:rsidP="001A2306">
            <w:r w:rsidRPr="00925811">
              <w:t>13.523</w:t>
            </w:r>
          </w:p>
        </w:tc>
        <w:tc>
          <w:tcPr>
            <w:tcW w:w="0" w:type="dxa"/>
            <w:vAlign w:val="bottom"/>
          </w:tcPr>
          <w:p w14:paraId="7C34E50D" w14:textId="77777777" w:rsidR="001A2306" w:rsidRPr="00925811" w:rsidRDefault="001A2306" w:rsidP="001A2306">
            <w:r w:rsidRPr="00925811">
              <w:t>13.523</w:t>
            </w:r>
          </w:p>
        </w:tc>
        <w:tc>
          <w:tcPr>
            <w:tcW w:w="0" w:type="dxa"/>
            <w:vAlign w:val="bottom"/>
          </w:tcPr>
          <w:p w14:paraId="14442EB8" w14:textId="77777777" w:rsidR="001A2306" w:rsidRPr="00925811" w:rsidRDefault="001A2306" w:rsidP="001A2306">
            <w:r w:rsidRPr="00925811">
              <w:t>13.523</w:t>
            </w:r>
          </w:p>
        </w:tc>
      </w:tr>
      <w:tr w:rsidR="001A2306" w:rsidRPr="00925811" w14:paraId="5D12B87A" w14:textId="77777777" w:rsidTr="00A75C46">
        <w:tc>
          <w:tcPr>
            <w:tcW w:w="0" w:type="dxa"/>
          </w:tcPr>
          <w:p w14:paraId="044C2B16" w14:textId="77777777" w:rsidR="001A2306" w:rsidRPr="00925811" w:rsidRDefault="001A2306" w:rsidP="001A2306">
            <w:r w:rsidRPr="00925811">
              <w:t>NPgN</w:t>
            </w:r>
          </w:p>
        </w:tc>
        <w:tc>
          <w:tcPr>
            <w:tcW w:w="0" w:type="dxa"/>
            <w:vAlign w:val="bottom"/>
          </w:tcPr>
          <w:p w14:paraId="791D9E51" w14:textId="77777777" w:rsidR="001A2306" w:rsidRPr="00925811" w:rsidRDefault="001A2306" w:rsidP="001A2306">
            <w:r w:rsidRPr="00925811">
              <w:t>10.048</w:t>
            </w:r>
          </w:p>
        </w:tc>
        <w:tc>
          <w:tcPr>
            <w:tcW w:w="0" w:type="dxa"/>
            <w:vAlign w:val="bottom"/>
          </w:tcPr>
          <w:p w14:paraId="004F7387" w14:textId="77777777" w:rsidR="001A2306" w:rsidRPr="00925811" w:rsidRDefault="001A2306" w:rsidP="001A2306">
            <w:r w:rsidRPr="00925811">
              <w:t>10.048</w:t>
            </w:r>
          </w:p>
        </w:tc>
        <w:tc>
          <w:tcPr>
            <w:tcW w:w="0" w:type="dxa"/>
            <w:vAlign w:val="bottom"/>
          </w:tcPr>
          <w:p w14:paraId="030FBD51" w14:textId="77777777" w:rsidR="001A2306" w:rsidRPr="00925811" w:rsidRDefault="001A2306" w:rsidP="001A2306">
            <w:r w:rsidRPr="00925811">
              <w:t>10.048</w:t>
            </w:r>
          </w:p>
        </w:tc>
        <w:tc>
          <w:tcPr>
            <w:tcW w:w="0" w:type="dxa"/>
            <w:vAlign w:val="bottom"/>
          </w:tcPr>
          <w:p w14:paraId="0DDE738B" w14:textId="77777777" w:rsidR="001A2306" w:rsidRPr="00925811" w:rsidRDefault="001A2306" w:rsidP="001A2306">
            <w:r w:rsidRPr="00925811">
              <w:t>10.048</w:t>
            </w:r>
          </w:p>
        </w:tc>
        <w:tc>
          <w:tcPr>
            <w:tcW w:w="0" w:type="dxa"/>
            <w:vAlign w:val="bottom"/>
          </w:tcPr>
          <w:p w14:paraId="2A03564E" w14:textId="77777777" w:rsidR="001A2306" w:rsidRPr="00925811" w:rsidRDefault="001A2306" w:rsidP="001A2306">
            <w:r w:rsidRPr="00925811">
              <w:t>10.048</w:t>
            </w:r>
          </w:p>
        </w:tc>
      </w:tr>
      <w:tr w:rsidR="001A2306" w:rsidRPr="00925811" w14:paraId="672C6DF1" w14:textId="77777777" w:rsidTr="00A75C46">
        <w:tc>
          <w:tcPr>
            <w:tcW w:w="0" w:type="dxa"/>
          </w:tcPr>
          <w:p w14:paraId="323C031D" w14:textId="77777777" w:rsidR="001A2306" w:rsidRPr="00925811" w:rsidRDefault="001A2306" w:rsidP="001A2306">
            <w:r w:rsidRPr="00925811">
              <w:t>NPgY</w:t>
            </w:r>
          </w:p>
        </w:tc>
        <w:tc>
          <w:tcPr>
            <w:tcW w:w="0" w:type="dxa"/>
            <w:vAlign w:val="bottom"/>
          </w:tcPr>
          <w:p w14:paraId="43504926" w14:textId="77777777" w:rsidR="001A2306" w:rsidRPr="00925811" w:rsidRDefault="001A2306" w:rsidP="001A2306">
            <w:r w:rsidRPr="00925811">
              <w:t>13.864</w:t>
            </w:r>
          </w:p>
        </w:tc>
        <w:tc>
          <w:tcPr>
            <w:tcW w:w="0" w:type="dxa"/>
            <w:vAlign w:val="bottom"/>
          </w:tcPr>
          <w:p w14:paraId="7A1319EE" w14:textId="77777777" w:rsidR="001A2306" w:rsidRPr="00925811" w:rsidRDefault="001A2306" w:rsidP="001A2306">
            <w:r w:rsidRPr="00925811">
              <w:t>13.864</w:t>
            </w:r>
          </w:p>
        </w:tc>
        <w:tc>
          <w:tcPr>
            <w:tcW w:w="0" w:type="dxa"/>
            <w:vAlign w:val="bottom"/>
          </w:tcPr>
          <w:p w14:paraId="49D6CB94" w14:textId="77777777" w:rsidR="001A2306" w:rsidRPr="00925811" w:rsidRDefault="001A2306" w:rsidP="001A2306">
            <w:r w:rsidRPr="00925811">
              <w:t>13.864</w:t>
            </w:r>
          </w:p>
        </w:tc>
        <w:tc>
          <w:tcPr>
            <w:tcW w:w="0" w:type="dxa"/>
            <w:vAlign w:val="bottom"/>
          </w:tcPr>
          <w:p w14:paraId="504CBA04" w14:textId="77777777" w:rsidR="001A2306" w:rsidRPr="00925811" w:rsidRDefault="001A2306" w:rsidP="001A2306">
            <w:r w:rsidRPr="00925811">
              <w:t>13.864</w:t>
            </w:r>
          </w:p>
        </w:tc>
        <w:tc>
          <w:tcPr>
            <w:tcW w:w="0" w:type="dxa"/>
            <w:vAlign w:val="bottom"/>
          </w:tcPr>
          <w:p w14:paraId="2A890FB5" w14:textId="77777777" w:rsidR="001A2306" w:rsidRPr="00925811" w:rsidRDefault="001A2306" w:rsidP="001A2306">
            <w:r w:rsidRPr="00925811">
              <w:t>13.864</w:t>
            </w:r>
          </w:p>
        </w:tc>
      </w:tr>
      <w:tr w:rsidR="001A2306" w:rsidRPr="00925811" w14:paraId="5F789061" w14:textId="77777777" w:rsidTr="00A75C46">
        <w:tc>
          <w:tcPr>
            <w:tcW w:w="0" w:type="dxa"/>
          </w:tcPr>
          <w:p w14:paraId="2E829290" w14:textId="77777777" w:rsidR="001A2306" w:rsidRPr="00925811" w:rsidRDefault="001A2306" w:rsidP="001A2306">
            <w:r w:rsidRPr="00925811">
              <w:t>WMID</w:t>
            </w:r>
          </w:p>
        </w:tc>
        <w:tc>
          <w:tcPr>
            <w:tcW w:w="0" w:type="dxa"/>
            <w:vAlign w:val="bottom"/>
          </w:tcPr>
          <w:p w14:paraId="623D7A3F" w14:textId="77777777" w:rsidR="001A2306" w:rsidRPr="00925811" w:rsidRDefault="001A2306" w:rsidP="001A2306">
            <w:r w:rsidRPr="00925811">
              <w:t>17.454</w:t>
            </w:r>
          </w:p>
        </w:tc>
        <w:tc>
          <w:tcPr>
            <w:tcW w:w="0" w:type="dxa"/>
            <w:vAlign w:val="bottom"/>
          </w:tcPr>
          <w:p w14:paraId="6B87BE37" w14:textId="77777777" w:rsidR="001A2306" w:rsidRPr="00925811" w:rsidRDefault="001A2306" w:rsidP="001A2306">
            <w:r w:rsidRPr="00925811">
              <w:t>17.454</w:t>
            </w:r>
          </w:p>
        </w:tc>
        <w:tc>
          <w:tcPr>
            <w:tcW w:w="0" w:type="dxa"/>
            <w:vAlign w:val="bottom"/>
          </w:tcPr>
          <w:p w14:paraId="5199436F" w14:textId="77777777" w:rsidR="001A2306" w:rsidRPr="00925811" w:rsidRDefault="001A2306" w:rsidP="001A2306">
            <w:r w:rsidRPr="00925811">
              <w:t>17.454</w:t>
            </w:r>
          </w:p>
        </w:tc>
        <w:tc>
          <w:tcPr>
            <w:tcW w:w="0" w:type="dxa"/>
            <w:vAlign w:val="bottom"/>
          </w:tcPr>
          <w:p w14:paraId="7FBCD21C" w14:textId="77777777" w:rsidR="001A2306" w:rsidRPr="00925811" w:rsidRDefault="001A2306" w:rsidP="001A2306">
            <w:r w:rsidRPr="00925811">
              <w:t>17.454</w:t>
            </w:r>
          </w:p>
        </w:tc>
        <w:tc>
          <w:tcPr>
            <w:tcW w:w="0" w:type="dxa"/>
            <w:vAlign w:val="bottom"/>
          </w:tcPr>
          <w:p w14:paraId="09D585BE" w14:textId="77777777" w:rsidR="001A2306" w:rsidRPr="00925811" w:rsidRDefault="001A2306" w:rsidP="001A2306">
            <w:r w:rsidRPr="00925811">
              <w:t>17.454</w:t>
            </w:r>
          </w:p>
        </w:tc>
      </w:tr>
      <w:tr w:rsidR="001A2306" w:rsidRPr="00925811" w14:paraId="00FB4889" w14:textId="77777777" w:rsidTr="00A75C46">
        <w:tc>
          <w:tcPr>
            <w:tcW w:w="0" w:type="dxa"/>
          </w:tcPr>
          <w:p w14:paraId="2F47C895" w14:textId="77777777" w:rsidR="001A2306" w:rsidRPr="00925811" w:rsidRDefault="001A2306" w:rsidP="001A2306">
            <w:r w:rsidRPr="00925811">
              <w:t>EMID</w:t>
            </w:r>
          </w:p>
        </w:tc>
        <w:tc>
          <w:tcPr>
            <w:tcW w:w="0" w:type="dxa"/>
            <w:vAlign w:val="bottom"/>
          </w:tcPr>
          <w:p w14:paraId="6FE6D2D1" w14:textId="77777777" w:rsidR="001A2306" w:rsidRPr="00925811" w:rsidRDefault="001A2306" w:rsidP="001A2306">
            <w:r w:rsidRPr="00925811">
              <w:t>17.865</w:t>
            </w:r>
          </w:p>
        </w:tc>
        <w:tc>
          <w:tcPr>
            <w:tcW w:w="0" w:type="dxa"/>
            <w:vAlign w:val="bottom"/>
          </w:tcPr>
          <w:p w14:paraId="0532A234" w14:textId="77777777" w:rsidR="001A2306" w:rsidRPr="00925811" w:rsidRDefault="001A2306" w:rsidP="001A2306">
            <w:r w:rsidRPr="00925811">
              <w:t>17.865</w:t>
            </w:r>
          </w:p>
        </w:tc>
        <w:tc>
          <w:tcPr>
            <w:tcW w:w="0" w:type="dxa"/>
            <w:vAlign w:val="bottom"/>
          </w:tcPr>
          <w:p w14:paraId="02854530" w14:textId="77777777" w:rsidR="001A2306" w:rsidRPr="00925811" w:rsidRDefault="001A2306" w:rsidP="001A2306">
            <w:r w:rsidRPr="00925811">
              <w:t>17.865</w:t>
            </w:r>
          </w:p>
        </w:tc>
        <w:tc>
          <w:tcPr>
            <w:tcW w:w="0" w:type="dxa"/>
            <w:vAlign w:val="bottom"/>
          </w:tcPr>
          <w:p w14:paraId="4DBC00ED" w14:textId="77777777" w:rsidR="001A2306" w:rsidRPr="00925811" w:rsidRDefault="001A2306" w:rsidP="001A2306">
            <w:r w:rsidRPr="00925811">
              <w:t>17.865</w:t>
            </w:r>
          </w:p>
        </w:tc>
        <w:tc>
          <w:tcPr>
            <w:tcW w:w="0" w:type="dxa"/>
            <w:vAlign w:val="bottom"/>
          </w:tcPr>
          <w:p w14:paraId="407C70AC" w14:textId="77777777" w:rsidR="001A2306" w:rsidRPr="00925811" w:rsidRDefault="001A2306" w:rsidP="001A2306">
            <w:r w:rsidRPr="00925811">
              <w:t>17.865</w:t>
            </w:r>
          </w:p>
        </w:tc>
      </w:tr>
      <w:tr w:rsidR="001A2306" w:rsidRPr="00925811" w14:paraId="6899D8D1" w14:textId="77777777" w:rsidTr="00A75C46">
        <w:tc>
          <w:tcPr>
            <w:tcW w:w="0" w:type="dxa"/>
          </w:tcPr>
          <w:p w14:paraId="431A5F46" w14:textId="77777777" w:rsidR="001A2306" w:rsidRPr="00925811" w:rsidRDefault="001A2306" w:rsidP="001A2306">
            <w:r w:rsidRPr="00925811">
              <w:t>SWALES</w:t>
            </w:r>
          </w:p>
        </w:tc>
        <w:tc>
          <w:tcPr>
            <w:tcW w:w="0" w:type="dxa"/>
            <w:vAlign w:val="bottom"/>
          </w:tcPr>
          <w:p w14:paraId="65C5E069" w14:textId="77777777" w:rsidR="001A2306" w:rsidRPr="00925811" w:rsidRDefault="001A2306" w:rsidP="001A2306">
            <w:r w:rsidRPr="00925811">
              <w:t>8.924</w:t>
            </w:r>
          </w:p>
        </w:tc>
        <w:tc>
          <w:tcPr>
            <w:tcW w:w="0" w:type="dxa"/>
            <w:vAlign w:val="bottom"/>
          </w:tcPr>
          <w:p w14:paraId="733F1B98" w14:textId="77777777" w:rsidR="001A2306" w:rsidRPr="00925811" w:rsidRDefault="001A2306" w:rsidP="001A2306">
            <w:r w:rsidRPr="00925811">
              <w:t>8.924</w:t>
            </w:r>
          </w:p>
        </w:tc>
        <w:tc>
          <w:tcPr>
            <w:tcW w:w="0" w:type="dxa"/>
            <w:vAlign w:val="bottom"/>
          </w:tcPr>
          <w:p w14:paraId="5712954C" w14:textId="77777777" w:rsidR="001A2306" w:rsidRPr="00925811" w:rsidRDefault="001A2306" w:rsidP="001A2306">
            <w:r w:rsidRPr="00925811">
              <w:t>8.924</w:t>
            </w:r>
          </w:p>
        </w:tc>
        <w:tc>
          <w:tcPr>
            <w:tcW w:w="0" w:type="dxa"/>
            <w:vAlign w:val="bottom"/>
          </w:tcPr>
          <w:p w14:paraId="7EF660D8" w14:textId="77777777" w:rsidR="001A2306" w:rsidRPr="00925811" w:rsidRDefault="001A2306" w:rsidP="001A2306">
            <w:r w:rsidRPr="00925811">
              <w:t>8.924</w:t>
            </w:r>
          </w:p>
        </w:tc>
        <w:tc>
          <w:tcPr>
            <w:tcW w:w="0" w:type="dxa"/>
            <w:vAlign w:val="bottom"/>
          </w:tcPr>
          <w:p w14:paraId="4CEE2F4F" w14:textId="77777777" w:rsidR="001A2306" w:rsidRPr="00925811" w:rsidRDefault="001A2306" w:rsidP="001A2306">
            <w:r w:rsidRPr="00925811">
              <w:t>8.924</w:t>
            </w:r>
          </w:p>
        </w:tc>
      </w:tr>
      <w:tr w:rsidR="001A2306" w:rsidRPr="00925811" w14:paraId="0CE97B43" w14:textId="77777777" w:rsidTr="00A75C46">
        <w:tc>
          <w:tcPr>
            <w:tcW w:w="0" w:type="dxa"/>
          </w:tcPr>
          <w:p w14:paraId="711FB213" w14:textId="77777777" w:rsidR="001A2306" w:rsidRPr="00925811" w:rsidRDefault="001A2306" w:rsidP="001A2306">
            <w:r w:rsidRPr="00925811">
              <w:t>SWEST</w:t>
            </w:r>
          </w:p>
        </w:tc>
        <w:tc>
          <w:tcPr>
            <w:tcW w:w="0" w:type="dxa"/>
            <w:vAlign w:val="bottom"/>
          </w:tcPr>
          <w:p w14:paraId="67FF6F2C" w14:textId="77777777" w:rsidR="001A2306" w:rsidRPr="00925811" w:rsidRDefault="001A2306" w:rsidP="001A2306">
            <w:r w:rsidRPr="00925811">
              <w:t>13.553</w:t>
            </w:r>
          </w:p>
        </w:tc>
        <w:tc>
          <w:tcPr>
            <w:tcW w:w="0" w:type="dxa"/>
            <w:vAlign w:val="bottom"/>
          </w:tcPr>
          <w:p w14:paraId="4D58D6F5" w14:textId="77777777" w:rsidR="001A2306" w:rsidRPr="00925811" w:rsidRDefault="001A2306" w:rsidP="001A2306">
            <w:r w:rsidRPr="00925811">
              <w:t>13.553</w:t>
            </w:r>
          </w:p>
        </w:tc>
        <w:tc>
          <w:tcPr>
            <w:tcW w:w="0" w:type="dxa"/>
            <w:vAlign w:val="bottom"/>
          </w:tcPr>
          <w:p w14:paraId="643B4507" w14:textId="77777777" w:rsidR="001A2306" w:rsidRPr="00925811" w:rsidRDefault="001A2306" w:rsidP="001A2306">
            <w:r w:rsidRPr="00925811">
              <w:t>13.553</w:t>
            </w:r>
          </w:p>
        </w:tc>
        <w:tc>
          <w:tcPr>
            <w:tcW w:w="0" w:type="dxa"/>
            <w:vAlign w:val="bottom"/>
          </w:tcPr>
          <w:p w14:paraId="50D3F715" w14:textId="77777777" w:rsidR="001A2306" w:rsidRPr="00925811" w:rsidRDefault="001A2306" w:rsidP="001A2306">
            <w:r w:rsidRPr="00925811">
              <w:t>13.553</w:t>
            </w:r>
          </w:p>
        </w:tc>
        <w:tc>
          <w:tcPr>
            <w:tcW w:w="0" w:type="dxa"/>
            <w:vAlign w:val="bottom"/>
          </w:tcPr>
          <w:p w14:paraId="6EBABCCA" w14:textId="77777777" w:rsidR="001A2306" w:rsidRPr="00925811" w:rsidRDefault="001A2306" w:rsidP="001A2306">
            <w:r w:rsidRPr="00925811">
              <w:t>13.553</w:t>
            </w:r>
          </w:p>
        </w:tc>
      </w:tr>
      <w:tr w:rsidR="001A2306" w:rsidRPr="00925811" w14:paraId="68DEBDA6" w14:textId="77777777" w:rsidTr="00A75C46">
        <w:tc>
          <w:tcPr>
            <w:tcW w:w="0" w:type="dxa"/>
          </w:tcPr>
          <w:p w14:paraId="742A5FC6" w14:textId="77777777" w:rsidR="001A2306" w:rsidRPr="00925811" w:rsidRDefault="001A2306" w:rsidP="001A2306">
            <w:r w:rsidRPr="00925811">
              <w:t>LPN</w:t>
            </w:r>
          </w:p>
        </w:tc>
        <w:tc>
          <w:tcPr>
            <w:tcW w:w="0" w:type="dxa"/>
            <w:vAlign w:val="bottom"/>
          </w:tcPr>
          <w:p w14:paraId="18A9361A" w14:textId="77777777" w:rsidR="001A2306" w:rsidRPr="00925811" w:rsidRDefault="001A2306" w:rsidP="001A2306">
            <w:r w:rsidRPr="00925811">
              <w:t>11.728</w:t>
            </w:r>
          </w:p>
        </w:tc>
        <w:tc>
          <w:tcPr>
            <w:tcW w:w="0" w:type="dxa"/>
            <w:vAlign w:val="bottom"/>
          </w:tcPr>
          <w:p w14:paraId="2E8D50FF" w14:textId="77777777" w:rsidR="001A2306" w:rsidRPr="00925811" w:rsidRDefault="001A2306" w:rsidP="001A2306">
            <w:r w:rsidRPr="00925811">
              <w:t>11.728</w:t>
            </w:r>
          </w:p>
        </w:tc>
        <w:tc>
          <w:tcPr>
            <w:tcW w:w="0" w:type="dxa"/>
            <w:vAlign w:val="bottom"/>
          </w:tcPr>
          <w:p w14:paraId="7E692066" w14:textId="77777777" w:rsidR="001A2306" w:rsidRPr="00925811" w:rsidRDefault="001A2306" w:rsidP="001A2306">
            <w:r w:rsidRPr="00925811">
              <w:t>11.728</w:t>
            </w:r>
          </w:p>
        </w:tc>
        <w:tc>
          <w:tcPr>
            <w:tcW w:w="0" w:type="dxa"/>
            <w:vAlign w:val="bottom"/>
          </w:tcPr>
          <w:p w14:paraId="220CDA20" w14:textId="77777777" w:rsidR="001A2306" w:rsidRPr="00925811" w:rsidRDefault="001A2306" w:rsidP="001A2306">
            <w:r w:rsidRPr="00925811">
              <w:t>11.728</w:t>
            </w:r>
          </w:p>
        </w:tc>
        <w:tc>
          <w:tcPr>
            <w:tcW w:w="0" w:type="dxa"/>
            <w:vAlign w:val="bottom"/>
          </w:tcPr>
          <w:p w14:paraId="6218B4D8" w14:textId="77777777" w:rsidR="001A2306" w:rsidRPr="00925811" w:rsidRDefault="001A2306" w:rsidP="001A2306">
            <w:r w:rsidRPr="00925811">
              <w:t>11.728</w:t>
            </w:r>
          </w:p>
        </w:tc>
      </w:tr>
      <w:tr w:rsidR="001A2306" w:rsidRPr="00925811" w14:paraId="6F31D789" w14:textId="77777777" w:rsidTr="00A75C46">
        <w:tc>
          <w:tcPr>
            <w:tcW w:w="0" w:type="dxa"/>
          </w:tcPr>
          <w:p w14:paraId="441E7AD2" w14:textId="77777777" w:rsidR="001A2306" w:rsidRPr="00925811" w:rsidRDefault="001A2306" w:rsidP="001A2306">
            <w:r w:rsidRPr="00925811">
              <w:t>SPN</w:t>
            </w:r>
          </w:p>
        </w:tc>
        <w:tc>
          <w:tcPr>
            <w:tcW w:w="0" w:type="dxa"/>
            <w:vAlign w:val="bottom"/>
          </w:tcPr>
          <w:p w14:paraId="605AAB3F" w14:textId="77777777" w:rsidR="001A2306" w:rsidRPr="00925811" w:rsidRDefault="001A2306" w:rsidP="001A2306">
            <w:r w:rsidRPr="00925811">
              <w:t>12.135</w:t>
            </w:r>
          </w:p>
        </w:tc>
        <w:tc>
          <w:tcPr>
            <w:tcW w:w="0" w:type="dxa"/>
            <w:vAlign w:val="bottom"/>
          </w:tcPr>
          <w:p w14:paraId="11686B61" w14:textId="77777777" w:rsidR="001A2306" w:rsidRPr="00925811" w:rsidRDefault="001A2306" w:rsidP="001A2306">
            <w:r w:rsidRPr="00925811">
              <w:t>12.135</w:t>
            </w:r>
          </w:p>
        </w:tc>
        <w:tc>
          <w:tcPr>
            <w:tcW w:w="0" w:type="dxa"/>
            <w:vAlign w:val="bottom"/>
          </w:tcPr>
          <w:p w14:paraId="6DEC1365" w14:textId="77777777" w:rsidR="001A2306" w:rsidRPr="00925811" w:rsidRDefault="001A2306" w:rsidP="001A2306">
            <w:r w:rsidRPr="00925811">
              <w:t>12.135</w:t>
            </w:r>
          </w:p>
        </w:tc>
        <w:tc>
          <w:tcPr>
            <w:tcW w:w="0" w:type="dxa"/>
            <w:vAlign w:val="bottom"/>
          </w:tcPr>
          <w:p w14:paraId="14B0FB83" w14:textId="77777777" w:rsidR="001A2306" w:rsidRPr="00925811" w:rsidRDefault="001A2306" w:rsidP="001A2306">
            <w:r w:rsidRPr="00925811">
              <w:t>12.135</w:t>
            </w:r>
          </w:p>
        </w:tc>
        <w:tc>
          <w:tcPr>
            <w:tcW w:w="0" w:type="dxa"/>
            <w:vAlign w:val="bottom"/>
          </w:tcPr>
          <w:p w14:paraId="64AD80C4" w14:textId="77777777" w:rsidR="001A2306" w:rsidRPr="00925811" w:rsidRDefault="001A2306" w:rsidP="001A2306">
            <w:r w:rsidRPr="00925811">
              <w:t>12.135</w:t>
            </w:r>
          </w:p>
        </w:tc>
      </w:tr>
      <w:tr w:rsidR="001A2306" w:rsidRPr="00925811" w14:paraId="37F0EEEB" w14:textId="77777777" w:rsidTr="00A75C46">
        <w:tc>
          <w:tcPr>
            <w:tcW w:w="0" w:type="dxa"/>
          </w:tcPr>
          <w:p w14:paraId="66269808" w14:textId="77777777" w:rsidR="001A2306" w:rsidRPr="00925811" w:rsidRDefault="001A2306" w:rsidP="001A2306">
            <w:r w:rsidRPr="00925811">
              <w:t>EPN</w:t>
            </w:r>
          </w:p>
        </w:tc>
        <w:tc>
          <w:tcPr>
            <w:tcW w:w="0" w:type="dxa"/>
            <w:vAlign w:val="bottom"/>
          </w:tcPr>
          <w:p w14:paraId="71A34F15" w14:textId="77777777" w:rsidR="001A2306" w:rsidRPr="00925811" w:rsidRDefault="001A2306" w:rsidP="001A2306">
            <w:r w:rsidRPr="00925811">
              <w:t>18.947</w:t>
            </w:r>
          </w:p>
        </w:tc>
        <w:tc>
          <w:tcPr>
            <w:tcW w:w="0" w:type="dxa"/>
            <w:vAlign w:val="bottom"/>
          </w:tcPr>
          <w:p w14:paraId="211DD337" w14:textId="77777777" w:rsidR="001A2306" w:rsidRPr="00925811" w:rsidRDefault="001A2306" w:rsidP="001A2306">
            <w:r w:rsidRPr="00925811">
              <w:t>18.947</w:t>
            </w:r>
          </w:p>
        </w:tc>
        <w:tc>
          <w:tcPr>
            <w:tcW w:w="0" w:type="dxa"/>
            <w:vAlign w:val="bottom"/>
          </w:tcPr>
          <w:p w14:paraId="103C9EC1" w14:textId="77777777" w:rsidR="001A2306" w:rsidRPr="00925811" w:rsidRDefault="001A2306" w:rsidP="001A2306">
            <w:r w:rsidRPr="00925811">
              <w:t>18.947</w:t>
            </w:r>
          </w:p>
        </w:tc>
        <w:tc>
          <w:tcPr>
            <w:tcW w:w="0" w:type="dxa"/>
            <w:vAlign w:val="bottom"/>
          </w:tcPr>
          <w:p w14:paraId="00A30751" w14:textId="77777777" w:rsidR="001A2306" w:rsidRPr="00925811" w:rsidRDefault="001A2306" w:rsidP="001A2306">
            <w:r w:rsidRPr="00925811">
              <w:t>18.947</w:t>
            </w:r>
          </w:p>
        </w:tc>
        <w:tc>
          <w:tcPr>
            <w:tcW w:w="0" w:type="dxa"/>
            <w:vAlign w:val="bottom"/>
          </w:tcPr>
          <w:p w14:paraId="095C608E" w14:textId="77777777" w:rsidR="001A2306" w:rsidRPr="00925811" w:rsidRDefault="001A2306" w:rsidP="001A2306">
            <w:r w:rsidRPr="00925811">
              <w:t>18.947</w:t>
            </w:r>
          </w:p>
        </w:tc>
      </w:tr>
      <w:tr w:rsidR="001A2306" w:rsidRPr="00925811" w14:paraId="72400977" w14:textId="77777777" w:rsidTr="00A75C46">
        <w:tc>
          <w:tcPr>
            <w:tcW w:w="0" w:type="dxa"/>
          </w:tcPr>
          <w:p w14:paraId="310A8FB7" w14:textId="77777777" w:rsidR="001A2306" w:rsidRPr="00925811" w:rsidRDefault="001A2306" w:rsidP="001A2306">
            <w:r w:rsidRPr="00925811">
              <w:t>SPD</w:t>
            </w:r>
          </w:p>
        </w:tc>
        <w:tc>
          <w:tcPr>
            <w:tcW w:w="0" w:type="dxa"/>
            <w:vAlign w:val="bottom"/>
          </w:tcPr>
          <w:p w14:paraId="7D3835A5" w14:textId="77777777" w:rsidR="001A2306" w:rsidRPr="00925811" w:rsidRDefault="001A2306" w:rsidP="001A2306">
            <w:r w:rsidRPr="00925811">
              <w:t>12.875</w:t>
            </w:r>
          </w:p>
        </w:tc>
        <w:tc>
          <w:tcPr>
            <w:tcW w:w="0" w:type="dxa"/>
            <w:vAlign w:val="bottom"/>
          </w:tcPr>
          <w:p w14:paraId="706EF6CC" w14:textId="77777777" w:rsidR="001A2306" w:rsidRPr="00925811" w:rsidRDefault="001A2306" w:rsidP="001A2306">
            <w:r w:rsidRPr="00925811">
              <w:t>12.875</w:t>
            </w:r>
          </w:p>
        </w:tc>
        <w:tc>
          <w:tcPr>
            <w:tcW w:w="0" w:type="dxa"/>
            <w:vAlign w:val="bottom"/>
          </w:tcPr>
          <w:p w14:paraId="6BFED3B0" w14:textId="77777777" w:rsidR="001A2306" w:rsidRPr="00925811" w:rsidRDefault="001A2306" w:rsidP="001A2306">
            <w:r w:rsidRPr="00925811">
              <w:t>12.875</w:t>
            </w:r>
          </w:p>
        </w:tc>
        <w:tc>
          <w:tcPr>
            <w:tcW w:w="0" w:type="dxa"/>
            <w:vAlign w:val="bottom"/>
          </w:tcPr>
          <w:p w14:paraId="2A0BF037" w14:textId="77777777" w:rsidR="001A2306" w:rsidRPr="00925811" w:rsidRDefault="001A2306" w:rsidP="001A2306">
            <w:r w:rsidRPr="00925811">
              <w:t>12.875</w:t>
            </w:r>
          </w:p>
        </w:tc>
        <w:tc>
          <w:tcPr>
            <w:tcW w:w="0" w:type="dxa"/>
            <w:vAlign w:val="bottom"/>
          </w:tcPr>
          <w:p w14:paraId="270B2967" w14:textId="77777777" w:rsidR="001A2306" w:rsidRPr="00925811" w:rsidRDefault="001A2306" w:rsidP="001A2306">
            <w:r w:rsidRPr="00925811">
              <w:t>12.875</w:t>
            </w:r>
          </w:p>
        </w:tc>
      </w:tr>
      <w:tr w:rsidR="001A2306" w:rsidRPr="00925811" w14:paraId="0BCFF07C" w14:textId="77777777" w:rsidTr="00A75C46">
        <w:tc>
          <w:tcPr>
            <w:tcW w:w="0" w:type="dxa"/>
          </w:tcPr>
          <w:p w14:paraId="1DB80B26" w14:textId="77777777" w:rsidR="001A2306" w:rsidRPr="00925811" w:rsidRDefault="001A2306" w:rsidP="001A2306">
            <w:r w:rsidRPr="00925811">
              <w:t>SPMW</w:t>
            </w:r>
          </w:p>
        </w:tc>
        <w:tc>
          <w:tcPr>
            <w:tcW w:w="0" w:type="dxa"/>
            <w:vAlign w:val="bottom"/>
          </w:tcPr>
          <w:p w14:paraId="38908074" w14:textId="77777777" w:rsidR="001A2306" w:rsidRPr="00925811" w:rsidRDefault="001A2306" w:rsidP="001A2306">
            <w:r w:rsidRPr="00925811">
              <w:t>14.326</w:t>
            </w:r>
          </w:p>
        </w:tc>
        <w:tc>
          <w:tcPr>
            <w:tcW w:w="0" w:type="dxa"/>
            <w:vAlign w:val="bottom"/>
          </w:tcPr>
          <w:p w14:paraId="1A9CBF34" w14:textId="77777777" w:rsidR="001A2306" w:rsidRPr="00925811" w:rsidRDefault="001A2306" w:rsidP="001A2306">
            <w:r w:rsidRPr="00925811">
              <w:t>14.326</w:t>
            </w:r>
          </w:p>
        </w:tc>
        <w:tc>
          <w:tcPr>
            <w:tcW w:w="0" w:type="dxa"/>
            <w:vAlign w:val="bottom"/>
          </w:tcPr>
          <w:p w14:paraId="0A5FF84C" w14:textId="77777777" w:rsidR="001A2306" w:rsidRPr="00925811" w:rsidRDefault="001A2306" w:rsidP="001A2306">
            <w:r w:rsidRPr="00925811">
              <w:t>14.326</w:t>
            </w:r>
          </w:p>
        </w:tc>
        <w:tc>
          <w:tcPr>
            <w:tcW w:w="0" w:type="dxa"/>
            <w:vAlign w:val="bottom"/>
          </w:tcPr>
          <w:p w14:paraId="1EC53D40" w14:textId="77777777" w:rsidR="001A2306" w:rsidRPr="00925811" w:rsidRDefault="001A2306" w:rsidP="001A2306">
            <w:r w:rsidRPr="00925811">
              <w:t>14.326</w:t>
            </w:r>
          </w:p>
        </w:tc>
        <w:tc>
          <w:tcPr>
            <w:tcW w:w="0" w:type="dxa"/>
            <w:vAlign w:val="bottom"/>
          </w:tcPr>
          <w:p w14:paraId="0FCB783A" w14:textId="77777777" w:rsidR="001A2306" w:rsidRPr="00925811" w:rsidRDefault="001A2306" w:rsidP="001A2306">
            <w:r w:rsidRPr="00925811">
              <w:t>14.326</w:t>
            </w:r>
          </w:p>
        </w:tc>
      </w:tr>
      <w:tr w:rsidR="001A2306" w:rsidRPr="00925811" w14:paraId="015FA87A" w14:textId="77777777" w:rsidTr="00A75C46">
        <w:tc>
          <w:tcPr>
            <w:tcW w:w="0" w:type="dxa"/>
          </w:tcPr>
          <w:p w14:paraId="43498D5A" w14:textId="77777777" w:rsidR="001A2306" w:rsidRPr="00925811" w:rsidRDefault="001A2306" w:rsidP="001A2306">
            <w:r w:rsidRPr="00925811">
              <w:t>SSEH</w:t>
            </w:r>
          </w:p>
        </w:tc>
        <w:tc>
          <w:tcPr>
            <w:tcW w:w="0" w:type="dxa"/>
            <w:vAlign w:val="bottom"/>
          </w:tcPr>
          <w:p w14:paraId="77C09A65" w14:textId="77777777" w:rsidR="001A2306" w:rsidRPr="00925811" w:rsidRDefault="001A2306" w:rsidP="001A2306">
            <w:r w:rsidRPr="00925811">
              <w:t>9.613</w:t>
            </w:r>
          </w:p>
        </w:tc>
        <w:tc>
          <w:tcPr>
            <w:tcW w:w="0" w:type="dxa"/>
            <w:vAlign w:val="bottom"/>
          </w:tcPr>
          <w:p w14:paraId="32F019B1" w14:textId="77777777" w:rsidR="001A2306" w:rsidRPr="00925811" w:rsidRDefault="001A2306" w:rsidP="001A2306">
            <w:r w:rsidRPr="00925811">
              <w:t>9.613</w:t>
            </w:r>
          </w:p>
        </w:tc>
        <w:tc>
          <w:tcPr>
            <w:tcW w:w="0" w:type="dxa"/>
            <w:vAlign w:val="bottom"/>
          </w:tcPr>
          <w:p w14:paraId="40165EA9" w14:textId="77777777" w:rsidR="001A2306" w:rsidRPr="00925811" w:rsidRDefault="001A2306" w:rsidP="001A2306">
            <w:r w:rsidRPr="00925811">
              <w:t>9.613</w:t>
            </w:r>
          </w:p>
        </w:tc>
        <w:tc>
          <w:tcPr>
            <w:tcW w:w="0" w:type="dxa"/>
            <w:vAlign w:val="bottom"/>
          </w:tcPr>
          <w:p w14:paraId="353A5E8C" w14:textId="77777777" w:rsidR="001A2306" w:rsidRPr="00925811" w:rsidRDefault="001A2306" w:rsidP="001A2306">
            <w:r w:rsidRPr="00925811">
              <w:t>9.613</w:t>
            </w:r>
          </w:p>
        </w:tc>
        <w:tc>
          <w:tcPr>
            <w:tcW w:w="0" w:type="dxa"/>
            <w:vAlign w:val="bottom"/>
          </w:tcPr>
          <w:p w14:paraId="1B4A02F1" w14:textId="77777777" w:rsidR="001A2306" w:rsidRPr="00925811" w:rsidRDefault="001A2306" w:rsidP="001A2306">
            <w:r w:rsidRPr="00925811">
              <w:t>9.613</w:t>
            </w:r>
          </w:p>
        </w:tc>
      </w:tr>
      <w:tr w:rsidR="001A2306" w:rsidRPr="00925811" w14:paraId="34A835FA" w14:textId="77777777" w:rsidTr="00A75C46">
        <w:tc>
          <w:tcPr>
            <w:tcW w:w="0" w:type="dxa"/>
          </w:tcPr>
          <w:p w14:paraId="4DCF0A64" w14:textId="77777777" w:rsidR="001A2306" w:rsidRPr="00925811" w:rsidRDefault="001A2306" w:rsidP="001A2306">
            <w:r w:rsidRPr="00925811">
              <w:t>SSES</w:t>
            </w:r>
          </w:p>
        </w:tc>
        <w:tc>
          <w:tcPr>
            <w:tcW w:w="0" w:type="dxa"/>
            <w:vAlign w:val="bottom"/>
          </w:tcPr>
          <w:p w14:paraId="1ACE6F68" w14:textId="77777777" w:rsidR="001A2306" w:rsidRPr="00925811" w:rsidRDefault="001A2306" w:rsidP="001A2306">
            <w:r w:rsidRPr="00925811">
              <w:t>18.122</w:t>
            </w:r>
          </w:p>
        </w:tc>
        <w:tc>
          <w:tcPr>
            <w:tcW w:w="0" w:type="dxa"/>
            <w:vAlign w:val="bottom"/>
          </w:tcPr>
          <w:p w14:paraId="7C9495E2" w14:textId="77777777" w:rsidR="001A2306" w:rsidRPr="00925811" w:rsidRDefault="001A2306" w:rsidP="001A2306">
            <w:r w:rsidRPr="00925811">
              <w:t>18.122</w:t>
            </w:r>
          </w:p>
        </w:tc>
        <w:tc>
          <w:tcPr>
            <w:tcW w:w="0" w:type="dxa"/>
            <w:vAlign w:val="bottom"/>
          </w:tcPr>
          <w:p w14:paraId="6B470CA4" w14:textId="77777777" w:rsidR="001A2306" w:rsidRPr="00925811" w:rsidRDefault="001A2306" w:rsidP="001A2306">
            <w:r w:rsidRPr="00925811">
              <w:t>18.122</w:t>
            </w:r>
          </w:p>
        </w:tc>
        <w:tc>
          <w:tcPr>
            <w:tcW w:w="0" w:type="dxa"/>
            <w:vAlign w:val="bottom"/>
          </w:tcPr>
          <w:p w14:paraId="1FBCCE11" w14:textId="77777777" w:rsidR="001A2306" w:rsidRPr="00925811" w:rsidRDefault="001A2306" w:rsidP="001A2306">
            <w:r w:rsidRPr="00925811">
              <w:t>18.122</w:t>
            </w:r>
          </w:p>
        </w:tc>
        <w:tc>
          <w:tcPr>
            <w:tcW w:w="0" w:type="dxa"/>
            <w:vAlign w:val="bottom"/>
          </w:tcPr>
          <w:p w14:paraId="293A179A" w14:textId="77777777" w:rsidR="001A2306" w:rsidRPr="00925811" w:rsidRDefault="001A2306" w:rsidP="001A2306">
            <w:r w:rsidRPr="00925811">
              <w:t>18.122</w:t>
            </w:r>
          </w:p>
        </w:tc>
      </w:tr>
    </w:tbl>
    <w:p w14:paraId="342B9927" w14:textId="77777777" w:rsidR="001A2306" w:rsidRPr="00925811" w:rsidRDefault="001A2306" w:rsidP="001A2306">
      <w:pPr>
        <w:pStyle w:val="AppendixHeading"/>
      </w:pPr>
    </w:p>
    <w:p w14:paraId="079F4523" w14:textId="0764B413" w:rsidR="001A2306" w:rsidRPr="00925811" w:rsidRDefault="001A2306" w:rsidP="001A2306">
      <w:pPr>
        <w:pStyle w:val="Caption"/>
      </w:pPr>
      <w:r w:rsidRPr="00925811">
        <w:t>Exceptionality requirement for a Severe Weather Event</w:t>
      </w:r>
    </w:p>
    <w:tbl>
      <w:tblPr>
        <w:tblStyle w:val="AppendixTable"/>
        <w:tblW w:w="9016" w:type="dxa"/>
        <w:tblLook w:val="04A0" w:firstRow="1" w:lastRow="0" w:firstColumn="1" w:lastColumn="0" w:noHBand="0" w:noVBand="1"/>
      </w:tblPr>
      <w:tblGrid>
        <w:gridCol w:w="2138"/>
        <w:gridCol w:w="3439"/>
        <w:gridCol w:w="3439"/>
      </w:tblGrid>
      <w:tr w:rsidR="007A2000" w:rsidRPr="00925811" w14:paraId="37F55992" w14:textId="3D699175" w:rsidTr="00925811">
        <w:trPr>
          <w:cnfStyle w:val="100000000000" w:firstRow="1" w:lastRow="0" w:firstColumn="0" w:lastColumn="0" w:oddVBand="0" w:evenVBand="0" w:oddHBand="0" w:evenHBand="0" w:firstRowFirstColumn="0" w:firstRowLastColumn="0" w:lastRowFirstColumn="0" w:lastRowLastColumn="0"/>
        </w:trPr>
        <w:tc>
          <w:tcPr>
            <w:tcW w:w="0" w:type="dxa"/>
          </w:tcPr>
          <w:p w14:paraId="042C0CA3" w14:textId="77777777" w:rsidR="007A2000" w:rsidRPr="00925811" w:rsidRDefault="007A2000" w:rsidP="007A2000">
            <w:r w:rsidRPr="00925811">
              <w:t>Licensee</w:t>
            </w:r>
          </w:p>
        </w:tc>
        <w:tc>
          <w:tcPr>
            <w:tcW w:w="0" w:type="dxa"/>
          </w:tcPr>
          <w:p w14:paraId="28ED702E" w14:textId="5594CB93" w:rsidR="007A2000" w:rsidRPr="00925811" w:rsidRDefault="007A2000" w:rsidP="007A2000">
            <w:r w:rsidRPr="00925811">
              <w:t>Severe weather exceptionality threshold (number of weather related Incidents at Distribution Higher Voltage in a 24-hour period) – from 1 April 2023 to 31 August 2023</w:t>
            </w:r>
          </w:p>
        </w:tc>
        <w:tc>
          <w:tcPr>
            <w:tcW w:w="0" w:type="dxa"/>
          </w:tcPr>
          <w:p w14:paraId="57B56722" w14:textId="3D5CE24B" w:rsidR="007A2000" w:rsidRPr="00925811" w:rsidRDefault="007A2000" w:rsidP="007A2000">
            <w:r w:rsidRPr="00925811">
              <w:t>Severe weather exceptionality threshold (number of weather related Incidents at Distribution Higher Voltage in a 24-hour period) – from 1 September 2023</w:t>
            </w:r>
          </w:p>
        </w:tc>
      </w:tr>
      <w:tr w:rsidR="007A2000" w:rsidRPr="00925811" w14:paraId="4B15D394" w14:textId="39F84C52" w:rsidTr="00925811">
        <w:tc>
          <w:tcPr>
            <w:tcW w:w="0" w:type="dxa"/>
          </w:tcPr>
          <w:p w14:paraId="5A7A0D1B" w14:textId="77777777" w:rsidR="007A2000" w:rsidRPr="00925811" w:rsidRDefault="007A2000" w:rsidP="007A2000">
            <w:r w:rsidRPr="00925811">
              <w:t>ENWL</w:t>
            </w:r>
          </w:p>
        </w:tc>
        <w:tc>
          <w:tcPr>
            <w:tcW w:w="0" w:type="dxa"/>
          </w:tcPr>
          <w:p w14:paraId="1755A133" w14:textId="77777777" w:rsidR="007A2000" w:rsidRPr="00925811" w:rsidRDefault="007A2000" w:rsidP="007A2000">
            <w:r w:rsidRPr="00925811">
              <w:t>55</w:t>
            </w:r>
          </w:p>
        </w:tc>
        <w:tc>
          <w:tcPr>
            <w:tcW w:w="0" w:type="dxa"/>
          </w:tcPr>
          <w:p w14:paraId="4132CCB1" w14:textId="418803CD" w:rsidR="007A2000" w:rsidRPr="00925811" w:rsidRDefault="007A2000" w:rsidP="007A2000">
            <w:r w:rsidRPr="00925811">
              <w:t>55</w:t>
            </w:r>
          </w:p>
        </w:tc>
      </w:tr>
      <w:tr w:rsidR="007A2000" w:rsidRPr="00925811" w14:paraId="392C38C5" w14:textId="323A0350" w:rsidTr="00925811">
        <w:tc>
          <w:tcPr>
            <w:tcW w:w="0" w:type="dxa"/>
          </w:tcPr>
          <w:p w14:paraId="1F62BB7F" w14:textId="77777777" w:rsidR="007A2000" w:rsidRPr="00925811" w:rsidRDefault="007A2000" w:rsidP="007A2000">
            <w:r w:rsidRPr="00925811">
              <w:t>NPgN</w:t>
            </w:r>
          </w:p>
        </w:tc>
        <w:tc>
          <w:tcPr>
            <w:tcW w:w="0" w:type="dxa"/>
          </w:tcPr>
          <w:p w14:paraId="29BFABBD" w14:textId="77777777" w:rsidR="007A2000" w:rsidRPr="00925811" w:rsidRDefault="007A2000" w:rsidP="007A2000">
            <w:r w:rsidRPr="00925811">
              <w:t>37</w:t>
            </w:r>
          </w:p>
        </w:tc>
        <w:tc>
          <w:tcPr>
            <w:tcW w:w="0" w:type="dxa"/>
          </w:tcPr>
          <w:p w14:paraId="2EC19FCA" w14:textId="1A069755" w:rsidR="007A2000" w:rsidRPr="00925811" w:rsidRDefault="007A2000" w:rsidP="007A2000">
            <w:r w:rsidRPr="00925811">
              <w:t>37</w:t>
            </w:r>
          </w:p>
        </w:tc>
      </w:tr>
      <w:tr w:rsidR="007A2000" w:rsidRPr="00925811" w14:paraId="1100627D" w14:textId="6931E1A7" w:rsidTr="00925811">
        <w:tc>
          <w:tcPr>
            <w:tcW w:w="0" w:type="dxa"/>
          </w:tcPr>
          <w:p w14:paraId="708A9F80" w14:textId="77777777" w:rsidR="007A2000" w:rsidRPr="00925811" w:rsidRDefault="007A2000" w:rsidP="007A2000">
            <w:r w:rsidRPr="00925811">
              <w:t>NPgY</w:t>
            </w:r>
          </w:p>
        </w:tc>
        <w:tc>
          <w:tcPr>
            <w:tcW w:w="0" w:type="dxa"/>
          </w:tcPr>
          <w:p w14:paraId="1115EBB6" w14:textId="77777777" w:rsidR="007A2000" w:rsidRPr="00925811" w:rsidRDefault="007A2000" w:rsidP="007A2000">
            <w:r w:rsidRPr="00925811">
              <w:t>40</w:t>
            </w:r>
          </w:p>
        </w:tc>
        <w:tc>
          <w:tcPr>
            <w:tcW w:w="0" w:type="dxa"/>
          </w:tcPr>
          <w:p w14:paraId="09561998" w14:textId="09E852C7" w:rsidR="007A2000" w:rsidRPr="00925811" w:rsidRDefault="007A2000" w:rsidP="007A2000">
            <w:r w:rsidRPr="00925811">
              <w:t>42</w:t>
            </w:r>
          </w:p>
        </w:tc>
      </w:tr>
      <w:tr w:rsidR="007A2000" w:rsidRPr="00925811" w14:paraId="49071155" w14:textId="77DADA62" w:rsidTr="00925811">
        <w:tc>
          <w:tcPr>
            <w:tcW w:w="0" w:type="dxa"/>
          </w:tcPr>
          <w:p w14:paraId="56CEFFD2" w14:textId="77777777" w:rsidR="007A2000" w:rsidRPr="00925811" w:rsidRDefault="007A2000" w:rsidP="007A2000">
            <w:r w:rsidRPr="00925811">
              <w:t>WMID</w:t>
            </w:r>
          </w:p>
        </w:tc>
        <w:tc>
          <w:tcPr>
            <w:tcW w:w="0" w:type="dxa"/>
          </w:tcPr>
          <w:p w14:paraId="5E38EDC9" w14:textId="77777777" w:rsidR="007A2000" w:rsidRPr="00925811" w:rsidRDefault="007A2000" w:rsidP="007A2000">
            <w:r w:rsidRPr="00925811">
              <w:t>63</w:t>
            </w:r>
          </w:p>
        </w:tc>
        <w:tc>
          <w:tcPr>
            <w:tcW w:w="0" w:type="dxa"/>
          </w:tcPr>
          <w:p w14:paraId="5B7E593A" w14:textId="30BC46EE" w:rsidR="007A2000" w:rsidRPr="00925811" w:rsidRDefault="007A2000" w:rsidP="007A2000">
            <w:r w:rsidRPr="00925811">
              <w:t>68</w:t>
            </w:r>
          </w:p>
        </w:tc>
      </w:tr>
      <w:tr w:rsidR="007A2000" w:rsidRPr="00925811" w14:paraId="3A82437A" w14:textId="34F738C3" w:rsidTr="00925811">
        <w:tc>
          <w:tcPr>
            <w:tcW w:w="0" w:type="dxa"/>
          </w:tcPr>
          <w:p w14:paraId="2F30D780" w14:textId="77777777" w:rsidR="007A2000" w:rsidRPr="00925811" w:rsidRDefault="007A2000" w:rsidP="007A2000">
            <w:r w:rsidRPr="00925811">
              <w:t>EMID</w:t>
            </w:r>
          </w:p>
        </w:tc>
        <w:tc>
          <w:tcPr>
            <w:tcW w:w="0" w:type="dxa"/>
          </w:tcPr>
          <w:p w14:paraId="7FC8195F" w14:textId="77777777" w:rsidR="007A2000" w:rsidRPr="00925811" w:rsidRDefault="007A2000" w:rsidP="007A2000">
            <w:r w:rsidRPr="00925811">
              <w:t>64</w:t>
            </w:r>
          </w:p>
        </w:tc>
        <w:tc>
          <w:tcPr>
            <w:tcW w:w="0" w:type="dxa"/>
          </w:tcPr>
          <w:p w14:paraId="17087778" w14:textId="41F9D980" w:rsidR="007A2000" w:rsidRPr="00925811" w:rsidRDefault="007A2000" w:rsidP="007A2000">
            <w:r w:rsidRPr="00925811">
              <w:t>54</w:t>
            </w:r>
          </w:p>
        </w:tc>
      </w:tr>
      <w:tr w:rsidR="007A2000" w:rsidRPr="00925811" w14:paraId="3407AF8A" w14:textId="740DA7E9" w:rsidTr="00925811">
        <w:tc>
          <w:tcPr>
            <w:tcW w:w="0" w:type="dxa"/>
          </w:tcPr>
          <w:p w14:paraId="326383CD" w14:textId="77777777" w:rsidR="007A2000" w:rsidRPr="00925811" w:rsidRDefault="007A2000" w:rsidP="007A2000">
            <w:r w:rsidRPr="00925811">
              <w:t>SWALES</w:t>
            </w:r>
          </w:p>
        </w:tc>
        <w:tc>
          <w:tcPr>
            <w:tcW w:w="0" w:type="dxa"/>
          </w:tcPr>
          <w:p w14:paraId="2EC41934" w14:textId="77777777" w:rsidR="007A2000" w:rsidRPr="00925811" w:rsidRDefault="007A2000" w:rsidP="007A2000">
            <w:r w:rsidRPr="00925811">
              <w:t>41</w:t>
            </w:r>
          </w:p>
        </w:tc>
        <w:tc>
          <w:tcPr>
            <w:tcW w:w="0" w:type="dxa"/>
          </w:tcPr>
          <w:p w14:paraId="3A6CB8AE" w14:textId="2919D074" w:rsidR="007A2000" w:rsidRPr="00925811" w:rsidRDefault="007A2000" w:rsidP="007A2000">
            <w:r w:rsidRPr="00925811">
              <w:t>43</w:t>
            </w:r>
          </w:p>
        </w:tc>
      </w:tr>
      <w:tr w:rsidR="007A2000" w:rsidRPr="00925811" w14:paraId="7C0458AC" w14:textId="45CCF3FD" w:rsidTr="00925811">
        <w:tc>
          <w:tcPr>
            <w:tcW w:w="0" w:type="dxa"/>
          </w:tcPr>
          <w:p w14:paraId="25E61E32" w14:textId="77777777" w:rsidR="007A2000" w:rsidRPr="00925811" w:rsidRDefault="007A2000" w:rsidP="007A2000">
            <w:r w:rsidRPr="00925811">
              <w:t>SWEST</w:t>
            </w:r>
          </w:p>
        </w:tc>
        <w:tc>
          <w:tcPr>
            <w:tcW w:w="0" w:type="dxa"/>
          </w:tcPr>
          <w:p w14:paraId="08212E92" w14:textId="77777777" w:rsidR="007A2000" w:rsidRPr="00925811" w:rsidRDefault="007A2000" w:rsidP="007A2000">
            <w:r w:rsidRPr="00925811">
              <w:t>60</w:t>
            </w:r>
          </w:p>
        </w:tc>
        <w:tc>
          <w:tcPr>
            <w:tcW w:w="0" w:type="dxa"/>
          </w:tcPr>
          <w:p w14:paraId="35BD60D5" w14:textId="5E5EBA85" w:rsidR="007A2000" w:rsidRPr="00925811" w:rsidRDefault="007A2000" w:rsidP="007A2000">
            <w:r w:rsidRPr="00925811">
              <w:t>71</w:t>
            </w:r>
          </w:p>
        </w:tc>
      </w:tr>
      <w:tr w:rsidR="007A2000" w:rsidRPr="00925811" w14:paraId="269FE660" w14:textId="7C206D7F" w:rsidTr="00925811">
        <w:tc>
          <w:tcPr>
            <w:tcW w:w="0" w:type="dxa"/>
          </w:tcPr>
          <w:p w14:paraId="4DCAC32F" w14:textId="77777777" w:rsidR="007A2000" w:rsidRPr="00925811" w:rsidRDefault="007A2000" w:rsidP="007A2000">
            <w:r w:rsidRPr="00925811">
              <w:t>LPN</w:t>
            </w:r>
          </w:p>
        </w:tc>
        <w:tc>
          <w:tcPr>
            <w:tcW w:w="0" w:type="dxa"/>
          </w:tcPr>
          <w:p w14:paraId="76AEAFEC" w14:textId="77777777" w:rsidR="007A2000" w:rsidRPr="00925811" w:rsidRDefault="007A2000" w:rsidP="007A2000">
            <w:r w:rsidRPr="00925811">
              <w:t>14</w:t>
            </w:r>
          </w:p>
        </w:tc>
        <w:tc>
          <w:tcPr>
            <w:tcW w:w="0" w:type="dxa"/>
          </w:tcPr>
          <w:p w14:paraId="01A51D54" w14:textId="73266BFC" w:rsidR="007A2000" w:rsidRPr="00925811" w:rsidRDefault="007A2000" w:rsidP="007A2000">
            <w:r w:rsidRPr="00925811">
              <w:t>17</w:t>
            </w:r>
          </w:p>
        </w:tc>
      </w:tr>
      <w:tr w:rsidR="007A2000" w:rsidRPr="00925811" w14:paraId="6CDD177A" w14:textId="37877D11" w:rsidTr="00925811">
        <w:tc>
          <w:tcPr>
            <w:tcW w:w="0" w:type="dxa"/>
          </w:tcPr>
          <w:p w14:paraId="5F55AB3E" w14:textId="77777777" w:rsidR="007A2000" w:rsidRPr="00925811" w:rsidRDefault="007A2000" w:rsidP="007A2000">
            <w:r w:rsidRPr="00925811">
              <w:t>SPN</w:t>
            </w:r>
          </w:p>
        </w:tc>
        <w:tc>
          <w:tcPr>
            <w:tcW w:w="0" w:type="dxa"/>
          </w:tcPr>
          <w:p w14:paraId="74975677" w14:textId="77777777" w:rsidR="007A2000" w:rsidRPr="00925811" w:rsidRDefault="007A2000" w:rsidP="007A2000">
            <w:r w:rsidRPr="00925811">
              <w:t>54</w:t>
            </w:r>
          </w:p>
        </w:tc>
        <w:tc>
          <w:tcPr>
            <w:tcW w:w="0" w:type="dxa"/>
          </w:tcPr>
          <w:p w14:paraId="6D440696" w14:textId="2409A36D" w:rsidR="007A2000" w:rsidRPr="00925811" w:rsidRDefault="007A2000" w:rsidP="007A2000">
            <w:r w:rsidRPr="00925811">
              <w:t>66</w:t>
            </w:r>
          </w:p>
        </w:tc>
      </w:tr>
      <w:tr w:rsidR="007A2000" w:rsidRPr="00925811" w14:paraId="068C898F" w14:textId="41103881" w:rsidTr="00925811">
        <w:tc>
          <w:tcPr>
            <w:tcW w:w="0" w:type="dxa"/>
          </w:tcPr>
          <w:p w14:paraId="78DA9416" w14:textId="77777777" w:rsidR="007A2000" w:rsidRPr="00925811" w:rsidRDefault="007A2000" w:rsidP="007A2000">
            <w:r w:rsidRPr="00925811">
              <w:t>EPN</w:t>
            </w:r>
          </w:p>
        </w:tc>
        <w:tc>
          <w:tcPr>
            <w:tcW w:w="0" w:type="dxa"/>
          </w:tcPr>
          <w:p w14:paraId="746FF811" w14:textId="77777777" w:rsidR="007A2000" w:rsidRPr="00925811" w:rsidRDefault="007A2000" w:rsidP="007A2000">
            <w:r w:rsidRPr="00925811">
              <w:t>91</w:t>
            </w:r>
          </w:p>
        </w:tc>
        <w:tc>
          <w:tcPr>
            <w:tcW w:w="0" w:type="dxa"/>
          </w:tcPr>
          <w:p w14:paraId="119F4507" w14:textId="20CF5043" w:rsidR="007A2000" w:rsidRPr="00925811" w:rsidRDefault="007A2000" w:rsidP="007A2000">
            <w:r w:rsidRPr="00925811">
              <w:t>94</w:t>
            </w:r>
          </w:p>
        </w:tc>
      </w:tr>
      <w:tr w:rsidR="007A2000" w:rsidRPr="00925811" w14:paraId="30D97ACC" w14:textId="5235C93E" w:rsidTr="00925811">
        <w:tc>
          <w:tcPr>
            <w:tcW w:w="0" w:type="dxa"/>
          </w:tcPr>
          <w:p w14:paraId="5885DD48" w14:textId="77777777" w:rsidR="007A2000" w:rsidRPr="00925811" w:rsidRDefault="007A2000" w:rsidP="007A2000">
            <w:r w:rsidRPr="00925811">
              <w:t>SPD</w:t>
            </w:r>
          </w:p>
        </w:tc>
        <w:tc>
          <w:tcPr>
            <w:tcW w:w="0" w:type="dxa"/>
          </w:tcPr>
          <w:p w14:paraId="2287050D" w14:textId="77777777" w:rsidR="007A2000" w:rsidRPr="00925811" w:rsidRDefault="007A2000" w:rsidP="007A2000">
            <w:r w:rsidRPr="00925811">
              <w:t>76</w:t>
            </w:r>
          </w:p>
        </w:tc>
        <w:tc>
          <w:tcPr>
            <w:tcW w:w="0" w:type="dxa"/>
          </w:tcPr>
          <w:p w14:paraId="6CDC349F" w14:textId="4C46CEA4" w:rsidR="007A2000" w:rsidRPr="00925811" w:rsidRDefault="007A2000" w:rsidP="007A2000">
            <w:r w:rsidRPr="00925811">
              <w:t>72</w:t>
            </w:r>
          </w:p>
        </w:tc>
      </w:tr>
      <w:tr w:rsidR="007A2000" w:rsidRPr="00925811" w14:paraId="70E47154" w14:textId="067093C9" w:rsidTr="00925811">
        <w:tc>
          <w:tcPr>
            <w:tcW w:w="0" w:type="dxa"/>
          </w:tcPr>
          <w:p w14:paraId="2248AAFE" w14:textId="77777777" w:rsidR="007A2000" w:rsidRPr="00925811" w:rsidRDefault="007A2000" w:rsidP="007A2000">
            <w:r w:rsidRPr="00925811">
              <w:t>SPMW</w:t>
            </w:r>
          </w:p>
        </w:tc>
        <w:tc>
          <w:tcPr>
            <w:tcW w:w="0" w:type="dxa"/>
          </w:tcPr>
          <w:p w14:paraId="58D4A5AB" w14:textId="77777777" w:rsidR="007A2000" w:rsidRPr="00925811" w:rsidRDefault="007A2000" w:rsidP="007A2000">
            <w:r w:rsidRPr="00925811">
              <w:t>68</w:t>
            </w:r>
          </w:p>
        </w:tc>
        <w:tc>
          <w:tcPr>
            <w:tcW w:w="0" w:type="dxa"/>
          </w:tcPr>
          <w:p w14:paraId="0D24FE6F" w14:textId="53723B2D" w:rsidR="007A2000" w:rsidRPr="00925811" w:rsidRDefault="007A2000" w:rsidP="007A2000">
            <w:r w:rsidRPr="00925811">
              <w:t>66</w:t>
            </w:r>
          </w:p>
        </w:tc>
      </w:tr>
      <w:tr w:rsidR="007A2000" w:rsidRPr="00925811" w14:paraId="474F0383" w14:textId="623D9DA4" w:rsidTr="00925811">
        <w:tc>
          <w:tcPr>
            <w:tcW w:w="0" w:type="dxa"/>
          </w:tcPr>
          <w:p w14:paraId="06DC860D" w14:textId="77777777" w:rsidR="007A2000" w:rsidRPr="00925811" w:rsidRDefault="007A2000" w:rsidP="007A2000">
            <w:r w:rsidRPr="00925811">
              <w:t>SSEH</w:t>
            </w:r>
          </w:p>
        </w:tc>
        <w:tc>
          <w:tcPr>
            <w:tcW w:w="0" w:type="dxa"/>
          </w:tcPr>
          <w:p w14:paraId="550F4ECD" w14:textId="77777777" w:rsidR="007A2000" w:rsidRPr="00925811" w:rsidRDefault="007A2000" w:rsidP="007A2000">
            <w:r w:rsidRPr="00925811">
              <w:t>60</w:t>
            </w:r>
          </w:p>
        </w:tc>
        <w:tc>
          <w:tcPr>
            <w:tcW w:w="0" w:type="dxa"/>
          </w:tcPr>
          <w:p w14:paraId="6479E5D0" w14:textId="6054FFC4" w:rsidR="007A2000" w:rsidRPr="00925811" w:rsidRDefault="007A2000" w:rsidP="007A2000">
            <w:r w:rsidRPr="00925811">
              <w:t>67</w:t>
            </w:r>
          </w:p>
        </w:tc>
      </w:tr>
      <w:tr w:rsidR="007A2000" w:rsidRPr="00925811" w14:paraId="475BFEC4" w14:textId="7214A2B1" w:rsidTr="00925811">
        <w:tc>
          <w:tcPr>
            <w:tcW w:w="0" w:type="dxa"/>
          </w:tcPr>
          <w:p w14:paraId="3D4687CA" w14:textId="77777777" w:rsidR="007A2000" w:rsidRPr="00925811" w:rsidRDefault="007A2000" w:rsidP="007A2000">
            <w:r w:rsidRPr="00925811">
              <w:t>SSES</w:t>
            </w:r>
          </w:p>
        </w:tc>
        <w:tc>
          <w:tcPr>
            <w:tcW w:w="0" w:type="dxa"/>
          </w:tcPr>
          <w:p w14:paraId="55D429FF" w14:textId="77777777" w:rsidR="007A2000" w:rsidRPr="00925811" w:rsidRDefault="007A2000" w:rsidP="007A2000">
            <w:r w:rsidRPr="00925811">
              <w:t>67</w:t>
            </w:r>
          </w:p>
        </w:tc>
        <w:tc>
          <w:tcPr>
            <w:tcW w:w="0" w:type="dxa"/>
          </w:tcPr>
          <w:p w14:paraId="219FD16C" w14:textId="37E4FAEA" w:rsidR="007A2000" w:rsidRPr="00925811" w:rsidRDefault="007A2000" w:rsidP="007A2000">
            <w:r w:rsidRPr="00925811">
              <w:t>78</w:t>
            </w:r>
          </w:p>
        </w:tc>
      </w:tr>
    </w:tbl>
    <w:p w14:paraId="2F498AF5" w14:textId="77777777" w:rsidR="001A2306" w:rsidRPr="00925811" w:rsidRDefault="001A2306" w:rsidP="001A2306">
      <w:pPr>
        <w:pStyle w:val="AppendixHeading"/>
      </w:pPr>
    </w:p>
    <w:p w14:paraId="3364A61B" w14:textId="77777777" w:rsidR="001A2306" w:rsidRPr="00925811" w:rsidRDefault="001A2306" w:rsidP="001A2306">
      <w:pPr>
        <w:pStyle w:val="Caption"/>
      </w:pPr>
      <w:r w:rsidRPr="00925811">
        <w:t>Exceptionality requirements for an Other Exceptional Event</w:t>
      </w:r>
    </w:p>
    <w:tbl>
      <w:tblPr>
        <w:tblStyle w:val="AppendixTable"/>
        <w:tblW w:w="0" w:type="auto"/>
        <w:tblLayout w:type="fixed"/>
        <w:tblLook w:val="04A0" w:firstRow="1" w:lastRow="0" w:firstColumn="1" w:lastColumn="0" w:noHBand="0" w:noVBand="1"/>
      </w:tblPr>
      <w:tblGrid>
        <w:gridCol w:w="2324"/>
        <w:gridCol w:w="2454"/>
        <w:gridCol w:w="2672"/>
      </w:tblGrid>
      <w:tr w:rsidR="001A2306" w:rsidRPr="00925811" w14:paraId="39B03476" w14:textId="77777777" w:rsidTr="00A75C46">
        <w:trPr>
          <w:cnfStyle w:val="100000000000" w:firstRow="1" w:lastRow="0" w:firstColumn="0" w:lastColumn="0" w:oddVBand="0" w:evenVBand="0" w:oddHBand="0" w:evenHBand="0" w:firstRowFirstColumn="0" w:firstRowLastColumn="0" w:lastRowFirstColumn="0" w:lastRowLastColumn="0"/>
        </w:trPr>
        <w:tc>
          <w:tcPr>
            <w:tcW w:w="2324" w:type="dxa"/>
          </w:tcPr>
          <w:p w14:paraId="37453020" w14:textId="77777777" w:rsidR="001A2306" w:rsidRPr="00925811" w:rsidRDefault="001A2306" w:rsidP="001A2306">
            <w:r w:rsidRPr="00925811">
              <w:t>Licensee</w:t>
            </w:r>
          </w:p>
        </w:tc>
        <w:tc>
          <w:tcPr>
            <w:tcW w:w="2454" w:type="dxa"/>
          </w:tcPr>
          <w:p w14:paraId="74541F0D" w14:textId="77777777" w:rsidR="001A2306" w:rsidRPr="00925811" w:rsidRDefault="001A2306" w:rsidP="001A2306">
            <w:r w:rsidRPr="00925811">
              <w:t>CIIS threshold amount</w:t>
            </w:r>
          </w:p>
        </w:tc>
        <w:tc>
          <w:tcPr>
            <w:tcW w:w="2672" w:type="dxa"/>
          </w:tcPr>
          <w:p w14:paraId="5A383759" w14:textId="77777777" w:rsidR="001A2306" w:rsidRPr="00925811" w:rsidRDefault="001A2306" w:rsidP="001A2306">
            <w:r w:rsidRPr="00925811">
              <w:t>CMLIS threshold amount</w:t>
            </w:r>
          </w:p>
        </w:tc>
      </w:tr>
      <w:tr w:rsidR="001A2306" w:rsidRPr="00925811" w14:paraId="6BEE935F" w14:textId="77777777" w:rsidTr="00A75C46">
        <w:tc>
          <w:tcPr>
            <w:tcW w:w="2324" w:type="dxa"/>
          </w:tcPr>
          <w:p w14:paraId="37D9789F" w14:textId="77777777" w:rsidR="001A2306" w:rsidRPr="00925811" w:rsidRDefault="001A2306" w:rsidP="001A2306">
            <w:r w:rsidRPr="00925811">
              <w:t>ENWL</w:t>
            </w:r>
          </w:p>
        </w:tc>
        <w:tc>
          <w:tcPr>
            <w:tcW w:w="2454" w:type="dxa"/>
          </w:tcPr>
          <w:p w14:paraId="2CF538DD" w14:textId="77777777" w:rsidR="001A2306" w:rsidRPr="00925811" w:rsidRDefault="001A2306" w:rsidP="001A2306">
            <w:r w:rsidRPr="00925811">
              <w:t>1.04</w:t>
            </w:r>
          </w:p>
        </w:tc>
        <w:tc>
          <w:tcPr>
            <w:tcW w:w="2672" w:type="dxa"/>
          </w:tcPr>
          <w:p w14:paraId="56934C9A" w14:textId="77777777" w:rsidR="001A2306" w:rsidRPr="00925811" w:rsidRDefault="001A2306" w:rsidP="001A2306">
            <w:r w:rsidRPr="00925811">
              <w:t>0.83</w:t>
            </w:r>
          </w:p>
        </w:tc>
      </w:tr>
      <w:tr w:rsidR="001A2306" w:rsidRPr="00925811" w14:paraId="5A1B2DCF" w14:textId="77777777" w:rsidTr="00A75C46">
        <w:tc>
          <w:tcPr>
            <w:tcW w:w="2324" w:type="dxa"/>
          </w:tcPr>
          <w:p w14:paraId="3A98A523" w14:textId="77777777" w:rsidR="001A2306" w:rsidRPr="00925811" w:rsidRDefault="001A2306" w:rsidP="001A2306">
            <w:r w:rsidRPr="00925811">
              <w:t>NPgN</w:t>
            </w:r>
          </w:p>
        </w:tc>
        <w:tc>
          <w:tcPr>
            <w:tcW w:w="2454" w:type="dxa"/>
          </w:tcPr>
          <w:p w14:paraId="0D0412D9" w14:textId="77777777" w:rsidR="001A2306" w:rsidRPr="00925811" w:rsidRDefault="001A2306" w:rsidP="001A2306">
            <w:r w:rsidRPr="00925811">
              <w:t>1.55</w:t>
            </w:r>
          </w:p>
        </w:tc>
        <w:tc>
          <w:tcPr>
            <w:tcW w:w="2672" w:type="dxa"/>
          </w:tcPr>
          <w:p w14:paraId="7053CE38" w14:textId="77777777" w:rsidR="001A2306" w:rsidRPr="00925811" w:rsidRDefault="001A2306" w:rsidP="001A2306">
            <w:r w:rsidRPr="00925811">
              <w:t>1.24</w:t>
            </w:r>
          </w:p>
        </w:tc>
      </w:tr>
      <w:tr w:rsidR="001A2306" w:rsidRPr="00925811" w14:paraId="791ABA77" w14:textId="77777777" w:rsidTr="00A75C46">
        <w:tc>
          <w:tcPr>
            <w:tcW w:w="2324" w:type="dxa"/>
          </w:tcPr>
          <w:p w14:paraId="5FB93497" w14:textId="77777777" w:rsidR="001A2306" w:rsidRPr="00925811" w:rsidRDefault="001A2306" w:rsidP="001A2306">
            <w:r w:rsidRPr="00925811">
              <w:t>NPgY</w:t>
            </w:r>
          </w:p>
        </w:tc>
        <w:tc>
          <w:tcPr>
            <w:tcW w:w="2454" w:type="dxa"/>
          </w:tcPr>
          <w:p w14:paraId="5F236F41" w14:textId="77777777" w:rsidR="001A2306" w:rsidRPr="00925811" w:rsidRDefault="001A2306" w:rsidP="001A2306">
            <w:r w:rsidRPr="00925811">
              <w:t>1.08</w:t>
            </w:r>
          </w:p>
        </w:tc>
        <w:tc>
          <w:tcPr>
            <w:tcW w:w="2672" w:type="dxa"/>
          </w:tcPr>
          <w:p w14:paraId="6D6FE7C1" w14:textId="77777777" w:rsidR="001A2306" w:rsidRPr="00925811" w:rsidRDefault="001A2306" w:rsidP="001A2306">
            <w:r w:rsidRPr="00925811">
              <w:t>0.86</w:t>
            </w:r>
          </w:p>
        </w:tc>
      </w:tr>
      <w:tr w:rsidR="001A2306" w:rsidRPr="00925811" w14:paraId="737AD40F" w14:textId="77777777" w:rsidTr="00A75C46">
        <w:tc>
          <w:tcPr>
            <w:tcW w:w="2324" w:type="dxa"/>
          </w:tcPr>
          <w:p w14:paraId="1170620B" w14:textId="77777777" w:rsidR="001A2306" w:rsidRPr="00925811" w:rsidRDefault="001A2306" w:rsidP="001A2306">
            <w:r w:rsidRPr="00925811">
              <w:t>WMID</w:t>
            </w:r>
          </w:p>
        </w:tc>
        <w:tc>
          <w:tcPr>
            <w:tcW w:w="2454" w:type="dxa"/>
          </w:tcPr>
          <w:p w14:paraId="1F6DE862" w14:textId="77777777" w:rsidR="001A2306" w:rsidRPr="00925811" w:rsidRDefault="001A2306" w:rsidP="001A2306">
            <w:r w:rsidRPr="00925811">
              <w:t>0.99</w:t>
            </w:r>
          </w:p>
        </w:tc>
        <w:tc>
          <w:tcPr>
            <w:tcW w:w="2672" w:type="dxa"/>
          </w:tcPr>
          <w:p w14:paraId="5678CDC5" w14:textId="77777777" w:rsidR="001A2306" w:rsidRPr="00925811" w:rsidRDefault="001A2306" w:rsidP="001A2306">
            <w:r w:rsidRPr="00925811">
              <w:t>0.80</w:t>
            </w:r>
          </w:p>
        </w:tc>
      </w:tr>
      <w:tr w:rsidR="001A2306" w:rsidRPr="00925811" w14:paraId="55400834" w14:textId="77777777" w:rsidTr="00A75C46">
        <w:tc>
          <w:tcPr>
            <w:tcW w:w="2324" w:type="dxa"/>
          </w:tcPr>
          <w:p w14:paraId="4A2626F4" w14:textId="77777777" w:rsidR="001A2306" w:rsidRPr="00925811" w:rsidRDefault="001A2306" w:rsidP="001A2306">
            <w:r w:rsidRPr="00925811">
              <w:t>EMID</w:t>
            </w:r>
          </w:p>
        </w:tc>
        <w:tc>
          <w:tcPr>
            <w:tcW w:w="2454" w:type="dxa"/>
          </w:tcPr>
          <w:p w14:paraId="34B140DF" w14:textId="77777777" w:rsidR="001A2306" w:rsidRPr="00925811" w:rsidRDefault="001A2306" w:rsidP="001A2306">
            <w:r w:rsidRPr="00925811">
              <w:t>0.93</w:t>
            </w:r>
          </w:p>
        </w:tc>
        <w:tc>
          <w:tcPr>
            <w:tcW w:w="2672" w:type="dxa"/>
          </w:tcPr>
          <w:p w14:paraId="0F1289E0" w14:textId="77777777" w:rsidR="001A2306" w:rsidRPr="00925811" w:rsidRDefault="001A2306" w:rsidP="001A2306">
            <w:r w:rsidRPr="00925811">
              <w:t>0.74</w:t>
            </w:r>
          </w:p>
        </w:tc>
      </w:tr>
      <w:tr w:rsidR="001A2306" w:rsidRPr="00925811" w14:paraId="04008D8F" w14:textId="77777777" w:rsidTr="00A75C46">
        <w:tc>
          <w:tcPr>
            <w:tcW w:w="2324" w:type="dxa"/>
          </w:tcPr>
          <w:p w14:paraId="148784B7" w14:textId="77777777" w:rsidR="001A2306" w:rsidRPr="00925811" w:rsidRDefault="001A2306" w:rsidP="001A2306">
            <w:r w:rsidRPr="00925811">
              <w:t>SWALES</w:t>
            </w:r>
          </w:p>
        </w:tc>
        <w:tc>
          <w:tcPr>
            <w:tcW w:w="2454" w:type="dxa"/>
          </w:tcPr>
          <w:p w14:paraId="2DFB2172" w14:textId="77777777" w:rsidR="001A2306" w:rsidRPr="00925811" w:rsidRDefault="001A2306" w:rsidP="001A2306">
            <w:r w:rsidRPr="00925811">
              <w:t>2.17</w:t>
            </w:r>
          </w:p>
        </w:tc>
        <w:tc>
          <w:tcPr>
            <w:tcW w:w="2672" w:type="dxa"/>
          </w:tcPr>
          <w:p w14:paraId="163ED866" w14:textId="77777777" w:rsidR="001A2306" w:rsidRPr="00925811" w:rsidRDefault="001A2306" w:rsidP="001A2306">
            <w:r w:rsidRPr="00925811">
              <w:t>1.74</w:t>
            </w:r>
          </w:p>
        </w:tc>
      </w:tr>
      <w:tr w:rsidR="001A2306" w:rsidRPr="00925811" w14:paraId="4E6F26F9" w14:textId="77777777" w:rsidTr="00A75C46">
        <w:tc>
          <w:tcPr>
            <w:tcW w:w="2324" w:type="dxa"/>
          </w:tcPr>
          <w:p w14:paraId="24436BE3" w14:textId="77777777" w:rsidR="001A2306" w:rsidRPr="00925811" w:rsidRDefault="001A2306" w:rsidP="001A2306">
            <w:r w:rsidRPr="00925811">
              <w:t>SWEST</w:t>
            </w:r>
          </w:p>
        </w:tc>
        <w:tc>
          <w:tcPr>
            <w:tcW w:w="2454" w:type="dxa"/>
          </w:tcPr>
          <w:p w14:paraId="498E9B23" w14:textId="77777777" w:rsidR="001A2306" w:rsidRPr="00925811" w:rsidRDefault="001A2306" w:rsidP="001A2306">
            <w:r w:rsidRPr="00925811">
              <w:t>1.52</w:t>
            </w:r>
          </w:p>
        </w:tc>
        <w:tc>
          <w:tcPr>
            <w:tcW w:w="2672" w:type="dxa"/>
          </w:tcPr>
          <w:p w14:paraId="7EE265FA" w14:textId="77777777" w:rsidR="001A2306" w:rsidRPr="00925811" w:rsidRDefault="001A2306" w:rsidP="001A2306">
            <w:r w:rsidRPr="00925811">
              <w:t>1.21</w:t>
            </w:r>
          </w:p>
        </w:tc>
      </w:tr>
      <w:tr w:rsidR="001A2306" w:rsidRPr="00925811" w14:paraId="1C6EEEB6" w14:textId="77777777" w:rsidTr="00A75C46">
        <w:tc>
          <w:tcPr>
            <w:tcW w:w="2324" w:type="dxa"/>
          </w:tcPr>
          <w:p w14:paraId="193701BD" w14:textId="77777777" w:rsidR="001A2306" w:rsidRPr="00925811" w:rsidRDefault="001A2306" w:rsidP="001A2306">
            <w:r w:rsidRPr="00925811">
              <w:t>LPN</w:t>
            </w:r>
          </w:p>
        </w:tc>
        <w:tc>
          <w:tcPr>
            <w:tcW w:w="2454" w:type="dxa"/>
          </w:tcPr>
          <w:p w14:paraId="6E4A7CFC" w14:textId="77777777" w:rsidR="001A2306" w:rsidRPr="00925811" w:rsidRDefault="001A2306" w:rsidP="001A2306">
            <w:r w:rsidRPr="00925811">
              <w:t>1.05</w:t>
            </w:r>
          </w:p>
        </w:tc>
        <w:tc>
          <w:tcPr>
            <w:tcW w:w="2672" w:type="dxa"/>
          </w:tcPr>
          <w:p w14:paraId="3AA9BAC5" w14:textId="77777777" w:rsidR="001A2306" w:rsidRPr="00925811" w:rsidRDefault="001A2306" w:rsidP="001A2306">
            <w:r w:rsidRPr="00925811">
              <w:t>0.84</w:t>
            </w:r>
          </w:p>
        </w:tc>
      </w:tr>
      <w:tr w:rsidR="001A2306" w:rsidRPr="00925811" w14:paraId="2C69F352" w14:textId="77777777" w:rsidTr="00A75C46">
        <w:tc>
          <w:tcPr>
            <w:tcW w:w="2324" w:type="dxa"/>
          </w:tcPr>
          <w:p w14:paraId="66C8791B" w14:textId="77777777" w:rsidR="001A2306" w:rsidRPr="00925811" w:rsidRDefault="001A2306" w:rsidP="001A2306">
            <w:r w:rsidRPr="00925811">
              <w:t>SPN</w:t>
            </w:r>
          </w:p>
        </w:tc>
        <w:tc>
          <w:tcPr>
            <w:tcW w:w="2454" w:type="dxa"/>
          </w:tcPr>
          <w:p w14:paraId="33DAFB78" w14:textId="77777777" w:rsidR="001A2306" w:rsidRPr="00925811" w:rsidRDefault="001A2306" w:rsidP="001A2306">
            <w:r w:rsidRPr="00925811">
              <w:t>1.07</w:t>
            </w:r>
          </w:p>
        </w:tc>
        <w:tc>
          <w:tcPr>
            <w:tcW w:w="2672" w:type="dxa"/>
          </w:tcPr>
          <w:p w14:paraId="72EDEB54" w14:textId="77777777" w:rsidR="001A2306" w:rsidRPr="00925811" w:rsidRDefault="001A2306" w:rsidP="001A2306">
            <w:r w:rsidRPr="00925811">
              <w:t>0.86</w:t>
            </w:r>
          </w:p>
        </w:tc>
      </w:tr>
      <w:tr w:rsidR="001A2306" w:rsidRPr="00925811" w14:paraId="06EA160E" w14:textId="77777777" w:rsidTr="00A75C46">
        <w:tc>
          <w:tcPr>
            <w:tcW w:w="2324" w:type="dxa"/>
          </w:tcPr>
          <w:p w14:paraId="77A869BA" w14:textId="77777777" w:rsidR="001A2306" w:rsidRPr="00925811" w:rsidRDefault="001A2306" w:rsidP="001A2306">
            <w:r w:rsidRPr="00925811">
              <w:t>EPN</w:t>
            </w:r>
          </w:p>
        </w:tc>
        <w:tc>
          <w:tcPr>
            <w:tcW w:w="2454" w:type="dxa"/>
          </w:tcPr>
          <w:p w14:paraId="12ECF5B7" w14:textId="77777777" w:rsidR="001A2306" w:rsidRPr="00925811" w:rsidRDefault="001A2306" w:rsidP="001A2306">
            <w:r w:rsidRPr="00925811">
              <w:t>0.68</w:t>
            </w:r>
          </w:p>
        </w:tc>
        <w:tc>
          <w:tcPr>
            <w:tcW w:w="2672" w:type="dxa"/>
          </w:tcPr>
          <w:p w14:paraId="279B2BBF" w14:textId="77777777" w:rsidR="001A2306" w:rsidRPr="00925811" w:rsidRDefault="001A2306" w:rsidP="001A2306">
            <w:r w:rsidRPr="00925811">
              <w:t>0.54</w:t>
            </w:r>
          </w:p>
        </w:tc>
      </w:tr>
      <w:tr w:rsidR="001A2306" w:rsidRPr="00925811" w14:paraId="49390659" w14:textId="77777777" w:rsidTr="00A75C46">
        <w:tc>
          <w:tcPr>
            <w:tcW w:w="2324" w:type="dxa"/>
          </w:tcPr>
          <w:p w14:paraId="5D5CDE7E" w14:textId="77777777" w:rsidR="001A2306" w:rsidRPr="00925811" w:rsidRDefault="001A2306" w:rsidP="001A2306">
            <w:r w:rsidRPr="00925811">
              <w:t>SPD</w:t>
            </w:r>
          </w:p>
        </w:tc>
        <w:tc>
          <w:tcPr>
            <w:tcW w:w="2454" w:type="dxa"/>
          </w:tcPr>
          <w:p w14:paraId="4ED06595" w14:textId="77777777" w:rsidR="001A2306" w:rsidRPr="00925811" w:rsidRDefault="001A2306" w:rsidP="001A2306">
            <w:r w:rsidRPr="00925811">
              <w:t>1.24</w:t>
            </w:r>
          </w:p>
        </w:tc>
        <w:tc>
          <w:tcPr>
            <w:tcW w:w="2672" w:type="dxa"/>
          </w:tcPr>
          <w:p w14:paraId="2BD5EEDB" w14:textId="77777777" w:rsidR="001A2306" w:rsidRPr="00925811" w:rsidRDefault="001A2306" w:rsidP="001A2306">
            <w:r w:rsidRPr="00925811">
              <w:t>0.99</w:t>
            </w:r>
          </w:p>
        </w:tc>
      </w:tr>
      <w:tr w:rsidR="001A2306" w:rsidRPr="00925811" w14:paraId="7B58E8C3" w14:textId="77777777" w:rsidTr="00A75C46">
        <w:tc>
          <w:tcPr>
            <w:tcW w:w="2324" w:type="dxa"/>
          </w:tcPr>
          <w:p w14:paraId="2BB5666A" w14:textId="77777777" w:rsidR="001A2306" w:rsidRPr="00925811" w:rsidRDefault="001A2306" w:rsidP="001A2306">
            <w:r w:rsidRPr="00925811">
              <w:t>SPMW</w:t>
            </w:r>
          </w:p>
        </w:tc>
        <w:tc>
          <w:tcPr>
            <w:tcW w:w="2454" w:type="dxa"/>
          </w:tcPr>
          <w:p w14:paraId="6926C16E" w14:textId="77777777" w:rsidR="001A2306" w:rsidRPr="00925811" w:rsidRDefault="001A2306" w:rsidP="001A2306">
            <w:r w:rsidRPr="00925811">
              <w:t>1.64</w:t>
            </w:r>
          </w:p>
        </w:tc>
        <w:tc>
          <w:tcPr>
            <w:tcW w:w="2672" w:type="dxa"/>
          </w:tcPr>
          <w:p w14:paraId="0ED77966" w14:textId="77777777" w:rsidR="001A2306" w:rsidRPr="00925811" w:rsidRDefault="001A2306" w:rsidP="001A2306">
            <w:r w:rsidRPr="00925811">
              <w:t>1.31</w:t>
            </w:r>
          </w:p>
        </w:tc>
      </w:tr>
      <w:tr w:rsidR="001A2306" w:rsidRPr="00925811" w14:paraId="38E33273" w14:textId="77777777" w:rsidTr="00A75C46">
        <w:tc>
          <w:tcPr>
            <w:tcW w:w="2324" w:type="dxa"/>
          </w:tcPr>
          <w:p w14:paraId="1CE66F36" w14:textId="77777777" w:rsidR="001A2306" w:rsidRPr="00925811" w:rsidRDefault="001A2306" w:rsidP="001A2306">
            <w:r w:rsidRPr="00925811">
              <w:t>SSEH</w:t>
            </w:r>
          </w:p>
        </w:tc>
        <w:tc>
          <w:tcPr>
            <w:tcW w:w="2454" w:type="dxa"/>
          </w:tcPr>
          <w:p w14:paraId="4F453386" w14:textId="77777777" w:rsidR="001A2306" w:rsidRPr="00925811" w:rsidRDefault="001A2306" w:rsidP="001A2306">
            <w:r w:rsidRPr="00925811">
              <w:t>3.17</w:t>
            </w:r>
          </w:p>
        </w:tc>
        <w:tc>
          <w:tcPr>
            <w:tcW w:w="2672" w:type="dxa"/>
          </w:tcPr>
          <w:p w14:paraId="2CD66B68" w14:textId="77777777" w:rsidR="001A2306" w:rsidRPr="00925811" w:rsidRDefault="001A2306" w:rsidP="001A2306">
            <w:r w:rsidRPr="00925811">
              <w:t>2.54</w:t>
            </w:r>
          </w:p>
        </w:tc>
      </w:tr>
      <w:tr w:rsidR="001A2306" w:rsidRPr="00925811" w14:paraId="55B004A2" w14:textId="77777777" w:rsidTr="00A75C46">
        <w:tc>
          <w:tcPr>
            <w:tcW w:w="2324" w:type="dxa"/>
          </w:tcPr>
          <w:p w14:paraId="7F132C0E" w14:textId="77777777" w:rsidR="001A2306" w:rsidRPr="00925811" w:rsidRDefault="001A2306" w:rsidP="001A2306">
            <w:r w:rsidRPr="00925811">
              <w:t>SSES</w:t>
            </w:r>
          </w:p>
        </w:tc>
        <w:tc>
          <w:tcPr>
            <w:tcW w:w="2454" w:type="dxa"/>
          </w:tcPr>
          <w:p w14:paraId="1D8E23D4" w14:textId="77777777" w:rsidR="001A2306" w:rsidRPr="00925811" w:rsidRDefault="001A2306" w:rsidP="001A2306">
            <w:r w:rsidRPr="00925811">
              <w:t>0.80</w:t>
            </w:r>
          </w:p>
        </w:tc>
        <w:tc>
          <w:tcPr>
            <w:tcW w:w="2672" w:type="dxa"/>
          </w:tcPr>
          <w:p w14:paraId="7101308A" w14:textId="77777777" w:rsidR="001A2306" w:rsidRPr="00925811" w:rsidRDefault="001A2306" w:rsidP="001A2306">
            <w:r w:rsidRPr="00925811">
              <w:t>0.64</w:t>
            </w:r>
          </w:p>
        </w:tc>
      </w:tr>
    </w:tbl>
    <w:p w14:paraId="5CAEA745" w14:textId="77777777" w:rsidR="001A2306" w:rsidRPr="00925811" w:rsidRDefault="001A2306" w:rsidP="001A2306">
      <w:pPr>
        <w:pStyle w:val="Heading2"/>
      </w:pPr>
      <w:bookmarkStart w:id="243" w:name="_Toc115252655"/>
      <w:bookmarkStart w:id="244" w:name="_Toc121736132"/>
      <w:bookmarkStart w:id="245" w:name="_Toc126074417"/>
      <w:r w:rsidRPr="00925811">
        <w:t>Major connections output delivery incentive</w:t>
      </w:r>
      <w:bookmarkEnd w:id="243"/>
      <w:bookmarkEnd w:id="244"/>
      <w:r w:rsidRPr="00925811">
        <w:t xml:space="preserve"> (MC</w:t>
      </w:r>
      <w:r w:rsidRPr="00925811">
        <w:rPr>
          <w:rStyle w:val="Subscript"/>
        </w:rPr>
        <w:t>t</w:t>
      </w:r>
      <w:r w:rsidRPr="00925811">
        <w:t>)</w:t>
      </w:r>
      <w:bookmarkEnd w:id="245"/>
    </w:p>
    <w:p w14:paraId="3353FBE7" w14:textId="77777777" w:rsidR="001A2306" w:rsidRPr="00925811" w:rsidRDefault="001A2306" w:rsidP="001A2306">
      <w:pPr>
        <w:pStyle w:val="Heading3nonumbering"/>
      </w:pPr>
      <w:r w:rsidRPr="00925811">
        <w:t>Introduction</w:t>
      </w:r>
    </w:p>
    <w:p w14:paraId="37F38DBB" w14:textId="77777777" w:rsidR="001A2306" w:rsidRPr="00925811" w:rsidRDefault="001A2306" w:rsidP="001A2306">
      <w:pPr>
        <w:pStyle w:val="NumberedNormal"/>
      </w:pPr>
      <w:r w:rsidRPr="00925811">
        <w:t>The purpose of this condition is to calculate the term MC</w:t>
      </w:r>
      <w:r w:rsidRPr="00925811">
        <w:rPr>
          <w:rStyle w:val="Subscript"/>
        </w:rPr>
        <w:t>t</w:t>
      </w:r>
      <w:r w:rsidRPr="00925811">
        <w:t xml:space="preserve"> (the major connections output delivery incentive term).  This contributes to the calculation of the term ODI</w:t>
      </w:r>
      <w:r w:rsidRPr="00925811">
        <w:rPr>
          <w:rStyle w:val="Subscript"/>
        </w:rPr>
        <w:t>t</w:t>
      </w:r>
      <w:r w:rsidRPr="00925811">
        <w:t xml:space="preserve"> (the output delivery incentives term), which in turn feeds into Calculated Revenue in Special Condition 2.1 (Revenue restriction).</w:t>
      </w:r>
    </w:p>
    <w:p w14:paraId="15911D59" w14:textId="0F4558A1" w:rsidR="001A2306" w:rsidRPr="00925811" w:rsidRDefault="001A2306" w:rsidP="001A2306">
      <w:pPr>
        <w:pStyle w:val="NumberedNormal"/>
      </w:pPr>
      <w:r w:rsidRPr="00925811">
        <w:t>The effect of the condition is to penalise the licensee where its score, for the Major Connections Customer Satisfaction Survey, in Relevant Market Segments where the licensee is not entitled to charge an Unregulated Margin, falls below the target score set out in paragraph 4.5.4.</w:t>
      </w:r>
    </w:p>
    <w:p w14:paraId="7B1F8DB6" w14:textId="2F62233A" w:rsidR="001A2306" w:rsidRPr="00925811" w:rsidRDefault="001A2306" w:rsidP="001A2306">
      <w:pPr>
        <w:pStyle w:val="NumberedNormal"/>
      </w:pPr>
      <w:r w:rsidRPr="00925811">
        <w:t>This condition also establishes the Major Connections Governance Document.</w:t>
      </w:r>
    </w:p>
    <w:p w14:paraId="048C69AB" w14:textId="77777777" w:rsidR="001A2306" w:rsidRPr="00925811" w:rsidRDefault="001A2306" w:rsidP="001A2306">
      <w:pPr>
        <w:pStyle w:val="Heading3"/>
      </w:pPr>
      <w:r w:rsidRPr="00925811">
        <w:t>Formulae for calculating the major connections output delivery incentive term (MC</w:t>
      </w:r>
      <w:r w:rsidRPr="00925811">
        <w:rPr>
          <w:rStyle w:val="Subscript"/>
        </w:rPr>
        <w:t>t</w:t>
      </w:r>
      <w:r w:rsidRPr="00925811">
        <w:t>)</w:t>
      </w:r>
    </w:p>
    <w:p w14:paraId="19BE83FD" w14:textId="77777777" w:rsidR="001A2306" w:rsidRPr="00925811" w:rsidRDefault="001A2306" w:rsidP="001A2306">
      <w:pPr>
        <w:pStyle w:val="NumberedNormal"/>
      </w:pPr>
      <w:r w:rsidRPr="00925811">
        <w:t>Subject to paragraph 4.5.5, the value of MC</w:t>
      </w:r>
      <w:r w:rsidRPr="00925811">
        <w:rPr>
          <w:rStyle w:val="Subscript"/>
        </w:rPr>
        <w:t>t</w:t>
      </w:r>
      <w:r w:rsidRPr="00925811">
        <w:t>, is derived in accordance with the following formulae:</w:t>
      </w:r>
    </w:p>
    <w:p w14:paraId="3CDA4399" w14:textId="64B1CF5F" w:rsidR="001A2306" w:rsidRPr="00925811" w:rsidRDefault="001A2306" w:rsidP="001A2306">
      <w:pPr>
        <w:pStyle w:val="FormulaDefinitions"/>
      </w:pPr>
      <w:r w:rsidRPr="00925811">
        <w:t xml:space="preserve">If  </w:t>
      </w:r>
      <m:oMath>
        <m:sSub>
          <m:sSubPr>
            <m:ctrlPr>
              <w:rPr>
                <w:rFonts w:ascii="Cambria Math" w:hAnsi="Cambria Math"/>
              </w:rPr>
            </m:ctrlPr>
          </m:sSubPr>
          <m:e>
            <m:r>
              <m:rPr>
                <m:sty m:val="p"/>
              </m:rPr>
              <w:rPr>
                <w:rFonts w:ascii="Cambria Math" w:hAnsi="Cambria Math"/>
              </w:rPr>
              <m:t>MCSAS</m:t>
            </m:r>
          </m:e>
          <m:sub>
            <m:r>
              <m:rPr>
                <m:sty m:val="p"/>
              </m:rPr>
              <w:rPr>
                <w:rFonts w:ascii="Cambria Math" w:hAnsi="Cambria Math"/>
              </w:rPr>
              <m:t>t</m:t>
            </m:r>
          </m:sub>
        </m:sSub>
        <m:r>
          <w:rPr>
            <w:rFonts w:ascii="Cambria Math" w:hAnsi="Cambria Math"/>
          </w:rPr>
          <m:t xml:space="preserve">≥ </m:t>
        </m:r>
        <m:sSub>
          <m:sSubPr>
            <m:ctrlPr>
              <w:rPr>
                <w:rFonts w:ascii="Cambria Math" w:hAnsi="Cambria Math"/>
              </w:rPr>
            </m:ctrlPr>
          </m:sSubPr>
          <m:e>
            <m:r>
              <m:rPr>
                <m:sty m:val="p"/>
              </m:rPr>
              <w:rPr>
                <w:rFonts w:ascii="Cambria Math" w:hAnsi="Cambria Math"/>
              </w:rPr>
              <m:t>MCSAT</m:t>
            </m:r>
          </m:e>
          <m:sub>
            <m:r>
              <m:rPr>
                <m:sty m:val="p"/>
              </m:rPr>
              <w:rPr>
                <w:rFonts w:ascii="Cambria Math" w:hAnsi="Cambria Math"/>
              </w:rPr>
              <m:t>t</m:t>
            </m:r>
          </m:sub>
        </m:sSub>
      </m:oMath>
      <w:r w:rsidRPr="00925811">
        <w:t>, then</w:t>
      </w:r>
    </w:p>
    <w:p w14:paraId="1C601163" w14:textId="77777777" w:rsidR="001A2306" w:rsidRPr="00925811" w:rsidRDefault="00883AC9" w:rsidP="001A2306">
      <m:oMathPara>
        <m:oMath>
          <m:sSub>
            <m:sSubPr>
              <m:ctrlPr>
                <w:rPr>
                  <w:rFonts w:ascii="Cambria Math" w:hAnsi="Cambria Math"/>
                </w:rPr>
              </m:ctrlPr>
            </m:sSubPr>
            <m:e>
              <m:r>
                <w:rPr>
                  <w:rFonts w:ascii="Cambria Math" w:hAnsi="Cambria Math"/>
                </w:rPr>
                <m:t>MC</m:t>
              </m:r>
            </m:e>
            <m:sub>
              <m:r>
                <w:rPr>
                  <w:rFonts w:ascii="Cambria Math" w:hAnsi="Cambria Math"/>
                </w:rPr>
                <m:t>t</m:t>
              </m:r>
            </m:sub>
          </m:sSub>
          <m:r>
            <w:rPr>
              <w:rFonts w:ascii="Cambria Math" w:hAnsi="Cambria Math"/>
            </w:rPr>
            <m:t>=0</m:t>
          </m:r>
        </m:oMath>
      </m:oMathPara>
    </w:p>
    <w:p w14:paraId="2C87BD69" w14:textId="785D34AD" w:rsidR="001A2306" w:rsidRPr="00925811" w:rsidRDefault="001A2306" w:rsidP="001A2306">
      <w:pPr>
        <w:pStyle w:val="FormulaDefinitions"/>
      </w:pPr>
      <w:r w:rsidRPr="00925811">
        <w:t xml:space="preserve">If  </w:t>
      </w:r>
      <m:oMath>
        <m:sSub>
          <m:sSubPr>
            <m:ctrlPr>
              <w:rPr>
                <w:rFonts w:ascii="Cambria Math" w:hAnsi="Cambria Math"/>
              </w:rPr>
            </m:ctrlPr>
          </m:sSubPr>
          <m:e>
            <m:r>
              <m:rPr>
                <m:sty m:val="p"/>
              </m:rPr>
              <w:rPr>
                <w:rFonts w:ascii="Cambria Math" w:hAnsi="Cambria Math"/>
              </w:rPr>
              <m:t>MCSAS</m:t>
            </m:r>
          </m:e>
          <m:sub>
            <m:r>
              <m:rPr>
                <m:sty m:val="p"/>
              </m:rPr>
              <w:rPr>
                <w:rFonts w:ascii="Cambria Math" w:hAnsi="Cambria Math"/>
              </w:rPr>
              <m:t>t</m:t>
            </m:r>
          </m:sub>
        </m:sSub>
        <m:r>
          <w:rPr>
            <w:rFonts w:ascii="Cambria Math" w:hAnsi="Cambria Math"/>
          </w:rPr>
          <m:t xml:space="preserve">&lt; </m:t>
        </m:r>
        <m:sSub>
          <m:sSubPr>
            <m:ctrlPr>
              <w:rPr>
                <w:rFonts w:ascii="Cambria Math" w:hAnsi="Cambria Math"/>
              </w:rPr>
            </m:ctrlPr>
          </m:sSubPr>
          <m:e>
            <m:r>
              <m:rPr>
                <m:sty m:val="p"/>
              </m:rPr>
              <w:rPr>
                <w:rFonts w:ascii="Cambria Math" w:hAnsi="Cambria Math"/>
              </w:rPr>
              <m:t>MCSAT</m:t>
            </m:r>
          </m:e>
          <m:sub>
            <m:r>
              <m:rPr>
                <m:sty m:val="p"/>
              </m:rPr>
              <w:rPr>
                <w:rFonts w:ascii="Cambria Math" w:hAnsi="Cambria Math"/>
              </w:rPr>
              <m:t>t</m:t>
            </m:r>
          </m:sub>
        </m:sSub>
      </m:oMath>
      <w:r w:rsidRPr="00925811">
        <w:t>, then</w:t>
      </w:r>
    </w:p>
    <w:p w14:paraId="6E7A32B1" w14:textId="77777777" w:rsidR="001A2306" w:rsidRPr="00925811" w:rsidRDefault="001A2306" w:rsidP="001A2306">
      <m:oMathPara>
        <m:oMath>
          <m:r>
            <w:rPr>
              <w:rFonts w:ascii="Cambria Math" w:hAnsi="Cambria Math"/>
            </w:rPr>
            <m:t xml:space="preserve"> </m:t>
          </m:r>
        </m:oMath>
      </m:oMathPara>
    </w:p>
    <w:p w14:paraId="60F7B06D" w14:textId="77777777" w:rsidR="001A2306" w:rsidRPr="00925811" w:rsidRDefault="00883AC9" w:rsidP="001A2306">
      <m:oMathPara>
        <m:oMath>
          <m:sSub>
            <m:sSubPr>
              <m:ctrlPr>
                <w:rPr>
                  <w:rFonts w:ascii="Cambria Math" w:hAnsi="Cambria Math"/>
                </w:rPr>
              </m:ctrlPr>
            </m:sSubPr>
            <m:e>
              <m:r>
                <w:rPr>
                  <w:rFonts w:ascii="Cambria Math" w:hAnsi="Cambria Math"/>
                </w:rPr>
                <m:t>MC</m:t>
              </m:r>
            </m:e>
            <m:sub>
              <m:r>
                <w:rPr>
                  <w:rFonts w:ascii="Cambria Math" w:hAnsi="Cambria Math"/>
                </w:rPr>
                <m:t>t</m:t>
              </m:r>
            </m:sub>
          </m:sSub>
          <m:r>
            <w:rPr>
              <w:rFonts w:ascii="Cambria Math" w:hAnsi="Cambria Math"/>
            </w:rPr>
            <m:t>=</m:t>
          </m:r>
          <m:func>
            <m:funcPr>
              <m:ctrlPr>
                <w:rPr>
                  <w:rFonts w:ascii="Cambria Math" w:hAnsi="Cambria Math"/>
                </w:rPr>
              </m:ctrlPr>
            </m:funcPr>
            <m:fName>
              <m:r>
                <w:rPr>
                  <w:rFonts w:ascii="Cambria Math" w:hAnsi="Cambria Math"/>
                </w:rPr>
                <m:t>max</m:t>
              </m:r>
            </m:fName>
            <m:e>
              <m:d>
                <m:dPr>
                  <m:ctrlPr>
                    <w:rPr>
                      <w:rFonts w:ascii="Cambria Math" w:hAnsi="Cambria Math"/>
                    </w:rPr>
                  </m:ctrlPr>
                </m:dPr>
                <m:e>
                  <m:r>
                    <w:rPr>
                      <w:rFonts w:ascii="Cambria Math" w:hAnsi="Cambria Math"/>
                    </w:rPr>
                    <m:t>-</m:t>
                  </m:r>
                  <m:sSub>
                    <m:sSubPr>
                      <m:ctrlPr>
                        <w:rPr>
                          <w:rFonts w:ascii="Cambria Math" w:hAnsi="Cambria Math"/>
                        </w:rPr>
                      </m:ctrlPr>
                    </m:sSubPr>
                    <m:e>
                      <m:r>
                        <w:rPr>
                          <w:rFonts w:ascii="Cambria Math" w:hAnsi="Cambria Math"/>
                        </w:rPr>
                        <m:t>MCAD</m:t>
                      </m:r>
                    </m:e>
                    <m:sub>
                      <m:r>
                        <w:rPr>
                          <w:rFonts w:ascii="Cambria Math" w:hAnsi="Cambria Math"/>
                        </w:rPr>
                        <m:t>t</m:t>
                      </m:r>
                    </m:sub>
                  </m:sSub>
                  <m:r>
                    <w:rPr>
                      <w:rFonts w:ascii="Cambria Math" w:hAnsi="Cambria Math"/>
                    </w:rPr>
                    <m:t xml:space="preserve">, </m:t>
                  </m:r>
                  <m:d>
                    <m:dPr>
                      <m:ctrlPr>
                        <w:rPr>
                          <w:rFonts w:ascii="Cambria Math" w:hAnsi="Cambria Math"/>
                        </w:rPr>
                      </m:ctrlPr>
                    </m:dPr>
                    <m:e>
                      <m:d>
                        <m:dPr>
                          <m:ctrlPr>
                            <w:rPr>
                              <w:rFonts w:ascii="Cambria Math" w:hAnsi="Cambria Math"/>
                            </w:rPr>
                          </m:ctrlPr>
                        </m:dPr>
                        <m:e>
                          <m:r>
                            <w:rPr>
                              <w:rFonts w:ascii="Cambria Math" w:hAnsi="Cambria Math"/>
                            </w:rPr>
                            <m:t>M</m:t>
                          </m:r>
                          <m:sSub>
                            <m:sSubPr>
                              <m:ctrlPr>
                                <w:rPr>
                                  <w:rFonts w:ascii="Cambria Math" w:hAnsi="Cambria Math"/>
                                </w:rPr>
                              </m:ctrlPr>
                            </m:sSubPr>
                            <m:e>
                              <m:r>
                                <w:rPr>
                                  <w:rFonts w:ascii="Cambria Math" w:hAnsi="Cambria Math"/>
                                </w:rPr>
                                <m:t>CSAS</m:t>
                              </m:r>
                            </m:e>
                            <m:sub>
                              <m:r>
                                <w:rPr>
                                  <w:rFonts w:ascii="Cambria Math" w:hAnsi="Cambria Math"/>
                                </w:rPr>
                                <m:t>t</m:t>
                              </m:r>
                            </m:sub>
                          </m:sSub>
                          <m:r>
                            <w:rPr>
                              <w:rFonts w:ascii="Cambria Math" w:hAnsi="Cambria Math"/>
                            </w:rPr>
                            <m:t xml:space="preserve">- </m:t>
                          </m:r>
                          <m:sSub>
                            <m:sSubPr>
                              <m:ctrlPr>
                                <w:rPr>
                                  <w:rFonts w:ascii="Cambria Math" w:hAnsi="Cambria Math"/>
                                </w:rPr>
                              </m:ctrlPr>
                            </m:sSubPr>
                            <m:e>
                              <m:r>
                                <w:rPr>
                                  <w:rFonts w:ascii="Cambria Math" w:hAnsi="Cambria Math"/>
                                </w:rPr>
                                <m:t>MCSAT</m:t>
                              </m:r>
                            </m:e>
                            <m:sub>
                              <m:r>
                                <w:rPr>
                                  <w:rFonts w:ascii="Cambria Math" w:hAnsi="Cambria Math"/>
                                </w:rPr>
                                <m:t>t</m:t>
                              </m:r>
                            </m:sub>
                          </m:sSub>
                        </m:e>
                      </m:d>
                      <m:r>
                        <w:rPr>
                          <w:rFonts w:ascii="Cambria Math" w:hAnsi="Cambria Math"/>
                        </w:rPr>
                        <m:t>×</m:t>
                      </m:r>
                      <m:sSub>
                        <m:sSubPr>
                          <m:ctrlPr>
                            <w:rPr>
                              <w:rFonts w:ascii="Cambria Math" w:hAnsi="Cambria Math"/>
                            </w:rPr>
                          </m:ctrlPr>
                        </m:sSubPr>
                        <m:e>
                          <m:r>
                            <w:rPr>
                              <w:rFonts w:ascii="Cambria Math" w:hAnsi="Cambria Math"/>
                            </w:rPr>
                            <m:t>MCIR</m:t>
                          </m:r>
                        </m:e>
                        <m:sub>
                          <m:r>
                            <w:rPr>
                              <w:rFonts w:ascii="Cambria Math" w:hAnsi="Cambria Math"/>
                            </w:rPr>
                            <m:t>t</m:t>
                          </m:r>
                        </m:sub>
                      </m:sSub>
                    </m:e>
                  </m:d>
                </m:e>
              </m:d>
            </m:e>
          </m:func>
        </m:oMath>
      </m:oMathPara>
    </w:p>
    <w:p w14:paraId="193836D1" w14:textId="77777777" w:rsidR="001A2306" w:rsidRPr="00925811" w:rsidRDefault="001A2306" w:rsidP="001A2306">
      <w:pPr>
        <w:pStyle w:val="FormulaDefinitions"/>
      </w:pPr>
      <w:r w:rsidRPr="00925811">
        <w:t>where:</w:t>
      </w:r>
    </w:p>
    <w:tbl>
      <w:tblPr>
        <w:tblStyle w:val="TableGridLight"/>
        <w:tblW w:w="8110" w:type="dxa"/>
        <w:tblLook w:val="04A0" w:firstRow="1" w:lastRow="0" w:firstColumn="1" w:lastColumn="0" w:noHBand="0" w:noVBand="1"/>
      </w:tblPr>
      <w:tblGrid>
        <w:gridCol w:w="1158"/>
        <w:gridCol w:w="6952"/>
      </w:tblGrid>
      <w:tr w:rsidR="001A2306" w:rsidRPr="00925811" w14:paraId="5B27180D" w14:textId="77777777" w:rsidTr="00A75C46">
        <w:trPr>
          <w:cnfStyle w:val="100000000000" w:firstRow="1" w:lastRow="0" w:firstColumn="0" w:lastColumn="0" w:oddVBand="0" w:evenVBand="0" w:oddHBand="0" w:evenHBand="0" w:firstRowFirstColumn="0" w:firstRowLastColumn="0" w:lastRowFirstColumn="0" w:lastRowLastColumn="0"/>
          <w:trHeight w:val="458"/>
        </w:trPr>
        <w:tc>
          <w:tcPr>
            <w:cnfStyle w:val="001000000000" w:firstRow="0" w:lastRow="0" w:firstColumn="1" w:lastColumn="0" w:oddVBand="0" w:evenVBand="0" w:oddHBand="0" w:evenHBand="0" w:firstRowFirstColumn="0" w:firstRowLastColumn="0" w:lastRowFirstColumn="0" w:lastRowLastColumn="0"/>
            <w:tcW w:w="1155" w:type="dxa"/>
          </w:tcPr>
          <w:p w14:paraId="1C9BB503" w14:textId="77777777" w:rsidR="001A2306" w:rsidRPr="00925811" w:rsidRDefault="001A2306" w:rsidP="001A2306">
            <w:r w:rsidRPr="00925811">
              <w:t>MCSAS</w:t>
            </w:r>
            <w:r w:rsidRPr="00925811">
              <w:rPr>
                <w:rStyle w:val="Subscript"/>
              </w:rPr>
              <w:t>t</w:t>
            </w:r>
          </w:p>
        </w:tc>
        <w:tc>
          <w:tcPr>
            <w:tcW w:w="6933" w:type="dxa"/>
          </w:tcPr>
          <w:p w14:paraId="1C7BF9B3" w14:textId="33BA22AA" w:rsidR="001A2306" w:rsidRPr="00925811" w:rsidRDefault="001A2306" w:rsidP="001A2306">
            <w:pPr>
              <w:cnfStyle w:val="100000000000" w:firstRow="1" w:lastRow="0" w:firstColumn="0" w:lastColumn="0" w:oddVBand="0" w:evenVBand="0" w:oddHBand="0" w:evenHBand="0" w:firstRowFirstColumn="0" w:firstRowLastColumn="0" w:lastRowFirstColumn="0" w:lastRowLastColumn="0"/>
            </w:pPr>
            <w:r w:rsidRPr="00925811">
              <w:t xml:space="preserve">means the licensee’s actual performance for the Major Connections Customer Satisfaction Survey, as measured in accordance with the Major Connections </w:t>
            </w:r>
            <w:r w:rsidR="0048597C" w:rsidRPr="00925811">
              <w:t>Governance</w:t>
            </w:r>
            <w:r w:rsidRPr="00925811">
              <w:t xml:space="preserve"> Document;</w:t>
            </w:r>
          </w:p>
        </w:tc>
      </w:tr>
      <w:tr w:rsidR="001A2306" w:rsidRPr="00925811" w14:paraId="52534A5F" w14:textId="77777777" w:rsidTr="00A75C46">
        <w:trPr>
          <w:trHeight w:val="458"/>
        </w:trPr>
        <w:tc>
          <w:tcPr>
            <w:cnfStyle w:val="001000000000" w:firstRow="0" w:lastRow="0" w:firstColumn="1" w:lastColumn="0" w:oddVBand="0" w:evenVBand="0" w:oddHBand="0" w:evenHBand="0" w:firstRowFirstColumn="0" w:firstRowLastColumn="0" w:lastRowFirstColumn="0" w:lastRowLastColumn="0"/>
            <w:tcW w:w="1155" w:type="dxa"/>
          </w:tcPr>
          <w:p w14:paraId="05D28444" w14:textId="77777777" w:rsidR="001A2306" w:rsidRPr="00925811" w:rsidRDefault="001A2306" w:rsidP="001A2306">
            <w:r w:rsidRPr="00925811">
              <w:t>MCSAT</w:t>
            </w:r>
            <w:r w:rsidRPr="00925811">
              <w:rPr>
                <w:rStyle w:val="Subscript"/>
              </w:rPr>
              <w:t>t</w:t>
            </w:r>
          </w:p>
        </w:tc>
        <w:tc>
          <w:tcPr>
            <w:tcW w:w="6933" w:type="dxa"/>
          </w:tcPr>
          <w:p w14:paraId="7828DA80"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 xml:space="preserve">means the target score for the Major Connections Customer Satisfaction Survey and equals 7.41. </w:t>
            </w:r>
          </w:p>
        </w:tc>
      </w:tr>
      <w:tr w:rsidR="001A2306" w:rsidRPr="00925811" w14:paraId="5127CC95" w14:textId="77777777" w:rsidTr="00A75C46">
        <w:trPr>
          <w:trHeight w:val="258"/>
        </w:trPr>
        <w:tc>
          <w:tcPr>
            <w:cnfStyle w:val="001000000000" w:firstRow="0" w:lastRow="0" w:firstColumn="1" w:lastColumn="0" w:oddVBand="0" w:evenVBand="0" w:oddHBand="0" w:evenHBand="0" w:firstRowFirstColumn="0" w:firstRowLastColumn="0" w:lastRowFirstColumn="0" w:lastRowLastColumn="0"/>
            <w:tcW w:w="1155" w:type="dxa"/>
          </w:tcPr>
          <w:p w14:paraId="605911AD" w14:textId="77777777" w:rsidR="001A2306" w:rsidRPr="00925811" w:rsidRDefault="001A2306" w:rsidP="001A2306">
            <w:r w:rsidRPr="00925811">
              <w:t>MCAD</w:t>
            </w:r>
            <w:r w:rsidRPr="00925811">
              <w:rPr>
                <w:rStyle w:val="Subscript"/>
              </w:rPr>
              <w:t>t</w:t>
            </w:r>
          </w:p>
        </w:tc>
        <w:tc>
          <w:tcPr>
            <w:tcW w:w="6933" w:type="dxa"/>
          </w:tcPr>
          <w:p w14:paraId="5407FAA7"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means the maximum penalty as specified in Appendix 1; and</w:t>
            </w:r>
          </w:p>
        </w:tc>
      </w:tr>
      <w:tr w:rsidR="001A2306" w:rsidRPr="00925811" w14:paraId="244C4EC7" w14:textId="77777777" w:rsidTr="00A75C46">
        <w:trPr>
          <w:trHeight w:val="720"/>
        </w:trPr>
        <w:tc>
          <w:tcPr>
            <w:cnfStyle w:val="001000000000" w:firstRow="0" w:lastRow="0" w:firstColumn="1" w:lastColumn="0" w:oddVBand="0" w:evenVBand="0" w:oddHBand="0" w:evenHBand="0" w:firstRowFirstColumn="0" w:firstRowLastColumn="0" w:lastRowFirstColumn="0" w:lastRowLastColumn="0"/>
            <w:tcW w:w="1155" w:type="dxa"/>
          </w:tcPr>
          <w:p w14:paraId="7EE049E4" w14:textId="77777777" w:rsidR="001A2306" w:rsidRPr="00925811" w:rsidRDefault="001A2306" w:rsidP="001A2306">
            <w:r w:rsidRPr="00925811">
              <w:t>MCIR</w:t>
            </w:r>
            <w:r w:rsidRPr="00925811">
              <w:rPr>
                <w:rStyle w:val="Subscript"/>
              </w:rPr>
              <w:t>t</w:t>
            </w:r>
          </w:p>
        </w:tc>
        <w:tc>
          <w:tcPr>
            <w:tcW w:w="6933" w:type="dxa"/>
          </w:tcPr>
          <w:p w14:paraId="7D7FA0E4"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means the licensee’s penalty incentive rate as specified in Appendix 2.</w:t>
            </w:r>
          </w:p>
        </w:tc>
      </w:tr>
    </w:tbl>
    <w:p w14:paraId="1E76FD30" w14:textId="06D09879" w:rsidR="001A2306" w:rsidRPr="00925811" w:rsidRDefault="001A2306" w:rsidP="001A2306">
      <w:pPr>
        <w:pStyle w:val="NumberedNormal"/>
      </w:pPr>
      <w:r w:rsidRPr="00925811">
        <w:t>The Authority may direct a positive adjustment to calculated MC</w:t>
      </w:r>
      <w:r w:rsidRPr="00925811">
        <w:rPr>
          <w:rStyle w:val="Subscript"/>
        </w:rPr>
        <w:t>t</w:t>
      </w:r>
      <w:r w:rsidRPr="00925811">
        <w:t xml:space="preserve"> to reduce the level of penalty in accordance with the Major Connections </w:t>
      </w:r>
      <w:r w:rsidR="00CF6FBC" w:rsidRPr="00925811">
        <w:t>Governance</w:t>
      </w:r>
      <w:r w:rsidRPr="00925811">
        <w:t xml:space="preserve"> Document. In doing so, the value of MC</w:t>
      </w:r>
      <w:r w:rsidRPr="00925811">
        <w:rPr>
          <w:rStyle w:val="Subscript"/>
        </w:rPr>
        <w:t>t</w:t>
      </w:r>
      <w:r w:rsidRPr="00925811">
        <w:t xml:space="preserve"> must not exceed zero.</w:t>
      </w:r>
    </w:p>
    <w:p w14:paraId="55DBEC8F" w14:textId="77777777" w:rsidR="001A2306" w:rsidRPr="00925811" w:rsidRDefault="001A2306" w:rsidP="001A2306">
      <w:pPr>
        <w:pStyle w:val="NumberedNormal"/>
      </w:pPr>
      <w:r w:rsidRPr="00925811">
        <w:t>Before making</w:t>
      </w:r>
      <w:r w:rsidRPr="00925811" w:rsidDel="00352E25">
        <w:t xml:space="preserve"> a </w:t>
      </w:r>
      <w:r w:rsidRPr="00925811">
        <w:t>direction under paragraph 4.5.5 the Authority must publish on the Authority’s Website:</w:t>
      </w:r>
    </w:p>
    <w:p w14:paraId="710F06C8" w14:textId="77777777" w:rsidR="001A2306" w:rsidRPr="00925811" w:rsidRDefault="001A2306" w:rsidP="001A2306">
      <w:pPr>
        <w:pStyle w:val="ListNormal"/>
        <w:tabs>
          <w:tab w:val="num" w:pos="879"/>
        </w:tabs>
      </w:pPr>
      <w:r w:rsidRPr="00925811">
        <w:t>the text of the proposed direction;</w:t>
      </w:r>
    </w:p>
    <w:p w14:paraId="688428E1" w14:textId="77777777" w:rsidR="001A2306" w:rsidRPr="00925811" w:rsidRDefault="001A2306" w:rsidP="001A2306">
      <w:pPr>
        <w:pStyle w:val="ListNormal"/>
        <w:tabs>
          <w:tab w:val="num" w:pos="879"/>
        </w:tabs>
      </w:pPr>
      <w:r w:rsidRPr="00925811">
        <w:t>the reasons</w:t>
      </w:r>
      <w:r w:rsidRPr="00925811" w:rsidDel="00352E25">
        <w:t xml:space="preserve"> for </w:t>
      </w:r>
      <w:r w:rsidRPr="00925811">
        <w:t>the proposed direction; and</w:t>
      </w:r>
    </w:p>
    <w:p w14:paraId="31213441" w14:textId="77777777" w:rsidR="001A2306" w:rsidRPr="00925811" w:rsidRDefault="001A2306" w:rsidP="001A2306">
      <w:pPr>
        <w:pStyle w:val="ListNormal"/>
        <w:tabs>
          <w:tab w:val="num" w:pos="879"/>
        </w:tabs>
      </w:pPr>
      <w:r w:rsidRPr="00925811">
        <w:t>a period during which representations may be made on the proposed direction, which must not be less than 28 days.</w:t>
      </w:r>
    </w:p>
    <w:p w14:paraId="61DE6665" w14:textId="77777777" w:rsidR="001A2306" w:rsidRPr="00925811" w:rsidRDefault="001A2306" w:rsidP="001A2306">
      <w:pPr>
        <w:pStyle w:val="Heading3"/>
      </w:pPr>
      <w:r w:rsidRPr="00925811">
        <w:t>Requirement to prepare a Major Connections Annual Report</w:t>
      </w:r>
    </w:p>
    <w:p w14:paraId="2C0B2728" w14:textId="0B75FCBA" w:rsidR="001A2306" w:rsidRPr="00925811" w:rsidRDefault="001A2306" w:rsidP="001A2306">
      <w:pPr>
        <w:pStyle w:val="NumberedNormal"/>
      </w:pPr>
      <w:r w:rsidRPr="00925811">
        <w:t>With effect from the Regulatory Year beginning on 1 April 2024, the licensee must provide a Major Connections Annual Report to the Authority in accordance with the Major Connections Governance Document.</w:t>
      </w:r>
    </w:p>
    <w:p w14:paraId="42E9E3AD" w14:textId="486D29D6" w:rsidR="001A2306" w:rsidRPr="00925811" w:rsidRDefault="001A2306" w:rsidP="001A2306">
      <w:pPr>
        <w:pStyle w:val="NumberedNormal"/>
      </w:pPr>
      <w:r w:rsidRPr="00925811">
        <w:t>The licensee must publish a Major Connections Annual Report for the preceding Regulatory Year on, or before, the date specified in the Major Connections Governance Document.</w:t>
      </w:r>
    </w:p>
    <w:p w14:paraId="21D03BE4" w14:textId="77777777" w:rsidR="001A2306" w:rsidRPr="00925811" w:rsidRDefault="001A2306" w:rsidP="001A2306">
      <w:pPr>
        <w:pStyle w:val="NumberedNormal"/>
      </w:pPr>
      <w:r w:rsidRPr="00925811">
        <w:t>The licensee must publish its Major Connections Annual Report on the licensee’s Website where it is readily accessible to the public.</w:t>
      </w:r>
    </w:p>
    <w:p w14:paraId="4C965DB6" w14:textId="1EEACE69" w:rsidR="001A2306" w:rsidRPr="00925811" w:rsidRDefault="001A2306" w:rsidP="001A2306">
      <w:pPr>
        <w:pStyle w:val="Heading3"/>
      </w:pPr>
      <w:r w:rsidRPr="00925811">
        <w:t>Major Connections Governance Document</w:t>
      </w:r>
    </w:p>
    <w:p w14:paraId="3F95FEB0" w14:textId="30FD598D" w:rsidR="001A2306" w:rsidRPr="00925811" w:rsidRDefault="001A2306" w:rsidP="001A2306">
      <w:pPr>
        <w:pStyle w:val="NumberedNormal"/>
      </w:pPr>
      <w:r w:rsidRPr="00925811">
        <w:t xml:space="preserve">The Major Connections Governance Document may make provision about the administration of the major connections output delivery incentive and the requirements for the Major Connections Annual Report, including: </w:t>
      </w:r>
    </w:p>
    <w:p w14:paraId="78586B2B" w14:textId="77777777" w:rsidR="001A2306" w:rsidRPr="00925811" w:rsidRDefault="001A2306" w:rsidP="001A2306">
      <w:pPr>
        <w:pStyle w:val="ListNormal"/>
        <w:tabs>
          <w:tab w:val="num" w:pos="879"/>
        </w:tabs>
      </w:pPr>
      <w:r w:rsidRPr="00925811">
        <w:t>the requirements for the structure of and content to be included in the Major Connections Annual Report, including expectations about the level of explanatory text; and</w:t>
      </w:r>
    </w:p>
    <w:p w14:paraId="6C8D1A2A" w14:textId="77777777" w:rsidR="009219F4" w:rsidRPr="00925811" w:rsidRDefault="009219F4" w:rsidP="009219F4">
      <w:pPr>
        <w:pStyle w:val="ListNormal"/>
      </w:pPr>
      <w:r w:rsidRPr="00925811">
        <w:t>the requirements for the Major Connections Customer Satisfaction Survey, including the survey script to be used.</w:t>
      </w:r>
      <w:r w:rsidRPr="00925811" w:rsidDel="006C60D0">
        <w:t xml:space="preserve"> </w:t>
      </w:r>
    </w:p>
    <w:p w14:paraId="6C7C0B43" w14:textId="189BA0A9" w:rsidR="001A2306" w:rsidRPr="00925811" w:rsidRDefault="001A2306" w:rsidP="001A2306">
      <w:pPr>
        <w:pStyle w:val="NumberedNormal"/>
      </w:pPr>
      <w:r w:rsidRPr="00925811">
        <w:t xml:space="preserve">The licensee must comply with the Major Connections </w:t>
      </w:r>
      <w:r w:rsidR="00EB08C4" w:rsidRPr="00925811">
        <w:t>Governance</w:t>
      </w:r>
      <w:r w:rsidRPr="00925811">
        <w:t xml:space="preserve"> Document.  </w:t>
      </w:r>
    </w:p>
    <w:p w14:paraId="6DC8EAAB" w14:textId="34A045C5" w:rsidR="001A2306" w:rsidRPr="00925811" w:rsidRDefault="001A2306" w:rsidP="001A2306">
      <w:pPr>
        <w:pStyle w:val="NumberedNormal"/>
      </w:pPr>
      <w:r w:rsidRPr="00925811">
        <w:t xml:space="preserve">The procedure for amending or modifying the Major Connections </w:t>
      </w:r>
      <w:r w:rsidR="00EB08C4" w:rsidRPr="00925811">
        <w:t>Governance</w:t>
      </w:r>
      <w:r w:rsidRPr="00925811">
        <w:t xml:space="preserve"> Document is set out in Special Condition 1.3 (Common procedure).</w:t>
      </w:r>
    </w:p>
    <w:p w14:paraId="4FDFA086" w14:textId="77777777" w:rsidR="001A2306" w:rsidRPr="00925811" w:rsidRDefault="001A2306" w:rsidP="001A2306">
      <w:pPr>
        <w:pStyle w:val="AppendixHeading"/>
      </w:pPr>
    </w:p>
    <w:p w14:paraId="511E1F01" w14:textId="03A16CD0" w:rsidR="001A2306" w:rsidRPr="00925811" w:rsidRDefault="001A2306" w:rsidP="001A2306">
      <w:pPr>
        <w:pStyle w:val="Caption"/>
      </w:pPr>
      <w:r w:rsidRPr="00925811">
        <w:t xml:space="preserve">Maximum penalty for calculating the </w:t>
      </w:r>
      <w:r w:rsidR="00A317BF" w:rsidRPr="00925811">
        <w:t>m</w:t>
      </w:r>
      <w:r w:rsidRPr="00925811">
        <w:t xml:space="preserve">ajor </w:t>
      </w:r>
      <w:r w:rsidR="00A317BF" w:rsidRPr="00925811">
        <w:t>c</w:t>
      </w:r>
      <w:r w:rsidRPr="00925811">
        <w:t xml:space="preserve">onnections </w:t>
      </w:r>
      <w:r w:rsidR="00A317BF" w:rsidRPr="00925811">
        <w:t>o</w:t>
      </w:r>
      <w:r w:rsidRPr="00925811">
        <w:t xml:space="preserve">utput </w:t>
      </w:r>
      <w:r w:rsidR="00A317BF" w:rsidRPr="00925811">
        <w:t>d</w:t>
      </w:r>
      <w:r w:rsidRPr="00925811">
        <w:t xml:space="preserve">elivery </w:t>
      </w:r>
      <w:r w:rsidR="00A317BF" w:rsidRPr="00925811">
        <w:t>i</w:t>
      </w:r>
      <w:r w:rsidRPr="00925811">
        <w:t>ncentive term (MCAD) (£m)</w:t>
      </w:r>
    </w:p>
    <w:tbl>
      <w:tblPr>
        <w:tblStyle w:val="AppendixTable"/>
        <w:tblW w:w="0" w:type="auto"/>
        <w:tblLook w:val="04A0" w:firstRow="1" w:lastRow="0" w:firstColumn="1" w:lastColumn="0" w:noHBand="0" w:noVBand="1"/>
      </w:tblPr>
      <w:tblGrid>
        <w:gridCol w:w="1502"/>
        <w:gridCol w:w="1502"/>
      </w:tblGrid>
      <w:tr w:rsidR="001A2306" w:rsidRPr="00925811" w14:paraId="704F58CE" w14:textId="77777777" w:rsidTr="00A75C46">
        <w:trPr>
          <w:cnfStyle w:val="100000000000" w:firstRow="1" w:lastRow="0" w:firstColumn="0" w:lastColumn="0" w:oddVBand="0" w:evenVBand="0" w:oddHBand="0" w:evenHBand="0" w:firstRowFirstColumn="0" w:firstRowLastColumn="0" w:lastRowFirstColumn="0" w:lastRowLastColumn="0"/>
        </w:trPr>
        <w:tc>
          <w:tcPr>
            <w:tcW w:w="1502" w:type="dxa"/>
          </w:tcPr>
          <w:p w14:paraId="0B98398A" w14:textId="77777777" w:rsidR="001A2306" w:rsidRPr="00925811" w:rsidRDefault="001A2306" w:rsidP="001A2306">
            <w:r w:rsidRPr="00925811">
              <w:t>Licensee</w:t>
            </w:r>
          </w:p>
        </w:tc>
        <w:tc>
          <w:tcPr>
            <w:tcW w:w="1502" w:type="dxa"/>
          </w:tcPr>
          <w:p w14:paraId="69E4243E" w14:textId="77777777" w:rsidR="001A2306" w:rsidRPr="00925811" w:rsidRDefault="001A2306" w:rsidP="001A2306">
            <w:r w:rsidRPr="00925811">
              <w:t xml:space="preserve"> MCAD (£m)</w:t>
            </w:r>
          </w:p>
        </w:tc>
      </w:tr>
      <w:tr w:rsidR="001A2306" w:rsidRPr="00925811" w14:paraId="507F8516" w14:textId="77777777" w:rsidTr="00A75C46">
        <w:tc>
          <w:tcPr>
            <w:tcW w:w="1502" w:type="dxa"/>
          </w:tcPr>
          <w:p w14:paraId="2F0EC176" w14:textId="77777777" w:rsidR="001A2306" w:rsidRPr="00925811" w:rsidRDefault="001A2306" w:rsidP="001A2306">
            <w:r w:rsidRPr="00925811">
              <w:t>ENWL</w:t>
            </w:r>
          </w:p>
        </w:tc>
        <w:tc>
          <w:tcPr>
            <w:tcW w:w="1502" w:type="dxa"/>
          </w:tcPr>
          <w:p w14:paraId="642091A0" w14:textId="77777777" w:rsidR="001A2306" w:rsidRPr="00925811" w:rsidRDefault="001A2306" w:rsidP="001A2306">
            <w:r w:rsidRPr="00925811">
              <w:t>0.339</w:t>
            </w:r>
          </w:p>
        </w:tc>
      </w:tr>
      <w:tr w:rsidR="001A2306" w:rsidRPr="00925811" w14:paraId="1A65F394" w14:textId="77777777" w:rsidTr="00A75C46">
        <w:tc>
          <w:tcPr>
            <w:tcW w:w="1502" w:type="dxa"/>
          </w:tcPr>
          <w:p w14:paraId="47216E4A" w14:textId="77777777" w:rsidR="001A2306" w:rsidRPr="00925811" w:rsidRDefault="001A2306" w:rsidP="001A2306">
            <w:r w:rsidRPr="00925811">
              <w:t>NPgN</w:t>
            </w:r>
          </w:p>
        </w:tc>
        <w:tc>
          <w:tcPr>
            <w:tcW w:w="1502" w:type="dxa"/>
          </w:tcPr>
          <w:p w14:paraId="6890E9CB" w14:textId="77777777" w:rsidR="001A2306" w:rsidRPr="00925811" w:rsidRDefault="001A2306" w:rsidP="001A2306">
            <w:r w:rsidRPr="00925811">
              <w:t>1.765</w:t>
            </w:r>
          </w:p>
        </w:tc>
      </w:tr>
      <w:tr w:rsidR="001A2306" w:rsidRPr="00925811" w14:paraId="66D798DC" w14:textId="77777777" w:rsidTr="00A75C46">
        <w:tc>
          <w:tcPr>
            <w:tcW w:w="1502" w:type="dxa"/>
          </w:tcPr>
          <w:p w14:paraId="543E3EA5" w14:textId="77777777" w:rsidR="001A2306" w:rsidRPr="00925811" w:rsidRDefault="001A2306" w:rsidP="001A2306">
            <w:r w:rsidRPr="00925811">
              <w:t>NPgY</w:t>
            </w:r>
          </w:p>
        </w:tc>
        <w:tc>
          <w:tcPr>
            <w:tcW w:w="1502" w:type="dxa"/>
          </w:tcPr>
          <w:p w14:paraId="72F61D86" w14:textId="77777777" w:rsidR="001A2306" w:rsidRPr="00925811" w:rsidRDefault="001A2306" w:rsidP="001A2306">
            <w:r w:rsidRPr="00925811">
              <w:t>2.435</w:t>
            </w:r>
          </w:p>
        </w:tc>
      </w:tr>
      <w:tr w:rsidR="001A2306" w:rsidRPr="00925811" w14:paraId="2808E395" w14:textId="77777777" w:rsidTr="00A75C46">
        <w:tc>
          <w:tcPr>
            <w:tcW w:w="1502" w:type="dxa"/>
          </w:tcPr>
          <w:p w14:paraId="7810216F" w14:textId="77777777" w:rsidR="001A2306" w:rsidRPr="00925811" w:rsidRDefault="001A2306" w:rsidP="001A2306">
            <w:r w:rsidRPr="00925811">
              <w:t>WMID</w:t>
            </w:r>
          </w:p>
        </w:tc>
        <w:tc>
          <w:tcPr>
            <w:tcW w:w="1502" w:type="dxa"/>
          </w:tcPr>
          <w:p w14:paraId="1DDFA6A6" w14:textId="77777777" w:rsidR="001A2306" w:rsidRPr="00925811" w:rsidRDefault="001A2306" w:rsidP="001A2306">
            <w:r w:rsidRPr="00925811">
              <w:t>0.876</w:t>
            </w:r>
          </w:p>
        </w:tc>
      </w:tr>
      <w:tr w:rsidR="001A2306" w:rsidRPr="00925811" w14:paraId="55BD6972" w14:textId="77777777" w:rsidTr="00A75C46">
        <w:tc>
          <w:tcPr>
            <w:tcW w:w="1502" w:type="dxa"/>
          </w:tcPr>
          <w:p w14:paraId="780F8439" w14:textId="77777777" w:rsidR="001A2306" w:rsidRPr="00925811" w:rsidRDefault="001A2306" w:rsidP="001A2306">
            <w:r w:rsidRPr="00925811">
              <w:t>EMID</w:t>
            </w:r>
          </w:p>
        </w:tc>
        <w:tc>
          <w:tcPr>
            <w:tcW w:w="1502" w:type="dxa"/>
          </w:tcPr>
          <w:p w14:paraId="06506849" w14:textId="77777777" w:rsidR="001A2306" w:rsidRPr="00925811" w:rsidRDefault="001A2306" w:rsidP="001A2306">
            <w:r w:rsidRPr="00925811">
              <w:t>0.896</w:t>
            </w:r>
          </w:p>
        </w:tc>
      </w:tr>
      <w:tr w:rsidR="001A2306" w:rsidRPr="00925811" w14:paraId="0649E8B1" w14:textId="77777777" w:rsidTr="00A75C46">
        <w:tc>
          <w:tcPr>
            <w:tcW w:w="1502" w:type="dxa"/>
          </w:tcPr>
          <w:p w14:paraId="5E832BB4" w14:textId="77777777" w:rsidR="001A2306" w:rsidRPr="00925811" w:rsidRDefault="001A2306" w:rsidP="001A2306">
            <w:r w:rsidRPr="00925811">
              <w:t>SWALES</w:t>
            </w:r>
          </w:p>
        </w:tc>
        <w:tc>
          <w:tcPr>
            <w:tcW w:w="1502" w:type="dxa"/>
          </w:tcPr>
          <w:p w14:paraId="69308ACE" w14:textId="77777777" w:rsidR="001A2306" w:rsidRPr="00925811" w:rsidRDefault="001A2306" w:rsidP="001A2306">
            <w:r w:rsidRPr="00925811">
              <w:t>1.343</w:t>
            </w:r>
          </w:p>
        </w:tc>
      </w:tr>
      <w:tr w:rsidR="001A2306" w:rsidRPr="00925811" w14:paraId="69CB3EE5" w14:textId="77777777" w:rsidTr="00A75C46">
        <w:tc>
          <w:tcPr>
            <w:tcW w:w="1502" w:type="dxa"/>
          </w:tcPr>
          <w:p w14:paraId="5C707856" w14:textId="77777777" w:rsidR="001A2306" w:rsidRPr="00925811" w:rsidRDefault="001A2306" w:rsidP="001A2306">
            <w:r w:rsidRPr="00925811">
              <w:t>SWEST</w:t>
            </w:r>
          </w:p>
        </w:tc>
        <w:tc>
          <w:tcPr>
            <w:tcW w:w="1502" w:type="dxa"/>
          </w:tcPr>
          <w:p w14:paraId="61C55142" w14:textId="77777777" w:rsidR="001A2306" w:rsidRPr="00925811" w:rsidRDefault="001A2306" w:rsidP="001A2306">
            <w:r w:rsidRPr="00925811">
              <w:t>2.040</w:t>
            </w:r>
          </w:p>
        </w:tc>
      </w:tr>
      <w:tr w:rsidR="001A2306" w:rsidRPr="00925811" w14:paraId="2ABF5006" w14:textId="77777777" w:rsidTr="00A75C46">
        <w:tc>
          <w:tcPr>
            <w:tcW w:w="1502" w:type="dxa"/>
          </w:tcPr>
          <w:p w14:paraId="3538C2F0" w14:textId="77777777" w:rsidR="001A2306" w:rsidRPr="00925811" w:rsidRDefault="001A2306" w:rsidP="001A2306">
            <w:r w:rsidRPr="00925811">
              <w:t>LPN</w:t>
            </w:r>
          </w:p>
        </w:tc>
        <w:tc>
          <w:tcPr>
            <w:tcW w:w="1502" w:type="dxa"/>
          </w:tcPr>
          <w:p w14:paraId="5D9B52AB" w14:textId="77777777" w:rsidR="001A2306" w:rsidRPr="00925811" w:rsidRDefault="001A2306" w:rsidP="001A2306">
            <w:r w:rsidRPr="00925811">
              <w:t>0.588</w:t>
            </w:r>
          </w:p>
        </w:tc>
      </w:tr>
      <w:tr w:rsidR="001A2306" w:rsidRPr="00925811" w14:paraId="37C2300D" w14:textId="77777777" w:rsidTr="00A75C46">
        <w:tc>
          <w:tcPr>
            <w:tcW w:w="1502" w:type="dxa"/>
          </w:tcPr>
          <w:p w14:paraId="086DD139" w14:textId="77777777" w:rsidR="001A2306" w:rsidRPr="00925811" w:rsidRDefault="001A2306" w:rsidP="001A2306">
            <w:r w:rsidRPr="00925811">
              <w:t>SPN</w:t>
            </w:r>
          </w:p>
        </w:tc>
        <w:tc>
          <w:tcPr>
            <w:tcW w:w="1502" w:type="dxa"/>
          </w:tcPr>
          <w:p w14:paraId="78001F6A" w14:textId="77777777" w:rsidR="001A2306" w:rsidRPr="00925811" w:rsidRDefault="001A2306" w:rsidP="001A2306">
            <w:r w:rsidRPr="00925811">
              <w:t>0.609</w:t>
            </w:r>
          </w:p>
        </w:tc>
      </w:tr>
      <w:tr w:rsidR="001A2306" w:rsidRPr="00925811" w14:paraId="6CD9CE06" w14:textId="77777777" w:rsidTr="00A75C46">
        <w:tc>
          <w:tcPr>
            <w:tcW w:w="1502" w:type="dxa"/>
          </w:tcPr>
          <w:p w14:paraId="2FBA3705" w14:textId="77777777" w:rsidR="001A2306" w:rsidRPr="00925811" w:rsidRDefault="001A2306" w:rsidP="001A2306">
            <w:r w:rsidRPr="00925811">
              <w:t>EPN</w:t>
            </w:r>
          </w:p>
        </w:tc>
        <w:tc>
          <w:tcPr>
            <w:tcW w:w="1502" w:type="dxa"/>
          </w:tcPr>
          <w:p w14:paraId="15DD7B8F" w14:textId="77777777" w:rsidR="001A2306" w:rsidRPr="00925811" w:rsidRDefault="001A2306" w:rsidP="001A2306">
            <w:r w:rsidRPr="00925811">
              <w:t>0.951</w:t>
            </w:r>
          </w:p>
        </w:tc>
      </w:tr>
      <w:tr w:rsidR="001A2306" w:rsidRPr="00925811" w14:paraId="1D962F0F" w14:textId="77777777" w:rsidTr="00A75C46">
        <w:tc>
          <w:tcPr>
            <w:tcW w:w="1502" w:type="dxa"/>
          </w:tcPr>
          <w:p w14:paraId="7AC1BB68" w14:textId="77777777" w:rsidR="001A2306" w:rsidRPr="00925811" w:rsidRDefault="001A2306" w:rsidP="001A2306">
            <w:r w:rsidRPr="00925811">
              <w:t>SPD</w:t>
            </w:r>
          </w:p>
        </w:tc>
        <w:tc>
          <w:tcPr>
            <w:tcW w:w="1502" w:type="dxa"/>
          </w:tcPr>
          <w:p w14:paraId="753F6F1A" w14:textId="77777777" w:rsidR="001A2306" w:rsidRPr="00925811" w:rsidRDefault="001A2306" w:rsidP="001A2306">
            <w:r w:rsidRPr="00925811">
              <w:t>1.615</w:t>
            </w:r>
          </w:p>
        </w:tc>
      </w:tr>
      <w:tr w:rsidR="001A2306" w:rsidRPr="00925811" w14:paraId="074E56C8" w14:textId="77777777" w:rsidTr="00A75C46">
        <w:tc>
          <w:tcPr>
            <w:tcW w:w="1502" w:type="dxa"/>
          </w:tcPr>
          <w:p w14:paraId="25981A9B" w14:textId="77777777" w:rsidR="001A2306" w:rsidRPr="00925811" w:rsidRDefault="001A2306" w:rsidP="001A2306">
            <w:r w:rsidRPr="00925811">
              <w:t>SPMW</w:t>
            </w:r>
          </w:p>
        </w:tc>
        <w:tc>
          <w:tcPr>
            <w:tcW w:w="1502" w:type="dxa"/>
          </w:tcPr>
          <w:p w14:paraId="57418313" w14:textId="77777777" w:rsidR="001A2306" w:rsidRPr="00925811" w:rsidRDefault="001A2306" w:rsidP="001A2306">
            <w:r w:rsidRPr="00925811">
              <w:t>2.516</w:t>
            </w:r>
          </w:p>
        </w:tc>
      </w:tr>
      <w:tr w:rsidR="001A2306" w:rsidRPr="00925811" w14:paraId="11C99F98" w14:textId="77777777" w:rsidTr="00A75C46">
        <w:tc>
          <w:tcPr>
            <w:tcW w:w="1502" w:type="dxa"/>
          </w:tcPr>
          <w:p w14:paraId="6363F931" w14:textId="77777777" w:rsidR="001A2306" w:rsidRPr="00925811" w:rsidRDefault="001A2306" w:rsidP="001A2306">
            <w:r w:rsidRPr="00925811">
              <w:t>SSEH</w:t>
            </w:r>
          </w:p>
        </w:tc>
        <w:tc>
          <w:tcPr>
            <w:tcW w:w="1502" w:type="dxa"/>
          </w:tcPr>
          <w:p w14:paraId="0D5BB208" w14:textId="77777777" w:rsidR="001A2306" w:rsidRPr="00925811" w:rsidRDefault="001A2306" w:rsidP="001A2306">
            <w:r w:rsidRPr="00925811">
              <w:t>1.930</w:t>
            </w:r>
          </w:p>
        </w:tc>
      </w:tr>
      <w:tr w:rsidR="001A2306" w:rsidRPr="00925811" w14:paraId="5E3336AD" w14:textId="77777777" w:rsidTr="00A75C46">
        <w:tc>
          <w:tcPr>
            <w:tcW w:w="1502" w:type="dxa"/>
          </w:tcPr>
          <w:p w14:paraId="7EFC5704" w14:textId="77777777" w:rsidR="001A2306" w:rsidRPr="00925811" w:rsidRDefault="001A2306" w:rsidP="001A2306">
            <w:r w:rsidRPr="00925811">
              <w:t>SSES</w:t>
            </w:r>
          </w:p>
        </w:tc>
        <w:tc>
          <w:tcPr>
            <w:tcW w:w="1502" w:type="dxa"/>
          </w:tcPr>
          <w:p w14:paraId="31A33BA0" w14:textId="77777777" w:rsidR="001A2306" w:rsidRPr="00925811" w:rsidRDefault="001A2306" w:rsidP="001A2306">
            <w:r w:rsidRPr="00925811">
              <w:t>1.364</w:t>
            </w:r>
          </w:p>
        </w:tc>
      </w:tr>
    </w:tbl>
    <w:p w14:paraId="6DC5649C" w14:textId="77777777" w:rsidR="001A2306" w:rsidRPr="00925811" w:rsidRDefault="001A2306" w:rsidP="001A2306">
      <w:pPr>
        <w:pStyle w:val="AppendixHeading"/>
      </w:pPr>
    </w:p>
    <w:p w14:paraId="48B1A5BD" w14:textId="08AE4F2C" w:rsidR="001A2306" w:rsidRPr="00925811" w:rsidRDefault="001A2306" w:rsidP="001A2306">
      <w:pPr>
        <w:pStyle w:val="Caption"/>
      </w:pPr>
      <w:r w:rsidRPr="00925811">
        <w:t xml:space="preserve">Incentive rate for calculating the </w:t>
      </w:r>
      <w:r w:rsidR="00A317BF" w:rsidRPr="00925811">
        <w:t>m</w:t>
      </w:r>
      <w:r w:rsidRPr="00925811">
        <w:t xml:space="preserve">ajor </w:t>
      </w:r>
      <w:r w:rsidR="00A317BF" w:rsidRPr="00925811">
        <w:t>c</w:t>
      </w:r>
      <w:r w:rsidRPr="00925811">
        <w:t xml:space="preserve">onnections </w:t>
      </w:r>
      <w:r w:rsidR="00A317BF" w:rsidRPr="00925811">
        <w:t>o</w:t>
      </w:r>
      <w:r w:rsidRPr="00925811">
        <w:t xml:space="preserve">utput </w:t>
      </w:r>
      <w:r w:rsidR="00A317BF" w:rsidRPr="00925811">
        <w:t>d</w:t>
      </w:r>
      <w:r w:rsidRPr="00925811">
        <w:t xml:space="preserve">elivery </w:t>
      </w:r>
      <w:r w:rsidR="00A317BF" w:rsidRPr="00925811">
        <w:t>i</w:t>
      </w:r>
      <w:r w:rsidRPr="00925811">
        <w:t>ncentive  (MCIR</w:t>
      </w:r>
      <w:r w:rsidRPr="00925811">
        <w:rPr>
          <w:rStyle w:val="Subscript"/>
        </w:rPr>
        <w:t>t</w:t>
      </w:r>
      <w:r w:rsidRPr="00925811">
        <w:t>)  (£m)</w:t>
      </w:r>
    </w:p>
    <w:tbl>
      <w:tblPr>
        <w:tblStyle w:val="AppendixTable"/>
        <w:tblW w:w="0" w:type="auto"/>
        <w:tblLook w:val="04A0" w:firstRow="1" w:lastRow="0" w:firstColumn="1" w:lastColumn="0" w:noHBand="0" w:noVBand="1"/>
      </w:tblPr>
      <w:tblGrid>
        <w:gridCol w:w="1502"/>
        <w:gridCol w:w="1502"/>
      </w:tblGrid>
      <w:tr w:rsidR="001A2306" w:rsidRPr="00925811" w14:paraId="7FA3E4E7" w14:textId="77777777" w:rsidTr="00A75C46">
        <w:trPr>
          <w:cnfStyle w:val="100000000000" w:firstRow="1" w:lastRow="0" w:firstColumn="0" w:lastColumn="0" w:oddVBand="0" w:evenVBand="0" w:oddHBand="0" w:evenHBand="0" w:firstRowFirstColumn="0" w:firstRowLastColumn="0" w:lastRowFirstColumn="0" w:lastRowLastColumn="0"/>
        </w:trPr>
        <w:tc>
          <w:tcPr>
            <w:tcW w:w="1502" w:type="dxa"/>
          </w:tcPr>
          <w:p w14:paraId="6230213E" w14:textId="77777777" w:rsidR="001A2306" w:rsidRPr="00925811" w:rsidRDefault="001A2306" w:rsidP="001A2306">
            <w:r w:rsidRPr="00925811">
              <w:t>Licensee</w:t>
            </w:r>
          </w:p>
        </w:tc>
        <w:tc>
          <w:tcPr>
            <w:tcW w:w="1502" w:type="dxa"/>
          </w:tcPr>
          <w:p w14:paraId="6B7842B4" w14:textId="77777777" w:rsidR="001A2306" w:rsidRPr="00925811" w:rsidRDefault="001A2306" w:rsidP="001A2306">
            <w:r w:rsidRPr="00925811">
              <w:t xml:space="preserve"> MCIR (£m)</w:t>
            </w:r>
          </w:p>
        </w:tc>
      </w:tr>
      <w:tr w:rsidR="001A2306" w:rsidRPr="00925811" w14:paraId="38D39F97" w14:textId="77777777" w:rsidTr="00A75C46">
        <w:tc>
          <w:tcPr>
            <w:tcW w:w="1502" w:type="dxa"/>
          </w:tcPr>
          <w:p w14:paraId="4D917950" w14:textId="77777777" w:rsidR="001A2306" w:rsidRPr="00925811" w:rsidRDefault="001A2306" w:rsidP="001A2306">
            <w:r w:rsidRPr="00925811">
              <w:t>ENWL</w:t>
            </w:r>
          </w:p>
        </w:tc>
        <w:tc>
          <w:tcPr>
            <w:tcW w:w="1502" w:type="dxa"/>
          </w:tcPr>
          <w:p w14:paraId="60E7D497" w14:textId="77777777" w:rsidR="001A2306" w:rsidRPr="00925811" w:rsidRDefault="001A2306" w:rsidP="001A2306">
            <w:r w:rsidRPr="00925811">
              <w:t>0.679</w:t>
            </w:r>
          </w:p>
        </w:tc>
      </w:tr>
      <w:tr w:rsidR="001A2306" w:rsidRPr="00925811" w14:paraId="19DD4E18" w14:textId="77777777" w:rsidTr="00A75C46">
        <w:tc>
          <w:tcPr>
            <w:tcW w:w="1502" w:type="dxa"/>
          </w:tcPr>
          <w:p w14:paraId="299E2B90" w14:textId="77777777" w:rsidR="001A2306" w:rsidRPr="00925811" w:rsidRDefault="001A2306" w:rsidP="001A2306">
            <w:r w:rsidRPr="00925811">
              <w:t>NPgN</w:t>
            </w:r>
          </w:p>
        </w:tc>
        <w:tc>
          <w:tcPr>
            <w:tcW w:w="1502" w:type="dxa"/>
          </w:tcPr>
          <w:p w14:paraId="33FA06A2" w14:textId="77777777" w:rsidR="001A2306" w:rsidRPr="00925811" w:rsidRDefault="001A2306" w:rsidP="001A2306">
            <w:r w:rsidRPr="00925811">
              <w:t>3.529</w:t>
            </w:r>
          </w:p>
        </w:tc>
      </w:tr>
      <w:tr w:rsidR="001A2306" w:rsidRPr="00925811" w14:paraId="4A7A8B6F" w14:textId="77777777" w:rsidTr="00A75C46">
        <w:tc>
          <w:tcPr>
            <w:tcW w:w="1502" w:type="dxa"/>
          </w:tcPr>
          <w:p w14:paraId="5A09AF02" w14:textId="77777777" w:rsidR="001A2306" w:rsidRPr="00925811" w:rsidRDefault="001A2306" w:rsidP="001A2306">
            <w:r w:rsidRPr="00925811">
              <w:t>NPgY</w:t>
            </w:r>
          </w:p>
        </w:tc>
        <w:tc>
          <w:tcPr>
            <w:tcW w:w="1502" w:type="dxa"/>
          </w:tcPr>
          <w:p w14:paraId="408BB3B9" w14:textId="77777777" w:rsidR="001A2306" w:rsidRPr="00925811" w:rsidRDefault="001A2306" w:rsidP="001A2306">
            <w:r w:rsidRPr="00925811">
              <w:t>4.870</w:t>
            </w:r>
          </w:p>
        </w:tc>
      </w:tr>
      <w:tr w:rsidR="001A2306" w:rsidRPr="00925811" w14:paraId="17AE864C" w14:textId="77777777" w:rsidTr="00A75C46">
        <w:tc>
          <w:tcPr>
            <w:tcW w:w="1502" w:type="dxa"/>
          </w:tcPr>
          <w:p w14:paraId="5A440940" w14:textId="77777777" w:rsidR="001A2306" w:rsidRPr="00925811" w:rsidRDefault="001A2306" w:rsidP="001A2306">
            <w:r w:rsidRPr="00925811">
              <w:t>WMID</w:t>
            </w:r>
          </w:p>
        </w:tc>
        <w:tc>
          <w:tcPr>
            <w:tcW w:w="1502" w:type="dxa"/>
          </w:tcPr>
          <w:p w14:paraId="7F23B39D" w14:textId="77777777" w:rsidR="001A2306" w:rsidRPr="00925811" w:rsidRDefault="001A2306" w:rsidP="001A2306">
            <w:r w:rsidRPr="00925811">
              <w:t>1.752</w:t>
            </w:r>
          </w:p>
        </w:tc>
      </w:tr>
      <w:tr w:rsidR="001A2306" w:rsidRPr="00925811" w14:paraId="54A9DF30" w14:textId="77777777" w:rsidTr="00A75C46">
        <w:tc>
          <w:tcPr>
            <w:tcW w:w="1502" w:type="dxa"/>
          </w:tcPr>
          <w:p w14:paraId="1D62D99E" w14:textId="77777777" w:rsidR="001A2306" w:rsidRPr="00925811" w:rsidRDefault="001A2306" w:rsidP="001A2306">
            <w:r w:rsidRPr="00925811">
              <w:t>EMID</w:t>
            </w:r>
          </w:p>
        </w:tc>
        <w:tc>
          <w:tcPr>
            <w:tcW w:w="1502" w:type="dxa"/>
          </w:tcPr>
          <w:p w14:paraId="74434B3A" w14:textId="77777777" w:rsidR="001A2306" w:rsidRPr="00925811" w:rsidRDefault="001A2306" w:rsidP="001A2306">
            <w:r w:rsidRPr="00925811">
              <w:t>1.793</w:t>
            </w:r>
          </w:p>
        </w:tc>
      </w:tr>
      <w:tr w:rsidR="001A2306" w:rsidRPr="00925811" w14:paraId="113698A1" w14:textId="77777777" w:rsidTr="00A75C46">
        <w:tc>
          <w:tcPr>
            <w:tcW w:w="1502" w:type="dxa"/>
          </w:tcPr>
          <w:p w14:paraId="13E41CAA" w14:textId="77777777" w:rsidR="001A2306" w:rsidRPr="00925811" w:rsidRDefault="001A2306" w:rsidP="001A2306">
            <w:r w:rsidRPr="00925811">
              <w:t>SWALES</w:t>
            </w:r>
          </w:p>
        </w:tc>
        <w:tc>
          <w:tcPr>
            <w:tcW w:w="1502" w:type="dxa"/>
          </w:tcPr>
          <w:p w14:paraId="312C72A3" w14:textId="77777777" w:rsidR="001A2306" w:rsidRPr="00925811" w:rsidRDefault="001A2306" w:rsidP="001A2306">
            <w:r w:rsidRPr="00925811">
              <w:t>2.687</w:t>
            </w:r>
          </w:p>
        </w:tc>
      </w:tr>
      <w:tr w:rsidR="001A2306" w:rsidRPr="00925811" w14:paraId="49ED7ED9" w14:textId="77777777" w:rsidTr="00A75C46">
        <w:tc>
          <w:tcPr>
            <w:tcW w:w="1502" w:type="dxa"/>
          </w:tcPr>
          <w:p w14:paraId="768A21EA" w14:textId="77777777" w:rsidR="001A2306" w:rsidRPr="00925811" w:rsidRDefault="001A2306" w:rsidP="001A2306">
            <w:r w:rsidRPr="00925811">
              <w:t>SWEST</w:t>
            </w:r>
          </w:p>
        </w:tc>
        <w:tc>
          <w:tcPr>
            <w:tcW w:w="1502" w:type="dxa"/>
          </w:tcPr>
          <w:p w14:paraId="2C440E83" w14:textId="77777777" w:rsidR="001A2306" w:rsidRPr="00925811" w:rsidRDefault="001A2306" w:rsidP="001A2306">
            <w:r w:rsidRPr="00925811">
              <w:t>4.081</w:t>
            </w:r>
          </w:p>
        </w:tc>
      </w:tr>
      <w:tr w:rsidR="001A2306" w:rsidRPr="00925811" w14:paraId="352B5077" w14:textId="77777777" w:rsidTr="00A75C46">
        <w:tc>
          <w:tcPr>
            <w:tcW w:w="1502" w:type="dxa"/>
          </w:tcPr>
          <w:p w14:paraId="37281AB5" w14:textId="77777777" w:rsidR="001A2306" w:rsidRPr="00925811" w:rsidRDefault="001A2306" w:rsidP="001A2306">
            <w:r w:rsidRPr="00925811">
              <w:t>LPN</w:t>
            </w:r>
          </w:p>
        </w:tc>
        <w:tc>
          <w:tcPr>
            <w:tcW w:w="1502" w:type="dxa"/>
          </w:tcPr>
          <w:p w14:paraId="18955D5C" w14:textId="77777777" w:rsidR="001A2306" w:rsidRPr="00925811" w:rsidRDefault="001A2306" w:rsidP="001A2306">
            <w:r w:rsidRPr="00925811">
              <w:t>1.177</w:t>
            </w:r>
          </w:p>
        </w:tc>
      </w:tr>
      <w:tr w:rsidR="001A2306" w:rsidRPr="00925811" w14:paraId="643B75AE" w14:textId="77777777" w:rsidTr="00A75C46">
        <w:tc>
          <w:tcPr>
            <w:tcW w:w="1502" w:type="dxa"/>
          </w:tcPr>
          <w:p w14:paraId="59BAA7FE" w14:textId="77777777" w:rsidR="001A2306" w:rsidRPr="00925811" w:rsidRDefault="001A2306" w:rsidP="001A2306">
            <w:r w:rsidRPr="00925811">
              <w:t>SPN</w:t>
            </w:r>
          </w:p>
        </w:tc>
        <w:tc>
          <w:tcPr>
            <w:tcW w:w="1502" w:type="dxa"/>
          </w:tcPr>
          <w:p w14:paraId="68CB8F0B" w14:textId="77777777" w:rsidR="001A2306" w:rsidRPr="00925811" w:rsidRDefault="001A2306" w:rsidP="001A2306">
            <w:r w:rsidRPr="00925811">
              <w:t>1.218</w:t>
            </w:r>
          </w:p>
        </w:tc>
      </w:tr>
      <w:tr w:rsidR="001A2306" w:rsidRPr="00925811" w14:paraId="68C3917C" w14:textId="77777777" w:rsidTr="00A75C46">
        <w:tc>
          <w:tcPr>
            <w:tcW w:w="1502" w:type="dxa"/>
          </w:tcPr>
          <w:p w14:paraId="581E8880" w14:textId="77777777" w:rsidR="001A2306" w:rsidRPr="00925811" w:rsidRDefault="001A2306" w:rsidP="001A2306">
            <w:r w:rsidRPr="00925811">
              <w:t>EPN</w:t>
            </w:r>
          </w:p>
        </w:tc>
        <w:tc>
          <w:tcPr>
            <w:tcW w:w="1502" w:type="dxa"/>
          </w:tcPr>
          <w:p w14:paraId="26676CBF" w14:textId="77777777" w:rsidR="001A2306" w:rsidRPr="00925811" w:rsidRDefault="001A2306" w:rsidP="001A2306">
            <w:r w:rsidRPr="00925811">
              <w:t>1.901</w:t>
            </w:r>
          </w:p>
        </w:tc>
      </w:tr>
      <w:tr w:rsidR="001A2306" w:rsidRPr="00925811" w14:paraId="3931A504" w14:textId="77777777" w:rsidTr="00A75C46">
        <w:tc>
          <w:tcPr>
            <w:tcW w:w="1502" w:type="dxa"/>
          </w:tcPr>
          <w:p w14:paraId="31B1216F" w14:textId="77777777" w:rsidR="001A2306" w:rsidRPr="00925811" w:rsidRDefault="001A2306" w:rsidP="001A2306">
            <w:r w:rsidRPr="00925811">
              <w:t>SPD</w:t>
            </w:r>
          </w:p>
        </w:tc>
        <w:tc>
          <w:tcPr>
            <w:tcW w:w="1502" w:type="dxa"/>
          </w:tcPr>
          <w:p w14:paraId="735C5B90" w14:textId="77777777" w:rsidR="001A2306" w:rsidRPr="00925811" w:rsidRDefault="001A2306" w:rsidP="001A2306">
            <w:r w:rsidRPr="00925811">
              <w:t>3.230</w:t>
            </w:r>
          </w:p>
        </w:tc>
      </w:tr>
      <w:tr w:rsidR="001A2306" w:rsidRPr="00925811" w14:paraId="61ED3B1F" w14:textId="77777777" w:rsidTr="00A75C46">
        <w:tc>
          <w:tcPr>
            <w:tcW w:w="1502" w:type="dxa"/>
          </w:tcPr>
          <w:p w14:paraId="40944E1D" w14:textId="77777777" w:rsidR="001A2306" w:rsidRPr="00925811" w:rsidRDefault="001A2306" w:rsidP="001A2306">
            <w:r w:rsidRPr="00925811">
              <w:t>SPMW</w:t>
            </w:r>
          </w:p>
        </w:tc>
        <w:tc>
          <w:tcPr>
            <w:tcW w:w="1502" w:type="dxa"/>
          </w:tcPr>
          <w:p w14:paraId="14858934" w14:textId="77777777" w:rsidR="001A2306" w:rsidRPr="00925811" w:rsidRDefault="001A2306" w:rsidP="001A2306">
            <w:r w:rsidRPr="00925811">
              <w:t>5.032</w:t>
            </w:r>
          </w:p>
        </w:tc>
      </w:tr>
      <w:tr w:rsidR="001A2306" w:rsidRPr="00925811" w14:paraId="20208622" w14:textId="77777777" w:rsidTr="00A75C46">
        <w:tc>
          <w:tcPr>
            <w:tcW w:w="1502" w:type="dxa"/>
          </w:tcPr>
          <w:p w14:paraId="65020D0B" w14:textId="77777777" w:rsidR="001A2306" w:rsidRPr="00925811" w:rsidRDefault="001A2306" w:rsidP="001A2306">
            <w:r w:rsidRPr="00925811">
              <w:t>SSEH</w:t>
            </w:r>
          </w:p>
        </w:tc>
        <w:tc>
          <w:tcPr>
            <w:tcW w:w="1502" w:type="dxa"/>
          </w:tcPr>
          <w:p w14:paraId="1ABB57B5" w14:textId="77777777" w:rsidR="001A2306" w:rsidRPr="00925811" w:rsidRDefault="001A2306" w:rsidP="001A2306">
            <w:r w:rsidRPr="00925811">
              <w:t>3.859</w:t>
            </w:r>
          </w:p>
        </w:tc>
      </w:tr>
      <w:tr w:rsidR="001A2306" w:rsidRPr="00925811" w14:paraId="07A66B70" w14:textId="77777777" w:rsidTr="00A75C46">
        <w:tc>
          <w:tcPr>
            <w:tcW w:w="1502" w:type="dxa"/>
          </w:tcPr>
          <w:p w14:paraId="1AC695DA" w14:textId="77777777" w:rsidR="001A2306" w:rsidRPr="00925811" w:rsidRDefault="001A2306" w:rsidP="001A2306">
            <w:r w:rsidRPr="00925811">
              <w:t>SSES</w:t>
            </w:r>
          </w:p>
        </w:tc>
        <w:tc>
          <w:tcPr>
            <w:tcW w:w="1502" w:type="dxa"/>
          </w:tcPr>
          <w:p w14:paraId="4F6F9B52" w14:textId="77777777" w:rsidR="001A2306" w:rsidRPr="00925811" w:rsidRDefault="001A2306" w:rsidP="001A2306">
            <w:r w:rsidRPr="00925811">
              <w:t>2.728</w:t>
            </w:r>
          </w:p>
        </w:tc>
      </w:tr>
    </w:tbl>
    <w:p w14:paraId="16746894" w14:textId="77777777" w:rsidR="001A2306" w:rsidRPr="00925811" w:rsidRDefault="001A2306" w:rsidP="001A2306">
      <w:pPr>
        <w:pStyle w:val="Heading2"/>
      </w:pPr>
      <w:bookmarkStart w:id="246" w:name="_Toc115252656"/>
      <w:bookmarkStart w:id="247" w:name="_Toc121736133"/>
      <w:bookmarkStart w:id="248" w:name="_Toc126074418"/>
      <w:r w:rsidRPr="00925811">
        <w:t>Consumer vulnerability output delivery incentive</w:t>
      </w:r>
      <w:bookmarkEnd w:id="246"/>
      <w:bookmarkEnd w:id="247"/>
      <w:r w:rsidRPr="00925811">
        <w:t xml:space="preserve"> (CVI</w:t>
      </w:r>
      <w:r w:rsidRPr="00925811">
        <w:rPr>
          <w:rStyle w:val="Subscript"/>
        </w:rPr>
        <w:t>t</w:t>
      </w:r>
      <w:r w:rsidRPr="00925811">
        <w:t>)</w:t>
      </w:r>
      <w:bookmarkEnd w:id="248"/>
    </w:p>
    <w:p w14:paraId="0ADCB4C9" w14:textId="77777777" w:rsidR="001A2306" w:rsidRPr="00925811" w:rsidRDefault="001A2306" w:rsidP="00925811">
      <w:pPr>
        <w:pStyle w:val="Heading3nonumbering"/>
      </w:pPr>
      <w:r w:rsidRPr="00925811">
        <w:t>Introduction</w:t>
      </w:r>
    </w:p>
    <w:p w14:paraId="50102D47" w14:textId="77777777" w:rsidR="001A2306" w:rsidRPr="00925811" w:rsidRDefault="001A2306" w:rsidP="001A2306">
      <w:pPr>
        <w:pStyle w:val="NumberedNormal"/>
      </w:pPr>
      <w:r w:rsidRPr="00925811" w:rsidDel="00C60EC1">
        <w:t>The purpose of this</w:t>
      </w:r>
      <w:r w:rsidRPr="00925811" w:rsidDel="00A253C7">
        <w:t xml:space="preserve"> </w:t>
      </w:r>
      <w:r w:rsidRPr="00925811" w:rsidDel="00C60EC1">
        <w:t>condition is to calculate the term CVI</w:t>
      </w:r>
      <w:r w:rsidRPr="00925811">
        <w:rPr>
          <w:rStyle w:val="Subscript"/>
        </w:rPr>
        <w:t>t</w:t>
      </w:r>
      <w:r w:rsidRPr="00925811" w:rsidDel="00C60EC1">
        <w:t xml:space="preserve"> (the </w:t>
      </w:r>
      <w:r w:rsidRPr="00925811">
        <w:t>c</w:t>
      </w:r>
      <w:r w:rsidRPr="00925811" w:rsidDel="00C60EC1">
        <w:t xml:space="preserve">onsumer </w:t>
      </w:r>
      <w:r w:rsidRPr="00925811">
        <w:t>v</w:t>
      </w:r>
      <w:r w:rsidRPr="00925811" w:rsidDel="00C60EC1">
        <w:t>ulnerability output delivery incentive term). This contributes to the calculation of the ODI</w:t>
      </w:r>
      <w:r w:rsidRPr="00925811">
        <w:rPr>
          <w:rStyle w:val="Subscript"/>
        </w:rPr>
        <w:t>t</w:t>
      </w:r>
      <w:r w:rsidRPr="00925811" w:rsidDel="00C60EC1">
        <w:t xml:space="preserve"> term (the output delivery incentives term), which in turn feeds into Calculated Revenue in Special Condition 2.1 (Revenue restriction). </w:t>
      </w:r>
    </w:p>
    <w:p w14:paraId="17A5E7B8" w14:textId="77777777" w:rsidR="001A2306" w:rsidRPr="00925811" w:rsidRDefault="001A2306" w:rsidP="001A2306">
      <w:pPr>
        <w:pStyle w:val="NumberedNormal"/>
      </w:pPr>
      <w:r w:rsidRPr="00925811">
        <w:t>The effect of this incentive is to reward or penalise the licensee for its performance in providing services to Domestic Customers in Vulnerable Situations unless such performance falls within the deadband.</w:t>
      </w:r>
    </w:p>
    <w:p w14:paraId="52B73909" w14:textId="77777777" w:rsidR="001A2306" w:rsidRPr="00925811" w:rsidRDefault="001A2306" w:rsidP="001A2306">
      <w:pPr>
        <w:pStyle w:val="NumberedNormal"/>
      </w:pPr>
      <w:r w:rsidRPr="00925811">
        <w:t xml:space="preserve">This condition also establishes the RIIO-ED2 Consumer Vulnerability Guidance Document. </w:t>
      </w:r>
    </w:p>
    <w:p w14:paraId="5A13FB24" w14:textId="77777777" w:rsidR="001A2306" w:rsidRPr="00925811" w:rsidRDefault="001A2306" w:rsidP="001A2306">
      <w:pPr>
        <w:pStyle w:val="Heading3"/>
      </w:pPr>
      <w:r w:rsidRPr="00925811">
        <w:t>Formula for calculating the Consumer vulnerability output delivery incentive (CVI</w:t>
      </w:r>
      <w:r w:rsidRPr="00925811">
        <w:rPr>
          <w:rStyle w:val="Subscript"/>
        </w:rPr>
        <w:t>t</w:t>
      </w:r>
      <w:r w:rsidRPr="00925811">
        <w:t>)</w:t>
      </w:r>
    </w:p>
    <w:p w14:paraId="4B966AFF" w14:textId="77777777" w:rsidR="001A2306" w:rsidRPr="00925811" w:rsidRDefault="001A2306" w:rsidP="001A2306">
      <w:pPr>
        <w:pStyle w:val="NumberedNormal"/>
      </w:pPr>
      <w:r w:rsidRPr="00925811">
        <w:t>For Regulatory Years commencing on 1 April 2023, 1 April 2025 and 1 April 2026, the value of CVI</w:t>
      </w:r>
      <w:r w:rsidRPr="00925811">
        <w:rPr>
          <w:rStyle w:val="Subscript"/>
        </w:rPr>
        <w:t>t</w:t>
      </w:r>
      <w:r w:rsidRPr="00925811">
        <w:t xml:space="preserve"> is zero.</w:t>
      </w:r>
    </w:p>
    <w:p w14:paraId="64938716" w14:textId="77777777" w:rsidR="001A2306" w:rsidRPr="00925811" w:rsidRDefault="001A2306" w:rsidP="001A2306">
      <w:pPr>
        <w:pStyle w:val="NumberedNormal"/>
      </w:pPr>
      <w:r w:rsidRPr="00925811">
        <w:t>For Regulatory Years commencing on 1 April 2024 and 1 April 2027, the value of CVI</w:t>
      </w:r>
      <w:r w:rsidRPr="00925811">
        <w:rPr>
          <w:rStyle w:val="Subscript"/>
        </w:rPr>
        <w:t>t</w:t>
      </w:r>
      <w:r w:rsidRPr="00925811">
        <w:t xml:space="preserve"> is derived in accordance with the following formula: </w:t>
      </w:r>
    </w:p>
    <w:p w14:paraId="0AB237A7" w14:textId="77777777" w:rsidR="001A2306" w:rsidRPr="00925811" w:rsidRDefault="001A2306" w:rsidP="001A2306">
      <m:oMathPara>
        <m:oMath>
          <m:r>
            <w:rPr>
              <w:rFonts w:ascii="Cambria Math" w:hAnsi="Cambria Math"/>
            </w:rPr>
            <m:t>CVIₜ=(PSRₜ+VFPₜ+VLCTₜ+CSFPₜ+CSLCTₜ)</m:t>
          </m:r>
        </m:oMath>
      </m:oMathPara>
    </w:p>
    <w:p w14:paraId="720DC148" w14:textId="77777777" w:rsidR="001A2306" w:rsidRPr="00925811" w:rsidRDefault="001A2306" w:rsidP="001A2306">
      <w:pPr>
        <w:pStyle w:val="FormulaDefinitions"/>
      </w:pPr>
      <w:r w:rsidRPr="00925811">
        <w:t>where:</w:t>
      </w:r>
    </w:p>
    <w:tbl>
      <w:tblPr>
        <w:tblStyle w:val="TableGridLight"/>
        <w:tblW w:w="7763" w:type="dxa"/>
        <w:tblLayout w:type="fixed"/>
        <w:tblLook w:val="04A0" w:firstRow="1" w:lastRow="0" w:firstColumn="1" w:lastColumn="0" w:noHBand="0" w:noVBand="1"/>
      </w:tblPr>
      <w:tblGrid>
        <w:gridCol w:w="1242"/>
        <w:gridCol w:w="6521"/>
      </w:tblGrid>
      <w:tr w:rsidR="001A2306" w:rsidRPr="00925811" w14:paraId="65C06E2B" w14:textId="77777777" w:rsidTr="00A75C46">
        <w:trPr>
          <w:cnfStyle w:val="100000000000" w:firstRow="1" w:lastRow="0" w:firstColumn="0" w:lastColumn="0" w:oddVBand="0" w:evenVBand="0" w:oddHBand="0"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1242" w:type="dxa"/>
          </w:tcPr>
          <w:p w14:paraId="14BCC92A" w14:textId="77777777" w:rsidR="001A2306" w:rsidRPr="00925811" w:rsidRDefault="001A2306" w:rsidP="001A2306">
            <w:r w:rsidRPr="00925811">
              <w:t>PSR</w:t>
            </w:r>
            <w:r w:rsidRPr="00925811">
              <w:rPr>
                <w:rStyle w:val="Subscript"/>
              </w:rPr>
              <w:t>t</w:t>
            </w:r>
          </w:p>
        </w:tc>
        <w:tc>
          <w:tcPr>
            <w:tcW w:w="6521" w:type="dxa"/>
          </w:tcPr>
          <w:p w14:paraId="297E1A37" w14:textId="77777777" w:rsidR="001A2306" w:rsidRPr="00925811" w:rsidRDefault="001A2306" w:rsidP="001A2306">
            <w:pPr>
              <w:cnfStyle w:val="100000000000" w:firstRow="1" w:lastRow="0" w:firstColumn="0" w:lastColumn="0" w:oddVBand="0" w:evenVBand="0" w:oddHBand="0" w:evenHBand="0" w:firstRowFirstColumn="0" w:firstRowLastColumn="0" w:lastRowFirstColumn="0" w:lastRowLastColumn="0"/>
            </w:pPr>
            <w:r w:rsidRPr="00925811">
              <w:t>means the PSR Reach term and is derived in accordance with Part B;</w:t>
            </w:r>
          </w:p>
        </w:tc>
      </w:tr>
      <w:tr w:rsidR="001A2306" w:rsidRPr="00925811" w14:paraId="6DB261E1"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242" w:type="dxa"/>
          </w:tcPr>
          <w:p w14:paraId="224F5EAF" w14:textId="77777777" w:rsidR="001A2306" w:rsidRPr="00925811" w:rsidRDefault="001A2306" w:rsidP="001A2306">
            <w:r w:rsidRPr="00925811">
              <w:t>VFP</w:t>
            </w:r>
            <w:r w:rsidRPr="00925811">
              <w:rPr>
                <w:rStyle w:val="Subscript"/>
              </w:rPr>
              <w:t>t</w:t>
            </w:r>
          </w:p>
        </w:tc>
        <w:tc>
          <w:tcPr>
            <w:tcW w:w="6521" w:type="dxa"/>
          </w:tcPr>
          <w:p w14:paraId="59F02B1A"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means the value of the Fuel Poverty Services Delivered term and is derived in accordance with Part C;</w:t>
            </w:r>
          </w:p>
        </w:tc>
      </w:tr>
      <w:tr w:rsidR="001A2306" w:rsidRPr="00925811" w14:paraId="14D1E494"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242" w:type="dxa"/>
          </w:tcPr>
          <w:p w14:paraId="6F61E1FB" w14:textId="77777777" w:rsidR="001A2306" w:rsidRPr="00925811" w:rsidRDefault="001A2306" w:rsidP="001A2306">
            <w:r w:rsidRPr="00925811">
              <w:t>VLCT</w:t>
            </w:r>
            <w:r w:rsidRPr="00925811">
              <w:rPr>
                <w:rStyle w:val="Subscript"/>
              </w:rPr>
              <w:t>t</w:t>
            </w:r>
          </w:p>
        </w:tc>
        <w:tc>
          <w:tcPr>
            <w:tcW w:w="6521" w:type="dxa"/>
          </w:tcPr>
          <w:p w14:paraId="19275418"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means the value of the Low Carbon Transition Services Delivered term and is derived in accordance with Part D;</w:t>
            </w:r>
          </w:p>
        </w:tc>
      </w:tr>
      <w:tr w:rsidR="001A2306" w:rsidRPr="00925811" w14:paraId="1B3893BB"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242" w:type="dxa"/>
          </w:tcPr>
          <w:p w14:paraId="533ABCA9" w14:textId="77777777" w:rsidR="001A2306" w:rsidRPr="00925811" w:rsidRDefault="001A2306" w:rsidP="001A2306">
            <w:r w:rsidRPr="00925811">
              <w:t>CSFP</w:t>
            </w:r>
            <w:r w:rsidRPr="00925811">
              <w:rPr>
                <w:rStyle w:val="Subscript"/>
              </w:rPr>
              <w:t>t</w:t>
            </w:r>
          </w:p>
        </w:tc>
        <w:tc>
          <w:tcPr>
            <w:tcW w:w="6521" w:type="dxa"/>
          </w:tcPr>
          <w:p w14:paraId="0F647065"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means the Fuel Poverty Customer Satisfaction Survey term and is derived in accordance with Part E; and</w:t>
            </w:r>
          </w:p>
        </w:tc>
      </w:tr>
      <w:tr w:rsidR="001A2306" w:rsidRPr="00925811" w14:paraId="757F2723"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242" w:type="dxa"/>
          </w:tcPr>
          <w:p w14:paraId="648839E2" w14:textId="77777777" w:rsidR="001A2306" w:rsidRPr="00925811" w:rsidRDefault="001A2306" w:rsidP="001A2306">
            <w:r w:rsidRPr="00925811">
              <w:t>CSLCT</w:t>
            </w:r>
            <w:r w:rsidRPr="00925811">
              <w:rPr>
                <w:rStyle w:val="Subscript"/>
              </w:rPr>
              <w:t>t</w:t>
            </w:r>
          </w:p>
        </w:tc>
        <w:tc>
          <w:tcPr>
            <w:tcW w:w="6521" w:type="dxa"/>
          </w:tcPr>
          <w:p w14:paraId="592181D8"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means the Low Carbon Transition Customer Satisfaction Survey term and is derived in accordance with Part F.</w:t>
            </w:r>
          </w:p>
        </w:tc>
      </w:tr>
    </w:tbl>
    <w:p w14:paraId="2A0D6A98" w14:textId="77777777" w:rsidR="001A2306" w:rsidRPr="00925811" w:rsidRDefault="001A2306" w:rsidP="001A2306">
      <w:pPr>
        <w:pStyle w:val="Heading3"/>
      </w:pPr>
      <w:r w:rsidRPr="00925811">
        <w:t>Formulae for calculating the PSR Reach term (PSR</w:t>
      </w:r>
      <w:r w:rsidRPr="00925811">
        <w:rPr>
          <w:rStyle w:val="Subscript"/>
        </w:rPr>
        <w:t>t</w:t>
      </w:r>
      <w:r w:rsidRPr="00925811">
        <w:t>)</w:t>
      </w:r>
    </w:p>
    <w:p w14:paraId="5FBF0CE1" w14:textId="77777777" w:rsidR="001A2306" w:rsidRPr="00925811" w:rsidRDefault="001A2306" w:rsidP="001A2306">
      <w:pPr>
        <w:pStyle w:val="NumberedNormal"/>
      </w:pPr>
      <w:r w:rsidRPr="00925811">
        <w:t>For Regulatory Years commencing on 1 April 2024 and 1 April 2027, the value of PSR</w:t>
      </w:r>
      <w:r w:rsidRPr="00925811">
        <w:rPr>
          <w:rStyle w:val="Subscript"/>
        </w:rPr>
        <w:t>t</w:t>
      </w:r>
      <w:r w:rsidRPr="00925811">
        <w:t xml:space="preserve"> is derived in accordance with the following formula:</w:t>
      </w:r>
    </w:p>
    <w:p w14:paraId="3F5DEE67" w14:textId="77777777" w:rsidR="001A2306" w:rsidRPr="00925811" w:rsidRDefault="001A2306" w:rsidP="001A2306">
      <w:pPr>
        <w:pStyle w:val="FormulaDefinitions"/>
      </w:pPr>
      <w:r w:rsidRPr="00925811">
        <w:t xml:space="preserve">If </w:t>
      </w:r>
      <m:oMath>
        <m:r>
          <w:rPr>
            <w:rFonts w:ascii="Cambria Math" w:hAnsi="Cambria Math"/>
          </w:rPr>
          <m:t>PSRTL</m:t>
        </m:r>
        <m:r>
          <m:rPr>
            <m:sty m:val="p"/>
          </m:rPr>
          <w:rPr>
            <w:rFonts w:ascii="Cambria Math" w:hAnsi="Cambria Math"/>
          </w:rPr>
          <m:t>ₜ ≤</m:t>
        </m:r>
        <m:sSub>
          <m:sSubPr>
            <m:ctrlPr>
              <w:rPr>
                <w:rFonts w:ascii="Cambria Math" w:hAnsi="Cambria Math"/>
              </w:rPr>
            </m:ctrlPr>
          </m:sSubPr>
          <m:e>
            <m:r>
              <w:rPr>
                <w:rFonts w:ascii="Cambria Math" w:hAnsi="Cambria Math"/>
              </w:rPr>
              <m:t>PSRA</m:t>
            </m:r>
          </m:e>
          <m:sub>
            <m:r>
              <w:rPr>
                <w:rFonts w:ascii="Cambria Math" w:hAnsi="Cambria Math"/>
              </w:rPr>
              <m:t>t</m:t>
            </m:r>
          </m:sub>
        </m:sSub>
        <m:r>
          <m:rPr>
            <m:sty m:val="p"/>
          </m:rPr>
          <w:rPr>
            <w:rFonts w:ascii="Cambria Math" w:hAnsi="Cambria Math"/>
          </w:rPr>
          <m:t>≤</m:t>
        </m:r>
        <m:r>
          <w:rPr>
            <w:rFonts w:ascii="Cambria Math" w:hAnsi="Cambria Math"/>
          </w:rPr>
          <m:t>PSRTU</m:t>
        </m:r>
        <m:r>
          <m:rPr>
            <m:sty m:val="p"/>
          </m:rPr>
          <w:rPr>
            <w:rFonts w:ascii="Cambria Math" w:hAnsi="Cambria Math"/>
          </w:rPr>
          <m:t>ₜ</m:t>
        </m:r>
      </m:oMath>
      <w:r w:rsidRPr="00925811">
        <w:t xml:space="preserve">, then: </w:t>
      </w:r>
    </w:p>
    <w:p w14:paraId="118FB705" w14:textId="77777777" w:rsidR="001A2306" w:rsidRPr="00925811" w:rsidRDefault="001A2306" w:rsidP="001A2306">
      <m:oMathPara>
        <m:oMath>
          <m:r>
            <w:rPr>
              <w:rFonts w:ascii="Cambria Math" w:hAnsi="Cambria Math"/>
            </w:rPr>
            <m:t>PSRₜ=0</m:t>
          </m:r>
        </m:oMath>
      </m:oMathPara>
    </w:p>
    <w:p w14:paraId="516CE6E0" w14:textId="77777777" w:rsidR="001A2306" w:rsidRPr="00925811" w:rsidRDefault="001A2306" w:rsidP="001A2306">
      <w:pPr>
        <w:pStyle w:val="FormulaDefinitions"/>
      </w:pPr>
      <w:r w:rsidRPr="00925811">
        <w:t xml:space="preserve">If </w:t>
      </w:r>
      <m:oMath>
        <m:r>
          <w:rPr>
            <w:rFonts w:ascii="Cambria Math" w:hAnsi="Cambria Math"/>
          </w:rPr>
          <m:t>PSRAₜ&gt;PSRTUₜ</m:t>
        </m:r>
      </m:oMath>
      <w:r w:rsidRPr="00925811">
        <w:t>, and the minimum requirement for PSR Reach has been met, in accordance with the RIIO-ED2 Consumer Vulnerability Guidance Document, then:</w:t>
      </w:r>
    </w:p>
    <w:p w14:paraId="59E1F1B8" w14:textId="07E2DFEC" w:rsidR="001A2306" w:rsidRPr="00925811" w:rsidRDefault="008831E2" w:rsidP="001A2306">
      <m:oMathPara>
        <m:oMathParaPr>
          <m:jc m:val="center"/>
        </m:oMathParaPr>
        <m:oMath>
          <m:r>
            <w:rPr>
              <w:rFonts w:ascii="Cambria Math" w:hAnsi="Cambria Math"/>
            </w:rPr>
            <m:t xml:space="preserve">  PSRₜ=min⁡(PSRAUₜ, </m:t>
          </m:r>
          <m:d>
            <m:dPr>
              <m:ctrlPr>
                <w:rPr>
                  <w:rFonts w:ascii="Cambria Math" w:hAnsi="Cambria Math"/>
                </w:rPr>
              </m:ctrlPr>
            </m:dPr>
            <m:e>
              <m:d>
                <m:dPr>
                  <m:ctrlPr>
                    <w:rPr>
                      <w:rFonts w:ascii="Cambria Math" w:hAnsi="Cambria Math"/>
                    </w:rPr>
                  </m:ctrlPr>
                </m:dPr>
                <m:e>
                  <m:r>
                    <w:rPr>
                      <w:rFonts w:ascii="Cambria Math" w:hAnsi="Cambria Math"/>
                    </w:rPr>
                    <m:t>PSRAₜ-PSRTUₜ</m:t>
                  </m:r>
                </m:e>
              </m:d>
              <m:r>
                <w:rPr>
                  <w:rFonts w:ascii="Cambria Math" w:hAnsi="Cambria Math"/>
                </w:rPr>
                <m:t>×PSRIRRₜ)</m:t>
              </m:r>
            </m:e>
          </m:d>
        </m:oMath>
      </m:oMathPara>
    </w:p>
    <w:p w14:paraId="4C031196" w14:textId="77777777" w:rsidR="001A2306" w:rsidRPr="00925811" w:rsidRDefault="001A2306" w:rsidP="001A2306">
      <w:pPr>
        <w:pStyle w:val="FormulaDefinitions"/>
      </w:pPr>
      <w:r w:rsidRPr="00925811">
        <w:t>I</w:t>
      </w:r>
      <m:oMath>
        <m:r>
          <m:rPr>
            <m:sty m:val="p"/>
          </m:rPr>
          <w:rPr>
            <w:rFonts w:ascii="Cambria Math" w:hAnsi="Cambria Math"/>
          </w:rPr>
          <m:t xml:space="preserve">f </m:t>
        </m:r>
        <m:r>
          <w:rPr>
            <w:rFonts w:ascii="Cambria Math" w:hAnsi="Cambria Math"/>
          </w:rPr>
          <m:t>PSRAₜ&gt;PSRTUₜ</m:t>
        </m:r>
      </m:oMath>
      <w:r w:rsidRPr="00925811">
        <w:t>, and the minimum requirement for PSR Reach has not been met, in accordance with the RIIO-ED2 Consumer Vulnerability Guidance Document, then:</w:t>
      </w:r>
    </w:p>
    <w:p w14:paraId="2CC676FE" w14:textId="77777777" w:rsidR="001A2306" w:rsidRPr="00925811" w:rsidRDefault="001A2306" w:rsidP="001A2306">
      <m:oMathPara>
        <m:oMath>
          <m:r>
            <w:rPr>
              <w:rFonts w:ascii="Cambria Math" w:hAnsi="Cambria Math"/>
            </w:rPr>
            <m:t>PSRₜ=0</m:t>
          </m:r>
        </m:oMath>
      </m:oMathPara>
    </w:p>
    <w:p w14:paraId="54CFBD66" w14:textId="77777777" w:rsidR="001A2306" w:rsidRPr="00925811" w:rsidRDefault="001A2306" w:rsidP="001A2306">
      <w:pPr>
        <w:pStyle w:val="FormulaDefinitions"/>
      </w:pPr>
      <w:r w:rsidRPr="00925811">
        <w:t xml:space="preserve">If </w:t>
      </w:r>
      <m:oMath>
        <m:r>
          <w:rPr>
            <w:rFonts w:ascii="Cambria Math" w:hAnsi="Cambria Math"/>
          </w:rPr>
          <m:t>PSRA</m:t>
        </m:r>
        <m:r>
          <m:rPr>
            <m:sty m:val="p"/>
          </m:rPr>
          <w:rPr>
            <w:rFonts w:ascii="Cambria Math" w:hAnsi="Cambria Math"/>
          </w:rPr>
          <m:t>ₜ&lt;</m:t>
        </m:r>
        <m:r>
          <w:rPr>
            <w:rFonts w:ascii="Cambria Math" w:hAnsi="Cambria Math"/>
          </w:rPr>
          <m:t>PSRTL</m:t>
        </m:r>
        <m:r>
          <m:rPr>
            <m:sty m:val="p"/>
          </m:rPr>
          <w:rPr>
            <w:rFonts w:ascii="Cambria Math" w:hAnsi="Cambria Math"/>
          </w:rPr>
          <m:t>ₜ</m:t>
        </m:r>
      </m:oMath>
      <w:r w:rsidRPr="00925811">
        <w:t>, then:</w:t>
      </w:r>
    </w:p>
    <w:p w14:paraId="40A1C4B3" w14:textId="73D62088" w:rsidR="001A2306" w:rsidRPr="00925811" w:rsidRDefault="003A0ADC" w:rsidP="001A2306">
      <m:oMathPara>
        <m:oMathParaPr>
          <m:jc m:val="center"/>
        </m:oMathParaPr>
        <m:oMath>
          <m:r>
            <w:rPr>
              <w:rFonts w:ascii="Cambria Math" w:hAnsi="Cambria Math"/>
            </w:rPr>
            <m:t xml:space="preserve">            PSRₜ=max⁡(-PSRADₜ, </m:t>
          </m:r>
          <m:d>
            <m:dPr>
              <m:ctrlPr>
                <w:rPr>
                  <w:rFonts w:ascii="Cambria Math" w:hAnsi="Cambria Math"/>
                </w:rPr>
              </m:ctrlPr>
            </m:dPr>
            <m:e>
              <m:d>
                <m:dPr>
                  <m:ctrlPr>
                    <w:rPr>
                      <w:rFonts w:ascii="Cambria Math" w:hAnsi="Cambria Math"/>
                    </w:rPr>
                  </m:ctrlPr>
                </m:dPr>
                <m:e>
                  <m:r>
                    <w:rPr>
                      <w:rFonts w:ascii="Cambria Math" w:hAnsi="Cambria Math"/>
                    </w:rPr>
                    <m:t>PSRAₜ-PSRTLₜ</m:t>
                  </m:r>
                </m:e>
              </m:d>
              <m:r>
                <w:rPr>
                  <w:rFonts w:ascii="Cambria Math" w:hAnsi="Cambria Math"/>
                </w:rPr>
                <m:t>×PSRIRPₜ)</m:t>
              </m:r>
            </m:e>
          </m:d>
        </m:oMath>
      </m:oMathPara>
    </w:p>
    <w:p w14:paraId="1903EE48" w14:textId="77777777" w:rsidR="001A2306" w:rsidRPr="00925811" w:rsidRDefault="001A2306" w:rsidP="001A2306">
      <w:pPr>
        <w:pStyle w:val="FormulaDefinitions"/>
      </w:pPr>
      <w:r w:rsidRPr="00925811">
        <w:t>where:</w:t>
      </w:r>
    </w:p>
    <w:tbl>
      <w:tblPr>
        <w:tblStyle w:val="TableGridLight"/>
        <w:tblW w:w="7763" w:type="dxa"/>
        <w:tblLayout w:type="fixed"/>
        <w:tblLook w:val="04A0" w:firstRow="1" w:lastRow="0" w:firstColumn="1" w:lastColumn="0" w:noHBand="0" w:noVBand="1"/>
      </w:tblPr>
      <w:tblGrid>
        <w:gridCol w:w="1242"/>
        <w:gridCol w:w="6521"/>
      </w:tblGrid>
      <w:tr w:rsidR="001A2306" w:rsidRPr="00925811" w14:paraId="6844243B" w14:textId="77777777" w:rsidTr="00A75C46">
        <w:trPr>
          <w:cnfStyle w:val="100000000000" w:firstRow="1" w:lastRow="0" w:firstColumn="0" w:lastColumn="0" w:oddVBand="0" w:evenVBand="0" w:oddHBand="0"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1242" w:type="dxa"/>
          </w:tcPr>
          <w:p w14:paraId="46D8FF2C" w14:textId="77777777" w:rsidR="001A2306" w:rsidRPr="00925811" w:rsidRDefault="001A2306" w:rsidP="001A2306">
            <w:r w:rsidRPr="00925811">
              <w:t>PSRA</w:t>
            </w:r>
            <w:r w:rsidRPr="00925811">
              <w:rPr>
                <w:rStyle w:val="Subscript"/>
              </w:rPr>
              <w:t>t</w:t>
            </w:r>
          </w:p>
        </w:tc>
        <w:tc>
          <w:tcPr>
            <w:tcW w:w="6521" w:type="dxa"/>
          </w:tcPr>
          <w:p w14:paraId="0DC20B9C" w14:textId="77777777" w:rsidR="001A2306" w:rsidRPr="00925811" w:rsidRDefault="001A2306" w:rsidP="001A2306">
            <w:pPr>
              <w:cnfStyle w:val="100000000000" w:firstRow="1" w:lastRow="0" w:firstColumn="0" w:lastColumn="0" w:oddVBand="0" w:evenVBand="0" w:oddHBand="0" w:evenHBand="0" w:firstRowFirstColumn="0" w:firstRowLastColumn="0" w:lastRowFirstColumn="0" w:lastRowLastColumn="0"/>
            </w:pPr>
            <w:r w:rsidRPr="00925811">
              <w:t>means the licensee’s actual performance for the PSR Reach term as measured in accordance with the RIIO-ED2 Consumer Vulnerability Guidance Document;</w:t>
            </w:r>
          </w:p>
        </w:tc>
      </w:tr>
      <w:tr w:rsidR="001A2306" w:rsidRPr="00925811" w14:paraId="0EC0B994"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242" w:type="dxa"/>
          </w:tcPr>
          <w:p w14:paraId="192ECCFE" w14:textId="77777777" w:rsidR="001A2306" w:rsidRPr="00925811" w:rsidRDefault="001A2306" w:rsidP="001A2306">
            <w:r w:rsidRPr="00925811">
              <w:t>PSRTL</w:t>
            </w:r>
            <w:r w:rsidRPr="00925811">
              <w:rPr>
                <w:rStyle w:val="Subscript"/>
              </w:rPr>
              <w:t>t</w:t>
            </w:r>
          </w:p>
        </w:tc>
        <w:tc>
          <w:tcPr>
            <w:tcW w:w="6521" w:type="dxa"/>
          </w:tcPr>
          <w:p w14:paraId="337AF2C8"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means the lower deadband value for the PSR Reach term and equals 0.6;</w:t>
            </w:r>
          </w:p>
        </w:tc>
      </w:tr>
      <w:tr w:rsidR="001A2306" w:rsidRPr="00925811" w14:paraId="0340EA2D"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242" w:type="dxa"/>
          </w:tcPr>
          <w:p w14:paraId="129C0ADB" w14:textId="77777777" w:rsidR="001A2306" w:rsidRPr="00925811" w:rsidRDefault="001A2306" w:rsidP="001A2306">
            <w:r w:rsidRPr="00925811">
              <w:t>PSRTU</w:t>
            </w:r>
            <w:r w:rsidRPr="00925811">
              <w:rPr>
                <w:rStyle w:val="Subscript"/>
              </w:rPr>
              <w:t>t</w:t>
            </w:r>
          </w:p>
        </w:tc>
        <w:tc>
          <w:tcPr>
            <w:tcW w:w="6521" w:type="dxa"/>
          </w:tcPr>
          <w:p w14:paraId="07592DDB"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means the upper deadband value for the PSR Reach term and equals 0.75;</w:t>
            </w:r>
          </w:p>
        </w:tc>
      </w:tr>
      <w:tr w:rsidR="001A2306" w:rsidRPr="00925811" w14:paraId="179E71A1"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242" w:type="dxa"/>
          </w:tcPr>
          <w:p w14:paraId="6C647BFD" w14:textId="77777777" w:rsidR="001A2306" w:rsidRPr="00925811" w:rsidRDefault="001A2306" w:rsidP="001A2306">
            <w:r w:rsidRPr="00925811">
              <w:t>PSRAU</w:t>
            </w:r>
            <w:r w:rsidRPr="00925811">
              <w:rPr>
                <w:rStyle w:val="Subscript"/>
              </w:rPr>
              <w:t>t</w:t>
            </w:r>
          </w:p>
        </w:tc>
        <w:tc>
          <w:tcPr>
            <w:tcW w:w="6521" w:type="dxa"/>
          </w:tcPr>
          <w:p w14:paraId="65F5893A"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means the maximum reward in respect of the PSR Reach term for the licensee as specified in Appendix 1, which is made when PSRA</w:t>
            </w:r>
            <w:r w:rsidRPr="00925811">
              <w:rPr>
                <w:rStyle w:val="Subscript"/>
              </w:rPr>
              <w:t>t</w:t>
            </w:r>
            <w:r w:rsidRPr="00925811">
              <w:t xml:space="preserve"> is 0.9 or higher;</w:t>
            </w:r>
          </w:p>
        </w:tc>
      </w:tr>
      <w:tr w:rsidR="001A2306" w:rsidRPr="00925811" w14:paraId="0FE2CE66"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242" w:type="dxa"/>
          </w:tcPr>
          <w:p w14:paraId="3479F51F" w14:textId="77777777" w:rsidR="001A2306" w:rsidRPr="00925811" w:rsidRDefault="001A2306" w:rsidP="001A2306">
            <w:r w:rsidRPr="00925811">
              <w:t>PSRIRR</w:t>
            </w:r>
            <w:r w:rsidRPr="00925811">
              <w:rPr>
                <w:rStyle w:val="Subscript"/>
              </w:rPr>
              <w:t>t</w:t>
            </w:r>
          </w:p>
        </w:tc>
        <w:tc>
          <w:tcPr>
            <w:tcW w:w="6521" w:type="dxa"/>
          </w:tcPr>
          <w:p w14:paraId="45BD729D"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means the licensee’s reward incentive rate for the PSR Reach term as specified in Appendix 2;</w:t>
            </w:r>
          </w:p>
        </w:tc>
      </w:tr>
      <w:tr w:rsidR="001A2306" w:rsidRPr="00925811" w14:paraId="25BCEB82"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242" w:type="dxa"/>
          </w:tcPr>
          <w:p w14:paraId="0B14DEF9" w14:textId="77777777" w:rsidR="001A2306" w:rsidRPr="00925811" w:rsidRDefault="001A2306" w:rsidP="001A2306">
            <w:r w:rsidRPr="00925811">
              <w:t>PSRAD</w:t>
            </w:r>
            <w:r w:rsidRPr="00925811">
              <w:rPr>
                <w:rStyle w:val="Subscript"/>
              </w:rPr>
              <w:t>t</w:t>
            </w:r>
          </w:p>
        </w:tc>
        <w:tc>
          <w:tcPr>
            <w:tcW w:w="6521" w:type="dxa"/>
          </w:tcPr>
          <w:p w14:paraId="3ABAA79C"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means the maximum penalty in respect of the PSR Reach term for the licensee as specified in Appendix 3, which is applied when PSRA</w:t>
            </w:r>
            <w:r w:rsidRPr="00925811">
              <w:rPr>
                <w:rStyle w:val="Subscript"/>
              </w:rPr>
              <w:t>t</w:t>
            </w:r>
            <w:r w:rsidRPr="00925811">
              <w:t xml:space="preserve"> is 0.45 or lower; and</w:t>
            </w:r>
          </w:p>
        </w:tc>
      </w:tr>
      <w:tr w:rsidR="001A2306" w:rsidRPr="00925811" w14:paraId="7CFE1F60"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242" w:type="dxa"/>
          </w:tcPr>
          <w:p w14:paraId="5BA399EA" w14:textId="77777777" w:rsidR="001A2306" w:rsidRPr="00925811" w:rsidRDefault="001A2306" w:rsidP="001A2306">
            <w:r w:rsidRPr="00925811">
              <w:t>PSRIRP</w:t>
            </w:r>
            <w:r w:rsidRPr="00925811">
              <w:rPr>
                <w:rStyle w:val="Subscript"/>
              </w:rPr>
              <w:t>t</w:t>
            </w:r>
          </w:p>
        </w:tc>
        <w:tc>
          <w:tcPr>
            <w:tcW w:w="6521" w:type="dxa"/>
          </w:tcPr>
          <w:p w14:paraId="2E548EFC"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means the licensee’s penalty incentive rate for the PSR Reach term as specified in Appendix 4.</w:t>
            </w:r>
          </w:p>
        </w:tc>
      </w:tr>
    </w:tbl>
    <w:p w14:paraId="3C06B12B" w14:textId="77777777" w:rsidR="001A2306" w:rsidRPr="00925811" w:rsidRDefault="001A2306" w:rsidP="001A2306">
      <w:pPr>
        <w:pStyle w:val="Heading3"/>
      </w:pPr>
      <w:r w:rsidRPr="00925811">
        <w:t>Formulae for calculating the value of the Fuel Poverty Services Delivered term (VFP</w:t>
      </w:r>
      <w:r w:rsidRPr="00925811">
        <w:rPr>
          <w:rStyle w:val="Subscript"/>
        </w:rPr>
        <w:t>t</w:t>
      </w:r>
      <w:r w:rsidRPr="00925811">
        <w:t>)</w:t>
      </w:r>
    </w:p>
    <w:p w14:paraId="67C78BDF" w14:textId="77777777" w:rsidR="001A2306" w:rsidRPr="00925811" w:rsidRDefault="001A2306" w:rsidP="001A2306">
      <w:pPr>
        <w:pStyle w:val="NumberedNormal"/>
      </w:pPr>
      <w:r w:rsidRPr="00925811">
        <w:t>For Regulatory Years commencing on 1 April 2024 and 1 April 2027 the value of VFP</w:t>
      </w:r>
      <w:r w:rsidRPr="00925811">
        <w:rPr>
          <w:rStyle w:val="Subscript"/>
        </w:rPr>
        <w:t>t</w:t>
      </w:r>
      <w:r w:rsidRPr="00925811">
        <w:t xml:space="preserve"> is derived in accordance with the following formulae:</w:t>
      </w:r>
    </w:p>
    <w:p w14:paraId="6D4DCE43" w14:textId="77777777" w:rsidR="001A2306" w:rsidRPr="00925811" w:rsidRDefault="001A2306" w:rsidP="001A2306">
      <w:pPr>
        <w:pStyle w:val="FormulaDefinitions"/>
      </w:pPr>
      <w:bookmarkStart w:id="249" w:name="_Hlk107910952"/>
      <w:bookmarkStart w:id="250" w:name="_Hlk107919848"/>
      <w:r w:rsidRPr="00925811">
        <w:t xml:space="preserve">If </w:t>
      </w:r>
      <m:oMath>
        <m:r>
          <w:rPr>
            <w:rFonts w:ascii="Cambria Math" w:hAnsi="Cambria Math"/>
          </w:rPr>
          <m:t>VFPTL</m:t>
        </m:r>
        <m:r>
          <m:rPr>
            <m:sty m:val="p"/>
          </m:rPr>
          <w:rPr>
            <w:rFonts w:ascii="Cambria Math" w:hAnsi="Cambria Math"/>
          </w:rPr>
          <m:t>ₜ ≤</m:t>
        </m:r>
        <m:sSub>
          <m:sSubPr>
            <m:ctrlPr>
              <w:rPr>
                <w:rFonts w:ascii="Cambria Math" w:hAnsi="Cambria Math"/>
              </w:rPr>
            </m:ctrlPr>
          </m:sSubPr>
          <m:e>
            <m:r>
              <w:rPr>
                <w:rFonts w:ascii="Cambria Math" w:hAnsi="Cambria Math"/>
              </w:rPr>
              <m:t>VFPA</m:t>
            </m:r>
          </m:e>
          <m:sub>
            <m:r>
              <w:rPr>
                <w:rFonts w:ascii="Cambria Math" w:hAnsi="Cambria Math"/>
              </w:rPr>
              <m:t>t</m:t>
            </m:r>
          </m:sub>
        </m:sSub>
        <m:r>
          <m:rPr>
            <m:sty m:val="p"/>
          </m:rPr>
          <w:rPr>
            <w:rFonts w:ascii="Cambria Math" w:hAnsi="Cambria Math"/>
          </w:rPr>
          <m:t>≤</m:t>
        </m:r>
        <m:r>
          <w:rPr>
            <w:rFonts w:ascii="Cambria Math" w:hAnsi="Cambria Math"/>
          </w:rPr>
          <m:t>VFPTU</m:t>
        </m:r>
        <m:r>
          <m:rPr>
            <m:sty m:val="p"/>
          </m:rPr>
          <w:rPr>
            <w:rFonts w:ascii="Cambria Math" w:hAnsi="Cambria Math"/>
          </w:rPr>
          <m:t>ₜ</m:t>
        </m:r>
      </m:oMath>
      <w:r w:rsidRPr="00925811">
        <w:t>, then:</w:t>
      </w:r>
    </w:p>
    <w:p w14:paraId="5CEEE1E4" w14:textId="77777777" w:rsidR="001A2306" w:rsidRPr="00925811" w:rsidRDefault="001A2306" w:rsidP="001A2306">
      <m:oMathPara>
        <m:oMath>
          <m:r>
            <w:rPr>
              <w:rFonts w:ascii="Cambria Math" w:hAnsi="Cambria Math"/>
            </w:rPr>
            <m:t>VFPₜ=0</m:t>
          </m:r>
        </m:oMath>
      </m:oMathPara>
      <w:bookmarkEnd w:id="249"/>
    </w:p>
    <w:p w14:paraId="535CC3EA" w14:textId="77777777" w:rsidR="001A2306" w:rsidRPr="00925811" w:rsidRDefault="001A2306" w:rsidP="001A2306">
      <w:pPr>
        <w:pStyle w:val="FormulaDefinitions"/>
      </w:pPr>
      <w:bookmarkStart w:id="251" w:name="_Hlk107910970"/>
      <w:r w:rsidRPr="00925811">
        <w:t xml:space="preserve">If </w:t>
      </w:r>
      <m:oMath>
        <m:r>
          <w:rPr>
            <w:rFonts w:ascii="Cambria Math" w:hAnsi="Cambria Math"/>
          </w:rPr>
          <m:t>VFPAₜ&gt;VFPTUₜ</m:t>
        </m:r>
      </m:oMath>
      <w:r w:rsidRPr="00925811">
        <w:t>, and the minimum requirement for the value of Fuel Poverty Services Delivered term has been met, in accordance with the RIIO-ED2 Consumer Vulnerability Guidance Document, then:</w:t>
      </w:r>
    </w:p>
    <w:p w14:paraId="28D4CAEA" w14:textId="60F73D34" w:rsidR="001A2306" w:rsidRPr="00925811" w:rsidRDefault="001341D3" w:rsidP="001A2306">
      <m:oMathPara>
        <m:oMathParaPr>
          <m:jc m:val="center"/>
        </m:oMathParaPr>
        <m:oMath>
          <m:r>
            <w:rPr>
              <w:rFonts w:ascii="Cambria Math" w:hAnsi="Cambria Math"/>
            </w:rPr>
            <m:t xml:space="preserve">    VFPₜ=min⁡(VFPAUₜ, </m:t>
          </m:r>
          <m:d>
            <m:dPr>
              <m:ctrlPr>
                <w:rPr>
                  <w:rFonts w:ascii="Cambria Math" w:hAnsi="Cambria Math"/>
                </w:rPr>
              </m:ctrlPr>
            </m:dPr>
            <m:e>
              <m:d>
                <m:dPr>
                  <m:ctrlPr>
                    <w:rPr>
                      <w:rFonts w:ascii="Cambria Math" w:hAnsi="Cambria Math"/>
                    </w:rPr>
                  </m:ctrlPr>
                </m:dPr>
                <m:e>
                  <m:r>
                    <w:rPr>
                      <w:rFonts w:ascii="Cambria Math" w:hAnsi="Cambria Math"/>
                    </w:rPr>
                    <m:t>VFPAₜ-VFPTUₜ</m:t>
                  </m:r>
                </m:e>
              </m:d>
              <m:r>
                <w:rPr>
                  <w:rFonts w:ascii="Cambria Math" w:hAnsi="Cambria Math"/>
                </w:rPr>
                <m:t>×VFPIRRₜ)</m:t>
              </m:r>
            </m:e>
          </m:d>
        </m:oMath>
      </m:oMathPara>
    </w:p>
    <w:p w14:paraId="067943DC" w14:textId="77777777" w:rsidR="001A2306" w:rsidRPr="00925811" w:rsidRDefault="001A2306" w:rsidP="001A2306">
      <w:pPr>
        <w:pStyle w:val="FormulaDefinitions"/>
      </w:pPr>
      <w:r w:rsidRPr="00925811">
        <w:t xml:space="preserve">If </w:t>
      </w:r>
      <m:oMath>
        <m:r>
          <w:rPr>
            <w:rFonts w:ascii="Cambria Math" w:hAnsi="Cambria Math"/>
          </w:rPr>
          <m:t xml:space="preserve">VFPAₜ&gt;VFPTUₜ, </m:t>
        </m:r>
      </m:oMath>
      <w:r w:rsidRPr="00925811">
        <w:t>and the minimum requirement for the value of Fuel Poverty Services Delivered term has not been met, in accordance with the RIIO-ED2 Consumer Vulnerability Guidance Document, then:</w:t>
      </w:r>
    </w:p>
    <w:p w14:paraId="752D0205" w14:textId="77777777" w:rsidR="001A2306" w:rsidRPr="00925811" w:rsidRDefault="001A2306" w:rsidP="001A2306">
      <m:oMathPara>
        <m:oMath>
          <m:r>
            <w:rPr>
              <w:rFonts w:ascii="Cambria Math" w:hAnsi="Cambria Math"/>
            </w:rPr>
            <m:t>VFPₜ=0</m:t>
          </m:r>
        </m:oMath>
      </m:oMathPara>
    </w:p>
    <w:p w14:paraId="5AB3755F" w14:textId="77777777" w:rsidR="001A2306" w:rsidRPr="00925811" w:rsidRDefault="001A2306" w:rsidP="001A2306">
      <w:pPr>
        <w:pStyle w:val="FormulaDefinitions"/>
      </w:pPr>
      <w:r w:rsidRPr="00925811">
        <w:t xml:space="preserve">If </w:t>
      </w:r>
      <m:oMath>
        <m:r>
          <w:rPr>
            <w:rFonts w:ascii="Cambria Math" w:hAnsi="Cambria Math"/>
          </w:rPr>
          <m:t>VFPA</m:t>
        </m:r>
        <m:r>
          <m:rPr>
            <m:sty m:val="p"/>
          </m:rPr>
          <w:rPr>
            <w:rFonts w:ascii="Cambria Math" w:hAnsi="Cambria Math"/>
          </w:rPr>
          <m:t>ₜ&lt;</m:t>
        </m:r>
        <m:r>
          <w:rPr>
            <w:rFonts w:ascii="Cambria Math" w:hAnsi="Cambria Math"/>
          </w:rPr>
          <m:t>VFPTL</m:t>
        </m:r>
        <m:r>
          <m:rPr>
            <m:sty m:val="p"/>
          </m:rPr>
          <w:rPr>
            <w:rFonts w:ascii="Cambria Math" w:hAnsi="Cambria Math"/>
          </w:rPr>
          <m:t>ₜ</m:t>
        </m:r>
      </m:oMath>
      <w:r w:rsidRPr="00925811">
        <w:t>, then:</w:t>
      </w:r>
    </w:p>
    <w:p w14:paraId="31AAAB95" w14:textId="405F9658" w:rsidR="001A2306" w:rsidRPr="00925811" w:rsidRDefault="001341D3" w:rsidP="001A2306">
      <w:r w:rsidRPr="00925811">
        <w:rPr>
          <w:rFonts w:eastAsiaTheme="minorEastAsia"/>
        </w:rPr>
        <w:t xml:space="preserve">                                   </w:t>
      </w:r>
      <m:oMath>
        <m:r>
          <w:rPr>
            <w:rFonts w:ascii="Cambria Math" w:hAnsi="Cambria Math"/>
          </w:rPr>
          <m:t xml:space="preserve">VFPₜ=max⁡(-VFPADₜ, </m:t>
        </m:r>
        <m:d>
          <m:dPr>
            <m:ctrlPr>
              <w:rPr>
                <w:rFonts w:ascii="Cambria Math" w:hAnsi="Cambria Math"/>
              </w:rPr>
            </m:ctrlPr>
          </m:dPr>
          <m:e>
            <m:d>
              <m:dPr>
                <m:ctrlPr>
                  <w:rPr>
                    <w:rFonts w:ascii="Cambria Math" w:hAnsi="Cambria Math"/>
                  </w:rPr>
                </m:ctrlPr>
              </m:dPr>
              <m:e>
                <m:r>
                  <w:rPr>
                    <w:rFonts w:ascii="Cambria Math" w:hAnsi="Cambria Math"/>
                  </w:rPr>
                  <m:t>VFPAₜ-VFPTLₜ</m:t>
                </m:r>
              </m:e>
            </m:d>
            <m:r>
              <w:rPr>
                <w:rFonts w:ascii="Cambria Math" w:hAnsi="Cambria Math"/>
              </w:rPr>
              <m:t>×VFPIRPₜ)</m:t>
            </m:r>
          </m:e>
        </m:d>
      </m:oMath>
    </w:p>
    <w:bookmarkEnd w:id="250"/>
    <w:bookmarkEnd w:id="251"/>
    <w:p w14:paraId="7B854672" w14:textId="77777777" w:rsidR="001A2306" w:rsidRPr="00925811" w:rsidRDefault="001A2306" w:rsidP="001A2306">
      <w:pPr>
        <w:pStyle w:val="FormulaDefinitions"/>
      </w:pPr>
      <w:r w:rsidRPr="00925811">
        <w:t>where:</w:t>
      </w:r>
    </w:p>
    <w:tbl>
      <w:tblPr>
        <w:tblStyle w:val="TableGridLight"/>
        <w:tblW w:w="7763" w:type="dxa"/>
        <w:tblLayout w:type="fixed"/>
        <w:tblLook w:val="04A0" w:firstRow="1" w:lastRow="0" w:firstColumn="1" w:lastColumn="0" w:noHBand="0" w:noVBand="1"/>
      </w:tblPr>
      <w:tblGrid>
        <w:gridCol w:w="1242"/>
        <w:gridCol w:w="6521"/>
      </w:tblGrid>
      <w:tr w:rsidR="001A2306" w:rsidRPr="00925811" w14:paraId="55651AAC" w14:textId="77777777" w:rsidTr="00A75C46">
        <w:trPr>
          <w:cnfStyle w:val="100000000000" w:firstRow="1" w:lastRow="0" w:firstColumn="0" w:lastColumn="0" w:oddVBand="0" w:evenVBand="0" w:oddHBand="0"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1242" w:type="dxa"/>
          </w:tcPr>
          <w:p w14:paraId="42EC8304" w14:textId="77777777" w:rsidR="001A2306" w:rsidRPr="00925811" w:rsidRDefault="001A2306" w:rsidP="001A2306">
            <w:r w:rsidRPr="00925811">
              <w:t>VFPA</w:t>
            </w:r>
            <w:r w:rsidRPr="00925811">
              <w:rPr>
                <w:rStyle w:val="Subscript"/>
              </w:rPr>
              <w:t>t</w:t>
            </w:r>
          </w:p>
        </w:tc>
        <w:tc>
          <w:tcPr>
            <w:tcW w:w="6521" w:type="dxa"/>
          </w:tcPr>
          <w:p w14:paraId="066B172F" w14:textId="77777777" w:rsidR="001A2306" w:rsidRPr="00925811" w:rsidRDefault="001A2306" w:rsidP="001A2306">
            <w:pPr>
              <w:cnfStyle w:val="100000000000" w:firstRow="1" w:lastRow="0" w:firstColumn="0" w:lastColumn="0" w:oddVBand="0" w:evenVBand="0" w:oddHBand="0" w:evenHBand="0" w:firstRowFirstColumn="0" w:firstRowLastColumn="0" w:lastRowFirstColumn="0" w:lastRowLastColumn="0"/>
            </w:pPr>
            <w:r w:rsidRPr="00925811">
              <w:t xml:space="preserve">means the licensee’s actual performance for the value of the Fuel Poverty Services Delivered term as measured in accordance with the </w:t>
            </w:r>
            <w:r w:rsidRPr="00925811" w:rsidDel="00D45204">
              <w:t>RIGs</w:t>
            </w:r>
            <w:r w:rsidRPr="00925811">
              <w:t>;</w:t>
            </w:r>
          </w:p>
        </w:tc>
      </w:tr>
      <w:tr w:rsidR="001A2306" w:rsidRPr="00925811" w14:paraId="59CC9665"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242" w:type="dxa"/>
          </w:tcPr>
          <w:p w14:paraId="22BD25F5" w14:textId="77777777" w:rsidR="001A2306" w:rsidRPr="00925811" w:rsidRDefault="001A2306" w:rsidP="001A2306">
            <w:r w:rsidRPr="00925811">
              <w:t>VFPTL</w:t>
            </w:r>
            <w:r w:rsidRPr="00925811">
              <w:rPr>
                <w:rStyle w:val="Subscript"/>
              </w:rPr>
              <w:t>t</w:t>
            </w:r>
          </w:p>
        </w:tc>
        <w:tc>
          <w:tcPr>
            <w:tcW w:w="6521" w:type="dxa"/>
          </w:tcPr>
          <w:p w14:paraId="4D65E9F1"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means the lower deadband value for the Fuel Poverty Services Delivered term for the licensee, as specified in Appendix 5;</w:t>
            </w:r>
          </w:p>
        </w:tc>
      </w:tr>
      <w:tr w:rsidR="001A2306" w:rsidRPr="00925811" w14:paraId="7FED5954"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242" w:type="dxa"/>
          </w:tcPr>
          <w:p w14:paraId="18B28459" w14:textId="77777777" w:rsidR="001A2306" w:rsidRPr="00925811" w:rsidRDefault="001A2306" w:rsidP="001A2306">
            <w:r w:rsidRPr="00925811">
              <w:t>VFPTU</w:t>
            </w:r>
            <w:r w:rsidRPr="00925811">
              <w:rPr>
                <w:rStyle w:val="Subscript"/>
              </w:rPr>
              <w:t>t</w:t>
            </w:r>
          </w:p>
        </w:tc>
        <w:tc>
          <w:tcPr>
            <w:tcW w:w="6521" w:type="dxa"/>
          </w:tcPr>
          <w:p w14:paraId="138C1424"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means the</w:t>
            </w:r>
            <w:r w:rsidRPr="00925811" w:rsidDel="002B0C18">
              <w:t xml:space="preserve"> </w:t>
            </w:r>
            <w:r w:rsidRPr="00925811">
              <w:t>upper deadband value for the Fuel Poverty Services Delivered term for the licensee, as specified in Appendix 6;</w:t>
            </w:r>
          </w:p>
        </w:tc>
      </w:tr>
      <w:tr w:rsidR="001A2306" w:rsidRPr="00925811" w14:paraId="295A6187"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242" w:type="dxa"/>
          </w:tcPr>
          <w:p w14:paraId="4F88EAD1" w14:textId="77777777" w:rsidR="001A2306" w:rsidRPr="00925811" w:rsidRDefault="001A2306" w:rsidP="001A2306">
            <w:r w:rsidRPr="00925811">
              <w:t>VFPAU</w:t>
            </w:r>
            <w:r w:rsidRPr="00925811">
              <w:rPr>
                <w:rStyle w:val="Subscript"/>
              </w:rPr>
              <w:t>t</w:t>
            </w:r>
          </w:p>
        </w:tc>
        <w:tc>
          <w:tcPr>
            <w:tcW w:w="6521" w:type="dxa"/>
          </w:tcPr>
          <w:p w14:paraId="52A54524"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means the maximum reward in respect of the value of the Fuel Poverty Services Delivered term for the licensee as specified in Appendix 7;</w:t>
            </w:r>
          </w:p>
        </w:tc>
      </w:tr>
      <w:tr w:rsidR="001A2306" w:rsidRPr="00925811" w14:paraId="1D1F02D8"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242" w:type="dxa"/>
          </w:tcPr>
          <w:p w14:paraId="0B5C3DA8" w14:textId="77777777" w:rsidR="001A2306" w:rsidRPr="00925811" w:rsidRDefault="001A2306" w:rsidP="001A2306">
            <w:r w:rsidRPr="00925811">
              <w:t>VFPIRR</w:t>
            </w:r>
            <w:r w:rsidRPr="00925811">
              <w:rPr>
                <w:rStyle w:val="Subscript"/>
              </w:rPr>
              <w:t>t</w:t>
            </w:r>
          </w:p>
        </w:tc>
        <w:tc>
          <w:tcPr>
            <w:tcW w:w="6521" w:type="dxa"/>
          </w:tcPr>
          <w:p w14:paraId="6CB5FFB0"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means the licensee’s reward incentive rate for the value of the Fuel Poverty Services Delivered term as specified in Appendix 8;</w:t>
            </w:r>
          </w:p>
        </w:tc>
      </w:tr>
      <w:tr w:rsidR="001A2306" w:rsidRPr="00925811" w14:paraId="49FD9462"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242" w:type="dxa"/>
          </w:tcPr>
          <w:p w14:paraId="49BCCE58" w14:textId="77777777" w:rsidR="001A2306" w:rsidRPr="00925811" w:rsidRDefault="001A2306" w:rsidP="001A2306">
            <w:r w:rsidRPr="00925811">
              <w:t>VFPAD</w:t>
            </w:r>
            <w:r w:rsidRPr="00925811">
              <w:rPr>
                <w:rStyle w:val="Subscript"/>
              </w:rPr>
              <w:t>t</w:t>
            </w:r>
          </w:p>
        </w:tc>
        <w:tc>
          <w:tcPr>
            <w:tcW w:w="6521" w:type="dxa"/>
          </w:tcPr>
          <w:p w14:paraId="6B44D072"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means the maximum penalty in respect of the value of the Fuel Poverty Services Delivered term for the licensee as specified in Appendix 9; and</w:t>
            </w:r>
          </w:p>
        </w:tc>
      </w:tr>
      <w:tr w:rsidR="001A2306" w:rsidRPr="00925811" w14:paraId="527542F1"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242" w:type="dxa"/>
          </w:tcPr>
          <w:p w14:paraId="20324DE4" w14:textId="77777777" w:rsidR="001A2306" w:rsidRPr="00925811" w:rsidRDefault="001A2306" w:rsidP="001A2306">
            <w:r w:rsidRPr="00925811">
              <w:t>VFPIRP</w:t>
            </w:r>
            <w:r w:rsidRPr="00925811">
              <w:rPr>
                <w:rStyle w:val="Subscript"/>
              </w:rPr>
              <w:t>t</w:t>
            </w:r>
          </w:p>
        </w:tc>
        <w:tc>
          <w:tcPr>
            <w:tcW w:w="6521" w:type="dxa"/>
          </w:tcPr>
          <w:p w14:paraId="44E2F8F2"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Means the licensee’s penalty incentive rate for value of the Fuel Poverty Services Delivered term as specified in Appendix 10.</w:t>
            </w:r>
          </w:p>
        </w:tc>
      </w:tr>
    </w:tbl>
    <w:p w14:paraId="7795E805" w14:textId="77777777" w:rsidR="001A2306" w:rsidRPr="00925811" w:rsidRDefault="001A2306" w:rsidP="001A2306">
      <w:pPr>
        <w:pStyle w:val="Heading3"/>
      </w:pPr>
      <w:r w:rsidRPr="00925811">
        <w:t>Formulae for calculating the value of the Low Carbon Transition Services Delivered term (VLCT</w:t>
      </w:r>
      <w:r w:rsidRPr="00925811">
        <w:rPr>
          <w:rStyle w:val="Subscript"/>
        </w:rPr>
        <w:t>t</w:t>
      </w:r>
      <w:r w:rsidRPr="00925811">
        <w:t>)</w:t>
      </w:r>
    </w:p>
    <w:p w14:paraId="4CF30B2A" w14:textId="77777777" w:rsidR="001A2306" w:rsidRPr="00925811" w:rsidRDefault="001A2306" w:rsidP="001A2306">
      <w:pPr>
        <w:pStyle w:val="NumberedNormal"/>
      </w:pPr>
      <w:r w:rsidRPr="00925811">
        <w:t>For Regulatory Years commencing on 1 April 2024 and 1 April 2027, the value of VLCT</w:t>
      </w:r>
      <w:r w:rsidRPr="00925811">
        <w:rPr>
          <w:rStyle w:val="Subscript"/>
        </w:rPr>
        <w:t>t</w:t>
      </w:r>
      <w:r w:rsidRPr="00925811">
        <w:t xml:space="preserve"> is </w:t>
      </w:r>
      <w:r w:rsidRPr="00925811" w:rsidDel="00D92F46">
        <w:t>d</w:t>
      </w:r>
      <w:r w:rsidRPr="00925811">
        <w:t>erived in accordance with the following formulae:</w:t>
      </w:r>
    </w:p>
    <w:p w14:paraId="23003422" w14:textId="77777777" w:rsidR="001A2306" w:rsidRPr="00925811" w:rsidRDefault="001A2306" w:rsidP="001A2306">
      <w:pPr>
        <w:pStyle w:val="FormulaDefinitions"/>
      </w:pPr>
      <w:r w:rsidRPr="00925811">
        <w:t xml:space="preserve">If </w:t>
      </w:r>
      <m:oMath>
        <m:r>
          <w:rPr>
            <w:rFonts w:ascii="Cambria Math" w:hAnsi="Cambria Math"/>
          </w:rPr>
          <m:t>VLCTTL</m:t>
        </m:r>
        <m:r>
          <m:rPr>
            <m:sty m:val="p"/>
          </m:rPr>
          <w:rPr>
            <w:rFonts w:ascii="Cambria Math" w:hAnsi="Cambria Math"/>
          </w:rPr>
          <m:t>ₜ ≤</m:t>
        </m:r>
        <m:sSub>
          <m:sSubPr>
            <m:ctrlPr>
              <w:rPr>
                <w:rFonts w:ascii="Cambria Math" w:hAnsi="Cambria Math"/>
              </w:rPr>
            </m:ctrlPr>
          </m:sSubPr>
          <m:e>
            <m:r>
              <w:rPr>
                <w:rFonts w:ascii="Cambria Math" w:hAnsi="Cambria Math"/>
              </w:rPr>
              <m:t>VLCTA</m:t>
            </m:r>
          </m:e>
          <m:sub>
            <m:r>
              <w:rPr>
                <w:rFonts w:ascii="Cambria Math" w:hAnsi="Cambria Math"/>
              </w:rPr>
              <m:t>t</m:t>
            </m:r>
          </m:sub>
        </m:sSub>
        <m:r>
          <m:rPr>
            <m:sty m:val="p"/>
          </m:rPr>
          <w:rPr>
            <w:rFonts w:ascii="Cambria Math" w:hAnsi="Cambria Math"/>
          </w:rPr>
          <m:t>≤</m:t>
        </m:r>
        <m:r>
          <w:rPr>
            <w:rFonts w:ascii="Cambria Math" w:hAnsi="Cambria Math"/>
          </w:rPr>
          <m:t>VLCTTU</m:t>
        </m:r>
        <m:r>
          <m:rPr>
            <m:sty m:val="p"/>
          </m:rPr>
          <w:rPr>
            <w:rFonts w:ascii="Cambria Math" w:hAnsi="Cambria Math"/>
          </w:rPr>
          <m:t>ₜ</m:t>
        </m:r>
      </m:oMath>
      <w:r w:rsidRPr="00925811">
        <w:t>, then:</w:t>
      </w:r>
    </w:p>
    <w:p w14:paraId="59DCC914" w14:textId="77777777" w:rsidR="001A2306" w:rsidRPr="00925811" w:rsidRDefault="001A2306" w:rsidP="001A2306">
      <m:oMathPara>
        <m:oMath>
          <m:r>
            <w:rPr>
              <w:rFonts w:ascii="Cambria Math" w:hAnsi="Cambria Math"/>
            </w:rPr>
            <m:t>VLCTₜ=0</m:t>
          </m:r>
        </m:oMath>
      </m:oMathPara>
    </w:p>
    <w:p w14:paraId="061ADE1C" w14:textId="77777777" w:rsidR="001A2306" w:rsidRPr="00925811" w:rsidRDefault="001A2306" w:rsidP="001A2306">
      <w:pPr>
        <w:pStyle w:val="FormulaDefinitions"/>
      </w:pPr>
      <w:r w:rsidRPr="00925811">
        <w:t xml:space="preserve">If </w:t>
      </w:r>
      <m:oMath>
        <m:r>
          <w:rPr>
            <w:rFonts w:ascii="Cambria Math" w:hAnsi="Cambria Math"/>
          </w:rPr>
          <m:t>VLCTAₜ&gt;VLCTTUₜ</m:t>
        </m:r>
      </m:oMath>
      <w:r w:rsidRPr="00925811">
        <w:t>, and the minimum requirement for the value of the Low Carbon Transition Services Delivered has been met, in accordance with the RIIO-ED2 Consumer Vulnerability Guidance Document, then:</w:t>
      </w:r>
    </w:p>
    <w:p w14:paraId="4FC7837B" w14:textId="09687CA1" w:rsidR="001A2306" w:rsidRPr="00925811" w:rsidRDefault="009978E1" w:rsidP="001A2306">
      <w:r w:rsidRPr="00925811">
        <w:rPr>
          <w:rFonts w:eastAsiaTheme="minorEastAsia"/>
        </w:rPr>
        <w:t xml:space="preserve">                                  </w:t>
      </w:r>
      <m:oMath>
        <m:r>
          <w:rPr>
            <w:rFonts w:ascii="Cambria Math" w:hAnsi="Cambria Math"/>
          </w:rPr>
          <m:t xml:space="preserve">VLCTₜ=min⁡(VLCTAUₜ, </m:t>
        </m:r>
        <m:d>
          <m:dPr>
            <m:ctrlPr>
              <w:rPr>
                <w:rFonts w:ascii="Cambria Math" w:hAnsi="Cambria Math"/>
              </w:rPr>
            </m:ctrlPr>
          </m:dPr>
          <m:e>
            <m:d>
              <m:dPr>
                <m:ctrlPr>
                  <w:rPr>
                    <w:rFonts w:ascii="Cambria Math" w:hAnsi="Cambria Math"/>
                  </w:rPr>
                </m:ctrlPr>
              </m:dPr>
              <m:e>
                <m:r>
                  <w:rPr>
                    <w:rFonts w:ascii="Cambria Math" w:hAnsi="Cambria Math"/>
                  </w:rPr>
                  <m:t>VLCTAₜ-VLCTTUₜ</m:t>
                </m:r>
              </m:e>
            </m:d>
            <m:r>
              <w:rPr>
                <w:rFonts w:ascii="Cambria Math" w:hAnsi="Cambria Math"/>
              </w:rPr>
              <m:t>×VLCTIRRₜ)</m:t>
            </m:r>
          </m:e>
        </m:d>
      </m:oMath>
    </w:p>
    <w:p w14:paraId="340BDF13" w14:textId="77777777" w:rsidR="001A2306" w:rsidRPr="00925811" w:rsidRDefault="001A2306" w:rsidP="001A2306">
      <w:pPr>
        <w:pStyle w:val="NumberedNormal"/>
      </w:pPr>
      <w:r w:rsidRPr="00925811">
        <w:t xml:space="preserve">If </w:t>
      </w:r>
      <m:oMath>
        <m:r>
          <w:rPr>
            <w:rFonts w:ascii="Cambria Math" w:hAnsi="Cambria Math"/>
          </w:rPr>
          <m:t>VLCTAₜ&gt;VLCTTUₜ</m:t>
        </m:r>
      </m:oMath>
      <w:r w:rsidRPr="00925811">
        <w:t>, and the minimum requirement for the value of the Low Carbon Transition Services Delivered has not been met, in accordance with the RIIO-ED2 Consumer Vulnerability Guidance Document, then:</w:t>
      </w:r>
    </w:p>
    <w:p w14:paraId="4679AA21" w14:textId="77777777" w:rsidR="001A2306" w:rsidRPr="00925811" w:rsidRDefault="001A2306" w:rsidP="001A2306">
      <m:oMathPara>
        <m:oMath>
          <m:r>
            <w:rPr>
              <w:rFonts w:ascii="Cambria Math" w:hAnsi="Cambria Math"/>
            </w:rPr>
            <m:t>VLCTₜ=0</m:t>
          </m:r>
        </m:oMath>
      </m:oMathPara>
    </w:p>
    <w:p w14:paraId="44807FBE" w14:textId="77777777" w:rsidR="001A2306" w:rsidRPr="00925811" w:rsidRDefault="001A2306" w:rsidP="001A2306">
      <w:pPr>
        <w:pStyle w:val="FormulaDefinitions"/>
      </w:pPr>
      <w:r w:rsidRPr="00925811">
        <w:t xml:space="preserve">If </w:t>
      </w:r>
      <m:oMath>
        <m:r>
          <w:rPr>
            <w:rFonts w:ascii="Cambria Math" w:hAnsi="Cambria Math"/>
          </w:rPr>
          <m:t>VLCTA</m:t>
        </m:r>
        <m:r>
          <m:rPr>
            <m:sty m:val="p"/>
          </m:rPr>
          <w:rPr>
            <w:rFonts w:ascii="Cambria Math" w:hAnsi="Cambria Math"/>
          </w:rPr>
          <m:t>ₜ&lt;</m:t>
        </m:r>
        <m:r>
          <w:rPr>
            <w:rFonts w:ascii="Cambria Math" w:hAnsi="Cambria Math"/>
          </w:rPr>
          <m:t>VLCTTL</m:t>
        </m:r>
        <m:r>
          <m:rPr>
            <m:sty m:val="p"/>
          </m:rPr>
          <w:rPr>
            <w:rFonts w:ascii="Cambria Math" w:hAnsi="Cambria Math"/>
          </w:rPr>
          <m:t>ₜ</m:t>
        </m:r>
      </m:oMath>
      <w:r w:rsidRPr="00925811">
        <w:t>, then:</w:t>
      </w:r>
    </w:p>
    <w:p w14:paraId="10B16801" w14:textId="779F2789" w:rsidR="001A2306" w:rsidRPr="00925811" w:rsidRDefault="009978E1" w:rsidP="001A2306">
      <m:oMathPara>
        <m:oMath>
          <m:r>
            <w:rPr>
              <w:rFonts w:ascii="Cambria Math" w:hAnsi="Cambria Math"/>
            </w:rPr>
            <m:t xml:space="preserve">                            VLCTₜ=max⁡(-VLCTADₜ, </m:t>
          </m:r>
          <m:d>
            <m:dPr>
              <m:ctrlPr>
                <w:rPr>
                  <w:rFonts w:ascii="Cambria Math" w:hAnsi="Cambria Math"/>
                </w:rPr>
              </m:ctrlPr>
            </m:dPr>
            <m:e>
              <m:d>
                <m:dPr>
                  <m:ctrlPr>
                    <w:rPr>
                      <w:rFonts w:ascii="Cambria Math" w:hAnsi="Cambria Math"/>
                    </w:rPr>
                  </m:ctrlPr>
                </m:dPr>
                <m:e>
                  <m:r>
                    <w:rPr>
                      <w:rFonts w:ascii="Cambria Math" w:hAnsi="Cambria Math"/>
                    </w:rPr>
                    <m:t>VLCTAₜ-VLCTTLₜ</m:t>
                  </m:r>
                </m:e>
              </m:d>
              <m:r>
                <w:rPr>
                  <w:rFonts w:ascii="Cambria Math" w:hAnsi="Cambria Math"/>
                </w:rPr>
                <m:t>×VLCTIRPₜ)</m:t>
              </m:r>
            </m:e>
          </m:d>
        </m:oMath>
      </m:oMathPara>
    </w:p>
    <w:p w14:paraId="00EFA8E3" w14:textId="77777777" w:rsidR="001A2306" w:rsidRPr="00925811" w:rsidRDefault="001A2306" w:rsidP="001A2306">
      <w:pPr>
        <w:pStyle w:val="FormulaDefinitions"/>
      </w:pPr>
      <w:r w:rsidRPr="00925811">
        <w:t>where:</w:t>
      </w:r>
    </w:p>
    <w:tbl>
      <w:tblPr>
        <w:tblStyle w:val="TableGridLight"/>
        <w:tblW w:w="7905" w:type="dxa"/>
        <w:tblLayout w:type="fixed"/>
        <w:tblLook w:val="04A0" w:firstRow="1" w:lastRow="0" w:firstColumn="1" w:lastColumn="0" w:noHBand="0" w:noVBand="1"/>
      </w:tblPr>
      <w:tblGrid>
        <w:gridCol w:w="1384"/>
        <w:gridCol w:w="6521"/>
      </w:tblGrid>
      <w:tr w:rsidR="001A2306" w:rsidRPr="00925811" w14:paraId="3F85DB5B" w14:textId="77777777" w:rsidTr="00A75C46">
        <w:trPr>
          <w:cnfStyle w:val="100000000000" w:firstRow="1" w:lastRow="0" w:firstColumn="0" w:lastColumn="0" w:oddVBand="0" w:evenVBand="0" w:oddHBand="0"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1384" w:type="dxa"/>
          </w:tcPr>
          <w:p w14:paraId="052EBAA0" w14:textId="77777777" w:rsidR="001A2306" w:rsidRPr="00925811" w:rsidRDefault="001A2306" w:rsidP="001A2306">
            <w:r w:rsidRPr="00925811">
              <w:t>VLCTA</w:t>
            </w:r>
            <w:r w:rsidRPr="00925811">
              <w:rPr>
                <w:rStyle w:val="Subscript"/>
              </w:rPr>
              <w:t>t</w:t>
            </w:r>
          </w:p>
        </w:tc>
        <w:tc>
          <w:tcPr>
            <w:tcW w:w="6521" w:type="dxa"/>
          </w:tcPr>
          <w:p w14:paraId="6CBA3B67" w14:textId="77777777" w:rsidR="001A2306" w:rsidRPr="00925811" w:rsidRDefault="001A2306" w:rsidP="001A2306">
            <w:pPr>
              <w:cnfStyle w:val="100000000000" w:firstRow="1" w:lastRow="0" w:firstColumn="0" w:lastColumn="0" w:oddVBand="0" w:evenVBand="0" w:oddHBand="0" w:evenHBand="0" w:firstRowFirstColumn="0" w:firstRowLastColumn="0" w:lastRowFirstColumn="0" w:lastRowLastColumn="0"/>
            </w:pPr>
            <w:r w:rsidRPr="00925811">
              <w:t xml:space="preserve">means the licensee’s actual performance for the value of the Low Carbon Transition Services Delivered term as measured in accordance with the </w:t>
            </w:r>
            <w:r w:rsidRPr="00925811" w:rsidDel="00D300ED">
              <w:t>RIGs</w:t>
            </w:r>
            <w:r w:rsidRPr="00925811">
              <w:t>;</w:t>
            </w:r>
          </w:p>
        </w:tc>
      </w:tr>
      <w:tr w:rsidR="001A2306" w:rsidRPr="00925811" w14:paraId="058D67F8"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384" w:type="dxa"/>
          </w:tcPr>
          <w:p w14:paraId="0D3D1318" w14:textId="77777777" w:rsidR="001A2306" w:rsidRPr="00925811" w:rsidRDefault="001A2306" w:rsidP="001A2306">
            <w:r w:rsidRPr="00925811">
              <w:t>VLCTTL</w:t>
            </w:r>
            <w:r w:rsidRPr="00925811">
              <w:rPr>
                <w:rStyle w:val="Subscript"/>
              </w:rPr>
              <w:t>t</w:t>
            </w:r>
          </w:p>
        </w:tc>
        <w:tc>
          <w:tcPr>
            <w:tcW w:w="6521" w:type="dxa"/>
          </w:tcPr>
          <w:p w14:paraId="7B123BCF"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means the lower deadband value for the Low Carbon Transition Services Delivered term for the licensee as specified in Appendix 11;</w:t>
            </w:r>
          </w:p>
        </w:tc>
      </w:tr>
      <w:tr w:rsidR="001A2306" w:rsidRPr="00925811" w14:paraId="049061D9"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384" w:type="dxa"/>
          </w:tcPr>
          <w:p w14:paraId="1CDA3AA3" w14:textId="77777777" w:rsidR="001A2306" w:rsidRPr="00925811" w:rsidRDefault="001A2306" w:rsidP="001A2306">
            <w:r w:rsidRPr="00925811">
              <w:t>VLCTTU</w:t>
            </w:r>
            <w:r w:rsidRPr="00925811">
              <w:rPr>
                <w:rStyle w:val="Subscript"/>
              </w:rPr>
              <w:t>t</w:t>
            </w:r>
          </w:p>
        </w:tc>
        <w:tc>
          <w:tcPr>
            <w:tcW w:w="6521" w:type="dxa"/>
          </w:tcPr>
          <w:p w14:paraId="7B0832C3"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means the upper deadband value for the Low Carbon Transition Services Delivered term for the licensee as specified in Appendix 12;</w:t>
            </w:r>
          </w:p>
        </w:tc>
      </w:tr>
      <w:tr w:rsidR="001A2306" w:rsidRPr="00925811" w14:paraId="19F22977"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384" w:type="dxa"/>
          </w:tcPr>
          <w:p w14:paraId="320670D0" w14:textId="77777777" w:rsidR="001A2306" w:rsidRPr="00925811" w:rsidRDefault="001A2306" w:rsidP="001A2306">
            <w:r w:rsidRPr="00925811">
              <w:t>VLCTAU</w:t>
            </w:r>
            <w:r w:rsidRPr="00925811">
              <w:rPr>
                <w:rStyle w:val="Subscript"/>
              </w:rPr>
              <w:t>t</w:t>
            </w:r>
          </w:p>
        </w:tc>
        <w:tc>
          <w:tcPr>
            <w:tcW w:w="6521" w:type="dxa"/>
          </w:tcPr>
          <w:p w14:paraId="3C22B122"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means the maximum reward in respect of the value of the Low Carbon Transition Services Delivered term for the licensee as specified in Appendix 13;</w:t>
            </w:r>
          </w:p>
        </w:tc>
      </w:tr>
      <w:tr w:rsidR="001A2306" w:rsidRPr="00925811" w14:paraId="3E36E4D5"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384" w:type="dxa"/>
          </w:tcPr>
          <w:p w14:paraId="7A2D71F9" w14:textId="77777777" w:rsidR="001A2306" w:rsidRPr="00925811" w:rsidRDefault="001A2306" w:rsidP="001A2306">
            <w:r w:rsidRPr="00925811">
              <w:t>VLCTIRR</w:t>
            </w:r>
            <w:r w:rsidRPr="00925811">
              <w:rPr>
                <w:rStyle w:val="Subscript"/>
              </w:rPr>
              <w:t>t</w:t>
            </w:r>
          </w:p>
        </w:tc>
        <w:tc>
          <w:tcPr>
            <w:tcW w:w="6521" w:type="dxa"/>
          </w:tcPr>
          <w:p w14:paraId="3C7A630E"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means the licensee’s reward incentive rate for the value of the Low Carbon Transition Services Delivered term as specified in Appendix 14;</w:t>
            </w:r>
          </w:p>
        </w:tc>
      </w:tr>
      <w:tr w:rsidR="001A2306" w:rsidRPr="00925811" w14:paraId="7E12A770"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384" w:type="dxa"/>
          </w:tcPr>
          <w:p w14:paraId="5AF58390" w14:textId="77777777" w:rsidR="001A2306" w:rsidRPr="00925811" w:rsidRDefault="001A2306" w:rsidP="001A2306">
            <w:r w:rsidRPr="00925811">
              <w:t>VLCTAD</w:t>
            </w:r>
            <w:r w:rsidRPr="00925811">
              <w:rPr>
                <w:rStyle w:val="Subscript"/>
              </w:rPr>
              <w:t>t</w:t>
            </w:r>
          </w:p>
        </w:tc>
        <w:tc>
          <w:tcPr>
            <w:tcW w:w="6521" w:type="dxa"/>
          </w:tcPr>
          <w:p w14:paraId="17C51065"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means the maximum penalty in respect of the value of the Low Carbon Transition Services Delivered term for the licensee as specified in Appendix 15; and</w:t>
            </w:r>
          </w:p>
        </w:tc>
      </w:tr>
      <w:tr w:rsidR="001A2306" w:rsidRPr="00925811" w14:paraId="0FE145C3"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384" w:type="dxa"/>
          </w:tcPr>
          <w:p w14:paraId="2CAE6F19" w14:textId="77777777" w:rsidR="001A2306" w:rsidRPr="00925811" w:rsidRDefault="001A2306" w:rsidP="001A2306">
            <w:r w:rsidRPr="00925811">
              <w:t>VLCTIRP</w:t>
            </w:r>
            <w:r w:rsidRPr="00925811">
              <w:rPr>
                <w:rStyle w:val="Subscript"/>
              </w:rPr>
              <w:t>t</w:t>
            </w:r>
          </w:p>
        </w:tc>
        <w:tc>
          <w:tcPr>
            <w:tcW w:w="6521" w:type="dxa"/>
          </w:tcPr>
          <w:p w14:paraId="3AE8CBDA"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Means the licensee’s penalty incentive rate for the value of the Low Carbon Transition Services Delivered term, as specified in Appendix 16.</w:t>
            </w:r>
          </w:p>
        </w:tc>
      </w:tr>
    </w:tbl>
    <w:p w14:paraId="503DFBF7" w14:textId="77777777" w:rsidR="001A2306" w:rsidRPr="00925811" w:rsidRDefault="001A2306" w:rsidP="001A2306">
      <w:pPr>
        <w:pStyle w:val="Heading3"/>
      </w:pPr>
      <w:r w:rsidRPr="00925811">
        <w:t>Formulae for calculating the Fuel Poverty Customer Satisfaction Survey term (CSFP</w:t>
      </w:r>
      <w:r w:rsidRPr="00925811">
        <w:rPr>
          <w:rStyle w:val="Subscript"/>
        </w:rPr>
        <w:t>t</w:t>
      </w:r>
      <w:r w:rsidRPr="00925811">
        <w:t>)</w:t>
      </w:r>
    </w:p>
    <w:p w14:paraId="74F8206C" w14:textId="77777777" w:rsidR="001A2306" w:rsidRPr="00925811" w:rsidRDefault="001A2306" w:rsidP="001A2306">
      <w:pPr>
        <w:pStyle w:val="NumberedNormal"/>
      </w:pPr>
      <w:r w:rsidRPr="00925811">
        <w:t>Subject to paragraph 4.6.11, for Regulatory Years commencing on 1 April 2024 and 1 April 2027, the value of CSFP</w:t>
      </w:r>
      <w:r w:rsidRPr="00925811">
        <w:rPr>
          <w:rStyle w:val="Subscript"/>
        </w:rPr>
        <w:t>t</w:t>
      </w:r>
      <w:r w:rsidRPr="00925811">
        <w:t xml:space="preserve"> is derived in accordance with the following formulae:</w:t>
      </w:r>
    </w:p>
    <w:p w14:paraId="6E00CC70" w14:textId="77777777" w:rsidR="001A2306" w:rsidRPr="00925811" w:rsidRDefault="001A2306" w:rsidP="001A2306">
      <w:pPr>
        <w:pStyle w:val="FormulaDefinitions"/>
      </w:pPr>
      <w:bookmarkStart w:id="252" w:name="_Hlk107912867"/>
      <w:r w:rsidRPr="00925811">
        <w:t xml:space="preserve">If </w:t>
      </w:r>
      <m:oMath>
        <m:r>
          <w:rPr>
            <w:rFonts w:ascii="Cambria Math" w:hAnsi="Cambria Math"/>
          </w:rPr>
          <m:t>CSFPA</m:t>
        </m:r>
        <m:r>
          <m:rPr>
            <m:sty m:val="p"/>
          </m:rPr>
          <w:rPr>
            <w:rFonts w:ascii="Cambria Math" w:hAnsi="Cambria Math"/>
          </w:rPr>
          <m:t>ₜ ≥</m:t>
        </m:r>
        <m:r>
          <w:rPr>
            <w:rFonts w:ascii="Cambria Math" w:hAnsi="Cambria Math"/>
          </w:rPr>
          <m:t>CSFPT</m:t>
        </m:r>
        <m:r>
          <m:rPr>
            <m:sty m:val="p"/>
          </m:rPr>
          <w:rPr>
            <w:rFonts w:ascii="Cambria Math" w:hAnsi="Cambria Math"/>
          </w:rPr>
          <m:t>ₜ</m:t>
        </m:r>
      </m:oMath>
      <w:r w:rsidRPr="00925811">
        <w:t>, then:</w:t>
      </w:r>
    </w:p>
    <w:p w14:paraId="2FAFD29C" w14:textId="77777777" w:rsidR="001A2306" w:rsidRPr="00925811" w:rsidRDefault="001A2306" w:rsidP="001A2306">
      <m:oMathPara>
        <m:oMath>
          <m:r>
            <w:rPr>
              <w:rFonts w:ascii="Cambria Math" w:hAnsi="Cambria Math"/>
            </w:rPr>
            <m:t xml:space="preserve">CSFPₜ=min⁡(CSFPAUₜ, </m:t>
          </m:r>
          <m:d>
            <m:dPr>
              <m:ctrlPr>
                <w:rPr>
                  <w:rFonts w:ascii="Cambria Math" w:hAnsi="Cambria Math"/>
                </w:rPr>
              </m:ctrlPr>
            </m:dPr>
            <m:e>
              <m:d>
                <m:dPr>
                  <m:ctrlPr>
                    <w:rPr>
                      <w:rFonts w:ascii="Cambria Math" w:hAnsi="Cambria Math"/>
                    </w:rPr>
                  </m:ctrlPr>
                </m:dPr>
                <m:e>
                  <m:r>
                    <w:rPr>
                      <w:rFonts w:ascii="Cambria Math" w:hAnsi="Cambria Math"/>
                    </w:rPr>
                    <m:t>CSFPAₜ-CSFPTₜ</m:t>
                  </m:r>
                </m:e>
              </m:d>
              <m:r>
                <w:rPr>
                  <w:rFonts w:ascii="Cambria Math" w:hAnsi="Cambria Math"/>
                </w:rPr>
                <m:t>×CSFIRRₜ)</m:t>
              </m:r>
            </m:e>
          </m:d>
        </m:oMath>
      </m:oMathPara>
    </w:p>
    <w:p w14:paraId="072F7022" w14:textId="77777777" w:rsidR="001A2306" w:rsidRPr="00925811" w:rsidRDefault="001A2306" w:rsidP="001A2306">
      <w:pPr>
        <w:pStyle w:val="FormulaDefinitions"/>
      </w:pPr>
      <w:r w:rsidRPr="00925811">
        <w:t xml:space="preserve">If </w:t>
      </w:r>
      <m:oMath>
        <m:r>
          <w:rPr>
            <w:rFonts w:ascii="Cambria Math" w:hAnsi="Cambria Math"/>
          </w:rPr>
          <m:t>CSFPA</m:t>
        </m:r>
        <m:r>
          <m:rPr>
            <m:sty m:val="p"/>
          </m:rPr>
          <w:rPr>
            <w:rFonts w:ascii="Cambria Math" w:hAnsi="Cambria Math"/>
          </w:rPr>
          <m:t>ₜ&lt;</m:t>
        </m:r>
        <m:r>
          <w:rPr>
            <w:rFonts w:ascii="Cambria Math" w:hAnsi="Cambria Math"/>
          </w:rPr>
          <m:t>CSFPT</m:t>
        </m:r>
        <m:r>
          <m:rPr>
            <m:sty m:val="p"/>
          </m:rPr>
          <w:rPr>
            <w:rFonts w:ascii="Cambria Math" w:hAnsi="Cambria Math"/>
          </w:rPr>
          <m:t>ₜ</m:t>
        </m:r>
      </m:oMath>
      <w:r w:rsidRPr="00925811">
        <w:t>, then:</w:t>
      </w:r>
    </w:p>
    <w:p w14:paraId="41ED8A70" w14:textId="4A18A2EF" w:rsidR="001A2306" w:rsidRPr="00925811" w:rsidRDefault="006C59B3" w:rsidP="001A2306">
      <m:oMathPara>
        <m:oMath>
          <m:r>
            <w:rPr>
              <w:rFonts w:ascii="Cambria Math" w:hAnsi="Cambria Math"/>
            </w:rPr>
            <m:t xml:space="preserve">       CSFPₜ=max⁡(-CSFPADₜ, </m:t>
          </m:r>
          <m:d>
            <m:dPr>
              <m:ctrlPr>
                <w:rPr>
                  <w:rFonts w:ascii="Cambria Math" w:hAnsi="Cambria Math"/>
                </w:rPr>
              </m:ctrlPr>
            </m:dPr>
            <m:e>
              <m:d>
                <m:dPr>
                  <m:ctrlPr>
                    <w:rPr>
                      <w:rFonts w:ascii="Cambria Math" w:hAnsi="Cambria Math"/>
                    </w:rPr>
                  </m:ctrlPr>
                </m:dPr>
                <m:e>
                  <m:r>
                    <w:rPr>
                      <w:rFonts w:ascii="Cambria Math" w:hAnsi="Cambria Math"/>
                    </w:rPr>
                    <m:t>CSFPAₜ-CSFPTₜ</m:t>
                  </m:r>
                </m:e>
              </m:d>
              <m:r>
                <w:rPr>
                  <w:rFonts w:ascii="Cambria Math" w:hAnsi="Cambria Math"/>
                </w:rPr>
                <m:t>×CSFPIRPₜ)</m:t>
              </m:r>
            </m:e>
          </m:d>
        </m:oMath>
      </m:oMathPara>
    </w:p>
    <w:bookmarkEnd w:id="252"/>
    <w:p w14:paraId="50E4CC78" w14:textId="77777777" w:rsidR="001A2306" w:rsidRPr="00925811" w:rsidRDefault="001A2306" w:rsidP="001A2306">
      <w:pPr>
        <w:pStyle w:val="FormulaDefinitions"/>
      </w:pPr>
      <w:r w:rsidRPr="00925811">
        <w:t>where:</w:t>
      </w:r>
    </w:p>
    <w:tbl>
      <w:tblPr>
        <w:tblStyle w:val="TableGridLight"/>
        <w:tblW w:w="7905" w:type="dxa"/>
        <w:tblLayout w:type="fixed"/>
        <w:tblLook w:val="04A0" w:firstRow="1" w:lastRow="0" w:firstColumn="1" w:lastColumn="0" w:noHBand="0" w:noVBand="1"/>
      </w:tblPr>
      <w:tblGrid>
        <w:gridCol w:w="1384"/>
        <w:gridCol w:w="6521"/>
      </w:tblGrid>
      <w:tr w:rsidR="001A2306" w:rsidRPr="00925811" w14:paraId="510CBFCE" w14:textId="77777777" w:rsidTr="00A75C46">
        <w:trPr>
          <w:cnfStyle w:val="100000000000" w:firstRow="1" w:lastRow="0" w:firstColumn="0" w:lastColumn="0" w:oddVBand="0" w:evenVBand="0" w:oddHBand="0"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1384" w:type="dxa"/>
          </w:tcPr>
          <w:p w14:paraId="7484F301" w14:textId="77777777" w:rsidR="001A2306" w:rsidRPr="00925811" w:rsidRDefault="001A2306" w:rsidP="001A2306">
            <w:r w:rsidRPr="00925811">
              <w:t>CSFPA</w:t>
            </w:r>
            <w:r w:rsidRPr="00925811">
              <w:rPr>
                <w:rStyle w:val="Subscript"/>
              </w:rPr>
              <w:t>t</w:t>
            </w:r>
          </w:p>
        </w:tc>
        <w:tc>
          <w:tcPr>
            <w:tcW w:w="6521" w:type="dxa"/>
          </w:tcPr>
          <w:p w14:paraId="2B6B5E48" w14:textId="77777777" w:rsidR="001A2306" w:rsidRPr="00925811" w:rsidRDefault="001A2306" w:rsidP="001A2306">
            <w:pPr>
              <w:cnfStyle w:val="100000000000" w:firstRow="1" w:lastRow="0" w:firstColumn="0" w:lastColumn="0" w:oddVBand="0" w:evenVBand="0" w:oddHBand="0" w:evenHBand="0" w:firstRowFirstColumn="0" w:firstRowLastColumn="0" w:lastRowFirstColumn="0" w:lastRowLastColumn="0"/>
            </w:pPr>
            <w:r w:rsidRPr="00925811">
              <w:t xml:space="preserve">means the licensee’s actual performance for the Fuel Poverty Customer Satisfaction Survey term as measured in accordance with the </w:t>
            </w:r>
            <w:r w:rsidRPr="00925811" w:rsidDel="000B7B4B">
              <w:t>RIGs</w:t>
            </w:r>
            <w:r w:rsidRPr="00925811">
              <w:t>;</w:t>
            </w:r>
          </w:p>
        </w:tc>
      </w:tr>
      <w:tr w:rsidR="001A2306" w:rsidRPr="00925811" w14:paraId="19DECA15"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384" w:type="dxa"/>
          </w:tcPr>
          <w:p w14:paraId="71271EE5" w14:textId="77777777" w:rsidR="001A2306" w:rsidRPr="00925811" w:rsidRDefault="001A2306" w:rsidP="001A2306">
            <w:r w:rsidRPr="00925811">
              <w:t>CSFPTₜ</w:t>
            </w:r>
          </w:p>
        </w:tc>
        <w:tc>
          <w:tcPr>
            <w:tcW w:w="6521" w:type="dxa"/>
          </w:tcPr>
          <w:p w14:paraId="04D927F6"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means the target score for the Fuel Poverty Customer Satisfaction Survey term and equals 9;</w:t>
            </w:r>
          </w:p>
        </w:tc>
      </w:tr>
      <w:tr w:rsidR="001A2306" w:rsidRPr="00925811" w14:paraId="3FF32D58"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384" w:type="dxa"/>
          </w:tcPr>
          <w:p w14:paraId="12FB4692" w14:textId="77777777" w:rsidR="001A2306" w:rsidRPr="00925811" w:rsidRDefault="001A2306" w:rsidP="001A2306">
            <w:r w:rsidRPr="00925811">
              <w:t>CSFPAU</w:t>
            </w:r>
            <w:r w:rsidRPr="00925811">
              <w:rPr>
                <w:rStyle w:val="Subscript"/>
              </w:rPr>
              <w:t>t</w:t>
            </w:r>
          </w:p>
        </w:tc>
        <w:tc>
          <w:tcPr>
            <w:tcW w:w="6521" w:type="dxa"/>
          </w:tcPr>
          <w:p w14:paraId="4CCF18B1"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 xml:space="preserve">means the maximum reward in respect of the Fuel Poverty Customer Satisfaction Survey term, </w:t>
            </w:r>
            <w:r w:rsidRPr="00925811" w:rsidDel="00C1581A">
              <w:t>as specified in Appendix 17</w:t>
            </w:r>
            <w:r w:rsidRPr="00925811">
              <w:t>, which is awarded when CSFPA</w:t>
            </w:r>
            <w:r w:rsidRPr="00925811">
              <w:rPr>
                <w:rStyle w:val="Subscript"/>
              </w:rPr>
              <w:t>t</w:t>
            </w:r>
            <w:r w:rsidRPr="00925811">
              <w:t xml:space="preserve"> is 9.5 or higher;</w:t>
            </w:r>
          </w:p>
        </w:tc>
      </w:tr>
      <w:tr w:rsidR="001A2306" w:rsidRPr="00925811" w14:paraId="3BD17DB0"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384" w:type="dxa"/>
          </w:tcPr>
          <w:p w14:paraId="6F1F6A26" w14:textId="77777777" w:rsidR="001A2306" w:rsidRPr="00925811" w:rsidRDefault="001A2306" w:rsidP="001A2306">
            <w:r w:rsidRPr="00925811">
              <w:t>CSFIRR</w:t>
            </w:r>
            <w:r w:rsidRPr="00925811">
              <w:rPr>
                <w:rStyle w:val="Subscript"/>
              </w:rPr>
              <w:t>t</w:t>
            </w:r>
          </w:p>
        </w:tc>
        <w:tc>
          <w:tcPr>
            <w:tcW w:w="6521" w:type="dxa"/>
          </w:tcPr>
          <w:p w14:paraId="23382433"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means the licensee’s reward incentive rate for the Fuel Poverty Customer Satisfaction Survey term as specified in Appendix 18;</w:t>
            </w:r>
          </w:p>
        </w:tc>
      </w:tr>
      <w:tr w:rsidR="001A2306" w:rsidRPr="00925811" w14:paraId="38D20F8C"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384" w:type="dxa"/>
          </w:tcPr>
          <w:p w14:paraId="6ECF9583" w14:textId="77777777" w:rsidR="001A2306" w:rsidRPr="00925811" w:rsidRDefault="001A2306" w:rsidP="001A2306">
            <w:r w:rsidRPr="00925811">
              <w:t>CSFPAD</w:t>
            </w:r>
            <w:r w:rsidRPr="00925811">
              <w:rPr>
                <w:rStyle w:val="Subscript"/>
              </w:rPr>
              <w:t>t</w:t>
            </w:r>
          </w:p>
        </w:tc>
        <w:tc>
          <w:tcPr>
            <w:tcW w:w="6521" w:type="dxa"/>
          </w:tcPr>
          <w:p w14:paraId="2CA7B4DB"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 xml:space="preserve">means the maximum penalty in respect of the Fuel Poverty Customer Satisfaction Survey term </w:t>
            </w:r>
            <w:r w:rsidRPr="00925811" w:rsidDel="00C1581A">
              <w:t>as specified in Appendix 19</w:t>
            </w:r>
            <w:r w:rsidRPr="00925811">
              <w:t>, which is applied when CSFPA</w:t>
            </w:r>
            <w:r w:rsidRPr="00925811">
              <w:rPr>
                <w:rStyle w:val="Subscript"/>
              </w:rPr>
              <w:t>t</w:t>
            </w:r>
            <w:r w:rsidRPr="00925811">
              <w:t xml:space="preserve"> is 8.5 or lower; and</w:t>
            </w:r>
          </w:p>
        </w:tc>
      </w:tr>
      <w:tr w:rsidR="001A2306" w:rsidRPr="00925811" w14:paraId="45097994"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384" w:type="dxa"/>
          </w:tcPr>
          <w:p w14:paraId="6DAB4D77" w14:textId="77777777" w:rsidR="001A2306" w:rsidRPr="00925811" w:rsidRDefault="001A2306" w:rsidP="001A2306">
            <w:r w:rsidRPr="00925811">
              <w:t>CSFPIRP</w:t>
            </w:r>
            <w:r w:rsidRPr="00925811">
              <w:rPr>
                <w:rStyle w:val="Subscript"/>
              </w:rPr>
              <w:t>t</w:t>
            </w:r>
          </w:p>
        </w:tc>
        <w:tc>
          <w:tcPr>
            <w:tcW w:w="6521" w:type="dxa"/>
          </w:tcPr>
          <w:p w14:paraId="0DF9D913" w14:textId="1F66C28E" w:rsidR="001A2306" w:rsidRPr="00925811" w:rsidRDefault="001A2306" w:rsidP="00CC6C40">
            <w:pPr>
              <w:cnfStyle w:val="000000000000" w:firstRow="0" w:lastRow="0" w:firstColumn="0" w:lastColumn="0" w:oddVBand="0" w:evenVBand="0" w:oddHBand="0" w:evenHBand="0" w:firstRowFirstColumn="0" w:firstRowLastColumn="0" w:lastRowFirstColumn="0" w:lastRowLastColumn="0"/>
            </w:pPr>
            <w:r w:rsidRPr="00925811">
              <w:t>means the licensee’s penalty incentive rate for the Fuel Poverty Customer Satisfaction Survey term, as specified in Appendix 20.</w:t>
            </w:r>
          </w:p>
        </w:tc>
      </w:tr>
    </w:tbl>
    <w:p w14:paraId="6583201C" w14:textId="3A526EE2" w:rsidR="005874F6" w:rsidRPr="00925811" w:rsidRDefault="005874F6" w:rsidP="00CC6C40">
      <w:pPr>
        <w:pStyle w:val="NumberedNormal"/>
      </w:pPr>
      <w:r w:rsidRPr="00925811">
        <w:t>The Authority may direct an adjustment to calculated CSFP</w:t>
      </w:r>
      <w:r w:rsidRPr="00925811">
        <w:rPr>
          <w:vertAlign w:val="subscript"/>
        </w:rPr>
        <w:t xml:space="preserve">t </w:t>
      </w:r>
      <w:r w:rsidRPr="00925811">
        <w:t>to amend the level of reward or penalty in accordance with the RIIO-ED2 Consumer Vulnerability Guidance Document.</w:t>
      </w:r>
    </w:p>
    <w:p w14:paraId="178A0E24" w14:textId="08FCCE4D" w:rsidR="001A2306" w:rsidRPr="00925811" w:rsidRDefault="001A2306" w:rsidP="001A2306">
      <w:pPr>
        <w:pStyle w:val="Heading3"/>
      </w:pPr>
      <w:r w:rsidRPr="00925811">
        <w:t>Formulae for calculating the Low Carbon Transition Customer Satisfaction Survey term (CSLCT</w:t>
      </w:r>
      <w:r w:rsidRPr="00925811">
        <w:rPr>
          <w:rStyle w:val="Subscript"/>
        </w:rPr>
        <w:t>t</w:t>
      </w:r>
      <w:r w:rsidRPr="00925811">
        <w:t>)</w:t>
      </w:r>
    </w:p>
    <w:p w14:paraId="264D39B8" w14:textId="77777777" w:rsidR="001A2306" w:rsidRPr="00925811" w:rsidRDefault="001A2306" w:rsidP="001A2306">
      <w:pPr>
        <w:pStyle w:val="NumberedNormal"/>
      </w:pPr>
      <w:r w:rsidRPr="00925811">
        <w:t>Subject to paragraph 4.6.13, for Regulatory Years commencing on 1 April 2024 and 1 April 2027, the value of CSLCT</w:t>
      </w:r>
      <w:r w:rsidRPr="00925811">
        <w:rPr>
          <w:rStyle w:val="Subscript"/>
        </w:rPr>
        <w:t>t</w:t>
      </w:r>
      <w:r w:rsidRPr="00925811">
        <w:t xml:space="preserve"> is </w:t>
      </w:r>
      <w:r w:rsidRPr="00925811" w:rsidDel="001B4FFA">
        <w:t>derived</w:t>
      </w:r>
      <w:r w:rsidRPr="00925811">
        <w:t xml:space="preserve"> in accordance with the following formulae:</w:t>
      </w:r>
    </w:p>
    <w:p w14:paraId="7BAC1BFC" w14:textId="77777777" w:rsidR="001A2306" w:rsidRPr="00925811" w:rsidRDefault="001A2306" w:rsidP="001A2306">
      <w:pPr>
        <w:pStyle w:val="FormulaDefinitions"/>
      </w:pPr>
      <w:r w:rsidRPr="00925811">
        <w:t xml:space="preserve">If </w:t>
      </w:r>
      <m:oMath>
        <m:r>
          <w:rPr>
            <w:rFonts w:ascii="Cambria Math" w:hAnsi="Cambria Math"/>
          </w:rPr>
          <m:t>CSLCTA</m:t>
        </m:r>
        <m:r>
          <m:rPr>
            <m:sty m:val="p"/>
          </m:rPr>
          <w:rPr>
            <w:rFonts w:ascii="Cambria Math" w:hAnsi="Cambria Math"/>
          </w:rPr>
          <m:t>ₜ ≥</m:t>
        </m:r>
        <m:r>
          <w:rPr>
            <w:rFonts w:ascii="Cambria Math" w:hAnsi="Cambria Math"/>
          </w:rPr>
          <m:t>CSLCTT</m:t>
        </m:r>
        <m:r>
          <m:rPr>
            <m:sty m:val="p"/>
          </m:rPr>
          <w:rPr>
            <w:rFonts w:ascii="Cambria Math" w:hAnsi="Cambria Math"/>
          </w:rPr>
          <m:t>ₜ</m:t>
        </m:r>
      </m:oMath>
      <w:r w:rsidRPr="00925811">
        <w:t>, then:</w:t>
      </w:r>
    </w:p>
    <w:p w14:paraId="14BA9214" w14:textId="52535A72" w:rsidR="001A2306" w:rsidRPr="00925811" w:rsidRDefault="00EB6217" w:rsidP="001A2306">
      <m:oMathPara>
        <m:oMath>
          <m:r>
            <w:rPr>
              <w:rFonts w:ascii="Cambria Math" w:hAnsi="Cambria Math"/>
            </w:rPr>
            <m:t xml:space="preserve">                         CSLCTₜ=min⁡(CSLCTAUₜ, </m:t>
          </m:r>
          <m:d>
            <m:dPr>
              <m:ctrlPr>
                <w:rPr>
                  <w:rFonts w:ascii="Cambria Math" w:hAnsi="Cambria Math"/>
                </w:rPr>
              </m:ctrlPr>
            </m:dPr>
            <m:e>
              <m:d>
                <m:dPr>
                  <m:ctrlPr>
                    <w:rPr>
                      <w:rFonts w:ascii="Cambria Math" w:hAnsi="Cambria Math"/>
                    </w:rPr>
                  </m:ctrlPr>
                </m:dPr>
                <m:e>
                  <m:r>
                    <w:rPr>
                      <w:rFonts w:ascii="Cambria Math" w:hAnsi="Cambria Math"/>
                    </w:rPr>
                    <m:t>CSLCTAₜ-CSLCTTₜ</m:t>
                  </m:r>
                </m:e>
              </m:d>
              <m:r>
                <w:rPr>
                  <w:rFonts w:ascii="Cambria Math" w:hAnsi="Cambria Math"/>
                </w:rPr>
                <m:t>×CSLCTIRRₜ)</m:t>
              </m:r>
            </m:e>
          </m:d>
        </m:oMath>
      </m:oMathPara>
    </w:p>
    <w:p w14:paraId="5482C2BC" w14:textId="77777777" w:rsidR="001A2306" w:rsidRPr="00925811" w:rsidRDefault="001A2306" w:rsidP="001A2306"/>
    <w:p w14:paraId="37758C5A" w14:textId="77777777" w:rsidR="001A2306" w:rsidRPr="00925811" w:rsidRDefault="001A2306" w:rsidP="001A2306">
      <w:pPr>
        <w:pStyle w:val="FormulaDefinitions"/>
      </w:pPr>
      <w:r w:rsidRPr="00925811">
        <w:t xml:space="preserve">If </w:t>
      </w:r>
      <m:oMath>
        <m:r>
          <w:rPr>
            <w:rFonts w:ascii="Cambria Math" w:hAnsi="Cambria Math"/>
          </w:rPr>
          <m:t>CSLCTA</m:t>
        </m:r>
        <m:r>
          <m:rPr>
            <m:sty m:val="p"/>
          </m:rPr>
          <w:rPr>
            <w:rFonts w:ascii="Cambria Math" w:hAnsi="Cambria Math"/>
          </w:rPr>
          <m:t>ₜ&lt;</m:t>
        </m:r>
        <m:r>
          <w:rPr>
            <w:rFonts w:ascii="Cambria Math" w:hAnsi="Cambria Math"/>
          </w:rPr>
          <m:t>CSLCTT</m:t>
        </m:r>
        <m:r>
          <m:rPr>
            <m:sty m:val="p"/>
          </m:rPr>
          <w:rPr>
            <w:rFonts w:ascii="Cambria Math" w:hAnsi="Cambria Math"/>
          </w:rPr>
          <m:t>ₜ</m:t>
        </m:r>
      </m:oMath>
      <w:r w:rsidRPr="00925811">
        <w:t>, then:</w:t>
      </w:r>
    </w:p>
    <w:p w14:paraId="33961B4F" w14:textId="077BDD04" w:rsidR="001A2306" w:rsidRPr="00925811" w:rsidRDefault="0083442C" w:rsidP="001A2306">
      <m:oMathPara>
        <m:oMath>
          <m:r>
            <w:rPr>
              <w:rFonts w:ascii="Cambria Math" w:hAnsi="Cambria Math"/>
            </w:rPr>
            <m:t xml:space="preserve">                               CSLCTₜ=max⁡(-CSLCTADₜ, </m:t>
          </m:r>
          <m:d>
            <m:dPr>
              <m:ctrlPr>
                <w:rPr>
                  <w:rFonts w:ascii="Cambria Math" w:hAnsi="Cambria Math"/>
                </w:rPr>
              </m:ctrlPr>
            </m:dPr>
            <m:e>
              <m:d>
                <m:dPr>
                  <m:ctrlPr>
                    <w:rPr>
                      <w:rFonts w:ascii="Cambria Math" w:hAnsi="Cambria Math"/>
                    </w:rPr>
                  </m:ctrlPr>
                </m:dPr>
                <m:e>
                  <m:r>
                    <w:rPr>
                      <w:rFonts w:ascii="Cambria Math" w:hAnsi="Cambria Math"/>
                    </w:rPr>
                    <m:t>CSLCTAₜ-CSLCTTₜ</m:t>
                  </m:r>
                </m:e>
              </m:d>
              <m:r>
                <w:rPr>
                  <w:rFonts w:ascii="Cambria Math" w:hAnsi="Cambria Math"/>
                </w:rPr>
                <m:t>×CSLCTIRPₜ)</m:t>
              </m:r>
            </m:e>
          </m:d>
        </m:oMath>
      </m:oMathPara>
    </w:p>
    <w:p w14:paraId="20A26B89" w14:textId="77777777" w:rsidR="001A2306" w:rsidRPr="00925811" w:rsidRDefault="001A2306" w:rsidP="001A2306">
      <w:pPr>
        <w:pStyle w:val="FormulaDefinitions"/>
      </w:pPr>
      <w:r w:rsidRPr="00925811">
        <w:t>where:</w:t>
      </w:r>
    </w:p>
    <w:tbl>
      <w:tblPr>
        <w:tblStyle w:val="TableGridLight"/>
        <w:tblW w:w="7905" w:type="dxa"/>
        <w:tblLayout w:type="fixed"/>
        <w:tblLook w:val="04A0" w:firstRow="1" w:lastRow="0" w:firstColumn="1" w:lastColumn="0" w:noHBand="0" w:noVBand="1"/>
      </w:tblPr>
      <w:tblGrid>
        <w:gridCol w:w="1384"/>
        <w:gridCol w:w="6521"/>
      </w:tblGrid>
      <w:tr w:rsidR="001A2306" w:rsidRPr="00925811" w14:paraId="1323E329" w14:textId="77777777" w:rsidTr="00A75C46">
        <w:trPr>
          <w:cnfStyle w:val="100000000000" w:firstRow="1" w:lastRow="0" w:firstColumn="0" w:lastColumn="0" w:oddVBand="0" w:evenVBand="0" w:oddHBand="0"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1384" w:type="dxa"/>
          </w:tcPr>
          <w:p w14:paraId="12042556" w14:textId="77777777" w:rsidR="001A2306" w:rsidRPr="00925811" w:rsidRDefault="001A2306" w:rsidP="001A2306">
            <w:r w:rsidRPr="00925811">
              <w:t>CSLCTAU</w:t>
            </w:r>
            <w:r w:rsidRPr="00925811">
              <w:rPr>
                <w:rStyle w:val="Subscript"/>
              </w:rPr>
              <w:t>t</w:t>
            </w:r>
          </w:p>
        </w:tc>
        <w:tc>
          <w:tcPr>
            <w:tcW w:w="6521" w:type="dxa"/>
          </w:tcPr>
          <w:p w14:paraId="4419216B" w14:textId="77777777" w:rsidR="001A2306" w:rsidRPr="00925811" w:rsidRDefault="001A2306" w:rsidP="001A2306">
            <w:pPr>
              <w:cnfStyle w:val="100000000000" w:firstRow="1" w:lastRow="0" w:firstColumn="0" w:lastColumn="0" w:oddVBand="0" w:evenVBand="0" w:oddHBand="0" w:evenHBand="0" w:firstRowFirstColumn="0" w:firstRowLastColumn="0" w:lastRowFirstColumn="0" w:lastRowLastColumn="0"/>
            </w:pPr>
            <w:r w:rsidRPr="00925811">
              <w:t>means the maximum reward in respect of the Low Carbon Transition Customer Satisfaction Survey term, as specified in Appendix 21, which is awarded when CSLCTA</w:t>
            </w:r>
            <w:r w:rsidRPr="00925811">
              <w:rPr>
                <w:rStyle w:val="Subscript"/>
              </w:rPr>
              <w:t>t</w:t>
            </w:r>
            <w:r w:rsidRPr="00925811">
              <w:t xml:space="preserve"> is 9.5 or higher;</w:t>
            </w:r>
          </w:p>
        </w:tc>
      </w:tr>
      <w:tr w:rsidR="001A2306" w:rsidRPr="00925811" w14:paraId="3F5F337C"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384" w:type="dxa"/>
          </w:tcPr>
          <w:p w14:paraId="62CE54D7" w14:textId="77777777" w:rsidR="001A2306" w:rsidRPr="00925811" w:rsidRDefault="001A2306" w:rsidP="001A2306">
            <w:r w:rsidRPr="00925811">
              <w:t>CSLCTA</w:t>
            </w:r>
            <w:r w:rsidRPr="00925811">
              <w:rPr>
                <w:rStyle w:val="Subscript"/>
              </w:rPr>
              <w:t>t</w:t>
            </w:r>
          </w:p>
        </w:tc>
        <w:tc>
          <w:tcPr>
            <w:tcW w:w="6521" w:type="dxa"/>
          </w:tcPr>
          <w:p w14:paraId="209997BF"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 xml:space="preserve">means the licensee’s actual performance for the Low Carbon Transition Customer Satisfaction Survey term as measured in accordance with the </w:t>
            </w:r>
            <w:r w:rsidRPr="00925811" w:rsidDel="009555F3">
              <w:t>RIGs</w:t>
            </w:r>
            <w:r w:rsidRPr="00925811">
              <w:t>;</w:t>
            </w:r>
          </w:p>
        </w:tc>
      </w:tr>
      <w:tr w:rsidR="001A2306" w:rsidRPr="00925811" w14:paraId="0F604821"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384" w:type="dxa"/>
          </w:tcPr>
          <w:p w14:paraId="4246DF42" w14:textId="77777777" w:rsidR="001A2306" w:rsidRPr="00925811" w:rsidRDefault="001A2306" w:rsidP="001A2306">
            <w:r w:rsidRPr="00925811">
              <w:t>CSLCTTₜ</w:t>
            </w:r>
          </w:p>
        </w:tc>
        <w:tc>
          <w:tcPr>
            <w:tcW w:w="6521" w:type="dxa"/>
          </w:tcPr>
          <w:p w14:paraId="33EFBE32"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means the target score for the Low Carbon Transition Customer Satisfaction Survey term and equals 9;</w:t>
            </w:r>
          </w:p>
        </w:tc>
      </w:tr>
      <w:tr w:rsidR="001A2306" w:rsidRPr="00925811" w14:paraId="30475E7D"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384" w:type="dxa"/>
          </w:tcPr>
          <w:p w14:paraId="7BBBC3CC" w14:textId="77777777" w:rsidR="001A2306" w:rsidRPr="00925811" w:rsidRDefault="001A2306" w:rsidP="001A2306">
            <w:r w:rsidRPr="00925811">
              <w:t>CSLCTIRR</w:t>
            </w:r>
            <w:r w:rsidRPr="00925811">
              <w:rPr>
                <w:rStyle w:val="Subscript"/>
              </w:rPr>
              <w:t>t</w:t>
            </w:r>
          </w:p>
        </w:tc>
        <w:tc>
          <w:tcPr>
            <w:tcW w:w="6521" w:type="dxa"/>
          </w:tcPr>
          <w:p w14:paraId="6D535095"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means the licensee’s reward incentive rate for the Low Carbon Transition Customer Satisfaction Survey term as specified in Appendix 22;</w:t>
            </w:r>
          </w:p>
        </w:tc>
      </w:tr>
      <w:tr w:rsidR="001A2306" w:rsidRPr="00925811" w14:paraId="29099356"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384" w:type="dxa"/>
          </w:tcPr>
          <w:p w14:paraId="3D00ACB7" w14:textId="77777777" w:rsidR="001A2306" w:rsidRPr="00925811" w:rsidRDefault="001A2306" w:rsidP="001A2306">
            <w:r w:rsidRPr="00925811">
              <w:t>CSLCTAD</w:t>
            </w:r>
            <w:r w:rsidRPr="00925811">
              <w:rPr>
                <w:rStyle w:val="Subscript"/>
              </w:rPr>
              <w:t>t</w:t>
            </w:r>
          </w:p>
        </w:tc>
        <w:tc>
          <w:tcPr>
            <w:tcW w:w="6521" w:type="dxa"/>
          </w:tcPr>
          <w:p w14:paraId="5DEEB102"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 xml:space="preserve">means the maximum penalty in respect of the Low Carbon Transition Customer Satisfaction Survey term, as specified in Appendix 23, which is applied when </w:t>
            </w:r>
            <m:oMath>
              <m:r>
                <m:rPr>
                  <m:sty m:val="p"/>
                </m:rPr>
                <w:rPr>
                  <w:rFonts w:ascii="Cambria Math" w:hAnsi="Cambria Math"/>
                </w:rPr>
                <m:t>CSLCT</m:t>
              </m:r>
              <m:r>
                <w:rPr>
                  <w:rFonts w:ascii="Cambria Math" w:hAnsi="Cambria Math"/>
                </w:rPr>
                <m:t>ₜ</m:t>
              </m:r>
            </m:oMath>
            <w:r w:rsidRPr="00925811">
              <w:t xml:space="preserve"> is 8.5 or lower; and</w:t>
            </w:r>
          </w:p>
        </w:tc>
      </w:tr>
      <w:tr w:rsidR="001A2306" w:rsidRPr="00925811" w14:paraId="3B929367"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384" w:type="dxa"/>
          </w:tcPr>
          <w:p w14:paraId="6F661C83" w14:textId="77777777" w:rsidR="001A2306" w:rsidRPr="00925811" w:rsidRDefault="001A2306" w:rsidP="001A2306">
            <w:r w:rsidRPr="00925811">
              <w:t>CSLCTIRP</w:t>
            </w:r>
            <w:r w:rsidRPr="00925811">
              <w:rPr>
                <w:rStyle w:val="Subscript"/>
              </w:rPr>
              <w:t>t</w:t>
            </w:r>
          </w:p>
        </w:tc>
        <w:tc>
          <w:tcPr>
            <w:tcW w:w="6521" w:type="dxa"/>
          </w:tcPr>
          <w:p w14:paraId="088D9B7C" w14:textId="05929CC4" w:rsidR="001A2306" w:rsidRPr="00925811" w:rsidRDefault="001A2306" w:rsidP="00413F39">
            <w:pPr>
              <w:cnfStyle w:val="000000000000" w:firstRow="0" w:lastRow="0" w:firstColumn="0" w:lastColumn="0" w:oddVBand="0" w:evenVBand="0" w:oddHBand="0" w:evenHBand="0" w:firstRowFirstColumn="0" w:firstRowLastColumn="0" w:lastRowFirstColumn="0" w:lastRowLastColumn="0"/>
            </w:pPr>
            <w:r w:rsidRPr="00925811">
              <w:t>means the licensee’s penalty incentive rate for the Low Carbon Transition Customer Satisfaction Survey term as specified in Appendix 24.</w:t>
            </w:r>
          </w:p>
        </w:tc>
      </w:tr>
    </w:tbl>
    <w:p w14:paraId="10C4D32D" w14:textId="77777777" w:rsidR="00413F39" w:rsidRPr="00925811" w:rsidRDefault="00413F39" w:rsidP="00413F39">
      <w:pPr>
        <w:pStyle w:val="NumberedNormal"/>
      </w:pPr>
      <w:r w:rsidRPr="00925811">
        <w:t>The Authority may direct an adjustment to calculated CSLCT</w:t>
      </w:r>
      <w:r w:rsidRPr="00925811">
        <w:rPr>
          <w:vertAlign w:val="subscript"/>
        </w:rPr>
        <w:t>t</w:t>
      </w:r>
      <w:r w:rsidRPr="00925811">
        <w:t xml:space="preserve"> to amend the level of reward or penalty in accordance with the RIIO-ED2 Consumer Vulnerability Guidance Document.</w:t>
      </w:r>
    </w:p>
    <w:p w14:paraId="012DA878" w14:textId="309D9596" w:rsidR="001A2306" w:rsidRPr="00925811" w:rsidRDefault="001A2306" w:rsidP="001A2306">
      <w:pPr>
        <w:pStyle w:val="Heading3"/>
      </w:pPr>
      <w:r w:rsidRPr="00925811">
        <w:t xml:space="preserve">Annual Vulnerability Report </w:t>
      </w:r>
    </w:p>
    <w:p w14:paraId="4FA4B319" w14:textId="77777777" w:rsidR="001A2306" w:rsidRPr="00925811" w:rsidRDefault="001A2306" w:rsidP="001A2306">
      <w:pPr>
        <w:pStyle w:val="NumberedNormal"/>
      </w:pPr>
      <w:r w:rsidRPr="00925811">
        <w:t xml:space="preserve">With effect from the Regulatory Year beginning on 1 April 2024, the licensee must provide an Annual Vulnerability Report to the Authority in accordance with the RIIO-ED2 Consumer Vulnerability Guidance Document. </w:t>
      </w:r>
    </w:p>
    <w:p w14:paraId="7C77A610" w14:textId="77777777" w:rsidR="001A2306" w:rsidRPr="00925811" w:rsidRDefault="001A2306" w:rsidP="001A2306">
      <w:pPr>
        <w:pStyle w:val="NumberedNormal"/>
      </w:pPr>
      <w:r w:rsidRPr="00925811">
        <w:t>The licensee must publish an Annual Vulnerability Report for the preceding Regulatory Year on, or before, the date specified in the RIIO-ED2 Consumer Vulnerability Guidance Document.</w:t>
      </w:r>
    </w:p>
    <w:p w14:paraId="152AB345" w14:textId="77777777" w:rsidR="001A2306" w:rsidRPr="00925811" w:rsidRDefault="001A2306" w:rsidP="001A2306">
      <w:pPr>
        <w:pStyle w:val="NumberedNormal"/>
      </w:pPr>
      <w:r w:rsidRPr="00925811">
        <w:t>The licensee must publish its Annual Vulnerability Report on the licensee’s Website where it is readily accessible to the public.</w:t>
      </w:r>
    </w:p>
    <w:p w14:paraId="222C107F" w14:textId="77777777" w:rsidR="001A2306" w:rsidRPr="00925811" w:rsidRDefault="001A2306" w:rsidP="001A2306">
      <w:pPr>
        <w:pStyle w:val="Heading3"/>
      </w:pPr>
      <w:r w:rsidRPr="00925811">
        <w:t>RIIO-ED2 Consumer Vulnerability Guidance Document</w:t>
      </w:r>
    </w:p>
    <w:p w14:paraId="0F8194FB" w14:textId="77777777" w:rsidR="001A2306" w:rsidRPr="00925811" w:rsidRDefault="001A2306" w:rsidP="001A2306">
      <w:pPr>
        <w:pStyle w:val="NumberedNormal"/>
      </w:pPr>
      <w:r w:rsidRPr="00925811">
        <w:t xml:space="preserve">The RIIO-ED2 Consumer Vulnerability Guidance Document may make provision about the administration of the consumer vulnerability output delivery incentive and the requirements for the Annual Vulnerability Report, including: </w:t>
      </w:r>
    </w:p>
    <w:p w14:paraId="793D278A" w14:textId="77777777" w:rsidR="001A2306" w:rsidRPr="00925811" w:rsidRDefault="001A2306" w:rsidP="001A2306">
      <w:pPr>
        <w:pStyle w:val="ListNormal"/>
        <w:tabs>
          <w:tab w:val="num" w:pos="879"/>
        </w:tabs>
      </w:pPr>
      <w:r w:rsidRPr="00925811">
        <w:t xml:space="preserve">the requirements for the structure of and content to be included in the Annual Vulnerability Report, including expectations about the level of explanatory text; </w:t>
      </w:r>
    </w:p>
    <w:p w14:paraId="3A22C87A" w14:textId="77777777" w:rsidR="001A2306" w:rsidRPr="00925811" w:rsidRDefault="001A2306" w:rsidP="001A2306">
      <w:pPr>
        <w:pStyle w:val="ListNormal"/>
        <w:tabs>
          <w:tab w:val="num" w:pos="879"/>
        </w:tabs>
      </w:pPr>
      <w:r w:rsidRPr="00925811">
        <w:t>the minimum requirements process for the consumer vulnerability output delivery incentive; and</w:t>
      </w:r>
    </w:p>
    <w:p w14:paraId="6371C729" w14:textId="77777777" w:rsidR="001A2306" w:rsidRPr="00925811" w:rsidRDefault="001A2306" w:rsidP="001A2306">
      <w:pPr>
        <w:pStyle w:val="ListNormal"/>
        <w:tabs>
          <w:tab w:val="num" w:pos="879"/>
        </w:tabs>
      </w:pPr>
      <w:r w:rsidRPr="00925811">
        <w:t xml:space="preserve">the Customer satisfaction survey script to be used to derive the licensee’s actual performance for the Customer satisfaction terms set out in Part E and Part F of this condition. </w:t>
      </w:r>
    </w:p>
    <w:p w14:paraId="1EF25DBE" w14:textId="77777777" w:rsidR="001A2306" w:rsidRPr="00925811" w:rsidRDefault="001A2306" w:rsidP="001A2306">
      <w:pPr>
        <w:pStyle w:val="NumberedNormal"/>
      </w:pPr>
      <w:r w:rsidRPr="00925811">
        <w:t xml:space="preserve">The licensee must comply with the RIIO-ED2 Consumer Vulnerability Guidance Document in its reporting of the minimum requirements relevant to the consumer vulnerability output delivery incentive and in relation to preparing and publishing the Annual Vulnerability Report. </w:t>
      </w:r>
    </w:p>
    <w:p w14:paraId="53030070" w14:textId="77777777" w:rsidR="001A2306" w:rsidRPr="00925811" w:rsidRDefault="001A2306" w:rsidP="001A2306">
      <w:pPr>
        <w:pStyle w:val="NumberedNormal"/>
      </w:pPr>
      <w:r w:rsidRPr="00925811">
        <w:t>The procedure the Authority will follow when issuing and amending the RIIO-ED2 Consumer Vulnerability Guidance Document is set out in Special Condition 1.3 (Common procedure).</w:t>
      </w:r>
    </w:p>
    <w:p w14:paraId="3534AE4B" w14:textId="77777777" w:rsidR="001A2306" w:rsidRPr="00925811" w:rsidRDefault="001A2306" w:rsidP="001A2306">
      <w:pPr>
        <w:pStyle w:val="AppendixHeading"/>
      </w:pPr>
    </w:p>
    <w:p w14:paraId="410F3269" w14:textId="77777777" w:rsidR="001A2306" w:rsidRPr="00925811" w:rsidRDefault="001A2306" w:rsidP="001A2306">
      <w:pPr>
        <w:pStyle w:val="Caption"/>
      </w:pPr>
      <w:r w:rsidRPr="00925811">
        <w:t>Maximum reward in respect of the PSR Reach term (PSRAU</w:t>
      </w:r>
      <w:r w:rsidRPr="00925811">
        <w:rPr>
          <w:rStyle w:val="Subscript"/>
        </w:rPr>
        <w:t>t</w:t>
      </w:r>
      <w:r w:rsidRPr="00925811">
        <w:t>) (£m)</w:t>
      </w:r>
    </w:p>
    <w:tbl>
      <w:tblPr>
        <w:tblStyle w:val="AppendixTable"/>
        <w:tblW w:w="7036" w:type="dxa"/>
        <w:tblLayout w:type="fixed"/>
        <w:tblLook w:val="04A0" w:firstRow="1" w:lastRow="0" w:firstColumn="1" w:lastColumn="0" w:noHBand="0" w:noVBand="1"/>
      </w:tblPr>
      <w:tblGrid>
        <w:gridCol w:w="1689"/>
        <w:gridCol w:w="2531"/>
        <w:gridCol w:w="2816"/>
      </w:tblGrid>
      <w:tr w:rsidR="001A2306" w:rsidRPr="00925811" w14:paraId="6BED782A" w14:textId="77777777" w:rsidTr="00A75C46">
        <w:trPr>
          <w:cnfStyle w:val="100000000000" w:firstRow="1" w:lastRow="0" w:firstColumn="0" w:lastColumn="0" w:oddVBand="0" w:evenVBand="0" w:oddHBand="0" w:evenHBand="0" w:firstRowFirstColumn="0" w:firstRowLastColumn="0" w:lastRowFirstColumn="0" w:lastRowLastColumn="0"/>
        </w:trPr>
        <w:tc>
          <w:tcPr>
            <w:tcW w:w="1689" w:type="dxa"/>
          </w:tcPr>
          <w:p w14:paraId="7F0DC4B3" w14:textId="77777777" w:rsidR="001A2306" w:rsidRPr="00925811" w:rsidRDefault="001A2306" w:rsidP="001A2306">
            <w:r w:rsidRPr="00925811">
              <w:t>Licensee</w:t>
            </w:r>
          </w:p>
        </w:tc>
        <w:tc>
          <w:tcPr>
            <w:tcW w:w="2531" w:type="dxa"/>
          </w:tcPr>
          <w:p w14:paraId="4E401012" w14:textId="77777777" w:rsidR="001A2306" w:rsidRPr="00925811" w:rsidRDefault="001A2306" w:rsidP="001A2306">
            <w:r w:rsidRPr="00925811">
              <w:t>2024/25</w:t>
            </w:r>
          </w:p>
        </w:tc>
        <w:tc>
          <w:tcPr>
            <w:tcW w:w="2816" w:type="dxa"/>
          </w:tcPr>
          <w:p w14:paraId="0AB564EC" w14:textId="77777777" w:rsidR="001A2306" w:rsidRPr="00925811" w:rsidRDefault="001A2306" w:rsidP="001A2306">
            <w:r w:rsidRPr="00925811">
              <w:t>2027/28</w:t>
            </w:r>
          </w:p>
        </w:tc>
      </w:tr>
      <w:tr w:rsidR="001A2306" w:rsidRPr="00925811" w14:paraId="0DD7EC09" w14:textId="77777777" w:rsidTr="00A75C46">
        <w:tc>
          <w:tcPr>
            <w:tcW w:w="0" w:type="dxa"/>
          </w:tcPr>
          <w:p w14:paraId="1027D993" w14:textId="77777777" w:rsidR="001A2306" w:rsidRPr="00925811" w:rsidRDefault="001A2306" w:rsidP="001A2306">
            <w:r w:rsidRPr="00925811">
              <w:t>ENWL</w:t>
            </w:r>
          </w:p>
        </w:tc>
        <w:tc>
          <w:tcPr>
            <w:tcW w:w="0" w:type="dxa"/>
            <w:vAlign w:val="bottom"/>
          </w:tcPr>
          <w:p w14:paraId="63D288AF" w14:textId="77777777" w:rsidR="001A2306" w:rsidRPr="00925811" w:rsidRDefault="001A2306" w:rsidP="001A2306">
            <w:r w:rsidRPr="00925811">
              <w:t>1.396</w:t>
            </w:r>
          </w:p>
        </w:tc>
        <w:tc>
          <w:tcPr>
            <w:tcW w:w="0" w:type="dxa"/>
            <w:vAlign w:val="bottom"/>
          </w:tcPr>
          <w:p w14:paraId="1ED288D4" w14:textId="77777777" w:rsidR="001A2306" w:rsidRPr="00925811" w:rsidRDefault="001A2306" w:rsidP="001A2306">
            <w:r w:rsidRPr="00925811">
              <w:t>2.094</w:t>
            </w:r>
          </w:p>
        </w:tc>
      </w:tr>
      <w:tr w:rsidR="001A2306" w:rsidRPr="00925811" w14:paraId="6466D663" w14:textId="77777777" w:rsidTr="00A75C46">
        <w:tc>
          <w:tcPr>
            <w:tcW w:w="0" w:type="dxa"/>
          </w:tcPr>
          <w:p w14:paraId="2F86BF88" w14:textId="77777777" w:rsidR="001A2306" w:rsidRPr="00925811" w:rsidRDefault="001A2306" w:rsidP="001A2306">
            <w:r w:rsidRPr="00925811">
              <w:t>NPgN</w:t>
            </w:r>
          </w:p>
        </w:tc>
        <w:tc>
          <w:tcPr>
            <w:tcW w:w="0" w:type="dxa"/>
            <w:vAlign w:val="bottom"/>
          </w:tcPr>
          <w:p w14:paraId="5F6E88F7" w14:textId="77777777" w:rsidR="001A2306" w:rsidRPr="00925811" w:rsidRDefault="001A2306" w:rsidP="001A2306">
            <w:r w:rsidRPr="00925811">
              <w:t>1.037</w:t>
            </w:r>
          </w:p>
        </w:tc>
        <w:tc>
          <w:tcPr>
            <w:tcW w:w="0" w:type="dxa"/>
            <w:vAlign w:val="bottom"/>
          </w:tcPr>
          <w:p w14:paraId="2E894D4A" w14:textId="77777777" w:rsidR="001A2306" w:rsidRPr="00925811" w:rsidRDefault="001A2306" w:rsidP="001A2306">
            <w:r w:rsidRPr="00925811">
              <w:t>1.556</w:t>
            </w:r>
          </w:p>
        </w:tc>
      </w:tr>
      <w:tr w:rsidR="001A2306" w:rsidRPr="00925811" w14:paraId="3DE98089" w14:textId="77777777" w:rsidTr="00A75C46">
        <w:tc>
          <w:tcPr>
            <w:tcW w:w="0" w:type="dxa"/>
          </w:tcPr>
          <w:p w14:paraId="583B913E" w14:textId="77777777" w:rsidR="001A2306" w:rsidRPr="00925811" w:rsidRDefault="001A2306" w:rsidP="001A2306">
            <w:r w:rsidRPr="00925811">
              <w:t>NPgY</w:t>
            </w:r>
          </w:p>
        </w:tc>
        <w:tc>
          <w:tcPr>
            <w:tcW w:w="0" w:type="dxa"/>
            <w:vAlign w:val="bottom"/>
          </w:tcPr>
          <w:p w14:paraId="003FEC57" w14:textId="77777777" w:rsidR="001A2306" w:rsidRPr="00925811" w:rsidRDefault="001A2306" w:rsidP="001A2306">
            <w:r w:rsidRPr="00925811">
              <w:t>1.431</w:t>
            </w:r>
          </w:p>
        </w:tc>
        <w:tc>
          <w:tcPr>
            <w:tcW w:w="0" w:type="dxa"/>
            <w:vAlign w:val="bottom"/>
          </w:tcPr>
          <w:p w14:paraId="2F5A7FE7" w14:textId="77777777" w:rsidR="001A2306" w:rsidRPr="00925811" w:rsidRDefault="001A2306" w:rsidP="001A2306">
            <w:r w:rsidRPr="00925811">
              <w:t>2.147</w:t>
            </w:r>
          </w:p>
        </w:tc>
      </w:tr>
      <w:tr w:rsidR="001A2306" w:rsidRPr="00925811" w14:paraId="7BE568DC" w14:textId="77777777" w:rsidTr="00A75C46">
        <w:tc>
          <w:tcPr>
            <w:tcW w:w="0" w:type="dxa"/>
          </w:tcPr>
          <w:p w14:paraId="41F4D1CD" w14:textId="77777777" w:rsidR="001A2306" w:rsidRPr="00925811" w:rsidRDefault="001A2306" w:rsidP="001A2306">
            <w:r w:rsidRPr="00925811">
              <w:t>WMID</w:t>
            </w:r>
          </w:p>
        </w:tc>
        <w:tc>
          <w:tcPr>
            <w:tcW w:w="0" w:type="dxa"/>
            <w:vAlign w:val="bottom"/>
          </w:tcPr>
          <w:p w14:paraId="68216AA1" w14:textId="77777777" w:rsidR="001A2306" w:rsidRPr="00925811" w:rsidRDefault="001A2306" w:rsidP="001A2306">
            <w:r w:rsidRPr="00925811">
              <w:t>1.802</w:t>
            </w:r>
          </w:p>
        </w:tc>
        <w:tc>
          <w:tcPr>
            <w:tcW w:w="0" w:type="dxa"/>
            <w:vAlign w:val="bottom"/>
          </w:tcPr>
          <w:p w14:paraId="6504956D" w14:textId="77777777" w:rsidR="001A2306" w:rsidRPr="00925811" w:rsidRDefault="001A2306" w:rsidP="001A2306">
            <w:r w:rsidRPr="00925811">
              <w:t>2.703</w:t>
            </w:r>
          </w:p>
        </w:tc>
      </w:tr>
      <w:tr w:rsidR="001A2306" w:rsidRPr="00925811" w14:paraId="40BA4C6E" w14:textId="77777777" w:rsidTr="00A75C46">
        <w:tc>
          <w:tcPr>
            <w:tcW w:w="0" w:type="dxa"/>
          </w:tcPr>
          <w:p w14:paraId="2AF4C033" w14:textId="77777777" w:rsidR="001A2306" w:rsidRPr="00925811" w:rsidRDefault="001A2306" w:rsidP="001A2306">
            <w:r w:rsidRPr="00925811">
              <w:t>EMID</w:t>
            </w:r>
          </w:p>
        </w:tc>
        <w:tc>
          <w:tcPr>
            <w:tcW w:w="0" w:type="dxa"/>
            <w:vAlign w:val="bottom"/>
          </w:tcPr>
          <w:p w14:paraId="0A7E3D2C" w14:textId="77777777" w:rsidR="001A2306" w:rsidRPr="00925811" w:rsidRDefault="001A2306" w:rsidP="001A2306">
            <w:r w:rsidRPr="00925811">
              <w:t>1.844</w:t>
            </w:r>
          </w:p>
        </w:tc>
        <w:tc>
          <w:tcPr>
            <w:tcW w:w="0" w:type="dxa"/>
            <w:vAlign w:val="bottom"/>
          </w:tcPr>
          <w:p w14:paraId="27FD6FE4" w14:textId="77777777" w:rsidR="001A2306" w:rsidRPr="00925811" w:rsidRDefault="001A2306" w:rsidP="001A2306">
            <w:r w:rsidRPr="00925811">
              <w:t>2.766</w:t>
            </w:r>
          </w:p>
        </w:tc>
      </w:tr>
      <w:tr w:rsidR="001A2306" w:rsidRPr="00925811" w14:paraId="625D7CF4" w14:textId="77777777" w:rsidTr="00A75C46">
        <w:tc>
          <w:tcPr>
            <w:tcW w:w="0" w:type="dxa"/>
          </w:tcPr>
          <w:p w14:paraId="4612E031" w14:textId="77777777" w:rsidR="001A2306" w:rsidRPr="00925811" w:rsidRDefault="001A2306" w:rsidP="001A2306">
            <w:r w:rsidRPr="00925811">
              <w:t>SWALES</w:t>
            </w:r>
          </w:p>
        </w:tc>
        <w:tc>
          <w:tcPr>
            <w:tcW w:w="0" w:type="dxa"/>
            <w:vAlign w:val="bottom"/>
          </w:tcPr>
          <w:p w14:paraId="5D2F9589" w14:textId="77777777" w:rsidR="001A2306" w:rsidRPr="00925811" w:rsidRDefault="001A2306" w:rsidP="001A2306">
            <w:r w:rsidRPr="00925811">
              <w:t>0.921</w:t>
            </w:r>
          </w:p>
        </w:tc>
        <w:tc>
          <w:tcPr>
            <w:tcW w:w="0" w:type="dxa"/>
            <w:vAlign w:val="bottom"/>
          </w:tcPr>
          <w:p w14:paraId="05888B87" w14:textId="77777777" w:rsidR="001A2306" w:rsidRPr="00925811" w:rsidRDefault="001A2306" w:rsidP="001A2306">
            <w:r w:rsidRPr="00925811">
              <w:t>1.382</w:t>
            </w:r>
          </w:p>
        </w:tc>
      </w:tr>
      <w:tr w:rsidR="001A2306" w:rsidRPr="00925811" w14:paraId="4638894B" w14:textId="77777777" w:rsidTr="00A75C46">
        <w:tc>
          <w:tcPr>
            <w:tcW w:w="0" w:type="dxa"/>
          </w:tcPr>
          <w:p w14:paraId="378F7E59" w14:textId="77777777" w:rsidR="001A2306" w:rsidRPr="00925811" w:rsidRDefault="001A2306" w:rsidP="001A2306">
            <w:r w:rsidRPr="00925811">
              <w:t>SWEST</w:t>
            </w:r>
          </w:p>
        </w:tc>
        <w:tc>
          <w:tcPr>
            <w:tcW w:w="0" w:type="dxa"/>
            <w:vAlign w:val="bottom"/>
          </w:tcPr>
          <w:p w14:paraId="16EEF0C7" w14:textId="77777777" w:rsidR="001A2306" w:rsidRPr="00925811" w:rsidRDefault="001A2306" w:rsidP="001A2306">
            <w:r w:rsidRPr="00925811">
              <w:t>1.399</w:t>
            </w:r>
          </w:p>
        </w:tc>
        <w:tc>
          <w:tcPr>
            <w:tcW w:w="0" w:type="dxa"/>
            <w:vAlign w:val="bottom"/>
          </w:tcPr>
          <w:p w14:paraId="6797D0F7" w14:textId="77777777" w:rsidR="001A2306" w:rsidRPr="00925811" w:rsidRDefault="001A2306" w:rsidP="001A2306">
            <w:r w:rsidRPr="00925811">
              <w:t>2.099</w:t>
            </w:r>
          </w:p>
        </w:tc>
      </w:tr>
      <w:tr w:rsidR="001A2306" w:rsidRPr="00925811" w14:paraId="6832DE6C" w14:textId="77777777" w:rsidTr="00A75C46">
        <w:tc>
          <w:tcPr>
            <w:tcW w:w="0" w:type="dxa"/>
          </w:tcPr>
          <w:p w14:paraId="01F7DBDD" w14:textId="77777777" w:rsidR="001A2306" w:rsidRPr="00925811" w:rsidRDefault="001A2306" w:rsidP="001A2306">
            <w:r w:rsidRPr="00925811">
              <w:t>LPN</w:t>
            </w:r>
          </w:p>
        </w:tc>
        <w:tc>
          <w:tcPr>
            <w:tcW w:w="0" w:type="dxa"/>
            <w:vAlign w:val="bottom"/>
          </w:tcPr>
          <w:p w14:paraId="1CBA6A0E" w14:textId="77777777" w:rsidR="001A2306" w:rsidRPr="00925811" w:rsidRDefault="001A2306" w:rsidP="001A2306">
            <w:r w:rsidRPr="00925811">
              <w:t>1.211</w:t>
            </w:r>
          </w:p>
        </w:tc>
        <w:tc>
          <w:tcPr>
            <w:tcW w:w="0" w:type="dxa"/>
            <w:vAlign w:val="bottom"/>
          </w:tcPr>
          <w:p w14:paraId="36835A7B" w14:textId="77777777" w:rsidR="001A2306" w:rsidRPr="00925811" w:rsidRDefault="001A2306" w:rsidP="001A2306">
            <w:r w:rsidRPr="00925811">
              <w:t>1.816</w:t>
            </w:r>
          </w:p>
        </w:tc>
      </w:tr>
      <w:tr w:rsidR="001A2306" w:rsidRPr="00925811" w14:paraId="22E35BBA" w14:textId="77777777" w:rsidTr="00A75C46">
        <w:tc>
          <w:tcPr>
            <w:tcW w:w="0" w:type="dxa"/>
          </w:tcPr>
          <w:p w14:paraId="028BC8DA" w14:textId="77777777" w:rsidR="001A2306" w:rsidRPr="00925811" w:rsidRDefault="001A2306" w:rsidP="001A2306">
            <w:r w:rsidRPr="00925811">
              <w:t>SPN</w:t>
            </w:r>
          </w:p>
        </w:tc>
        <w:tc>
          <w:tcPr>
            <w:tcW w:w="0" w:type="dxa"/>
            <w:vAlign w:val="bottom"/>
          </w:tcPr>
          <w:p w14:paraId="47A51116" w14:textId="77777777" w:rsidR="001A2306" w:rsidRPr="00925811" w:rsidRDefault="001A2306" w:rsidP="001A2306">
            <w:r w:rsidRPr="00925811">
              <w:t>1.253</w:t>
            </w:r>
          </w:p>
        </w:tc>
        <w:tc>
          <w:tcPr>
            <w:tcW w:w="0" w:type="dxa"/>
            <w:vAlign w:val="bottom"/>
          </w:tcPr>
          <w:p w14:paraId="228D542F" w14:textId="77777777" w:rsidR="001A2306" w:rsidRPr="00925811" w:rsidRDefault="001A2306" w:rsidP="001A2306">
            <w:r w:rsidRPr="00925811">
              <w:t>1.879</w:t>
            </w:r>
          </w:p>
        </w:tc>
      </w:tr>
      <w:tr w:rsidR="001A2306" w:rsidRPr="00925811" w14:paraId="0EDF0ACC" w14:textId="77777777" w:rsidTr="00A75C46">
        <w:tc>
          <w:tcPr>
            <w:tcW w:w="0" w:type="dxa"/>
          </w:tcPr>
          <w:p w14:paraId="0742C172" w14:textId="77777777" w:rsidR="001A2306" w:rsidRPr="00925811" w:rsidRDefault="001A2306" w:rsidP="001A2306">
            <w:r w:rsidRPr="00925811">
              <w:t>EPN</w:t>
            </w:r>
          </w:p>
        </w:tc>
        <w:tc>
          <w:tcPr>
            <w:tcW w:w="0" w:type="dxa"/>
            <w:vAlign w:val="bottom"/>
          </w:tcPr>
          <w:p w14:paraId="2703E1D8" w14:textId="77777777" w:rsidR="001A2306" w:rsidRPr="00925811" w:rsidRDefault="001A2306" w:rsidP="001A2306">
            <w:r w:rsidRPr="00925811">
              <w:t>1.956</w:t>
            </w:r>
          </w:p>
        </w:tc>
        <w:tc>
          <w:tcPr>
            <w:tcW w:w="0" w:type="dxa"/>
            <w:vAlign w:val="bottom"/>
          </w:tcPr>
          <w:p w14:paraId="5AFBF47B" w14:textId="77777777" w:rsidR="001A2306" w:rsidRPr="00925811" w:rsidRDefault="001A2306" w:rsidP="001A2306">
            <w:r w:rsidRPr="00925811">
              <w:t>2.934</w:t>
            </w:r>
          </w:p>
        </w:tc>
      </w:tr>
      <w:tr w:rsidR="001A2306" w:rsidRPr="00925811" w14:paraId="4F11332B" w14:textId="77777777" w:rsidTr="00A75C46">
        <w:tc>
          <w:tcPr>
            <w:tcW w:w="0" w:type="dxa"/>
          </w:tcPr>
          <w:p w14:paraId="1DADEE1B" w14:textId="77777777" w:rsidR="001A2306" w:rsidRPr="00925811" w:rsidRDefault="001A2306" w:rsidP="001A2306">
            <w:r w:rsidRPr="00925811">
              <w:t>SPD</w:t>
            </w:r>
          </w:p>
        </w:tc>
        <w:tc>
          <w:tcPr>
            <w:tcW w:w="0" w:type="dxa"/>
            <w:vAlign w:val="bottom"/>
          </w:tcPr>
          <w:p w14:paraId="34944BEA" w14:textId="77777777" w:rsidR="001A2306" w:rsidRPr="00925811" w:rsidRDefault="001A2306" w:rsidP="001A2306">
            <w:r w:rsidRPr="00925811">
              <w:t>1.329</w:t>
            </w:r>
          </w:p>
        </w:tc>
        <w:tc>
          <w:tcPr>
            <w:tcW w:w="0" w:type="dxa"/>
            <w:vAlign w:val="bottom"/>
          </w:tcPr>
          <w:p w14:paraId="38311C23" w14:textId="77777777" w:rsidR="001A2306" w:rsidRPr="00925811" w:rsidRDefault="001A2306" w:rsidP="001A2306">
            <w:r w:rsidRPr="00925811">
              <w:t>1.994</w:t>
            </w:r>
          </w:p>
        </w:tc>
      </w:tr>
      <w:tr w:rsidR="001A2306" w:rsidRPr="00925811" w14:paraId="46FF3B05" w14:textId="77777777" w:rsidTr="00A75C46">
        <w:tc>
          <w:tcPr>
            <w:tcW w:w="0" w:type="dxa"/>
          </w:tcPr>
          <w:p w14:paraId="61E4EB42" w14:textId="77777777" w:rsidR="001A2306" w:rsidRPr="00925811" w:rsidRDefault="001A2306" w:rsidP="001A2306">
            <w:r w:rsidRPr="00925811">
              <w:t>SPMW</w:t>
            </w:r>
          </w:p>
        </w:tc>
        <w:tc>
          <w:tcPr>
            <w:tcW w:w="0" w:type="dxa"/>
            <w:vAlign w:val="bottom"/>
          </w:tcPr>
          <w:p w14:paraId="26223FBC" w14:textId="77777777" w:rsidR="001A2306" w:rsidRPr="00925811" w:rsidRDefault="001A2306" w:rsidP="001A2306">
            <w:r w:rsidRPr="00925811">
              <w:t>1.479</w:t>
            </w:r>
          </w:p>
        </w:tc>
        <w:tc>
          <w:tcPr>
            <w:tcW w:w="0" w:type="dxa"/>
            <w:vAlign w:val="bottom"/>
          </w:tcPr>
          <w:p w14:paraId="0AF3D356" w14:textId="77777777" w:rsidR="001A2306" w:rsidRPr="00925811" w:rsidRDefault="001A2306" w:rsidP="001A2306">
            <w:r w:rsidRPr="00925811">
              <w:t>2.218</w:t>
            </w:r>
          </w:p>
        </w:tc>
      </w:tr>
      <w:tr w:rsidR="001A2306" w:rsidRPr="00925811" w14:paraId="2CEC70A2" w14:textId="77777777" w:rsidTr="00A75C46">
        <w:tc>
          <w:tcPr>
            <w:tcW w:w="0" w:type="dxa"/>
          </w:tcPr>
          <w:p w14:paraId="4888122C" w14:textId="77777777" w:rsidR="001A2306" w:rsidRPr="00925811" w:rsidRDefault="001A2306" w:rsidP="001A2306">
            <w:r w:rsidRPr="00925811">
              <w:t>SSEH</w:t>
            </w:r>
          </w:p>
        </w:tc>
        <w:tc>
          <w:tcPr>
            <w:tcW w:w="0" w:type="dxa"/>
            <w:vAlign w:val="bottom"/>
          </w:tcPr>
          <w:p w14:paraId="272DF648" w14:textId="77777777" w:rsidR="001A2306" w:rsidRPr="00925811" w:rsidRDefault="001A2306" w:rsidP="001A2306">
            <w:r w:rsidRPr="00925811">
              <w:t>0.992</w:t>
            </w:r>
          </w:p>
        </w:tc>
        <w:tc>
          <w:tcPr>
            <w:tcW w:w="0" w:type="dxa"/>
            <w:vAlign w:val="bottom"/>
          </w:tcPr>
          <w:p w14:paraId="294DE8E5" w14:textId="77777777" w:rsidR="001A2306" w:rsidRPr="00925811" w:rsidRDefault="001A2306" w:rsidP="001A2306">
            <w:r w:rsidRPr="00925811">
              <w:t>1.488</w:t>
            </w:r>
          </w:p>
        </w:tc>
      </w:tr>
      <w:tr w:rsidR="001A2306" w:rsidRPr="00925811" w14:paraId="408B846C" w14:textId="77777777" w:rsidTr="00A75C46">
        <w:tc>
          <w:tcPr>
            <w:tcW w:w="0" w:type="dxa"/>
          </w:tcPr>
          <w:p w14:paraId="05A9CFB8" w14:textId="77777777" w:rsidR="001A2306" w:rsidRPr="00925811" w:rsidRDefault="001A2306" w:rsidP="001A2306">
            <w:r w:rsidRPr="00925811">
              <w:t>SSES</w:t>
            </w:r>
          </w:p>
        </w:tc>
        <w:tc>
          <w:tcPr>
            <w:tcW w:w="0" w:type="dxa"/>
            <w:vAlign w:val="bottom"/>
          </w:tcPr>
          <w:p w14:paraId="5E9289A7" w14:textId="77777777" w:rsidR="001A2306" w:rsidRPr="00925811" w:rsidRDefault="001A2306" w:rsidP="001A2306">
            <w:r w:rsidRPr="00925811">
              <w:t>1.871</w:t>
            </w:r>
          </w:p>
        </w:tc>
        <w:tc>
          <w:tcPr>
            <w:tcW w:w="0" w:type="dxa"/>
            <w:vAlign w:val="bottom"/>
          </w:tcPr>
          <w:p w14:paraId="36B7B445" w14:textId="77777777" w:rsidR="001A2306" w:rsidRPr="00925811" w:rsidRDefault="001A2306" w:rsidP="001A2306">
            <w:r w:rsidRPr="00925811">
              <w:t>2.806</w:t>
            </w:r>
          </w:p>
        </w:tc>
      </w:tr>
    </w:tbl>
    <w:p w14:paraId="4363F668" w14:textId="77777777" w:rsidR="001A2306" w:rsidRPr="00925811" w:rsidRDefault="001A2306" w:rsidP="001A2306">
      <w:pPr>
        <w:pStyle w:val="AppendixHeading"/>
      </w:pPr>
    </w:p>
    <w:p w14:paraId="6CF0BF15" w14:textId="77777777" w:rsidR="001A2306" w:rsidRPr="00925811" w:rsidRDefault="001A2306" w:rsidP="001A2306">
      <w:pPr>
        <w:pStyle w:val="Caption"/>
      </w:pPr>
      <w:r w:rsidRPr="00925811">
        <w:t>Reward incentive rate for the PSR Reach term (PSRIRR</w:t>
      </w:r>
      <w:r w:rsidRPr="00925811">
        <w:rPr>
          <w:rStyle w:val="Subscript"/>
        </w:rPr>
        <w:t>t</w:t>
      </w:r>
      <w:r w:rsidRPr="00925811">
        <w:t>) (£m)</w:t>
      </w:r>
    </w:p>
    <w:tbl>
      <w:tblPr>
        <w:tblStyle w:val="AppendixTable"/>
        <w:tblW w:w="6599" w:type="dxa"/>
        <w:tblLayout w:type="fixed"/>
        <w:tblLook w:val="04A0" w:firstRow="1" w:lastRow="0" w:firstColumn="1" w:lastColumn="0" w:noHBand="0" w:noVBand="1"/>
      </w:tblPr>
      <w:tblGrid>
        <w:gridCol w:w="1584"/>
        <w:gridCol w:w="2374"/>
        <w:gridCol w:w="2641"/>
      </w:tblGrid>
      <w:tr w:rsidR="001A2306" w:rsidRPr="00925811" w14:paraId="5926D0CA" w14:textId="77777777" w:rsidTr="00A75C46">
        <w:trPr>
          <w:cnfStyle w:val="100000000000" w:firstRow="1" w:lastRow="0" w:firstColumn="0" w:lastColumn="0" w:oddVBand="0" w:evenVBand="0" w:oddHBand="0" w:evenHBand="0" w:firstRowFirstColumn="0" w:firstRowLastColumn="0" w:lastRowFirstColumn="0" w:lastRowLastColumn="0"/>
          <w:trHeight w:val="367"/>
        </w:trPr>
        <w:tc>
          <w:tcPr>
            <w:tcW w:w="1584" w:type="dxa"/>
          </w:tcPr>
          <w:p w14:paraId="6ADF7785" w14:textId="77777777" w:rsidR="001A2306" w:rsidRPr="00925811" w:rsidRDefault="001A2306" w:rsidP="001A2306">
            <w:r w:rsidRPr="00925811">
              <w:t>Licensee</w:t>
            </w:r>
          </w:p>
        </w:tc>
        <w:tc>
          <w:tcPr>
            <w:tcW w:w="2374" w:type="dxa"/>
          </w:tcPr>
          <w:p w14:paraId="19F922ED" w14:textId="77777777" w:rsidR="001A2306" w:rsidRPr="00925811" w:rsidRDefault="001A2306" w:rsidP="001A2306">
            <w:r w:rsidRPr="00925811">
              <w:t>2024/25</w:t>
            </w:r>
          </w:p>
        </w:tc>
        <w:tc>
          <w:tcPr>
            <w:tcW w:w="2641" w:type="dxa"/>
          </w:tcPr>
          <w:p w14:paraId="05BDB073" w14:textId="77777777" w:rsidR="001A2306" w:rsidRPr="00925811" w:rsidRDefault="001A2306" w:rsidP="001A2306">
            <w:r w:rsidRPr="00925811">
              <w:t>2027/28</w:t>
            </w:r>
          </w:p>
        </w:tc>
      </w:tr>
      <w:tr w:rsidR="001A2306" w:rsidRPr="00925811" w14:paraId="2E415B8D" w14:textId="77777777" w:rsidTr="00A75C46">
        <w:trPr>
          <w:trHeight w:val="367"/>
        </w:trPr>
        <w:tc>
          <w:tcPr>
            <w:tcW w:w="0" w:type="dxa"/>
          </w:tcPr>
          <w:p w14:paraId="4124CB3F" w14:textId="77777777" w:rsidR="001A2306" w:rsidRPr="00925811" w:rsidRDefault="001A2306" w:rsidP="001A2306">
            <w:r w:rsidRPr="00925811">
              <w:t>ENWL</w:t>
            </w:r>
          </w:p>
        </w:tc>
        <w:tc>
          <w:tcPr>
            <w:tcW w:w="0" w:type="dxa"/>
            <w:vAlign w:val="bottom"/>
          </w:tcPr>
          <w:p w14:paraId="3B95FF03" w14:textId="77777777" w:rsidR="001A2306" w:rsidRPr="00925811" w:rsidRDefault="001A2306" w:rsidP="001A2306">
            <w:r w:rsidRPr="00925811">
              <w:t>9.306</w:t>
            </w:r>
          </w:p>
        </w:tc>
        <w:tc>
          <w:tcPr>
            <w:tcW w:w="0" w:type="dxa"/>
            <w:vAlign w:val="bottom"/>
          </w:tcPr>
          <w:p w14:paraId="0464E8BD" w14:textId="77777777" w:rsidR="001A2306" w:rsidRPr="00925811" w:rsidRDefault="001A2306" w:rsidP="001A2306">
            <w:r w:rsidRPr="00925811">
              <w:t>13.959</w:t>
            </w:r>
          </w:p>
        </w:tc>
      </w:tr>
      <w:tr w:rsidR="001A2306" w:rsidRPr="00925811" w14:paraId="6A6BC565" w14:textId="77777777" w:rsidTr="00A75C46">
        <w:trPr>
          <w:trHeight w:val="367"/>
        </w:trPr>
        <w:tc>
          <w:tcPr>
            <w:tcW w:w="0" w:type="dxa"/>
          </w:tcPr>
          <w:p w14:paraId="1C61EF3D" w14:textId="77777777" w:rsidR="001A2306" w:rsidRPr="00925811" w:rsidRDefault="001A2306" w:rsidP="001A2306">
            <w:r w:rsidRPr="00925811">
              <w:t>NPgN</w:t>
            </w:r>
          </w:p>
        </w:tc>
        <w:tc>
          <w:tcPr>
            <w:tcW w:w="0" w:type="dxa"/>
            <w:vAlign w:val="bottom"/>
          </w:tcPr>
          <w:p w14:paraId="7423C7C8" w14:textId="77777777" w:rsidR="001A2306" w:rsidRPr="00925811" w:rsidRDefault="001A2306" w:rsidP="001A2306">
            <w:r w:rsidRPr="00925811">
              <w:t>6.915</w:t>
            </w:r>
          </w:p>
        </w:tc>
        <w:tc>
          <w:tcPr>
            <w:tcW w:w="0" w:type="dxa"/>
            <w:vAlign w:val="bottom"/>
          </w:tcPr>
          <w:p w14:paraId="1BB42E95" w14:textId="77777777" w:rsidR="001A2306" w:rsidRPr="00925811" w:rsidRDefault="001A2306" w:rsidP="001A2306">
            <w:r w:rsidRPr="00925811">
              <w:t>10.372</w:t>
            </w:r>
          </w:p>
        </w:tc>
      </w:tr>
      <w:tr w:rsidR="001A2306" w:rsidRPr="00925811" w14:paraId="15CAF59F" w14:textId="77777777" w:rsidTr="00A75C46">
        <w:trPr>
          <w:trHeight w:val="367"/>
        </w:trPr>
        <w:tc>
          <w:tcPr>
            <w:tcW w:w="0" w:type="dxa"/>
          </w:tcPr>
          <w:p w14:paraId="4380A788" w14:textId="77777777" w:rsidR="001A2306" w:rsidRPr="00925811" w:rsidRDefault="001A2306" w:rsidP="001A2306">
            <w:r w:rsidRPr="00925811">
              <w:t>NPgY</w:t>
            </w:r>
          </w:p>
        </w:tc>
        <w:tc>
          <w:tcPr>
            <w:tcW w:w="0" w:type="dxa"/>
            <w:vAlign w:val="bottom"/>
          </w:tcPr>
          <w:p w14:paraId="39A7DF34" w14:textId="77777777" w:rsidR="001A2306" w:rsidRPr="00925811" w:rsidRDefault="001A2306" w:rsidP="001A2306">
            <w:r w:rsidRPr="00925811">
              <w:t>9.541</w:t>
            </w:r>
          </w:p>
        </w:tc>
        <w:tc>
          <w:tcPr>
            <w:tcW w:w="0" w:type="dxa"/>
            <w:vAlign w:val="bottom"/>
          </w:tcPr>
          <w:p w14:paraId="782A9CB6" w14:textId="77777777" w:rsidR="001A2306" w:rsidRPr="00925811" w:rsidRDefault="001A2306" w:rsidP="001A2306">
            <w:r w:rsidRPr="00925811">
              <w:t>14.311</w:t>
            </w:r>
          </w:p>
        </w:tc>
      </w:tr>
      <w:tr w:rsidR="001A2306" w:rsidRPr="00925811" w14:paraId="5CB47615" w14:textId="77777777" w:rsidTr="00A75C46">
        <w:trPr>
          <w:trHeight w:val="367"/>
        </w:trPr>
        <w:tc>
          <w:tcPr>
            <w:tcW w:w="0" w:type="dxa"/>
          </w:tcPr>
          <w:p w14:paraId="263D7FD9" w14:textId="77777777" w:rsidR="001A2306" w:rsidRPr="00925811" w:rsidRDefault="001A2306" w:rsidP="001A2306">
            <w:r w:rsidRPr="00925811">
              <w:t>WMID</w:t>
            </w:r>
          </w:p>
        </w:tc>
        <w:tc>
          <w:tcPr>
            <w:tcW w:w="0" w:type="dxa"/>
            <w:vAlign w:val="bottom"/>
          </w:tcPr>
          <w:p w14:paraId="205E6C52" w14:textId="77777777" w:rsidR="001A2306" w:rsidRPr="00925811" w:rsidRDefault="001A2306" w:rsidP="001A2306">
            <w:r w:rsidRPr="00925811">
              <w:t>12.011</w:t>
            </w:r>
          </w:p>
        </w:tc>
        <w:tc>
          <w:tcPr>
            <w:tcW w:w="0" w:type="dxa"/>
            <w:vAlign w:val="bottom"/>
          </w:tcPr>
          <w:p w14:paraId="616E3A03" w14:textId="77777777" w:rsidR="001A2306" w:rsidRPr="00925811" w:rsidRDefault="001A2306" w:rsidP="001A2306">
            <w:r w:rsidRPr="00925811">
              <w:t>18.017</w:t>
            </w:r>
          </w:p>
        </w:tc>
      </w:tr>
      <w:tr w:rsidR="001A2306" w:rsidRPr="00925811" w14:paraId="06AB8607" w14:textId="77777777" w:rsidTr="00A75C46">
        <w:trPr>
          <w:trHeight w:val="367"/>
        </w:trPr>
        <w:tc>
          <w:tcPr>
            <w:tcW w:w="0" w:type="dxa"/>
          </w:tcPr>
          <w:p w14:paraId="1222DA2D" w14:textId="77777777" w:rsidR="001A2306" w:rsidRPr="00925811" w:rsidRDefault="001A2306" w:rsidP="001A2306">
            <w:r w:rsidRPr="00925811">
              <w:t>EMID</w:t>
            </w:r>
          </w:p>
        </w:tc>
        <w:tc>
          <w:tcPr>
            <w:tcW w:w="0" w:type="dxa"/>
            <w:vAlign w:val="bottom"/>
          </w:tcPr>
          <w:p w14:paraId="5E189BF4" w14:textId="77777777" w:rsidR="001A2306" w:rsidRPr="00925811" w:rsidRDefault="001A2306" w:rsidP="001A2306">
            <w:r w:rsidRPr="00925811">
              <w:t>12.294</w:t>
            </w:r>
          </w:p>
        </w:tc>
        <w:tc>
          <w:tcPr>
            <w:tcW w:w="0" w:type="dxa"/>
            <w:vAlign w:val="bottom"/>
          </w:tcPr>
          <w:p w14:paraId="7123D4E7" w14:textId="77777777" w:rsidR="001A2306" w:rsidRPr="00925811" w:rsidRDefault="001A2306" w:rsidP="001A2306">
            <w:r w:rsidRPr="00925811">
              <w:t>18.442</w:t>
            </w:r>
          </w:p>
        </w:tc>
      </w:tr>
      <w:tr w:rsidR="001A2306" w:rsidRPr="00925811" w14:paraId="26786760" w14:textId="77777777" w:rsidTr="00A75C46">
        <w:trPr>
          <w:trHeight w:val="367"/>
        </w:trPr>
        <w:tc>
          <w:tcPr>
            <w:tcW w:w="0" w:type="dxa"/>
          </w:tcPr>
          <w:p w14:paraId="7D41616D" w14:textId="77777777" w:rsidR="001A2306" w:rsidRPr="00925811" w:rsidRDefault="001A2306" w:rsidP="001A2306">
            <w:r w:rsidRPr="00925811">
              <w:t>SWALES</w:t>
            </w:r>
          </w:p>
        </w:tc>
        <w:tc>
          <w:tcPr>
            <w:tcW w:w="0" w:type="dxa"/>
            <w:vAlign w:val="bottom"/>
          </w:tcPr>
          <w:p w14:paraId="50439D37" w14:textId="77777777" w:rsidR="001A2306" w:rsidRPr="00925811" w:rsidRDefault="001A2306" w:rsidP="001A2306">
            <w:r w:rsidRPr="00925811">
              <w:t>6.142</w:t>
            </w:r>
          </w:p>
        </w:tc>
        <w:tc>
          <w:tcPr>
            <w:tcW w:w="0" w:type="dxa"/>
            <w:vAlign w:val="bottom"/>
          </w:tcPr>
          <w:p w14:paraId="4CF32251" w14:textId="77777777" w:rsidR="001A2306" w:rsidRPr="00925811" w:rsidRDefault="001A2306" w:rsidP="001A2306">
            <w:r w:rsidRPr="00925811">
              <w:t>9.212</w:t>
            </w:r>
          </w:p>
        </w:tc>
      </w:tr>
      <w:tr w:rsidR="001A2306" w:rsidRPr="00925811" w14:paraId="6F44C99F" w14:textId="77777777" w:rsidTr="00A75C46">
        <w:trPr>
          <w:trHeight w:val="367"/>
        </w:trPr>
        <w:tc>
          <w:tcPr>
            <w:tcW w:w="0" w:type="dxa"/>
          </w:tcPr>
          <w:p w14:paraId="7422A191" w14:textId="77777777" w:rsidR="001A2306" w:rsidRPr="00925811" w:rsidRDefault="001A2306" w:rsidP="001A2306">
            <w:r w:rsidRPr="00925811">
              <w:t>SWEST</w:t>
            </w:r>
          </w:p>
        </w:tc>
        <w:tc>
          <w:tcPr>
            <w:tcW w:w="0" w:type="dxa"/>
            <w:vAlign w:val="bottom"/>
          </w:tcPr>
          <w:p w14:paraId="6F9D33C1" w14:textId="77777777" w:rsidR="001A2306" w:rsidRPr="00925811" w:rsidRDefault="001A2306" w:rsidP="001A2306">
            <w:r w:rsidRPr="00925811">
              <w:t>9.327</w:t>
            </w:r>
          </w:p>
        </w:tc>
        <w:tc>
          <w:tcPr>
            <w:tcW w:w="0" w:type="dxa"/>
            <w:vAlign w:val="bottom"/>
          </w:tcPr>
          <w:p w14:paraId="7CD76B85" w14:textId="77777777" w:rsidR="001A2306" w:rsidRPr="00925811" w:rsidRDefault="001A2306" w:rsidP="001A2306">
            <w:r w:rsidRPr="00925811">
              <w:t>13.990</w:t>
            </w:r>
          </w:p>
        </w:tc>
      </w:tr>
      <w:tr w:rsidR="001A2306" w:rsidRPr="00925811" w14:paraId="2A379630" w14:textId="77777777" w:rsidTr="00A75C46">
        <w:trPr>
          <w:trHeight w:val="367"/>
        </w:trPr>
        <w:tc>
          <w:tcPr>
            <w:tcW w:w="0" w:type="dxa"/>
          </w:tcPr>
          <w:p w14:paraId="3CF7BFCA" w14:textId="77777777" w:rsidR="001A2306" w:rsidRPr="00925811" w:rsidRDefault="001A2306" w:rsidP="001A2306">
            <w:r w:rsidRPr="00925811">
              <w:t>LPN</w:t>
            </w:r>
          </w:p>
        </w:tc>
        <w:tc>
          <w:tcPr>
            <w:tcW w:w="0" w:type="dxa"/>
            <w:vAlign w:val="bottom"/>
          </w:tcPr>
          <w:p w14:paraId="078578EF" w14:textId="77777777" w:rsidR="001A2306" w:rsidRPr="00925811" w:rsidRDefault="001A2306" w:rsidP="001A2306">
            <w:r w:rsidRPr="00925811">
              <w:t>8.071</w:t>
            </w:r>
          </w:p>
        </w:tc>
        <w:tc>
          <w:tcPr>
            <w:tcW w:w="0" w:type="dxa"/>
            <w:vAlign w:val="bottom"/>
          </w:tcPr>
          <w:p w14:paraId="267D266B" w14:textId="77777777" w:rsidR="001A2306" w:rsidRPr="00925811" w:rsidRDefault="001A2306" w:rsidP="001A2306">
            <w:r w:rsidRPr="00925811">
              <w:t>12.106</w:t>
            </w:r>
          </w:p>
        </w:tc>
      </w:tr>
      <w:tr w:rsidR="001A2306" w:rsidRPr="00925811" w14:paraId="573AFCA9" w14:textId="77777777" w:rsidTr="00A75C46">
        <w:trPr>
          <w:trHeight w:val="367"/>
        </w:trPr>
        <w:tc>
          <w:tcPr>
            <w:tcW w:w="0" w:type="dxa"/>
          </w:tcPr>
          <w:p w14:paraId="31897592" w14:textId="77777777" w:rsidR="001A2306" w:rsidRPr="00925811" w:rsidRDefault="001A2306" w:rsidP="001A2306">
            <w:r w:rsidRPr="00925811">
              <w:t>SPN</w:t>
            </w:r>
          </w:p>
        </w:tc>
        <w:tc>
          <w:tcPr>
            <w:tcW w:w="0" w:type="dxa"/>
            <w:vAlign w:val="bottom"/>
          </w:tcPr>
          <w:p w14:paraId="01703C7B" w14:textId="77777777" w:rsidR="001A2306" w:rsidRPr="00925811" w:rsidRDefault="001A2306" w:rsidP="001A2306">
            <w:r w:rsidRPr="00925811">
              <w:t>8.351</w:t>
            </w:r>
          </w:p>
        </w:tc>
        <w:tc>
          <w:tcPr>
            <w:tcW w:w="0" w:type="dxa"/>
            <w:vAlign w:val="bottom"/>
          </w:tcPr>
          <w:p w14:paraId="49CCF760" w14:textId="77777777" w:rsidR="001A2306" w:rsidRPr="00925811" w:rsidRDefault="001A2306" w:rsidP="001A2306">
            <w:r w:rsidRPr="00925811">
              <w:t>12.527</w:t>
            </w:r>
          </w:p>
        </w:tc>
      </w:tr>
      <w:tr w:rsidR="001A2306" w:rsidRPr="00925811" w14:paraId="3996A17A" w14:textId="77777777" w:rsidTr="00A75C46">
        <w:trPr>
          <w:trHeight w:val="367"/>
        </w:trPr>
        <w:tc>
          <w:tcPr>
            <w:tcW w:w="0" w:type="dxa"/>
          </w:tcPr>
          <w:p w14:paraId="0CFBBC16" w14:textId="77777777" w:rsidR="001A2306" w:rsidRPr="00925811" w:rsidRDefault="001A2306" w:rsidP="001A2306">
            <w:r w:rsidRPr="00925811">
              <w:t>EPN</w:t>
            </w:r>
          </w:p>
        </w:tc>
        <w:tc>
          <w:tcPr>
            <w:tcW w:w="0" w:type="dxa"/>
            <w:vAlign w:val="bottom"/>
          </w:tcPr>
          <w:p w14:paraId="306B3F8E" w14:textId="77777777" w:rsidR="001A2306" w:rsidRPr="00925811" w:rsidRDefault="001A2306" w:rsidP="001A2306">
            <w:r w:rsidRPr="00925811">
              <w:t>13.039</w:t>
            </w:r>
          </w:p>
        </w:tc>
        <w:tc>
          <w:tcPr>
            <w:tcW w:w="0" w:type="dxa"/>
            <w:vAlign w:val="bottom"/>
          </w:tcPr>
          <w:p w14:paraId="1D7200D5" w14:textId="77777777" w:rsidR="001A2306" w:rsidRPr="00925811" w:rsidRDefault="001A2306" w:rsidP="001A2306">
            <w:r w:rsidRPr="00925811">
              <w:t>19.558</w:t>
            </w:r>
          </w:p>
        </w:tc>
      </w:tr>
      <w:tr w:rsidR="001A2306" w:rsidRPr="00925811" w14:paraId="77138E67" w14:textId="77777777" w:rsidTr="00A75C46">
        <w:trPr>
          <w:trHeight w:val="367"/>
        </w:trPr>
        <w:tc>
          <w:tcPr>
            <w:tcW w:w="0" w:type="dxa"/>
          </w:tcPr>
          <w:p w14:paraId="62BDA4B4" w14:textId="77777777" w:rsidR="001A2306" w:rsidRPr="00925811" w:rsidRDefault="001A2306" w:rsidP="001A2306">
            <w:r w:rsidRPr="00925811">
              <w:t>SPD</w:t>
            </w:r>
          </w:p>
        </w:tc>
        <w:tc>
          <w:tcPr>
            <w:tcW w:w="0" w:type="dxa"/>
            <w:vAlign w:val="bottom"/>
          </w:tcPr>
          <w:p w14:paraId="20647000" w14:textId="77777777" w:rsidR="001A2306" w:rsidRPr="00925811" w:rsidRDefault="001A2306" w:rsidP="001A2306">
            <w:r w:rsidRPr="00925811">
              <w:t>8.860</w:t>
            </w:r>
          </w:p>
        </w:tc>
        <w:tc>
          <w:tcPr>
            <w:tcW w:w="0" w:type="dxa"/>
            <w:vAlign w:val="bottom"/>
          </w:tcPr>
          <w:p w14:paraId="482964F9" w14:textId="77777777" w:rsidR="001A2306" w:rsidRPr="00925811" w:rsidRDefault="001A2306" w:rsidP="001A2306">
            <w:r w:rsidRPr="00925811">
              <w:t>13.290</w:t>
            </w:r>
          </w:p>
        </w:tc>
      </w:tr>
      <w:tr w:rsidR="001A2306" w:rsidRPr="00925811" w14:paraId="3DEA48F8" w14:textId="77777777" w:rsidTr="00A75C46">
        <w:trPr>
          <w:trHeight w:val="367"/>
        </w:trPr>
        <w:tc>
          <w:tcPr>
            <w:tcW w:w="0" w:type="dxa"/>
          </w:tcPr>
          <w:p w14:paraId="444AFF7A" w14:textId="77777777" w:rsidR="001A2306" w:rsidRPr="00925811" w:rsidRDefault="001A2306" w:rsidP="001A2306">
            <w:r w:rsidRPr="00925811">
              <w:t>SPMW</w:t>
            </w:r>
          </w:p>
        </w:tc>
        <w:tc>
          <w:tcPr>
            <w:tcW w:w="0" w:type="dxa"/>
            <w:vAlign w:val="bottom"/>
          </w:tcPr>
          <w:p w14:paraId="0C37C11E" w14:textId="77777777" w:rsidR="001A2306" w:rsidRPr="00925811" w:rsidRDefault="001A2306" w:rsidP="001A2306">
            <w:r w:rsidRPr="00925811">
              <w:t>9.859</w:t>
            </w:r>
          </w:p>
        </w:tc>
        <w:tc>
          <w:tcPr>
            <w:tcW w:w="0" w:type="dxa"/>
            <w:vAlign w:val="bottom"/>
          </w:tcPr>
          <w:p w14:paraId="51F84E8D" w14:textId="77777777" w:rsidR="001A2306" w:rsidRPr="00925811" w:rsidRDefault="001A2306" w:rsidP="001A2306">
            <w:r w:rsidRPr="00925811">
              <w:t>14.788</w:t>
            </w:r>
          </w:p>
        </w:tc>
      </w:tr>
      <w:tr w:rsidR="001A2306" w:rsidRPr="00925811" w14:paraId="516310E8" w14:textId="77777777" w:rsidTr="00A75C46">
        <w:trPr>
          <w:trHeight w:val="367"/>
        </w:trPr>
        <w:tc>
          <w:tcPr>
            <w:tcW w:w="0" w:type="dxa"/>
          </w:tcPr>
          <w:p w14:paraId="5FFE3273" w14:textId="77777777" w:rsidR="001A2306" w:rsidRPr="00925811" w:rsidRDefault="001A2306" w:rsidP="001A2306">
            <w:r w:rsidRPr="00925811">
              <w:t>SSEH</w:t>
            </w:r>
          </w:p>
        </w:tc>
        <w:tc>
          <w:tcPr>
            <w:tcW w:w="0" w:type="dxa"/>
            <w:vAlign w:val="bottom"/>
          </w:tcPr>
          <w:p w14:paraId="35E2563F" w14:textId="77777777" w:rsidR="001A2306" w:rsidRPr="00925811" w:rsidRDefault="001A2306" w:rsidP="001A2306">
            <w:r w:rsidRPr="00925811">
              <w:t>6.615</w:t>
            </w:r>
          </w:p>
        </w:tc>
        <w:tc>
          <w:tcPr>
            <w:tcW w:w="0" w:type="dxa"/>
            <w:vAlign w:val="bottom"/>
          </w:tcPr>
          <w:p w14:paraId="47137B04" w14:textId="77777777" w:rsidR="001A2306" w:rsidRPr="00925811" w:rsidRDefault="001A2306" w:rsidP="001A2306">
            <w:r w:rsidRPr="00925811">
              <w:t>9.923</w:t>
            </w:r>
          </w:p>
        </w:tc>
      </w:tr>
      <w:tr w:rsidR="001A2306" w:rsidRPr="00925811" w14:paraId="6A2C4D52" w14:textId="77777777" w:rsidTr="00A75C46">
        <w:trPr>
          <w:trHeight w:val="367"/>
        </w:trPr>
        <w:tc>
          <w:tcPr>
            <w:tcW w:w="0" w:type="dxa"/>
          </w:tcPr>
          <w:p w14:paraId="608C86EB" w14:textId="77777777" w:rsidR="001A2306" w:rsidRPr="00925811" w:rsidRDefault="001A2306" w:rsidP="001A2306">
            <w:r w:rsidRPr="00925811">
              <w:t>SSES</w:t>
            </w:r>
          </w:p>
        </w:tc>
        <w:tc>
          <w:tcPr>
            <w:tcW w:w="0" w:type="dxa"/>
            <w:vAlign w:val="bottom"/>
          </w:tcPr>
          <w:p w14:paraId="0A20E221" w14:textId="77777777" w:rsidR="001A2306" w:rsidRPr="00925811" w:rsidRDefault="001A2306" w:rsidP="001A2306">
            <w:r w:rsidRPr="00925811">
              <w:t>12.471</w:t>
            </w:r>
          </w:p>
        </w:tc>
        <w:tc>
          <w:tcPr>
            <w:tcW w:w="0" w:type="dxa"/>
            <w:vAlign w:val="bottom"/>
          </w:tcPr>
          <w:p w14:paraId="2A8FD006" w14:textId="77777777" w:rsidR="001A2306" w:rsidRPr="00925811" w:rsidRDefault="001A2306" w:rsidP="001A2306">
            <w:r w:rsidRPr="00925811">
              <w:t>18.706</w:t>
            </w:r>
          </w:p>
        </w:tc>
      </w:tr>
    </w:tbl>
    <w:p w14:paraId="409F2625" w14:textId="77777777" w:rsidR="001A2306" w:rsidRPr="00925811" w:rsidRDefault="001A2306" w:rsidP="001A2306">
      <w:pPr>
        <w:pStyle w:val="AppendixHeading"/>
      </w:pPr>
    </w:p>
    <w:p w14:paraId="34872DBD" w14:textId="77777777" w:rsidR="001A2306" w:rsidRPr="00925811" w:rsidRDefault="001A2306" w:rsidP="001A2306">
      <w:pPr>
        <w:pStyle w:val="Caption"/>
      </w:pPr>
      <w:r w:rsidRPr="00925811">
        <w:t>Maximum penalty in respect of the PSR Reach term (PSRAD</w:t>
      </w:r>
      <w:r w:rsidRPr="00925811">
        <w:rPr>
          <w:rStyle w:val="Subscript"/>
        </w:rPr>
        <w:t>t</w:t>
      </w:r>
      <w:r w:rsidRPr="00925811">
        <w:t>) (£m)</w:t>
      </w:r>
    </w:p>
    <w:tbl>
      <w:tblPr>
        <w:tblStyle w:val="AppendixTable"/>
        <w:tblW w:w="7086" w:type="dxa"/>
        <w:tblLayout w:type="fixed"/>
        <w:tblLook w:val="04A0" w:firstRow="1" w:lastRow="0" w:firstColumn="1" w:lastColumn="0" w:noHBand="0" w:noVBand="1"/>
      </w:tblPr>
      <w:tblGrid>
        <w:gridCol w:w="1701"/>
        <w:gridCol w:w="2549"/>
        <w:gridCol w:w="2836"/>
      </w:tblGrid>
      <w:tr w:rsidR="001A2306" w:rsidRPr="00925811" w14:paraId="4AD8E32C" w14:textId="77777777" w:rsidTr="00A75C46">
        <w:trPr>
          <w:cnfStyle w:val="100000000000" w:firstRow="1" w:lastRow="0" w:firstColumn="0" w:lastColumn="0" w:oddVBand="0" w:evenVBand="0" w:oddHBand="0" w:evenHBand="0" w:firstRowFirstColumn="0" w:firstRowLastColumn="0" w:lastRowFirstColumn="0" w:lastRowLastColumn="0"/>
        </w:trPr>
        <w:tc>
          <w:tcPr>
            <w:tcW w:w="1701" w:type="dxa"/>
          </w:tcPr>
          <w:p w14:paraId="40F26C66" w14:textId="77777777" w:rsidR="001A2306" w:rsidRPr="00925811" w:rsidRDefault="001A2306" w:rsidP="001A2306">
            <w:r w:rsidRPr="00925811">
              <w:t>Licensee</w:t>
            </w:r>
          </w:p>
        </w:tc>
        <w:tc>
          <w:tcPr>
            <w:tcW w:w="2549" w:type="dxa"/>
          </w:tcPr>
          <w:p w14:paraId="2F355C7F" w14:textId="77777777" w:rsidR="001A2306" w:rsidRPr="00925811" w:rsidRDefault="001A2306" w:rsidP="001A2306">
            <w:r w:rsidRPr="00925811">
              <w:t>2024/25</w:t>
            </w:r>
          </w:p>
        </w:tc>
        <w:tc>
          <w:tcPr>
            <w:tcW w:w="2836" w:type="dxa"/>
          </w:tcPr>
          <w:p w14:paraId="2D2A4D01" w14:textId="77777777" w:rsidR="001A2306" w:rsidRPr="00925811" w:rsidRDefault="001A2306" w:rsidP="001A2306">
            <w:r w:rsidRPr="00925811">
              <w:t>2027/28</w:t>
            </w:r>
          </w:p>
        </w:tc>
      </w:tr>
      <w:tr w:rsidR="001A2306" w:rsidRPr="00925811" w14:paraId="0B87378A" w14:textId="77777777" w:rsidTr="00A75C46">
        <w:tc>
          <w:tcPr>
            <w:tcW w:w="0" w:type="dxa"/>
          </w:tcPr>
          <w:p w14:paraId="7D8FF795" w14:textId="77777777" w:rsidR="001A2306" w:rsidRPr="00925811" w:rsidRDefault="001A2306" w:rsidP="001A2306">
            <w:r w:rsidRPr="00925811">
              <w:t>ENWL</w:t>
            </w:r>
          </w:p>
        </w:tc>
        <w:tc>
          <w:tcPr>
            <w:tcW w:w="0" w:type="dxa"/>
            <w:vAlign w:val="bottom"/>
          </w:tcPr>
          <w:p w14:paraId="1719FEDA" w14:textId="77777777" w:rsidR="001A2306" w:rsidRPr="00925811" w:rsidRDefault="001A2306" w:rsidP="001A2306">
            <w:r w:rsidRPr="00925811">
              <w:t>1.396</w:t>
            </w:r>
          </w:p>
        </w:tc>
        <w:tc>
          <w:tcPr>
            <w:tcW w:w="0" w:type="dxa"/>
            <w:vAlign w:val="bottom"/>
          </w:tcPr>
          <w:p w14:paraId="5B529E13" w14:textId="77777777" w:rsidR="001A2306" w:rsidRPr="00925811" w:rsidRDefault="001A2306" w:rsidP="001A2306">
            <w:r w:rsidRPr="00925811">
              <w:t>2.094</w:t>
            </w:r>
          </w:p>
        </w:tc>
      </w:tr>
      <w:tr w:rsidR="001A2306" w:rsidRPr="00925811" w14:paraId="4F8DB879" w14:textId="77777777" w:rsidTr="00A75C46">
        <w:tc>
          <w:tcPr>
            <w:tcW w:w="0" w:type="dxa"/>
          </w:tcPr>
          <w:p w14:paraId="5D6A6D8A" w14:textId="77777777" w:rsidR="001A2306" w:rsidRPr="00925811" w:rsidRDefault="001A2306" w:rsidP="001A2306">
            <w:r w:rsidRPr="00925811">
              <w:t>NPgN</w:t>
            </w:r>
          </w:p>
        </w:tc>
        <w:tc>
          <w:tcPr>
            <w:tcW w:w="0" w:type="dxa"/>
            <w:vAlign w:val="bottom"/>
          </w:tcPr>
          <w:p w14:paraId="56F9411D" w14:textId="77777777" w:rsidR="001A2306" w:rsidRPr="00925811" w:rsidRDefault="001A2306" w:rsidP="001A2306">
            <w:r w:rsidRPr="00925811">
              <w:t>1.037</w:t>
            </w:r>
          </w:p>
        </w:tc>
        <w:tc>
          <w:tcPr>
            <w:tcW w:w="0" w:type="dxa"/>
            <w:vAlign w:val="bottom"/>
          </w:tcPr>
          <w:p w14:paraId="3343EAA6" w14:textId="77777777" w:rsidR="001A2306" w:rsidRPr="00925811" w:rsidRDefault="001A2306" w:rsidP="001A2306">
            <w:r w:rsidRPr="00925811">
              <w:t>1.556</w:t>
            </w:r>
          </w:p>
        </w:tc>
      </w:tr>
      <w:tr w:rsidR="001A2306" w:rsidRPr="00925811" w14:paraId="641492E6" w14:textId="77777777" w:rsidTr="00A75C46">
        <w:tc>
          <w:tcPr>
            <w:tcW w:w="0" w:type="dxa"/>
          </w:tcPr>
          <w:p w14:paraId="0AEACF74" w14:textId="77777777" w:rsidR="001A2306" w:rsidRPr="00925811" w:rsidRDefault="001A2306" w:rsidP="001A2306">
            <w:r w:rsidRPr="00925811">
              <w:t>NPgY</w:t>
            </w:r>
          </w:p>
        </w:tc>
        <w:tc>
          <w:tcPr>
            <w:tcW w:w="0" w:type="dxa"/>
            <w:vAlign w:val="bottom"/>
          </w:tcPr>
          <w:p w14:paraId="6D255248" w14:textId="77777777" w:rsidR="001A2306" w:rsidRPr="00925811" w:rsidRDefault="001A2306" w:rsidP="001A2306">
            <w:r w:rsidRPr="00925811">
              <w:t>1.431</w:t>
            </w:r>
          </w:p>
        </w:tc>
        <w:tc>
          <w:tcPr>
            <w:tcW w:w="0" w:type="dxa"/>
            <w:vAlign w:val="bottom"/>
          </w:tcPr>
          <w:p w14:paraId="4BD27663" w14:textId="77777777" w:rsidR="001A2306" w:rsidRPr="00925811" w:rsidRDefault="001A2306" w:rsidP="001A2306">
            <w:r w:rsidRPr="00925811">
              <w:t>2.147</w:t>
            </w:r>
          </w:p>
        </w:tc>
      </w:tr>
      <w:tr w:rsidR="001A2306" w:rsidRPr="00925811" w14:paraId="4DA32AF8" w14:textId="77777777" w:rsidTr="00A75C46">
        <w:tc>
          <w:tcPr>
            <w:tcW w:w="0" w:type="dxa"/>
          </w:tcPr>
          <w:p w14:paraId="045460B8" w14:textId="77777777" w:rsidR="001A2306" w:rsidRPr="00925811" w:rsidRDefault="001A2306" w:rsidP="001A2306">
            <w:r w:rsidRPr="00925811">
              <w:t>WMID</w:t>
            </w:r>
          </w:p>
        </w:tc>
        <w:tc>
          <w:tcPr>
            <w:tcW w:w="0" w:type="dxa"/>
            <w:vAlign w:val="bottom"/>
          </w:tcPr>
          <w:p w14:paraId="340F1A2F" w14:textId="77777777" w:rsidR="001A2306" w:rsidRPr="00925811" w:rsidRDefault="001A2306" w:rsidP="001A2306">
            <w:r w:rsidRPr="00925811">
              <w:t>1.802</w:t>
            </w:r>
          </w:p>
        </w:tc>
        <w:tc>
          <w:tcPr>
            <w:tcW w:w="0" w:type="dxa"/>
            <w:vAlign w:val="bottom"/>
          </w:tcPr>
          <w:p w14:paraId="426C3E69" w14:textId="77777777" w:rsidR="001A2306" w:rsidRPr="00925811" w:rsidRDefault="001A2306" w:rsidP="001A2306">
            <w:r w:rsidRPr="00925811">
              <w:t>2.703</w:t>
            </w:r>
          </w:p>
        </w:tc>
      </w:tr>
      <w:tr w:rsidR="001A2306" w:rsidRPr="00925811" w14:paraId="6DE8CD3B" w14:textId="77777777" w:rsidTr="00A75C46">
        <w:tc>
          <w:tcPr>
            <w:tcW w:w="0" w:type="dxa"/>
          </w:tcPr>
          <w:p w14:paraId="07B44A5B" w14:textId="77777777" w:rsidR="001A2306" w:rsidRPr="00925811" w:rsidRDefault="001A2306" w:rsidP="001A2306">
            <w:r w:rsidRPr="00925811">
              <w:t>EMID</w:t>
            </w:r>
          </w:p>
        </w:tc>
        <w:tc>
          <w:tcPr>
            <w:tcW w:w="0" w:type="dxa"/>
            <w:vAlign w:val="bottom"/>
          </w:tcPr>
          <w:p w14:paraId="2A954BDE" w14:textId="77777777" w:rsidR="001A2306" w:rsidRPr="00925811" w:rsidRDefault="001A2306" w:rsidP="001A2306">
            <w:r w:rsidRPr="00925811">
              <w:t>1.844</w:t>
            </w:r>
          </w:p>
        </w:tc>
        <w:tc>
          <w:tcPr>
            <w:tcW w:w="0" w:type="dxa"/>
            <w:vAlign w:val="bottom"/>
          </w:tcPr>
          <w:p w14:paraId="3C8C5013" w14:textId="77777777" w:rsidR="001A2306" w:rsidRPr="00925811" w:rsidRDefault="001A2306" w:rsidP="001A2306">
            <w:r w:rsidRPr="00925811">
              <w:t>2.766</w:t>
            </w:r>
          </w:p>
        </w:tc>
      </w:tr>
      <w:tr w:rsidR="001A2306" w:rsidRPr="00925811" w14:paraId="04F85942" w14:textId="77777777" w:rsidTr="00A75C46">
        <w:tc>
          <w:tcPr>
            <w:tcW w:w="0" w:type="dxa"/>
          </w:tcPr>
          <w:p w14:paraId="17163298" w14:textId="77777777" w:rsidR="001A2306" w:rsidRPr="00925811" w:rsidRDefault="001A2306" w:rsidP="001A2306">
            <w:r w:rsidRPr="00925811">
              <w:t>SWALES</w:t>
            </w:r>
          </w:p>
        </w:tc>
        <w:tc>
          <w:tcPr>
            <w:tcW w:w="0" w:type="dxa"/>
            <w:vAlign w:val="bottom"/>
          </w:tcPr>
          <w:p w14:paraId="499FA2E5" w14:textId="77777777" w:rsidR="001A2306" w:rsidRPr="00925811" w:rsidRDefault="001A2306" w:rsidP="001A2306">
            <w:r w:rsidRPr="00925811">
              <w:t>0.921</w:t>
            </w:r>
          </w:p>
        </w:tc>
        <w:tc>
          <w:tcPr>
            <w:tcW w:w="0" w:type="dxa"/>
            <w:vAlign w:val="bottom"/>
          </w:tcPr>
          <w:p w14:paraId="0C391571" w14:textId="77777777" w:rsidR="001A2306" w:rsidRPr="00925811" w:rsidRDefault="001A2306" w:rsidP="001A2306">
            <w:r w:rsidRPr="00925811">
              <w:t>1.382</w:t>
            </w:r>
          </w:p>
        </w:tc>
      </w:tr>
      <w:tr w:rsidR="001A2306" w:rsidRPr="00925811" w14:paraId="70C2BA12" w14:textId="77777777" w:rsidTr="00A75C46">
        <w:tc>
          <w:tcPr>
            <w:tcW w:w="0" w:type="dxa"/>
          </w:tcPr>
          <w:p w14:paraId="4684FE36" w14:textId="77777777" w:rsidR="001A2306" w:rsidRPr="00925811" w:rsidRDefault="001A2306" w:rsidP="001A2306">
            <w:r w:rsidRPr="00925811">
              <w:t>SWEST</w:t>
            </w:r>
          </w:p>
        </w:tc>
        <w:tc>
          <w:tcPr>
            <w:tcW w:w="0" w:type="dxa"/>
            <w:vAlign w:val="bottom"/>
          </w:tcPr>
          <w:p w14:paraId="77193129" w14:textId="77777777" w:rsidR="001A2306" w:rsidRPr="00925811" w:rsidRDefault="001A2306" w:rsidP="001A2306">
            <w:r w:rsidRPr="00925811">
              <w:t>1.399</w:t>
            </w:r>
          </w:p>
        </w:tc>
        <w:tc>
          <w:tcPr>
            <w:tcW w:w="0" w:type="dxa"/>
            <w:vAlign w:val="bottom"/>
          </w:tcPr>
          <w:p w14:paraId="1C7FE00B" w14:textId="77777777" w:rsidR="001A2306" w:rsidRPr="00925811" w:rsidRDefault="001A2306" w:rsidP="001A2306">
            <w:r w:rsidRPr="00925811">
              <w:t>2.099</w:t>
            </w:r>
          </w:p>
        </w:tc>
      </w:tr>
      <w:tr w:rsidR="001A2306" w:rsidRPr="00925811" w14:paraId="5D23D816" w14:textId="77777777" w:rsidTr="00A75C46">
        <w:tc>
          <w:tcPr>
            <w:tcW w:w="0" w:type="dxa"/>
          </w:tcPr>
          <w:p w14:paraId="79692797" w14:textId="77777777" w:rsidR="001A2306" w:rsidRPr="00925811" w:rsidRDefault="001A2306" w:rsidP="001A2306">
            <w:r w:rsidRPr="00925811">
              <w:t>LPN</w:t>
            </w:r>
          </w:p>
        </w:tc>
        <w:tc>
          <w:tcPr>
            <w:tcW w:w="0" w:type="dxa"/>
            <w:vAlign w:val="bottom"/>
          </w:tcPr>
          <w:p w14:paraId="5220D127" w14:textId="77777777" w:rsidR="001A2306" w:rsidRPr="00925811" w:rsidRDefault="001A2306" w:rsidP="001A2306">
            <w:r w:rsidRPr="00925811">
              <w:t>1.211</w:t>
            </w:r>
          </w:p>
        </w:tc>
        <w:tc>
          <w:tcPr>
            <w:tcW w:w="0" w:type="dxa"/>
            <w:vAlign w:val="bottom"/>
          </w:tcPr>
          <w:p w14:paraId="5004A467" w14:textId="77777777" w:rsidR="001A2306" w:rsidRPr="00925811" w:rsidRDefault="001A2306" w:rsidP="001A2306">
            <w:r w:rsidRPr="00925811">
              <w:t>1.816</w:t>
            </w:r>
          </w:p>
        </w:tc>
      </w:tr>
      <w:tr w:rsidR="001A2306" w:rsidRPr="00925811" w14:paraId="4887731F" w14:textId="77777777" w:rsidTr="00A75C46">
        <w:tc>
          <w:tcPr>
            <w:tcW w:w="0" w:type="dxa"/>
          </w:tcPr>
          <w:p w14:paraId="4325A792" w14:textId="77777777" w:rsidR="001A2306" w:rsidRPr="00925811" w:rsidRDefault="001A2306" w:rsidP="001A2306">
            <w:r w:rsidRPr="00925811">
              <w:t>SPN</w:t>
            </w:r>
          </w:p>
        </w:tc>
        <w:tc>
          <w:tcPr>
            <w:tcW w:w="0" w:type="dxa"/>
            <w:vAlign w:val="bottom"/>
          </w:tcPr>
          <w:p w14:paraId="169A753E" w14:textId="77777777" w:rsidR="001A2306" w:rsidRPr="00925811" w:rsidRDefault="001A2306" w:rsidP="001A2306">
            <w:r w:rsidRPr="00925811">
              <w:t>1.253</w:t>
            </w:r>
          </w:p>
        </w:tc>
        <w:tc>
          <w:tcPr>
            <w:tcW w:w="0" w:type="dxa"/>
            <w:vAlign w:val="bottom"/>
          </w:tcPr>
          <w:p w14:paraId="3E907FE6" w14:textId="77777777" w:rsidR="001A2306" w:rsidRPr="00925811" w:rsidRDefault="001A2306" w:rsidP="001A2306">
            <w:r w:rsidRPr="00925811">
              <w:t>1.879</w:t>
            </w:r>
          </w:p>
        </w:tc>
      </w:tr>
      <w:tr w:rsidR="001A2306" w:rsidRPr="00925811" w14:paraId="1D30AAE2" w14:textId="77777777" w:rsidTr="00A75C46">
        <w:tc>
          <w:tcPr>
            <w:tcW w:w="0" w:type="dxa"/>
          </w:tcPr>
          <w:p w14:paraId="0F583A91" w14:textId="77777777" w:rsidR="001A2306" w:rsidRPr="00925811" w:rsidRDefault="001A2306" w:rsidP="001A2306">
            <w:r w:rsidRPr="00925811">
              <w:t>EPN</w:t>
            </w:r>
          </w:p>
        </w:tc>
        <w:tc>
          <w:tcPr>
            <w:tcW w:w="0" w:type="dxa"/>
            <w:vAlign w:val="bottom"/>
          </w:tcPr>
          <w:p w14:paraId="46CB7909" w14:textId="77777777" w:rsidR="001A2306" w:rsidRPr="00925811" w:rsidRDefault="001A2306" w:rsidP="001A2306">
            <w:r w:rsidRPr="00925811">
              <w:t>1.956</w:t>
            </w:r>
          </w:p>
        </w:tc>
        <w:tc>
          <w:tcPr>
            <w:tcW w:w="0" w:type="dxa"/>
            <w:vAlign w:val="bottom"/>
          </w:tcPr>
          <w:p w14:paraId="06EF1621" w14:textId="77777777" w:rsidR="001A2306" w:rsidRPr="00925811" w:rsidRDefault="001A2306" w:rsidP="001A2306">
            <w:r w:rsidRPr="00925811">
              <w:t>2.934</w:t>
            </w:r>
          </w:p>
        </w:tc>
      </w:tr>
      <w:tr w:rsidR="001A2306" w:rsidRPr="00925811" w14:paraId="6961ED61" w14:textId="77777777" w:rsidTr="00A75C46">
        <w:tc>
          <w:tcPr>
            <w:tcW w:w="0" w:type="dxa"/>
          </w:tcPr>
          <w:p w14:paraId="6F187119" w14:textId="77777777" w:rsidR="001A2306" w:rsidRPr="00925811" w:rsidRDefault="001A2306" w:rsidP="001A2306">
            <w:r w:rsidRPr="00925811">
              <w:t>SPD</w:t>
            </w:r>
          </w:p>
        </w:tc>
        <w:tc>
          <w:tcPr>
            <w:tcW w:w="0" w:type="dxa"/>
            <w:vAlign w:val="bottom"/>
          </w:tcPr>
          <w:p w14:paraId="17B7B37C" w14:textId="77777777" w:rsidR="001A2306" w:rsidRPr="00925811" w:rsidRDefault="001A2306" w:rsidP="001A2306">
            <w:r w:rsidRPr="00925811">
              <w:t>1.329</w:t>
            </w:r>
          </w:p>
        </w:tc>
        <w:tc>
          <w:tcPr>
            <w:tcW w:w="0" w:type="dxa"/>
            <w:vAlign w:val="bottom"/>
          </w:tcPr>
          <w:p w14:paraId="7D6D68FF" w14:textId="77777777" w:rsidR="001A2306" w:rsidRPr="00925811" w:rsidRDefault="001A2306" w:rsidP="001A2306">
            <w:r w:rsidRPr="00925811">
              <w:t>1.994</w:t>
            </w:r>
          </w:p>
        </w:tc>
      </w:tr>
      <w:tr w:rsidR="001A2306" w:rsidRPr="00925811" w14:paraId="03783866" w14:textId="77777777" w:rsidTr="00A75C46">
        <w:tc>
          <w:tcPr>
            <w:tcW w:w="0" w:type="dxa"/>
          </w:tcPr>
          <w:p w14:paraId="6CDC8E0F" w14:textId="77777777" w:rsidR="001A2306" w:rsidRPr="00925811" w:rsidRDefault="001A2306" w:rsidP="001A2306">
            <w:r w:rsidRPr="00925811">
              <w:t>SPMW</w:t>
            </w:r>
          </w:p>
        </w:tc>
        <w:tc>
          <w:tcPr>
            <w:tcW w:w="0" w:type="dxa"/>
            <w:vAlign w:val="bottom"/>
          </w:tcPr>
          <w:p w14:paraId="6442BDE6" w14:textId="77777777" w:rsidR="001A2306" w:rsidRPr="00925811" w:rsidRDefault="001A2306" w:rsidP="001A2306">
            <w:r w:rsidRPr="00925811">
              <w:t>1.479</w:t>
            </w:r>
          </w:p>
        </w:tc>
        <w:tc>
          <w:tcPr>
            <w:tcW w:w="0" w:type="dxa"/>
            <w:vAlign w:val="bottom"/>
          </w:tcPr>
          <w:p w14:paraId="6F7C027C" w14:textId="77777777" w:rsidR="001A2306" w:rsidRPr="00925811" w:rsidRDefault="001A2306" w:rsidP="001A2306">
            <w:r w:rsidRPr="00925811">
              <w:t>2.218</w:t>
            </w:r>
          </w:p>
        </w:tc>
      </w:tr>
      <w:tr w:rsidR="001A2306" w:rsidRPr="00925811" w14:paraId="0667CAD0" w14:textId="77777777" w:rsidTr="00A75C46">
        <w:tc>
          <w:tcPr>
            <w:tcW w:w="0" w:type="dxa"/>
          </w:tcPr>
          <w:p w14:paraId="36186384" w14:textId="77777777" w:rsidR="001A2306" w:rsidRPr="00925811" w:rsidRDefault="001A2306" w:rsidP="001A2306">
            <w:r w:rsidRPr="00925811">
              <w:t>SSEH</w:t>
            </w:r>
          </w:p>
        </w:tc>
        <w:tc>
          <w:tcPr>
            <w:tcW w:w="0" w:type="dxa"/>
            <w:vAlign w:val="bottom"/>
          </w:tcPr>
          <w:p w14:paraId="60AE9D36" w14:textId="77777777" w:rsidR="001A2306" w:rsidRPr="00925811" w:rsidRDefault="001A2306" w:rsidP="001A2306">
            <w:r w:rsidRPr="00925811">
              <w:t>0.992</w:t>
            </w:r>
          </w:p>
        </w:tc>
        <w:tc>
          <w:tcPr>
            <w:tcW w:w="0" w:type="dxa"/>
            <w:vAlign w:val="bottom"/>
          </w:tcPr>
          <w:p w14:paraId="25D20DCA" w14:textId="77777777" w:rsidR="001A2306" w:rsidRPr="00925811" w:rsidRDefault="001A2306" w:rsidP="001A2306">
            <w:r w:rsidRPr="00925811">
              <w:t>1.488</w:t>
            </w:r>
          </w:p>
        </w:tc>
      </w:tr>
      <w:tr w:rsidR="001A2306" w:rsidRPr="00925811" w14:paraId="7C442D2E" w14:textId="77777777" w:rsidTr="00A75C46">
        <w:tc>
          <w:tcPr>
            <w:tcW w:w="0" w:type="dxa"/>
          </w:tcPr>
          <w:p w14:paraId="56DC4B87" w14:textId="77777777" w:rsidR="001A2306" w:rsidRPr="00925811" w:rsidRDefault="001A2306" w:rsidP="001A2306">
            <w:r w:rsidRPr="00925811">
              <w:t>SSES</w:t>
            </w:r>
          </w:p>
        </w:tc>
        <w:tc>
          <w:tcPr>
            <w:tcW w:w="0" w:type="dxa"/>
            <w:vAlign w:val="bottom"/>
          </w:tcPr>
          <w:p w14:paraId="5C4A5C33" w14:textId="77777777" w:rsidR="001A2306" w:rsidRPr="00925811" w:rsidRDefault="001A2306" w:rsidP="001A2306">
            <w:r w:rsidRPr="00925811">
              <w:t>1.871</w:t>
            </w:r>
          </w:p>
        </w:tc>
        <w:tc>
          <w:tcPr>
            <w:tcW w:w="0" w:type="dxa"/>
            <w:vAlign w:val="bottom"/>
          </w:tcPr>
          <w:p w14:paraId="2BBFE86B" w14:textId="77777777" w:rsidR="001A2306" w:rsidRPr="00925811" w:rsidRDefault="001A2306" w:rsidP="001A2306">
            <w:r w:rsidRPr="00925811">
              <w:t>2.806</w:t>
            </w:r>
          </w:p>
        </w:tc>
      </w:tr>
    </w:tbl>
    <w:p w14:paraId="5E863585" w14:textId="77777777" w:rsidR="001A2306" w:rsidRPr="00925811" w:rsidRDefault="001A2306" w:rsidP="001A2306">
      <w:pPr>
        <w:pStyle w:val="AppendixHeading"/>
      </w:pPr>
    </w:p>
    <w:p w14:paraId="5DC01A3D" w14:textId="77777777" w:rsidR="001A2306" w:rsidRPr="00925811" w:rsidRDefault="001A2306" w:rsidP="001A2306">
      <w:pPr>
        <w:pStyle w:val="Caption"/>
      </w:pPr>
      <w:r w:rsidRPr="00925811">
        <w:t>Penalty incentive rate for the PSR Reach term (PSRIRP</w:t>
      </w:r>
      <w:r w:rsidRPr="00925811">
        <w:rPr>
          <w:rStyle w:val="Subscript"/>
        </w:rPr>
        <w:t>t</w:t>
      </w:r>
      <w:r w:rsidRPr="00925811">
        <w:t>) (£m)</w:t>
      </w:r>
    </w:p>
    <w:tbl>
      <w:tblPr>
        <w:tblStyle w:val="AppendixTable"/>
        <w:tblW w:w="7086" w:type="dxa"/>
        <w:tblLayout w:type="fixed"/>
        <w:tblLook w:val="04A0" w:firstRow="1" w:lastRow="0" w:firstColumn="1" w:lastColumn="0" w:noHBand="0" w:noVBand="1"/>
      </w:tblPr>
      <w:tblGrid>
        <w:gridCol w:w="1701"/>
        <w:gridCol w:w="2549"/>
        <w:gridCol w:w="2836"/>
      </w:tblGrid>
      <w:tr w:rsidR="001A2306" w:rsidRPr="00925811" w14:paraId="4E0AB07C" w14:textId="77777777" w:rsidTr="00A75C46">
        <w:trPr>
          <w:cnfStyle w:val="100000000000" w:firstRow="1" w:lastRow="0" w:firstColumn="0" w:lastColumn="0" w:oddVBand="0" w:evenVBand="0" w:oddHBand="0" w:evenHBand="0" w:firstRowFirstColumn="0" w:firstRowLastColumn="0" w:lastRowFirstColumn="0" w:lastRowLastColumn="0"/>
        </w:trPr>
        <w:tc>
          <w:tcPr>
            <w:tcW w:w="1701" w:type="dxa"/>
          </w:tcPr>
          <w:p w14:paraId="2DBB77B8" w14:textId="77777777" w:rsidR="001A2306" w:rsidRPr="00925811" w:rsidRDefault="001A2306" w:rsidP="001A2306">
            <w:r w:rsidRPr="00925811">
              <w:t>Licensee</w:t>
            </w:r>
          </w:p>
        </w:tc>
        <w:tc>
          <w:tcPr>
            <w:tcW w:w="2549" w:type="dxa"/>
          </w:tcPr>
          <w:p w14:paraId="0BEC945B" w14:textId="77777777" w:rsidR="001A2306" w:rsidRPr="00925811" w:rsidRDefault="001A2306" w:rsidP="001A2306">
            <w:r w:rsidRPr="00925811">
              <w:t>2024/25</w:t>
            </w:r>
          </w:p>
        </w:tc>
        <w:tc>
          <w:tcPr>
            <w:tcW w:w="2836" w:type="dxa"/>
          </w:tcPr>
          <w:p w14:paraId="0E04179E" w14:textId="77777777" w:rsidR="001A2306" w:rsidRPr="00925811" w:rsidRDefault="001A2306" w:rsidP="001A2306">
            <w:r w:rsidRPr="00925811">
              <w:t>2027/28</w:t>
            </w:r>
          </w:p>
        </w:tc>
      </w:tr>
      <w:tr w:rsidR="001A2306" w:rsidRPr="00925811" w14:paraId="252EF07D" w14:textId="77777777" w:rsidTr="00A75C46">
        <w:tc>
          <w:tcPr>
            <w:tcW w:w="0" w:type="dxa"/>
          </w:tcPr>
          <w:p w14:paraId="0B2165B5" w14:textId="77777777" w:rsidR="001A2306" w:rsidRPr="00925811" w:rsidRDefault="001A2306" w:rsidP="001A2306">
            <w:r w:rsidRPr="00925811">
              <w:t>ENWL</w:t>
            </w:r>
          </w:p>
        </w:tc>
        <w:tc>
          <w:tcPr>
            <w:tcW w:w="0" w:type="dxa"/>
            <w:vAlign w:val="bottom"/>
          </w:tcPr>
          <w:p w14:paraId="1B47905F" w14:textId="77777777" w:rsidR="001A2306" w:rsidRPr="00925811" w:rsidRDefault="001A2306" w:rsidP="001A2306">
            <w:r w:rsidRPr="00925811">
              <w:t>9.306</w:t>
            </w:r>
          </w:p>
        </w:tc>
        <w:tc>
          <w:tcPr>
            <w:tcW w:w="0" w:type="dxa"/>
            <w:vAlign w:val="bottom"/>
          </w:tcPr>
          <w:p w14:paraId="237A4828" w14:textId="77777777" w:rsidR="001A2306" w:rsidRPr="00925811" w:rsidRDefault="001A2306" w:rsidP="001A2306">
            <w:r w:rsidRPr="00925811">
              <w:t>13.959</w:t>
            </w:r>
          </w:p>
        </w:tc>
      </w:tr>
      <w:tr w:rsidR="001A2306" w:rsidRPr="00925811" w14:paraId="0B077B08" w14:textId="77777777" w:rsidTr="00A75C46">
        <w:tc>
          <w:tcPr>
            <w:tcW w:w="0" w:type="dxa"/>
          </w:tcPr>
          <w:p w14:paraId="14CCA99B" w14:textId="77777777" w:rsidR="001A2306" w:rsidRPr="00925811" w:rsidRDefault="001A2306" w:rsidP="001A2306">
            <w:r w:rsidRPr="00925811">
              <w:t>NPgN</w:t>
            </w:r>
          </w:p>
        </w:tc>
        <w:tc>
          <w:tcPr>
            <w:tcW w:w="0" w:type="dxa"/>
            <w:vAlign w:val="bottom"/>
          </w:tcPr>
          <w:p w14:paraId="0A9349A6" w14:textId="77777777" w:rsidR="001A2306" w:rsidRPr="00925811" w:rsidRDefault="001A2306" w:rsidP="001A2306">
            <w:r w:rsidRPr="00925811">
              <w:t>6.915</w:t>
            </w:r>
          </w:p>
        </w:tc>
        <w:tc>
          <w:tcPr>
            <w:tcW w:w="0" w:type="dxa"/>
            <w:vAlign w:val="bottom"/>
          </w:tcPr>
          <w:p w14:paraId="4F7D0A78" w14:textId="77777777" w:rsidR="001A2306" w:rsidRPr="00925811" w:rsidRDefault="001A2306" w:rsidP="001A2306">
            <w:r w:rsidRPr="00925811">
              <w:t>10.372</w:t>
            </w:r>
          </w:p>
        </w:tc>
      </w:tr>
      <w:tr w:rsidR="001A2306" w:rsidRPr="00925811" w14:paraId="6E02DB07" w14:textId="77777777" w:rsidTr="00A75C46">
        <w:tc>
          <w:tcPr>
            <w:tcW w:w="0" w:type="dxa"/>
          </w:tcPr>
          <w:p w14:paraId="3907A8CA" w14:textId="77777777" w:rsidR="001A2306" w:rsidRPr="00925811" w:rsidRDefault="001A2306" w:rsidP="001A2306">
            <w:r w:rsidRPr="00925811">
              <w:t>NPgY</w:t>
            </w:r>
          </w:p>
        </w:tc>
        <w:tc>
          <w:tcPr>
            <w:tcW w:w="0" w:type="dxa"/>
            <w:vAlign w:val="bottom"/>
          </w:tcPr>
          <w:p w14:paraId="75E320C6" w14:textId="77777777" w:rsidR="001A2306" w:rsidRPr="00925811" w:rsidRDefault="001A2306" w:rsidP="001A2306">
            <w:r w:rsidRPr="00925811">
              <w:t>9.541</w:t>
            </w:r>
          </w:p>
        </w:tc>
        <w:tc>
          <w:tcPr>
            <w:tcW w:w="0" w:type="dxa"/>
            <w:vAlign w:val="bottom"/>
          </w:tcPr>
          <w:p w14:paraId="256D5281" w14:textId="77777777" w:rsidR="001A2306" w:rsidRPr="00925811" w:rsidRDefault="001A2306" w:rsidP="001A2306">
            <w:r w:rsidRPr="00925811">
              <w:t>14.311</w:t>
            </w:r>
          </w:p>
        </w:tc>
      </w:tr>
      <w:tr w:rsidR="001A2306" w:rsidRPr="00925811" w14:paraId="0F14532F" w14:textId="77777777" w:rsidTr="00A75C46">
        <w:tc>
          <w:tcPr>
            <w:tcW w:w="0" w:type="dxa"/>
          </w:tcPr>
          <w:p w14:paraId="7E999646" w14:textId="77777777" w:rsidR="001A2306" w:rsidRPr="00925811" w:rsidRDefault="001A2306" w:rsidP="001A2306">
            <w:r w:rsidRPr="00925811">
              <w:t>WMID</w:t>
            </w:r>
          </w:p>
        </w:tc>
        <w:tc>
          <w:tcPr>
            <w:tcW w:w="0" w:type="dxa"/>
            <w:vAlign w:val="bottom"/>
          </w:tcPr>
          <w:p w14:paraId="6526E9A6" w14:textId="77777777" w:rsidR="001A2306" w:rsidRPr="00925811" w:rsidRDefault="001A2306" w:rsidP="001A2306">
            <w:r w:rsidRPr="00925811">
              <w:t>12.011</w:t>
            </w:r>
          </w:p>
        </w:tc>
        <w:tc>
          <w:tcPr>
            <w:tcW w:w="0" w:type="dxa"/>
            <w:vAlign w:val="bottom"/>
          </w:tcPr>
          <w:p w14:paraId="20DE66A4" w14:textId="77777777" w:rsidR="001A2306" w:rsidRPr="00925811" w:rsidRDefault="001A2306" w:rsidP="001A2306">
            <w:r w:rsidRPr="00925811">
              <w:t>18.017</w:t>
            </w:r>
          </w:p>
        </w:tc>
      </w:tr>
      <w:tr w:rsidR="001A2306" w:rsidRPr="00925811" w14:paraId="713158E6" w14:textId="77777777" w:rsidTr="00A75C46">
        <w:tc>
          <w:tcPr>
            <w:tcW w:w="0" w:type="dxa"/>
          </w:tcPr>
          <w:p w14:paraId="19C7EEFE" w14:textId="77777777" w:rsidR="001A2306" w:rsidRPr="00925811" w:rsidRDefault="001A2306" w:rsidP="001A2306">
            <w:r w:rsidRPr="00925811">
              <w:t>EMID</w:t>
            </w:r>
          </w:p>
        </w:tc>
        <w:tc>
          <w:tcPr>
            <w:tcW w:w="0" w:type="dxa"/>
            <w:vAlign w:val="bottom"/>
          </w:tcPr>
          <w:p w14:paraId="2628539A" w14:textId="77777777" w:rsidR="001A2306" w:rsidRPr="00925811" w:rsidRDefault="001A2306" w:rsidP="001A2306">
            <w:r w:rsidRPr="00925811">
              <w:t>12.294</w:t>
            </w:r>
          </w:p>
        </w:tc>
        <w:tc>
          <w:tcPr>
            <w:tcW w:w="0" w:type="dxa"/>
            <w:vAlign w:val="bottom"/>
          </w:tcPr>
          <w:p w14:paraId="741BFFCD" w14:textId="77777777" w:rsidR="001A2306" w:rsidRPr="00925811" w:rsidRDefault="001A2306" w:rsidP="001A2306">
            <w:r w:rsidRPr="00925811">
              <w:t>18.442</w:t>
            </w:r>
          </w:p>
        </w:tc>
      </w:tr>
      <w:tr w:rsidR="001A2306" w:rsidRPr="00925811" w14:paraId="6942ABBA" w14:textId="77777777" w:rsidTr="00A75C46">
        <w:tc>
          <w:tcPr>
            <w:tcW w:w="0" w:type="dxa"/>
          </w:tcPr>
          <w:p w14:paraId="0D2C7275" w14:textId="77777777" w:rsidR="001A2306" w:rsidRPr="00925811" w:rsidRDefault="001A2306" w:rsidP="001A2306">
            <w:r w:rsidRPr="00925811">
              <w:t>SWALES</w:t>
            </w:r>
          </w:p>
        </w:tc>
        <w:tc>
          <w:tcPr>
            <w:tcW w:w="0" w:type="dxa"/>
            <w:vAlign w:val="bottom"/>
          </w:tcPr>
          <w:p w14:paraId="7D2FB290" w14:textId="77777777" w:rsidR="001A2306" w:rsidRPr="00925811" w:rsidRDefault="001A2306" w:rsidP="001A2306">
            <w:r w:rsidRPr="00925811">
              <w:t>6.142</w:t>
            </w:r>
          </w:p>
        </w:tc>
        <w:tc>
          <w:tcPr>
            <w:tcW w:w="0" w:type="dxa"/>
            <w:vAlign w:val="bottom"/>
          </w:tcPr>
          <w:p w14:paraId="29E24A21" w14:textId="77777777" w:rsidR="001A2306" w:rsidRPr="00925811" w:rsidRDefault="001A2306" w:rsidP="001A2306">
            <w:r w:rsidRPr="00925811">
              <w:t>9.212</w:t>
            </w:r>
          </w:p>
        </w:tc>
      </w:tr>
      <w:tr w:rsidR="001A2306" w:rsidRPr="00925811" w14:paraId="2E9CF672" w14:textId="77777777" w:rsidTr="00A75C46">
        <w:tc>
          <w:tcPr>
            <w:tcW w:w="0" w:type="dxa"/>
          </w:tcPr>
          <w:p w14:paraId="3DC2F34F" w14:textId="77777777" w:rsidR="001A2306" w:rsidRPr="00925811" w:rsidRDefault="001A2306" w:rsidP="001A2306">
            <w:r w:rsidRPr="00925811">
              <w:t>SWEST</w:t>
            </w:r>
          </w:p>
        </w:tc>
        <w:tc>
          <w:tcPr>
            <w:tcW w:w="0" w:type="dxa"/>
            <w:vAlign w:val="bottom"/>
          </w:tcPr>
          <w:p w14:paraId="7AFCF763" w14:textId="77777777" w:rsidR="001A2306" w:rsidRPr="00925811" w:rsidRDefault="001A2306" w:rsidP="001A2306">
            <w:r w:rsidRPr="00925811">
              <w:t>9.327</w:t>
            </w:r>
          </w:p>
        </w:tc>
        <w:tc>
          <w:tcPr>
            <w:tcW w:w="0" w:type="dxa"/>
            <w:vAlign w:val="bottom"/>
          </w:tcPr>
          <w:p w14:paraId="55AB7B10" w14:textId="77777777" w:rsidR="001A2306" w:rsidRPr="00925811" w:rsidRDefault="001A2306" w:rsidP="001A2306">
            <w:r w:rsidRPr="00925811">
              <w:t>13.990</w:t>
            </w:r>
          </w:p>
        </w:tc>
      </w:tr>
      <w:tr w:rsidR="001A2306" w:rsidRPr="00925811" w14:paraId="542FD46A" w14:textId="77777777" w:rsidTr="00A75C46">
        <w:tc>
          <w:tcPr>
            <w:tcW w:w="0" w:type="dxa"/>
          </w:tcPr>
          <w:p w14:paraId="56A740E4" w14:textId="77777777" w:rsidR="001A2306" w:rsidRPr="00925811" w:rsidRDefault="001A2306" w:rsidP="001A2306">
            <w:r w:rsidRPr="00925811">
              <w:t>LPN</w:t>
            </w:r>
          </w:p>
        </w:tc>
        <w:tc>
          <w:tcPr>
            <w:tcW w:w="0" w:type="dxa"/>
            <w:vAlign w:val="bottom"/>
          </w:tcPr>
          <w:p w14:paraId="69713D9F" w14:textId="77777777" w:rsidR="001A2306" w:rsidRPr="00925811" w:rsidRDefault="001A2306" w:rsidP="001A2306">
            <w:r w:rsidRPr="00925811">
              <w:t>8.071</w:t>
            </w:r>
          </w:p>
        </w:tc>
        <w:tc>
          <w:tcPr>
            <w:tcW w:w="0" w:type="dxa"/>
            <w:vAlign w:val="bottom"/>
          </w:tcPr>
          <w:p w14:paraId="3855F1F3" w14:textId="77777777" w:rsidR="001A2306" w:rsidRPr="00925811" w:rsidRDefault="001A2306" w:rsidP="001A2306">
            <w:r w:rsidRPr="00925811">
              <w:t>12.106</w:t>
            </w:r>
          </w:p>
        </w:tc>
      </w:tr>
      <w:tr w:rsidR="001A2306" w:rsidRPr="00925811" w14:paraId="3EE61E6D" w14:textId="77777777" w:rsidTr="00A75C46">
        <w:tc>
          <w:tcPr>
            <w:tcW w:w="0" w:type="dxa"/>
          </w:tcPr>
          <w:p w14:paraId="49F4B7E1" w14:textId="77777777" w:rsidR="001A2306" w:rsidRPr="00925811" w:rsidRDefault="001A2306" w:rsidP="001A2306">
            <w:r w:rsidRPr="00925811">
              <w:t>SPN</w:t>
            </w:r>
          </w:p>
        </w:tc>
        <w:tc>
          <w:tcPr>
            <w:tcW w:w="0" w:type="dxa"/>
            <w:vAlign w:val="bottom"/>
          </w:tcPr>
          <w:p w14:paraId="4C3F169E" w14:textId="77777777" w:rsidR="001A2306" w:rsidRPr="00925811" w:rsidRDefault="001A2306" w:rsidP="001A2306">
            <w:r w:rsidRPr="00925811">
              <w:t>8.351</w:t>
            </w:r>
          </w:p>
        </w:tc>
        <w:tc>
          <w:tcPr>
            <w:tcW w:w="0" w:type="dxa"/>
            <w:vAlign w:val="bottom"/>
          </w:tcPr>
          <w:p w14:paraId="2B538A1C" w14:textId="77777777" w:rsidR="001A2306" w:rsidRPr="00925811" w:rsidRDefault="001A2306" w:rsidP="001A2306">
            <w:r w:rsidRPr="00925811">
              <w:t>12.527</w:t>
            </w:r>
          </w:p>
        </w:tc>
      </w:tr>
      <w:tr w:rsidR="001A2306" w:rsidRPr="00925811" w14:paraId="3DF41765" w14:textId="77777777" w:rsidTr="00A75C46">
        <w:tc>
          <w:tcPr>
            <w:tcW w:w="0" w:type="dxa"/>
          </w:tcPr>
          <w:p w14:paraId="1D2A15AA" w14:textId="77777777" w:rsidR="001A2306" w:rsidRPr="00925811" w:rsidRDefault="001A2306" w:rsidP="001A2306">
            <w:r w:rsidRPr="00925811">
              <w:t>EPN</w:t>
            </w:r>
          </w:p>
        </w:tc>
        <w:tc>
          <w:tcPr>
            <w:tcW w:w="0" w:type="dxa"/>
            <w:vAlign w:val="bottom"/>
          </w:tcPr>
          <w:p w14:paraId="728DDAF8" w14:textId="77777777" w:rsidR="001A2306" w:rsidRPr="00925811" w:rsidRDefault="001A2306" w:rsidP="001A2306">
            <w:r w:rsidRPr="00925811">
              <w:t>13.039</w:t>
            </w:r>
          </w:p>
        </w:tc>
        <w:tc>
          <w:tcPr>
            <w:tcW w:w="0" w:type="dxa"/>
            <w:vAlign w:val="bottom"/>
          </w:tcPr>
          <w:p w14:paraId="47164F7C" w14:textId="77777777" w:rsidR="001A2306" w:rsidRPr="00925811" w:rsidRDefault="001A2306" w:rsidP="001A2306">
            <w:r w:rsidRPr="00925811">
              <w:t>19.558</w:t>
            </w:r>
          </w:p>
        </w:tc>
      </w:tr>
      <w:tr w:rsidR="001A2306" w:rsidRPr="00925811" w14:paraId="4430865D" w14:textId="77777777" w:rsidTr="00A75C46">
        <w:tc>
          <w:tcPr>
            <w:tcW w:w="0" w:type="dxa"/>
          </w:tcPr>
          <w:p w14:paraId="5832653E" w14:textId="77777777" w:rsidR="001A2306" w:rsidRPr="00925811" w:rsidRDefault="001A2306" w:rsidP="001A2306">
            <w:r w:rsidRPr="00925811">
              <w:t>SPD</w:t>
            </w:r>
          </w:p>
        </w:tc>
        <w:tc>
          <w:tcPr>
            <w:tcW w:w="0" w:type="dxa"/>
            <w:vAlign w:val="bottom"/>
          </w:tcPr>
          <w:p w14:paraId="2062D66A" w14:textId="77777777" w:rsidR="001A2306" w:rsidRPr="00925811" w:rsidRDefault="001A2306" w:rsidP="001A2306">
            <w:r w:rsidRPr="00925811">
              <w:t>8.860</w:t>
            </w:r>
          </w:p>
        </w:tc>
        <w:tc>
          <w:tcPr>
            <w:tcW w:w="0" w:type="dxa"/>
            <w:vAlign w:val="bottom"/>
          </w:tcPr>
          <w:p w14:paraId="0AC860A6" w14:textId="77777777" w:rsidR="001A2306" w:rsidRPr="00925811" w:rsidRDefault="001A2306" w:rsidP="001A2306">
            <w:r w:rsidRPr="00925811">
              <w:t>13.290</w:t>
            </w:r>
          </w:p>
        </w:tc>
      </w:tr>
      <w:tr w:rsidR="001A2306" w:rsidRPr="00925811" w14:paraId="5348F07D" w14:textId="77777777" w:rsidTr="00A75C46">
        <w:tc>
          <w:tcPr>
            <w:tcW w:w="0" w:type="dxa"/>
          </w:tcPr>
          <w:p w14:paraId="149F7142" w14:textId="77777777" w:rsidR="001A2306" w:rsidRPr="00925811" w:rsidRDefault="001A2306" w:rsidP="001A2306">
            <w:r w:rsidRPr="00925811">
              <w:t>SPMW</w:t>
            </w:r>
          </w:p>
        </w:tc>
        <w:tc>
          <w:tcPr>
            <w:tcW w:w="0" w:type="dxa"/>
            <w:vAlign w:val="bottom"/>
          </w:tcPr>
          <w:p w14:paraId="43C8B1CA" w14:textId="77777777" w:rsidR="001A2306" w:rsidRPr="00925811" w:rsidRDefault="001A2306" w:rsidP="001A2306">
            <w:r w:rsidRPr="00925811">
              <w:t>9.859</w:t>
            </w:r>
          </w:p>
        </w:tc>
        <w:tc>
          <w:tcPr>
            <w:tcW w:w="0" w:type="dxa"/>
            <w:vAlign w:val="bottom"/>
          </w:tcPr>
          <w:p w14:paraId="055970CC" w14:textId="77777777" w:rsidR="001A2306" w:rsidRPr="00925811" w:rsidRDefault="001A2306" w:rsidP="001A2306">
            <w:r w:rsidRPr="00925811">
              <w:t>14.788</w:t>
            </w:r>
          </w:p>
        </w:tc>
      </w:tr>
      <w:tr w:rsidR="001A2306" w:rsidRPr="00925811" w14:paraId="44BAF311" w14:textId="77777777" w:rsidTr="00A75C46">
        <w:tc>
          <w:tcPr>
            <w:tcW w:w="0" w:type="dxa"/>
          </w:tcPr>
          <w:p w14:paraId="303ED5F6" w14:textId="77777777" w:rsidR="001A2306" w:rsidRPr="00925811" w:rsidRDefault="001A2306" w:rsidP="001A2306">
            <w:r w:rsidRPr="00925811">
              <w:t>SSEH</w:t>
            </w:r>
          </w:p>
        </w:tc>
        <w:tc>
          <w:tcPr>
            <w:tcW w:w="0" w:type="dxa"/>
            <w:vAlign w:val="bottom"/>
          </w:tcPr>
          <w:p w14:paraId="75A2FD14" w14:textId="77777777" w:rsidR="001A2306" w:rsidRPr="00925811" w:rsidRDefault="001A2306" w:rsidP="001A2306">
            <w:r w:rsidRPr="00925811">
              <w:t>6.615</w:t>
            </w:r>
          </w:p>
        </w:tc>
        <w:tc>
          <w:tcPr>
            <w:tcW w:w="0" w:type="dxa"/>
            <w:vAlign w:val="bottom"/>
          </w:tcPr>
          <w:p w14:paraId="08D3E9BF" w14:textId="77777777" w:rsidR="001A2306" w:rsidRPr="00925811" w:rsidRDefault="001A2306" w:rsidP="001A2306">
            <w:r w:rsidRPr="00925811">
              <w:t>9.923</w:t>
            </w:r>
          </w:p>
        </w:tc>
      </w:tr>
      <w:tr w:rsidR="001A2306" w:rsidRPr="00925811" w14:paraId="709CBD82" w14:textId="77777777" w:rsidTr="00A75C46">
        <w:tc>
          <w:tcPr>
            <w:tcW w:w="0" w:type="dxa"/>
          </w:tcPr>
          <w:p w14:paraId="530BB33C" w14:textId="77777777" w:rsidR="001A2306" w:rsidRPr="00925811" w:rsidRDefault="001A2306" w:rsidP="001A2306">
            <w:r w:rsidRPr="00925811">
              <w:t>SSES</w:t>
            </w:r>
          </w:p>
        </w:tc>
        <w:tc>
          <w:tcPr>
            <w:tcW w:w="0" w:type="dxa"/>
            <w:vAlign w:val="bottom"/>
          </w:tcPr>
          <w:p w14:paraId="02E7D965" w14:textId="77777777" w:rsidR="001A2306" w:rsidRPr="00925811" w:rsidRDefault="001A2306" w:rsidP="001A2306">
            <w:r w:rsidRPr="00925811">
              <w:t>12.471</w:t>
            </w:r>
          </w:p>
        </w:tc>
        <w:tc>
          <w:tcPr>
            <w:tcW w:w="0" w:type="dxa"/>
            <w:vAlign w:val="bottom"/>
          </w:tcPr>
          <w:p w14:paraId="138BADF1" w14:textId="77777777" w:rsidR="001A2306" w:rsidRPr="00925811" w:rsidRDefault="001A2306" w:rsidP="001A2306">
            <w:r w:rsidRPr="00925811">
              <w:t>18.706</w:t>
            </w:r>
          </w:p>
        </w:tc>
      </w:tr>
    </w:tbl>
    <w:p w14:paraId="481F1598" w14:textId="77777777" w:rsidR="001A2306" w:rsidRPr="00925811" w:rsidRDefault="001A2306" w:rsidP="001A2306">
      <w:pPr>
        <w:pStyle w:val="AppendixHeading"/>
      </w:pPr>
    </w:p>
    <w:p w14:paraId="6B8C3B50" w14:textId="77777777" w:rsidR="001A2306" w:rsidRPr="00925811" w:rsidRDefault="001A2306" w:rsidP="001A2306">
      <w:pPr>
        <w:pStyle w:val="Caption"/>
      </w:pPr>
      <w:r w:rsidRPr="00925811">
        <w:t>Lower deadband for the value of Fuel Poverty Services Delivered term (VFPTL</w:t>
      </w:r>
      <w:r w:rsidRPr="00925811">
        <w:rPr>
          <w:rStyle w:val="Subscript"/>
        </w:rPr>
        <w:t>t</w:t>
      </w:r>
      <w:r w:rsidRPr="00925811">
        <w:t>)</w:t>
      </w:r>
    </w:p>
    <w:tbl>
      <w:tblPr>
        <w:tblStyle w:val="AppendixTable"/>
        <w:tblW w:w="7086" w:type="dxa"/>
        <w:tblLayout w:type="fixed"/>
        <w:tblLook w:val="04A0" w:firstRow="1" w:lastRow="0" w:firstColumn="1" w:lastColumn="0" w:noHBand="0" w:noVBand="1"/>
      </w:tblPr>
      <w:tblGrid>
        <w:gridCol w:w="1701"/>
        <w:gridCol w:w="2549"/>
        <w:gridCol w:w="2836"/>
      </w:tblGrid>
      <w:tr w:rsidR="001A2306" w:rsidRPr="00925811" w14:paraId="39416E9B" w14:textId="77777777" w:rsidTr="00A75C46">
        <w:trPr>
          <w:cnfStyle w:val="100000000000" w:firstRow="1" w:lastRow="0" w:firstColumn="0" w:lastColumn="0" w:oddVBand="0" w:evenVBand="0" w:oddHBand="0" w:evenHBand="0" w:firstRowFirstColumn="0" w:firstRowLastColumn="0" w:lastRowFirstColumn="0" w:lastRowLastColumn="0"/>
        </w:trPr>
        <w:tc>
          <w:tcPr>
            <w:tcW w:w="1701" w:type="dxa"/>
          </w:tcPr>
          <w:p w14:paraId="7DCC56C2" w14:textId="77777777" w:rsidR="001A2306" w:rsidRPr="00925811" w:rsidRDefault="001A2306" w:rsidP="001A2306">
            <w:r w:rsidRPr="00925811">
              <w:t>Licensee</w:t>
            </w:r>
          </w:p>
        </w:tc>
        <w:tc>
          <w:tcPr>
            <w:tcW w:w="2549" w:type="dxa"/>
          </w:tcPr>
          <w:p w14:paraId="2329437E" w14:textId="77777777" w:rsidR="001A2306" w:rsidRPr="00925811" w:rsidRDefault="001A2306" w:rsidP="001A2306">
            <w:r w:rsidRPr="00925811">
              <w:t>2024/25</w:t>
            </w:r>
          </w:p>
        </w:tc>
        <w:tc>
          <w:tcPr>
            <w:tcW w:w="2836" w:type="dxa"/>
          </w:tcPr>
          <w:p w14:paraId="010F0BB9" w14:textId="77777777" w:rsidR="001A2306" w:rsidRPr="00925811" w:rsidRDefault="001A2306" w:rsidP="001A2306">
            <w:r w:rsidRPr="00925811">
              <w:t>2027/28</w:t>
            </w:r>
          </w:p>
        </w:tc>
      </w:tr>
      <w:tr w:rsidR="001A2306" w:rsidRPr="00925811" w14:paraId="5106BA3B" w14:textId="77777777" w:rsidTr="005356EF">
        <w:tc>
          <w:tcPr>
            <w:tcW w:w="1701" w:type="dxa"/>
          </w:tcPr>
          <w:p w14:paraId="1E3D0535" w14:textId="77777777" w:rsidR="001A2306" w:rsidRPr="00925811" w:rsidRDefault="001A2306" w:rsidP="001A2306">
            <w:r w:rsidRPr="00925811">
              <w:t>ENWL</w:t>
            </w:r>
          </w:p>
        </w:tc>
        <w:tc>
          <w:tcPr>
            <w:tcW w:w="2549" w:type="dxa"/>
            <w:vAlign w:val="bottom"/>
          </w:tcPr>
          <w:p w14:paraId="25FD797A" w14:textId="77777777" w:rsidR="001A2306" w:rsidRPr="00925811" w:rsidRDefault="001A2306" w:rsidP="001A2306">
            <w:r w:rsidRPr="00925811">
              <w:t>6.858</w:t>
            </w:r>
          </w:p>
        </w:tc>
        <w:tc>
          <w:tcPr>
            <w:tcW w:w="2836" w:type="dxa"/>
            <w:vAlign w:val="bottom"/>
          </w:tcPr>
          <w:p w14:paraId="082A1225" w14:textId="77777777" w:rsidR="001A2306" w:rsidRPr="00925811" w:rsidRDefault="001A2306" w:rsidP="001A2306">
            <w:r w:rsidRPr="00925811">
              <w:t>23.418</w:t>
            </w:r>
          </w:p>
        </w:tc>
      </w:tr>
      <w:tr w:rsidR="005356EF" w:rsidRPr="00925811" w14:paraId="096FFF3C" w14:textId="77777777" w:rsidTr="00925811">
        <w:tc>
          <w:tcPr>
            <w:tcW w:w="1701" w:type="dxa"/>
          </w:tcPr>
          <w:p w14:paraId="0A234A65" w14:textId="77777777" w:rsidR="005356EF" w:rsidRPr="00925811" w:rsidRDefault="005356EF" w:rsidP="005356EF">
            <w:r w:rsidRPr="00925811">
              <w:t>NPgN</w:t>
            </w:r>
          </w:p>
        </w:tc>
        <w:tc>
          <w:tcPr>
            <w:tcW w:w="2549" w:type="dxa"/>
            <w:vAlign w:val="bottom"/>
          </w:tcPr>
          <w:p w14:paraId="06E9B9D2" w14:textId="77777777" w:rsidR="005356EF" w:rsidRPr="00925811" w:rsidRDefault="005356EF" w:rsidP="005356EF">
            <w:r w:rsidRPr="00925811">
              <w:t>3.332</w:t>
            </w:r>
          </w:p>
        </w:tc>
        <w:tc>
          <w:tcPr>
            <w:tcW w:w="2836" w:type="dxa"/>
          </w:tcPr>
          <w:p w14:paraId="4F8A5872" w14:textId="62D81DA9" w:rsidR="005356EF" w:rsidRPr="00925811" w:rsidRDefault="005356EF" w:rsidP="005356EF">
            <w:r w:rsidRPr="00925811">
              <w:t>8.145</w:t>
            </w:r>
          </w:p>
        </w:tc>
      </w:tr>
      <w:tr w:rsidR="005356EF" w:rsidRPr="00925811" w14:paraId="446877D8" w14:textId="77777777" w:rsidTr="00925811">
        <w:tc>
          <w:tcPr>
            <w:tcW w:w="1701" w:type="dxa"/>
          </w:tcPr>
          <w:p w14:paraId="289F50E7" w14:textId="77777777" w:rsidR="005356EF" w:rsidRPr="00925811" w:rsidRDefault="005356EF" w:rsidP="005356EF">
            <w:r w:rsidRPr="00925811">
              <w:t>NPgY</w:t>
            </w:r>
          </w:p>
        </w:tc>
        <w:tc>
          <w:tcPr>
            <w:tcW w:w="2549" w:type="dxa"/>
            <w:vAlign w:val="bottom"/>
          </w:tcPr>
          <w:p w14:paraId="02EF78ED" w14:textId="77777777" w:rsidR="005356EF" w:rsidRPr="00925811" w:rsidRDefault="005356EF" w:rsidP="005356EF">
            <w:r w:rsidRPr="00925811">
              <w:t>4.786</w:t>
            </w:r>
          </w:p>
        </w:tc>
        <w:tc>
          <w:tcPr>
            <w:tcW w:w="2836" w:type="dxa"/>
          </w:tcPr>
          <w:p w14:paraId="37FEC8C1" w14:textId="17F6BBC8" w:rsidR="005356EF" w:rsidRPr="00925811" w:rsidRDefault="005356EF" w:rsidP="005356EF">
            <w:r w:rsidRPr="00925811">
              <w:t>11.718</w:t>
            </w:r>
          </w:p>
        </w:tc>
      </w:tr>
      <w:tr w:rsidR="005356EF" w:rsidRPr="00925811" w14:paraId="75C679DB" w14:textId="77777777" w:rsidTr="005356EF">
        <w:tc>
          <w:tcPr>
            <w:tcW w:w="1701" w:type="dxa"/>
          </w:tcPr>
          <w:p w14:paraId="76CA813E" w14:textId="77777777" w:rsidR="005356EF" w:rsidRPr="00925811" w:rsidRDefault="005356EF" w:rsidP="005356EF">
            <w:r w:rsidRPr="00925811">
              <w:t>WMID</w:t>
            </w:r>
          </w:p>
        </w:tc>
        <w:tc>
          <w:tcPr>
            <w:tcW w:w="2549" w:type="dxa"/>
            <w:vAlign w:val="bottom"/>
          </w:tcPr>
          <w:p w14:paraId="51CD1751" w14:textId="77777777" w:rsidR="005356EF" w:rsidRPr="00925811" w:rsidRDefault="005356EF" w:rsidP="005356EF">
            <w:r w:rsidRPr="00925811">
              <w:t>3.949</w:t>
            </w:r>
          </w:p>
        </w:tc>
        <w:tc>
          <w:tcPr>
            <w:tcW w:w="2836" w:type="dxa"/>
            <w:vAlign w:val="bottom"/>
          </w:tcPr>
          <w:p w14:paraId="44045891" w14:textId="77777777" w:rsidR="005356EF" w:rsidRPr="00925811" w:rsidRDefault="005356EF" w:rsidP="005356EF">
            <w:r w:rsidRPr="00925811">
              <w:t>10.270</w:t>
            </w:r>
          </w:p>
        </w:tc>
      </w:tr>
      <w:tr w:rsidR="005356EF" w:rsidRPr="00925811" w14:paraId="584B1179" w14:textId="77777777" w:rsidTr="005356EF">
        <w:tc>
          <w:tcPr>
            <w:tcW w:w="1701" w:type="dxa"/>
          </w:tcPr>
          <w:p w14:paraId="5A3DB5D3" w14:textId="77777777" w:rsidR="005356EF" w:rsidRPr="00925811" w:rsidRDefault="005356EF" w:rsidP="005356EF">
            <w:r w:rsidRPr="00925811">
              <w:t>EMID</w:t>
            </w:r>
          </w:p>
        </w:tc>
        <w:tc>
          <w:tcPr>
            <w:tcW w:w="2549" w:type="dxa"/>
            <w:vAlign w:val="bottom"/>
          </w:tcPr>
          <w:p w14:paraId="0C7555D1" w14:textId="77777777" w:rsidR="005356EF" w:rsidRPr="00925811" w:rsidRDefault="005356EF" w:rsidP="005356EF">
            <w:r w:rsidRPr="00925811">
              <w:t>4.217</w:t>
            </w:r>
          </w:p>
        </w:tc>
        <w:tc>
          <w:tcPr>
            <w:tcW w:w="2836" w:type="dxa"/>
            <w:vAlign w:val="bottom"/>
          </w:tcPr>
          <w:p w14:paraId="0C69F790" w14:textId="77777777" w:rsidR="005356EF" w:rsidRPr="00925811" w:rsidRDefault="005356EF" w:rsidP="005356EF">
            <w:r w:rsidRPr="00925811">
              <w:t>10.966</w:t>
            </w:r>
          </w:p>
        </w:tc>
      </w:tr>
      <w:tr w:rsidR="005356EF" w:rsidRPr="00925811" w14:paraId="2515BFF0" w14:textId="77777777" w:rsidTr="005356EF">
        <w:tc>
          <w:tcPr>
            <w:tcW w:w="1701" w:type="dxa"/>
          </w:tcPr>
          <w:p w14:paraId="52EA37B5" w14:textId="77777777" w:rsidR="005356EF" w:rsidRPr="00925811" w:rsidRDefault="005356EF" w:rsidP="005356EF">
            <w:r w:rsidRPr="00925811">
              <w:t>SWALES</w:t>
            </w:r>
          </w:p>
        </w:tc>
        <w:tc>
          <w:tcPr>
            <w:tcW w:w="2549" w:type="dxa"/>
            <w:vAlign w:val="bottom"/>
          </w:tcPr>
          <w:p w14:paraId="7E67F20B" w14:textId="77777777" w:rsidR="005356EF" w:rsidRPr="00925811" w:rsidRDefault="005356EF" w:rsidP="005356EF">
            <w:r w:rsidRPr="00925811">
              <w:t>1.809</w:t>
            </w:r>
          </w:p>
        </w:tc>
        <w:tc>
          <w:tcPr>
            <w:tcW w:w="2836" w:type="dxa"/>
            <w:vAlign w:val="bottom"/>
          </w:tcPr>
          <w:p w14:paraId="74BD8149" w14:textId="77777777" w:rsidR="005356EF" w:rsidRPr="00925811" w:rsidRDefault="005356EF" w:rsidP="005356EF">
            <w:r w:rsidRPr="00925811">
              <w:t>4.704</w:t>
            </w:r>
          </w:p>
        </w:tc>
      </w:tr>
      <w:tr w:rsidR="005356EF" w:rsidRPr="00925811" w14:paraId="5838360A" w14:textId="77777777" w:rsidTr="005356EF">
        <w:tc>
          <w:tcPr>
            <w:tcW w:w="1701" w:type="dxa"/>
          </w:tcPr>
          <w:p w14:paraId="4E711BC0" w14:textId="77777777" w:rsidR="005356EF" w:rsidRPr="00925811" w:rsidRDefault="005356EF" w:rsidP="005356EF">
            <w:r w:rsidRPr="00925811">
              <w:t>SWEST</w:t>
            </w:r>
          </w:p>
        </w:tc>
        <w:tc>
          <w:tcPr>
            <w:tcW w:w="2549" w:type="dxa"/>
            <w:vAlign w:val="bottom"/>
          </w:tcPr>
          <w:p w14:paraId="64426C1D" w14:textId="77777777" w:rsidR="005356EF" w:rsidRPr="00925811" w:rsidRDefault="005356EF" w:rsidP="005356EF">
            <w:r w:rsidRPr="00925811">
              <w:t>2.581</w:t>
            </w:r>
          </w:p>
        </w:tc>
        <w:tc>
          <w:tcPr>
            <w:tcW w:w="2836" w:type="dxa"/>
            <w:vAlign w:val="bottom"/>
          </w:tcPr>
          <w:p w14:paraId="633A8CCB" w14:textId="77777777" w:rsidR="005356EF" w:rsidRPr="00925811" w:rsidRDefault="005356EF" w:rsidP="005356EF">
            <w:r w:rsidRPr="00925811">
              <w:t>6.711</w:t>
            </w:r>
          </w:p>
        </w:tc>
      </w:tr>
      <w:tr w:rsidR="005356EF" w:rsidRPr="00925811" w14:paraId="5AF67FA2" w14:textId="77777777" w:rsidTr="005356EF">
        <w:tc>
          <w:tcPr>
            <w:tcW w:w="1701" w:type="dxa"/>
          </w:tcPr>
          <w:p w14:paraId="7F7E05DB" w14:textId="77777777" w:rsidR="005356EF" w:rsidRPr="00925811" w:rsidRDefault="005356EF" w:rsidP="005356EF">
            <w:r w:rsidRPr="00925811">
              <w:t>LPN</w:t>
            </w:r>
          </w:p>
        </w:tc>
        <w:tc>
          <w:tcPr>
            <w:tcW w:w="2549" w:type="dxa"/>
            <w:vAlign w:val="bottom"/>
          </w:tcPr>
          <w:p w14:paraId="20B395CD" w14:textId="77777777" w:rsidR="005356EF" w:rsidRPr="00925811" w:rsidRDefault="005356EF" w:rsidP="005356EF">
            <w:r w:rsidRPr="00925811">
              <w:t>1.911</w:t>
            </w:r>
          </w:p>
        </w:tc>
        <w:tc>
          <w:tcPr>
            <w:tcW w:w="2836" w:type="dxa"/>
            <w:vAlign w:val="bottom"/>
          </w:tcPr>
          <w:p w14:paraId="24869B09" w14:textId="77777777" w:rsidR="005356EF" w:rsidRPr="00925811" w:rsidRDefault="005356EF" w:rsidP="005356EF">
            <w:r w:rsidRPr="00925811">
              <w:t>7.998</w:t>
            </w:r>
          </w:p>
        </w:tc>
      </w:tr>
      <w:tr w:rsidR="005356EF" w:rsidRPr="00925811" w14:paraId="28B20862" w14:textId="77777777" w:rsidTr="005356EF">
        <w:tc>
          <w:tcPr>
            <w:tcW w:w="1701" w:type="dxa"/>
          </w:tcPr>
          <w:p w14:paraId="3D8B621D" w14:textId="77777777" w:rsidR="005356EF" w:rsidRPr="00925811" w:rsidRDefault="005356EF" w:rsidP="005356EF">
            <w:r w:rsidRPr="00925811">
              <w:t>SPN</w:t>
            </w:r>
          </w:p>
        </w:tc>
        <w:tc>
          <w:tcPr>
            <w:tcW w:w="2549" w:type="dxa"/>
            <w:vAlign w:val="bottom"/>
          </w:tcPr>
          <w:p w14:paraId="273FBA78" w14:textId="77777777" w:rsidR="005356EF" w:rsidRPr="00925811" w:rsidRDefault="005356EF" w:rsidP="005356EF">
            <w:r w:rsidRPr="00925811">
              <w:t>1.865</w:t>
            </w:r>
          </w:p>
        </w:tc>
        <w:tc>
          <w:tcPr>
            <w:tcW w:w="2836" w:type="dxa"/>
            <w:vAlign w:val="bottom"/>
          </w:tcPr>
          <w:p w14:paraId="52E14F74" w14:textId="77777777" w:rsidR="005356EF" w:rsidRPr="00925811" w:rsidRDefault="005356EF" w:rsidP="005356EF">
            <w:r w:rsidRPr="00925811">
              <w:t>7.809</w:t>
            </w:r>
          </w:p>
        </w:tc>
      </w:tr>
      <w:tr w:rsidR="005356EF" w:rsidRPr="00925811" w14:paraId="1C9C98B5" w14:textId="77777777" w:rsidTr="005356EF">
        <w:tc>
          <w:tcPr>
            <w:tcW w:w="1701" w:type="dxa"/>
          </w:tcPr>
          <w:p w14:paraId="50F85903" w14:textId="77777777" w:rsidR="005356EF" w:rsidRPr="00925811" w:rsidRDefault="005356EF" w:rsidP="005356EF">
            <w:r w:rsidRPr="00925811">
              <w:t>EPN</w:t>
            </w:r>
          </w:p>
        </w:tc>
        <w:tc>
          <w:tcPr>
            <w:tcW w:w="2549" w:type="dxa"/>
            <w:vAlign w:val="bottom"/>
          </w:tcPr>
          <w:p w14:paraId="627BB7E2" w14:textId="77777777" w:rsidR="005356EF" w:rsidRPr="00925811" w:rsidRDefault="005356EF" w:rsidP="005356EF">
            <w:r w:rsidRPr="00925811">
              <w:t>2.947</w:t>
            </w:r>
          </w:p>
        </w:tc>
        <w:tc>
          <w:tcPr>
            <w:tcW w:w="2836" w:type="dxa"/>
            <w:vAlign w:val="bottom"/>
          </w:tcPr>
          <w:p w14:paraId="3F4A333E" w14:textId="77777777" w:rsidR="005356EF" w:rsidRPr="00925811" w:rsidRDefault="005356EF" w:rsidP="005356EF">
            <w:r w:rsidRPr="00925811">
              <w:t>12.336</w:t>
            </w:r>
          </w:p>
        </w:tc>
      </w:tr>
      <w:tr w:rsidR="005356EF" w:rsidRPr="00925811" w14:paraId="64DD25BE" w14:textId="77777777" w:rsidTr="005356EF">
        <w:tc>
          <w:tcPr>
            <w:tcW w:w="1701" w:type="dxa"/>
          </w:tcPr>
          <w:p w14:paraId="3E9B20A9" w14:textId="77777777" w:rsidR="005356EF" w:rsidRPr="00925811" w:rsidRDefault="005356EF" w:rsidP="005356EF">
            <w:r w:rsidRPr="00925811">
              <w:t>SPD</w:t>
            </w:r>
          </w:p>
        </w:tc>
        <w:tc>
          <w:tcPr>
            <w:tcW w:w="2549" w:type="dxa"/>
            <w:vAlign w:val="bottom"/>
          </w:tcPr>
          <w:p w14:paraId="6040C31E" w14:textId="77777777" w:rsidR="005356EF" w:rsidRPr="00925811" w:rsidRDefault="005356EF" w:rsidP="005356EF">
            <w:r w:rsidRPr="00925811">
              <w:t>2.919</w:t>
            </w:r>
          </w:p>
        </w:tc>
        <w:tc>
          <w:tcPr>
            <w:tcW w:w="2836" w:type="dxa"/>
            <w:vAlign w:val="bottom"/>
          </w:tcPr>
          <w:p w14:paraId="2F8A39EE" w14:textId="77777777" w:rsidR="005356EF" w:rsidRPr="00925811" w:rsidRDefault="005356EF" w:rsidP="005356EF">
            <w:r w:rsidRPr="00925811">
              <w:t>4.368</w:t>
            </w:r>
          </w:p>
        </w:tc>
      </w:tr>
      <w:tr w:rsidR="005356EF" w:rsidRPr="00925811" w14:paraId="41227E41" w14:textId="77777777" w:rsidTr="005356EF">
        <w:tc>
          <w:tcPr>
            <w:tcW w:w="1701" w:type="dxa"/>
          </w:tcPr>
          <w:p w14:paraId="12FDD267" w14:textId="77777777" w:rsidR="005356EF" w:rsidRPr="00925811" w:rsidRDefault="005356EF" w:rsidP="005356EF">
            <w:r w:rsidRPr="00925811">
              <w:t>SPMW</w:t>
            </w:r>
          </w:p>
        </w:tc>
        <w:tc>
          <w:tcPr>
            <w:tcW w:w="2549" w:type="dxa"/>
            <w:vAlign w:val="bottom"/>
          </w:tcPr>
          <w:p w14:paraId="2E7D6DDF" w14:textId="77777777" w:rsidR="005356EF" w:rsidRPr="00925811" w:rsidRDefault="005356EF" w:rsidP="005356EF">
            <w:r w:rsidRPr="00925811">
              <w:t>2.211</w:t>
            </w:r>
          </w:p>
        </w:tc>
        <w:tc>
          <w:tcPr>
            <w:tcW w:w="2836" w:type="dxa"/>
            <w:vAlign w:val="bottom"/>
          </w:tcPr>
          <w:p w14:paraId="1CECBD2F" w14:textId="77777777" w:rsidR="005356EF" w:rsidRPr="00925811" w:rsidRDefault="005356EF" w:rsidP="005356EF">
            <w:r w:rsidRPr="00925811">
              <w:t>3.309</w:t>
            </w:r>
          </w:p>
        </w:tc>
      </w:tr>
      <w:tr w:rsidR="005356EF" w:rsidRPr="00925811" w14:paraId="6D937C9D" w14:textId="77777777" w:rsidTr="005356EF">
        <w:tc>
          <w:tcPr>
            <w:tcW w:w="1701" w:type="dxa"/>
          </w:tcPr>
          <w:p w14:paraId="635256B5" w14:textId="77777777" w:rsidR="005356EF" w:rsidRPr="00925811" w:rsidRDefault="005356EF" w:rsidP="005356EF">
            <w:r w:rsidRPr="00925811">
              <w:t>SSEH</w:t>
            </w:r>
          </w:p>
        </w:tc>
        <w:tc>
          <w:tcPr>
            <w:tcW w:w="2549" w:type="dxa"/>
            <w:vAlign w:val="bottom"/>
          </w:tcPr>
          <w:p w14:paraId="68D54873" w14:textId="77777777" w:rsidR="005356EF" w:rsidRPr="00925811" w:rsidRDefault="005356EF" w:rsidP="005356EF">
            <w:r w:rsidRPr="00925811">
              <w:t>0.016</w:t>
            </w:r>
          </w:p>
        </w:tc>
        <w:tc>
          <w:tcPr>
            <w:tcW w:w="2836" w:type="dxa"/>
            <w:vAlign w:val="bottom"/>
          </w:tcPr>
          <w:p w14:paraId="594956CB" w14:textId="77777777" w:rsidR="005356EF" w:rsidRPr="00925811" w:rsidRDefault="005356EF" w:rsidP="005356EF">
            <w:r w:rsidRPr="00925811">
              <w:t>0.082</w:t>
            </w:r>
          </w:p>
        </w:tc>
      </w:tr>
      <w:tr w:rsidR="005356EF" w:rsidRPr="00925811" w14:paraId="434C42BC" w14:textId="77777777" w:rsidTr="005356EF">
        <w:tc>
          <w:tcPr>
            <w:tcW w:w="1701" w:type="dxa"/>
          </w:tcPr>
          <w:p w14:paraId="4E208F31" w14:textId="77777777" w:rsidR="005356EF" w:rsidRPr="00925811" w:rsidRDefault="005356EF" w:rsidP="005356EF">
            <w:r w:rsidRPr="00925811">
              <w:t>SSES</w:t>
            </w:r>
          </w:p>
        </w:tc>
        <w:tc>
          <w:tcPr>
            <w:tcW w:w="2549" w:type="dxa"/>
            <w:vAlign w:val="bottom"/>
          </w:tcPr>
          <w:p w14:paraId="522223E4" w14:textId="77777777" w:rsidR="005356EF" w:rsidRPr="00925811" w:rsidRDefault="005356EF" w:rsidP="005356EF">
            <w:r w:rsidRPr="00925811">
              <w:t>0.065</w:t>
            </w:r>
          </w:p>
        </w:tc>
        <w:tc>
          <w:tcPr>
            <w:tcW w:w="2836" w:type="dxa"/>
            <w:vAlign w:val="bottom"/>
          </w:tcPr>
          <w:p w14:paraId="02C7BA8C" w14:textId="77777777" w:rsidR="005356EF" w:rsidRPr="00925811" w:rsidRDefault="005356EF" w:rsidP="005356EF">
            <w:r w:rsidRPr="00925811">
              <w:t>0.323</w:t>
            </w:r>
          </w:p>
        </w:tc>
      </w:tr>
    </w:tbl>
    <w:p w14:paraId="5FA8F0C7" w14:textId="77777777" w:rsidR="001A2306" w:rsidRPr="00925811" w:rsidRDefault="001A2306" w:rsidP="001A2306">
      <w:pPr>
        <w:pStyle w:val="AppendixHeading"/>
      </w:pPr>
    </w:p>
    <w:p w14:paraId="6F29E1E6" w14:textId="77777777" w:rsidR="001A2306" w:rsidRPr="00925811" w:rsidRDefault="001A2306" w:rsidP="001A2306">
      <w:pPr>
        <w:pStyle w:val="Caption"/>
      </w:pPr>
      <w:r w:rsidRPr="00925811">
        <w:t>Upper deadband for the value of Fuel Poverty Services Delivered term (VFPTU</w:t>
      </w:r>
      <w:r w:rsidRPr="00925811">
        <w:rPr>
          <w:rStyle w:val="Subscript"/>
        </w:rPr>
        <w:t>t</w:t>
      </w:r>
      <w:r w:rsidRPr="00925811">
        <w:t>) (£m)</w:t>
      </w:r>
    </w:p>
    <w:tbl>
      <w:tblPr>
        <w:tblStyle w:val="AppendixTable"/>
        <w:tblW w:w="7086" w:type="dxa"/>
        <w:tblLayout w:type="fixed"/>
        <w:tblLook w:val="04A0" w:firstRow="1" w:lastRow="0" w:firstColumn="1" w:lastColumn="0" w:noHBand="0" w:noVBand="1"/>
      </w:tblPr>
      <w:tblGrid>
        <w:gridCol w:w="1701"/>
        <w:gridCol w:w="2549"/>
        <w:gridCol w:w="2836"/>
      </w:tblGrid>
      <w:tr w:rsidR="001A2306" w:rsidRPr="00925811" w14:paraId="6AF9E5C2" w14:textId="77777777" w:rsidTr="00A75C46">
        <w:trPr>
          <w:cnfStyle w:val="100000000000" w:firstRow="1" w:lastRow="0" w:firstColumn="0" w:lastColumn="0" w:oddVBand="0" w:evenVBand="0" w:oddHBand="0" w:evenHBand="0" w:firstRowFirstColumn="0" w:firstRowLastColumn="0" w:lastRowFirstColumn="0" w:lastRowLastColumn="0"/>
        </w:trPr>
        <w:tc>
          <w:tcPr>
            <w:tcW w:w="1701" w:type="dxa"/>
          </w:tcPr>
          <w:p w14:paraId="34CC2C11" w14:textId="77777777" w:rsidR="001A2306" w:rsidRPr="00925811" w:rsidRDefault="001A2306" w:rsidP="001A2306">
            <w:r w:rsidRPr="00925811">
              <w:t>Licensee</w:t>
            </w:r>
          </w:p>
        </w:tc>
        <w:tc>
          <w:tcPr>
            <w:tcW w:w="2549" w:type="dxa"/>
          </w:tcPr>
          <w:p w14:paraId="17C3573A" w14:textId="77777777" w:rsidR="001A2306" w:rsidRPr="00925811" w:rsidRDefault="001A2306" w:rsidP="001A2306">
            <w:r w:rsidRPr="00925811">
              <w:t>2024/25</w:t>
            </w:r>
          </w:p>
        </w:tc>
        <w:tc>
          <w:tcPr>
            <w:tcW w:w="2836" w:type="dxa"/>
          </w:tcPr>
          <w:p w14:paraId="3BF617C0" w14:textId="77777777" w:rsidR="001A2306" w:rsidRPr="00925811" w:rsidRDefault="001A2306" w:rsidP="001A2306">
            <w:r w:rsidRPr="00925811">
              <w:t>2027/28</w:t>
            </w:r>
          </w:p>
        </w:tc>
      </w:tr>
      <w:tr w:rsidR="001A2306" w:rsidRPr="00925811" w14:paraId="1DF2C466" w14:textId="77777777" w:rsidTr="004645D1">
        <w:tc>
          <w:tcPr>
            <w:tcW w:w="1701" w:type="dxa"/>
          </w:tcPr>
          <w:p w14:paraId="0FF0287C" w14:textId="77777777" w:rsidR="001A2306" w:rsidRPr="00925811" w:rsidRDefault="001A2306" w:rsidP="001A2306">
            <w:r w:rsidRPr="00925811">
              <w:t>ENWL</w:t>
            </w:r>
          </w:p>
        </w:tc>
        <w:tc>
          <w:tcPr>
            <w:tcW w:w="2549" w:type="dxa"/>
            <w:vAlign w:val="bottom"/>
          </w:tcPr>
          <w:p w14:paraId="0B4DCAD5" w14:textId="77777777" w:rsidR="001A2306" w:rsidRPr="00925811" w:rsidRDefault="001A2306" w:rsidP="001A2306">
            <w:r w:rsidRPr="00925811">
              <w:t>8.382</w:t>
            </w:r>
          </w:p>
        </w:tc>
        <w:tc>
          <w:tcPr>
            <w:tcW w:w="2836" w:type="dxa"/>
            <w:vAlign w:val="bottom"/>
          </w:tcPr>
          <w:p w14:paraId="426B002E" w14:textId="77777777" w:rsidR="001A2306" w:rsidRPr="00925811" w:rsidRDefault="001A2306" w:rsidP="001A2306">
            <w:r w:rsidRPr="00925811">
              <w:t>28.622</w:t>
            </w:r>
          </w:p>
        </w:tc>
      </w:tr>
      <w:tr w:rsidR="00D6609C" w:rsidRPr="00925811" w14:paraId="134E3999" w14:textId="77777777" w:rsidTr="00925811">
        <w:tc>
          <w:tcPr>
            <w:tcW w:w="1701" w:type="dxa"/>
          </w:tcPr>
          <w:p w14:paraId="05652ED0" w14:textId="77777777" w:rsidR="00D6609C" w:rsidRPr="00925811" w:rsidRDefault="00D6609C" w:rsidP="00D6609C">
            <w:r w:rsidRPr="00925811">
              <w:t>NPgN</w:t>
            </w:r>
          </w:p>
        </w:tc>
        <w:tc>
          <w:tcPr>
            <w:tcW w:w="2549" w:type="dxa"/>
            <w:vAlign w:val="bottom"/>
          </w:tcPr>
          <w:p w14:paraId="15C1860E" w14:textId="77777777" w:rsidR="00D6609C" w:rsidRPr="00925811" w:rsidRDefault="00D6609C" w:rsidP="00D6609C">
            <w:r w:rsidRPr="00925811">
              <w:t>4.072</w:t>
            </w:r>
          </w:p>
        </w:tc>
        <w:tc>
          <w:tcPr>
            <w:tcW w:w="2836" w:type="dxa"/>
          </w:tcPr>
          <w:p w14:paraId="3C408C2C" w14:textId="6F8EA3E5" w:rsidR="00D6609C" w:rsidRPr="00925811" w:rsidRDefault="00D6609C" w:rsidP="00D6609C">
            <w:r w:rsidRPr="00925811">
              <w:t>9.955</w:t>
            </w:r>
          </w:p>
        </w:tc>
      </w:tr>
      <w:tr w:rsidR="00D6609C" w:rsidRPr="00925811" w14:paraId="52CE9754" w14:textId="77777777" w:rsidTr="00925811">
        <w:tc>
          <w:tcPr>
            <w:tcW w:w="1701" w:type="dxa"/>
          </w:tcPr>
          <w:p w14:paraId="3B044C3E" w14:textId="77777777" w:rsidR="00D6609C" w:rsidRPr="00925811" w:rsidRDefault="00D6609C" w:rsidP="00D6609C">
            <w:r w:rsidRPr="00925811">
              <w:t>NPgY</w:t>
            </w:r>
          </w:p>
        </w:tc>
        <w:tc>
          <w:tcPr>
            <w:tcW w:w="2549" w:type="dxa"/>
            <w:vAlign w:val="bottom"/>
          </w:tcPr>
          <w:p w14:paraId="2EEDC010" w14:textId="77777777" w:rsidR="00D6609C" w:rsidRPr="00925811" w:rsidRDefault="00D6609C" w:rsidP="00D6609C">
            <w:r w:rsidRPr="00925811">
              <w:t>5.850</w:t>
            </w:r>
          </w:p>
        </w:tc>
        <w:tc>
          <w:tcPr>
            <w:tcW w:w="2836" w:type="dxa"/>
          </w:tcPr>
          <w:p w14:paraId="71EE01F9" w14:textId="4E3289E4" w:rsidR="00D6609C" w:rsidRPr="00925811" w:rsidRDefault="00D6609C" w:rsidP="00D6609C">
            <w:r w:rsidRPr="00925811">
              <w:t>14.322</w:t>
            </w:r>
          </w:p>
        </w:tc>
      </w:tr>
      <w:tr w:rsidR="00D6609C" w:rsidRPr="00925811" w14:paraId="10A0B0FE" w14:textId="77777777" w:rsidTr="004645D1">
        <w:tc>
          <w:tcPr>
            <w:tcW w:w="1701" w:type="dxa"/>
          </w:tcPr>
          <w:p w14:paraId="5A9064AE" w14:textId="77777777" w:rsidR="00D6609C" w:rsidRPr="00925811" w:rsidRDefault="00D6609C" w:rsidP="00D6609C">
            <w:r w:rsidRPr="00925811">
              <w:t>WMID</w:t>
            </w:r>
          </w:p>
        </w:tc>
        <w:tc>
          <w:tcPr>
            <w:tcW w:w="2549" w:type="dxa"/>
            <w:vAlign w:val="bottom"/>
          </w:tcPr>
          <w:p w14:paraId="70734804" w14:textId="77777777" w:rsidR="00D6609C" w:rsidRPr="00925811" w:rsidRDefault="00D6609C" w:rsidP="00D6609C">
            <w:r w:rsidRPr="00925811">
              <w:t>4.827</w:t>
            </w:r>
          </w:p>
        </w:tc>
        <w:tc>
          <w:tcPr>
            <w:tcW w:w="2836" w:type="dxa"/>
            <w:vAlign w:val="bottom"/>
          </w:tcPr>
          <w:p w14:paraId="119EB55F" w14:textId="77777777" w:rsidR="00D6609C" w:rsidRPr="00925811" w:rsidRDefault="00D6609C" w:rsidP="00D6609C">
            <w:r w:rsidRPr="00925811">
              <w:t>12.553</w:t>
            </w:r>
          </w:p>
        </w:tc>
      </w:tr>
      <w:tr w:rsidR="00D6609C" w:rsidRPr="00925811" w14:paraId="30DD781F" w14:textId="77777777" w:rsidTr="004645D1">
        <w:tc>
          <w:tcPr>
            <w:tcW w:w="1701" w:type="dxa"/>
          </w:tcPr>
          <w:p w14:paraId="7FB2AB94" w14:textId="77777777" w:rsidR="00D6609C" w:rsidRPr="00925811" w:rsidRDefault="00D6609C" w:rsidP="00D6609C">
            <w:r w:rsidRPr="00925811">
              <w:t>EMID</w:t>
            </w:r>
          </w:p>
        </w:tc>
        <w:tc>
          <w:tcPr>
            <w:tcW w:w="2549" w:type="dxa"/>
            <w:vAlign w:val="bottom"/>
          </w:tcPr>
          <w:p w14:paraId="046D4C86" w14:textId="77777777" w:rsidR="00D6609C" w:rsidRPr="00925811" w:rsidRDefault="00D6609C" w:rsidP="00D6609C">
            <w:r w:rsidRPr="00925811">
              <w:t>5.154</w:t>
            </w:r>
          </w:p>
        </w:tc>
        <w:tc>
          <w:tcPr>
            <w:tcW w:w="2836" w:type="dxa"/>
            <w:vAlign w:val="bottom"/>
          </w:tcPr>
          <w:p w14:paraId="701D589D" w14:textId="77777777" w:rsidR="00D6609C" w:rsidRPr="00925811" w:rsidRDefault="00D6609C" w:rsidP="00D6609C">
            <w:r w:rsidRPr="00925811">
              <w:t>13.403</w:t>
            </w:r>
          </w:p>
        </w:tc>
      </w:tr>
      <w:tr w:rsidR="00D6609C" w:rsidRPr="00925811" w14:paraId="6BCACE84" w14:textId="77777777" w:rsidTr="004645D1">
        <w:tc>
          <w:tcPr>
            <w:tcW w:w="1701" w:type="dxa"/>
          </w:tcPr>
          <w:p w14:paraId="3B56051E" w14:textId="77777777" w:rsidR="00D6609C" w:rsidRPr="00925811" w:rsidRDefault="00D6609C" w:rsidP="00D6609C">
            <w:r w:rsidRPr="00925811">
              <w:t>SWALES</w:t>
            </w:r>
          </w:p>
        </w:tc>
        <w:tc>
          <w:tcPr>
            <w:tcW w:w="2549" w:type="dxa"/>
            <w:vAlign w:val="bottom"/>
          </w:tcPr>
          <w:p w14:paraId="6E0F3127" w14:textId="77777777" w:rsidR="00D6609C" w:rsidRPr="00925811" w:rsidRDefault="00D6609C" w:rsidP="00D6609C">
            <w:r w:rsidRPr="00925811">
              <w:t>2.211</w:t>
            </w:r>
          </w:p>
        </w:tc>
        <w:tc>
          <w:tcPr>
            <w:tcW w:w="2836" w:type="dxa"/>
            <w:vAlign w:val="bottom"/>
          </w:tcPr>
          <w:p w14:paraId="57DD9C87" w14:textId="77777777" w:rsidR="00D6609C" w:rsidRPr="00925811" w:rsidRDefault="00D6609C" w:rsidP="00D6609C">
            <w:r w:rsidRPr="00925811">
              <w:t>5.749</w:t>
            </w:r>
          </w:p>
        </w:tc>
      </w:tr>
      <w:tr w:rsidR="00D6609C" w:rsidRPr="00925811" w14:paraId="280FD25D" w14:textId="77777777" w:rsidTr="004645D1">
        <w:tc>
          <w:tcPr>
            <w:tcW w:w="1701" w:type="dxa"/>
          </w:tcPr>
          <w:p w14:paraId="5E61983C" w14:textId="77777777" w:rsidR="00D6609C" w:rsidRPr="00925811" w:rsidRDefault="00D6609C" w:rsidP="00D6609C">
            <w:r w:rsidRPr="00925811">
              <w:t>SWEST</w:t>
            </w:r>
          </w:p>
        </w:tc>
        <w:tc>
          <w:tcPr>
            <w:tcW w:w="2549" w:type="dxa"/>
            <w:vAlign w:val="bottom"/>
          </w:tcPr>
          <w:p w14:paraId="611A206B" w14:textId="77777777" w:rsidR="00D6609C" w:rsidRPr="00925811" w:rsidRDefault="00D6609C" w:rsidP="00D6609C">
            <w:r w:rsidRPr="00925811">
              <w:t>3.154</w:t>
            </w:r>
          </w:p>
        </w:tc>
        <w:tc>
          <w:tcPr>
            <w:tcW w:w="2836" w:type="dxa"/>
            <w:vAlign w:val="bottom"/>
          </w:tcPr>
          <w:p w14:paraId="425A94EB" w14:textId="77777777" w:rsidR="00D6609C" w:rsidRPr="00925811" w:rsidRDefault="00D6609C" w:rsidP="00D6609C">
            <w:r w:rsidRPr="00925811">
              <w:t>8.203</w:t>
            </w:r>
          </w:p>
        </w:tc>
      </w:tr>
      <w:tr w:rsidR="00D6609C" w:rsidRPr="00925811" w14:paraId="09EA38C5" w14:textId="77777777" w:rsidTr="004645D1">
        <w:tc>
          <w:tcPr>
            <w:tcW w:w="1701" w:type="dxa"/>
          </w:tcPr>
          <w:p w14:paraId="02060F35" w14:textId="77777777" w:rsidR="00D6609C" w:rsidRPr="00925811" w:rsidRDefault="00D6609C" w:rsidP="00D6609C">
            <w:r w:rsidRPr="00925811">
              <w:t>LPN</w:t>
            </w:r>
          </w:p>
        </w:tc>
        <w:tc>
          <w:tcPr>
            <w:tcW w:w="2549" w:type="dxa"/>
            <w:vAlign w:val="bottom"/>
          </w:tcPr>
          <w:p w14:paraId="3D821A6D" w14:textId="77777777" w:rsidR="00D6609C" w:rsidRPr="00925811" w:rsidRDefault="00D6609C" w:rsidP="00D6609C">
            <w:r w:rsidRPr="00925811">
              <w:t>2.335</w:t>
            </w:r>
          </w:p>
        </w:tc>
        <w:tc>
          <w:tcPr>
            <w:tcW w:w="2836" w:type="dxa"/>
            <w:vAlign w:val="bottom"/>
          </w:tcPr>
          <w:p w14:paraId="433CADF4" w14:textId="77777777" w:rsidR="00D6609C" w:rsidRPr="00925811" w:rsidRDefault="00D6609C" w:rsidP="00D6609C">
            <w:r w:rsidRPr="00925811">
              <w:t>9.775</w:t>
            </w:r>
          </w:p>
        </w:tc>
      </w:tr>
      <w:tr w:rsidR="00D6609C" w:rsidRPr="00925811" w14:paraId="7AC95516" w14:textId="77777777" w:rsidTr="004645D1">
        <w:tc>
          <w:tcPr>
            <w:tcW w:w="1701" w:type="dxa"/>
          </w:tcPr>
          <w:p w14:paraId="799089D9" w14:textId="77777777" w:rsidR="00D6609C" w:rsidRPr="00925811" w:rsidRDefault="00D6609C" w:rsidP="00D6609C">
            <w:r w:rsidRPr="00925811">
              <w:t>SPN</w:t>
            </w:r>
          </w:p>
        </w:tc>
        <w:tc>
          <w:tcPr>
            <w:tcW w:w="2549" w:type="dxa"/>
            <w:vAlign w:val="bottom"/>
          </w:tcPr>
          <w:p w14:paraId="39053115" w14:textId="77777777" w:rsidR="00D6609C" w:rsidRPr="00925811" w:rsidRDefault="00D6609C" w:rsidP="00D6609C">
            <w:r w:rsidRPr="00925811">
              <w:t>2.280</w:t>
            </w:r>
          </w:p>
        </w:tc>
        <w:tc>
          <w:tcPr>
            <w:tcW w:w="2836" w:type="dxa"/>
            <w:vAlign w:val="bottom"/>
          </w:tcPr>
          <w:p w14:paraId="1738D829" w14:textId="77777777" w:rsidR="00D6609C" w:rsidRPr="00925811" w:rsidRDefault="00D6609C" w:rsidP="00D6609C">
            <w:r w:rsidRPr="00925811">
              <w:t>9.544</w:t>
            </w:r>
          </w:p>
        </w:tc>
      </w:tr>
      <w:tr w:rsidR="00D6609C" w:rsidRPr="00925811" w14:paraId="11408F66" w14:textId="77777777" w:rsidTr="004645D1">
        <w:tc>
          <w:tcPr>
            <w:tcW w:w="1701" w:type="dxa"/>
          </w:tcPr>
          <w:p w14:paraId="18D2360A" w14:textId="77777777" w:rsidR="00D6609C" w:rsidRPr="00925811" w:rsidRDefault="00D6609C" w:rsidP="00D6609C">
            <w:r w:rsidRPr="00925811">
              <w:t>EPN</w:t>
            </w:r>
          </w:p>
        </w:tc>
        <w:tc>
          <w:tcPr>
            <w:tcW w:w="2549" w:type="dxa"/>
            <w:vAlign w:val="bottom"/>
          </w:tcPr>
          <w:p w14:paraId="536FD9A6" w14:textId="77777777" w:rsidR="00D6609C" w:rsidRPr="00925811" w:rsidRDefault="00D6609C" w:rsidP="00D6609C">
            <w:r w:rsidRPr="00925811">
              <w:t>3.602</w:t>
            </w:r>
          </w:p>
        </w:tc>
        <w:tc>
          <w:tcPr>
            <w:tcW w:w="2836" w:type="dxa"/>
            <w:vAlign w:val="bottom"/>
          </w:tcPr>
          <w:p w14:paraId="04FDA21B" w14:textId="77777777" w:rsidR="00D6609C" w:rsidRPr="00925811" w:rsidRDefault="00D6609C" w:rsidP="00D6609C">
            <w:r w:rsidRPr="00925811">
              <w:t>15.077</w:t>
            </w:r>
          </w:p>
        </w:tc>
      </w:tr>
      <w:tr w:rsidR="00D6609C" w:rsidRPr="00925811" w14:paraId="6E71A575" w14:textId="77777777" w:rsidTr="004645D1">
        <w:tc>
          <w:tcPr>
            <w:tcW w:w="1701" w:type="dxa"/>
          </w:tcPr>
          <w:p w14:paraId="74C9E842" w14:textId="77777777" w:rsidR="00D6609C" w:rsidRPr="00925811" w:rsidRDefault="00D6609C" w:rsidP="00D6609C">
            <w:r w:rsidRPr="00925811">
              <w:t>SPD</w:t>
            </w:r>
          </w:p>
        </w:tc>
        <w:tc>
          <w:tcPr>
            <w:tcW w:w="2549" w:type="dxa"/>
            <w:vAlign w:val="bottom"/>
          </w:tcPr>
          <w:p w14:paraId="00E032A0" w14:textId="77777777" w:rsidR="00D6609C" w:rsidRPr="00925811" w:rsidRDefault="00D6609C" w:rsidP="00D6609C">
            <w:r w:rsidRPr="00925811">
              <w:t>3.568</w:t>
            </w:r>
          </w:p>
        </w:tc>
        <w:tc>
          <w:tcPr>
            <w:tcW w:w="2836" w:type="dxa"/>
            <w:vAlign w:val="bottom"/>
          </w:tcPr>
          <w:p w14:paraId="3402E756" w14:textId="77777777" w:rsidR="00D6609C" w:rsidRPr="00925811" w:rsidRDefault="00D6609C" w:rsidP="00D6609C">
            <w:r w:rsidRPr="00925811">
              <w:t>5.339</w:t>
            </w:r>
          </w:p>
        </w:tc>
      </w:tr>
      <w:tr w:rsidR="00D6609C" w:rsidRPr="00925811" w14:paraId="028D3EE4" w14:textId="77777777" w:rsidTr="004645D1">
        <w:tc>
          <w:tcPr>
            <w:tcW w:w="1701" w:type="dxa"/>
          </w:tcPr>
          <w:p w14:paraId="18E56F55" w14:textId="77777777" w:rsidR="00D6609C" w:rsidRPr="00925811" w:rsidRDefault="00D6609C" w:rsidP="00D6609C">
            <w:r w:rsidRPr="00925811">
              <w:t>SPMW</w:t>
            </w:r>
          </w:p>
        </w:tc>
        <w:tc>
          <w:tcPr>
            <w:tcW w:w="2549" w:type="dxa"/>
            <w:vAlign w:val="bottom"/>
          </w:tcPr>
          <w:p w14:paraId="34ECC873" w14:textId="77777777" w:rsidR="00D6609C" w:rsidRPr="00925811" w:rsidRDefault="00D6609C" w:rsidP="00D6609C">
            <w:r w:rsidRPr="00925811">
              <w:t>2.702</w:t>
            </w:r>
          </w:p>
        </w:tc>
        <w:tc>
          <w:tcPr>
            <w:tcW w:w="2836" w:type="dxa"/>
            <w:vAlign w:val="bottom"/>
          </w:tcPr>
          <w:p w14:paraId="7AD2C2EF" w14:textId="77777777" w:rsidR="00D6609C" w:rsidRPr="00925811" w:rsidRDefault="00D6609C" w:rsidP="00D6609C">
            <w:r w:rsidRPr="00925811">
              <w:t>4.044</w:t>
            </w:r>
          </w:p>
        </w:tc>
      </w:tr>
      <w:tr w:rsidR="00D6609C" w:rsidRPr="00925811" w14:paraId="7037BF14" w14:textId="77777777" w:rsidTr="004645D1">
        <w:tc>
          <w:tcPr>
            <w:tcW w:w="1701" w:type="dxa"/>
          </w:tcPr>
          <w:p w14:paraId="7FB2723D" w14:textId="77777777" w:rsidR="00D6609C" w:rsidRPr="00925811" w:rsidRDefault="00D6609C" w:rsidP="00D6609C">
            <w:r w:rsidRPr="00925811">
              <w:t>SSEH</w:t>
            </w:r>
          </w:p>
        </w:tc>
        <w:tc>
          <w:tcPr>
            <w:tcW w:w="2549" w:type="dxa"/>
            <w:vAlign w:val="bottom"/>
          </w:tcPr>
          <w:p w14:paraId="7BD57DF4" w14:textId="77777777" w:rsidR="00D6609C" w:rsidRPr="00925811" w:rsidRDefault="00D6609C" w:rsidP="00D6609C">
            <w:r w:rsidRPr="00925811">
              <w:t>0.020</w:t>
            </w:r>
          </w:p>
        </w:tc>
        <w:tc>
          <w:tcPr>
            <w:tcW w:w="2836" w:type="dxa"/>
            <w:vAlign w:val="bottom"/>
          </w:tcPr>
          <w:p w14:paraId="484DEADB" w14:textId="77777777" w:rsidR="00D6609C" w:rsidRPr="00925811" w:rsidRDefault="00D6609C" w:rsidP="00D6609C">
            <w:r w:rsidRPr="00925811">
              <w:t>0.100</w:t>
            </w:r>
          </w:p>
        </w:tc>
      </w:tr>
      <w:tr w:rsidR="00D6609C" w:rsidRPr="00925811" w14:paraId="0D2047D7" w14:textId="77777777" w:rsidTr="004645D1">
        <w:tc>
          <w:tcPr>
            <w:tcW w:w="1701" w:type="dxa"/>
          </w:tcPr>
          <w:p w14:paraId="25AA5535" w14:textId="77777777" w:rsidR="00D6609C" w:rsidRPr="00925811" w:rsidRDefault="00D6609C" w:rsidP="00D6609C">
            <w:r w:rsidRPr="00925811">
              <w:t>SSES</w:t>
            </w:r>
          </w:p>
        </w:tc>
        <w:tc>
          <w:tcPr>
            <w:tcW w:w="2549" w:type="dxa"/>
            <w:vAlign w:val="bottom"/>
          </w:tcPr>
          <w:p w14:paraId="12939E4F" w14:textId="77777777" w:rsidR="00D6609C" w:rsidRPr="00925811" w:rsidRDefault="00D6609C" w:rsidP="00D6609C">
            <w:r w:rsidRPr="00925811">
              <w:t>0.079</w:t>
            </w:r>
          </w:p>
        </w:tc>
        <w:tc>
          <w:tcPr>
            <w:tcW w:w="2836" w:type="dxa"/>
            <w:vAlign w:val="bottom"/>
          </w:tcPr>
          <w:p w14:paraId="442CFE30" w14:textId="77777777" w:rsidR="00D6609C" w:rsidRPr="00925811" w:rsidRDefault="00D6609C" w:rsidP="00D6609C">
            <w:r w:rsidRPr="00925811">
              <w:t>0.395</w:t>
            </w:r>
          </w:p>
        </w:tc>
      </w:tr>
    </w:tbl>
    <w:p w14:paraId="2A70B2C3" w14:textId="77777777" w:rsidR="001A2306" w:rsidRPr="00925811" w:rsidRDefault="001A2306" w:rsidP="001A2306">
      <w:pPr>
        <w:pStyle w:val="AppendixHeading"/>
      </w:pPr>
    </w:p>
    <w:p w14:paraId="4086AA66" w14:textId="77777777" w:rsidR="001A2306" w:rsidRPr="00925811" w:rsidRDefault="001A2306" w:rsidP="001A2306">
      <w:pPr>
        <w:pStyle w:val="Caption"/>
      </w:pPr>
      <w:r w:rsidRPr="00925811">
        <w:t>Maximum reward in respect of the value of Fuel Poverty Services Delivered term (VFPAU</w:t>
      </w:r>
      <w:r w:rsidRPr="00925811">
        <w:rPr>
          <w:rStyle w:val="Subscript"/>
        </w:rPr>
        <w:t>t</w:t>
      </w:r>
      <w:r w:rsidRPr="00925811">
        <w:t>) (£m)</w:t>
      </w:r>
    </w:p>
    <w:tbl>
      <w:tblPr>
        <w:tblStyle w:val="AppendixTable"/>
        <w:tblW w:w="7086" w:type="dxa"/>
        <w:tblLayout w:type="fixed"/>
        <w:tblLook w:val="04A0" w:firstRow="1" w:lastRow="0" w:firstColumn="1" w:lastColumn="0" w:noHBand="0" w:noVBand="1"/>
      </w:tblPr>
      <w:tblGrid>
        <w:gridCol w:w="1701"/>
        <w:gridCol w:w="2549"/>
        <w:gridCol w:w="2836"/>
      </w:tblGrid>
      <w:tr w:rsidR="001A2306" w:rsidRPr="00925811" w14:paraId="6FB114B7" w14:textId="77777777" w:rsidTr="00A75C46">
        <w:trPr>
          <w:cnfStyle w:val="100000000000" w:firstRow="1" w:lastRow="0" w:firstColumn="0" w:lastColumn="0" w:oddVBand="0" w:evenVBand="0" w:oddHBand="0" w:evenHBand="0" w:firstRowFirstColumn="0" w:firstRowLastColumn="0" w:lastRowFirstColumn="0" w:lastRowLastColumn="0"/>
        </w:trPr>
        <w:tc>
          <w:tcPr>
            <w:tcW w:w="1701" w:type="dxa"/>
          </w:tcPr>
          <w:p w14:paraId="0943D071" w14:textId="77777777" w:rsidR="001A2306" w:rsidRPr="00925811" w:rsidRDefault="001A2306" w:rsidP="001A2306">
            <w:r w:rsidRPr="00925811">
              <w:t>Licensee</w:t>
            </w:r>
          </w:p>
        </w:tc>
        <w:tc>
          <w:tcPr>
            <w:tcW w:w="2549" w:type="dxa"/>
          </w:tcPr>
          <w:p w14:paraId="09A03A2C" w14:textId="77777777" w:rsidR="001A2306" w:rsidRPr="00925811" w:rsidRDefault="001A2306" w:rsidP="001A2306">
            <w:r w:rsidRPr="00925811">
              <w:t>2024/25</w:t>
            </w:r>
          </w:p>
        </w:tc>
        <w:tc>
          <w:tcPr>
            <w:tcW w:w="2836" w:type="dxa"/>
          </w:tcPr>
          <w:p w14:paraId="62E46986" w14:textId="77777777" w:rsidR="001A2306" w:rsidRPr="00925811" w:rsidRDefault="001A2306" w:rsidP="001A2306">
            <w:r w:rsidRPr="00925811">
              <w:t>2027/28</w:t>
            </w:r>
          </w:p>
        </w:tc>
      </w:tr>
      <w:tr w:rsidR="001A2306" w:rsidRPr="00925811" w14:paraId="007CEAD7" w14:textId="77777777" w:rsidTr="00A75C46">
        <w:tc>
          <w:tcPr>
            <w:tcW w:w="0" w:type="dxa"/>
          </w:tcPr>
          <w:p w14:paraId="7774A4EA" w14:textId="77777777" w:rsidR="001A2306" w:rsidRPr="00925811" w:rsidRDefault="001A2306" w:rsidP="001A2306">
            <w:r w:rsidRPr="00925811">
              <w:t>ENWL</w:t>
            </w:r>
          </w:p>
        </w:tc>
        <w:tc>
          <w:tcPr>
            <w:tcW w:w="0" w:type="dxa"/>
            <w:vAlign w:val="bottom"/>
          </w:tcPr>
          <w:p w14:paraId="50E7AFB3" w14:textId="77777777" w:rsidR="001A2306" w:rsidRPr="00925811" w:rsidRDefault="001A2306" w:rsidP="001A2306">
            <w:r w:rsidRPr="00925811">
              <w:t>0.698</w:t>
            </w:r>
          </w:p>
        </w:tc>
        <w:tc>
          <w:tcPr>
            <w:tcW w:w="0" w:type="dxa"/>
            <w:vAlign w:val="bottom"/>
          </w:tcPr>
          <w:p w14:paraId="634C4842" w14:textId="77777777" w:rsidR="001A2306" w:rsidRPr="00925811" w:rsidRDefault="001A2306" w:rsidP="001A2306">
            <w:r w:rsidRPr="00925811">
              <w:t>1.047</w:t>
            </w:r>
          </w:p>
        </w:tc>
      </w:tr>
      <w:tr w:rsidR="001A2306" w:rsidRPr="00925811" w14:paraId="3F332F43" w14:textId="77777777" w:rsidTr="00A75C46">
        <w:tc>
          <w:tcPr>
            <w:tcW w:w="0" w:type="dxa"/>
          </w:tcPr>
          <w:p w14:paraId="5349EBEF" w14:textId="77777777" w:rsidR="001A2306" w:rsidRPr="00925811" w:rsidRDefault="001A2306" w:rsidP="001A2306">
            <w:r w:rsidRPr="00925811">
              <w:t>NPgN</w:t>
            </w:r>
          </w:p>
        </w:tc>
        <w:tc>
          <w:tcPr>
            <w:tcW w:w="0" w:type="dxa"/>
            <w:vAlign w:val="bottom"/>
          </w:tcPr>
          <w:p w14:paraId="55ED01A5" w14:textId="77777777" w:rsidR="001A2306" w:rsidRPr="00925811" w:rsidRDefault="001A2306" w:rsidP="001A2306">
            <w:r w:rsidRPr="00925811">
              <w:t>0.519</w:t>
            </w:r>
          </w:p>
        </w:tc>
        <w:tc>
          <w:tcPr>
            <w:tcW w:w="0" w:type="dxa"/>
            <w:vAlign w:val="bottom"/>
          </w:tcPr>
          <w:p w14:paraId="006509BC" w14:textId="77777777" w:rsidR="001A2306" w:rsidRPr="00925811" w:rsidRDefault="001A2306" w:rsidP="001A2306">
            <w:r w:rsidRPr="00925811">
              <w:t>0.778</w:t>
            </w:r>
          </w:p>
        </w:tc>
      </w:tr>
      <w:tr w:rsidR="001A2306" w:rsidRPr="00925811" w14:paraId="2D663104" w14:textId="77777777" w:rsidTr="00A75C46">
        <w:tc>
          <w:tcPr>
            <w:tcW w:w="0" w:type="dxa"/>
          </w:tcPr>
          <w:p w14:paraId="29A8FF80" w14:textId="77777777" w:rsidR="001A2306" w:rsidRPr="00925811" w:rsidRDefault="001A2306" w:rsidP="001A2306">
            <w:r w:rsidRPr="00925811">
              <w:t>NPgY</w:t>
            </w:r>
          </w:p>
        </w:tc>
        <w:tc>
          <w:tcPr>
            <w:tcW w:w="0" w:type="dxa"/>
            <w:vAlign w:val="bottom"/>
          </w:tcPr>
          <w:p w14:paraId="535E916A" w14:textId="77777777" w:rsidR="001A2306" w:rsidRPr="00925811" w:rsidRDefault="001A2306" w:rsidP="001A2306">
            <w:r w:rsidRPr="00925811">
              <w:t>0.716</w:t>
            </w:r>
          </w:p>
        </w:tc>
        <w:tc>
          <w:tcPr>
            <w:tcW w:w="0" w:type="dxa"/>
            <w:vAlign w:val="bottom"/>
          </w:tcPr>
          <w:p w14:paraId="6DFD6706" w14:textId="77777777" w:rsidR="001A2306" w:rsidRPr="00925811" w:rsidRDefault="001A2306" w:rsidP="001A2306">
            <w:r w:rsidRPr="00925811">
              <w:t>1.073</w:t>
            </w:r>
          </w:p>
        </w:tc>
      </w:tr>
      <w:tr w:rsidR="001A2306" w:rsidRPr="00925811" w14:paraId="3CBC0E81" w14:textId="77777777" w:rsidTr="00A75C46">
        <w:tc>
          <w:tcPr>
            <w:tcW w:w="0" w:type="dxa"/>
          </w:tcPr>
          <w:p w14:paraId="44732638" w14:textId="77777777" w:rsidR="001A2306" w:rsidRPr="00925811" w:rsidRDefault="001A2306" w:rsidP="001A2306">
            <w:r w:rsidRPr="00925811">
              <w:t>WMID</w:t>
            </w:r>
          </w:p>
        </w:tc>
        <w:tc>
          <w:tcPr>
            <w:tcW w:w="0" w:type="dxa"/>
            <w:vAlign w:val="bottom"/>
          </w:tcPr>
          <w:p w14:paraId="108DFBED" w14:textId="77777777" w:rsidR="001A2306" w:rsidRPr="00925811" w:rsidRDefault="001A2306" w:rsidP="001A2306">
            <w:r w:rsidRPr="00925811">
              <w:t>0.901</w:t>
            </w:r>
          </w:p>
        </w:tc>
        <w:tc>
          <w:tcPr>
            <w:tcW w:w="0" w:type="dxa"/>
            <w:vAlign w:val="bottom"/>
          </w:tcPr>
          <w:p w14:paraId="320674D0" w14:textId="77777777" w:rsidR="001A2306" w:rsidRPr="00925811" w:rsidRDefault="001A2306" w:rsidP="001A2306">
            <w:r w:rsidRPr="00925811">
              <w:t>1.351</w:t>
            </w:r>
          </w:p>
        </w:tc>
      </w:tr>
      <w:tr w:rsidR="001A2306" w:rsidRPr="00925811" w14:paraId="276C8752" w14:textId="77777777" w:rsidTr="00A75C46">
        <w:tc>
          <w:tcPr>
            <w:tcW w:w="0" w:type="dxa"/>
          </w:tcPr>
          <w:p w14:paraId="15853485" w14:textId="77777777" w:rsidR="001A2306" w:rsidRPr="00925811" w:rsidRDefault="001A2306" w:rsidP="001A2306">
            <w:r w:rsidRPr="00925811">
              <w:t>EMID</w:t>
            </w:r>
          </w:p>
        </w:tc>
        <w:tc>
          <w:tcPr>
            <w:tcW w:w="0" w:type="dxa"/>
            <w:vAlign w:val="bottom"/>
          </w:tcPr>
          <w:p w14:paraId="323C9AFF" w14:textId="77777777" w:rsidR="001A2306" w:rsidRPr="00925811" w:rsidRDefault="001A2306" w:rsidP="001A2306">
            <w:r w:rsidRPr="00925811">
              <w:t>0.922</w:t>
            </w:r>
          </w:p>
        </w:tc>
        <w:tc>
          <w:tcPr>
            <w:tcW w:w="0" w:type="dxa"/>
            <w:vAlign w:val="bottom"/>
          </w:tcPr>
          <w:p w14:paraId="5A1309D1" w14:textId="77777777" w:rsidR="001A2306" w:rsidRPr="00925811" w:rsidRDefault="001A2306" w:rsidP="001A2306">
            <w:r w:rsidRPr="00925811">
              <w:t>1.383</w:t>
            </w:r>
          </w:p>
        </w:tc>
      </w:tr>
      <w:tr w:rsidR="001A2306" w:rsidRPr="00925811" w14:paraId="16D874DC" w14:textId="77777777" w:rsidTr="00A75C46">
        <w:tc>
          <w:tcPr>
            <w:tcW w:w="0" w:type="dxa"/>
          </w:tcPr>
          <w:p w14:paraId="099019F4" w14:textId="77777777" w:rsidR="001A2306" w:rsidRPr="00925811" w:rsidRDefault="001A2306" w:rsidP="001A2306">
            <w:r w:rsidRPr="00925811">
              <w:t>SWALES</w:t>
            </w:r>
          </w:p>
        </w:tc>
        <w:tc>
          <w:tcPr>
            <w:tcW w:w="0" w:type="dxa"/>
            <w:vAlign w:val="bottom"/>
          </w:tcPr>
          <w:p w14:paraId="78404BDA" w14:textId="77777777" w:rsidR="001A2306" w:rsidRPr="00925811" w:rsidRDefault="001A2306" w:rsidP="001A2306">
            <w:r w:rsidRPr="00925811">
              <w:t>0.461</w:t>
            </w:r>
          </w:p>
        </w:tc>
        <w:tc>
          <w:tcPr>
            <w:tcW w:w="0" w:type="dxa"/>
            <w:vAlign w:val="bottom"/>
          </w:tcPr>
          <w:p w14:paraId="55AADC76" w14:textId="77777777" w:rsidR="001A2306" w:rsidRPr="00925811" w:rsidRDefault="001A2306" w:rsidP="001A2306">
            <w:r w:rsidRPr="00925811">
              <w:t>0.691</w:t>
            </w:r>
          </w:p>
        </w:tc>
      </w:tr>
      <w:tr w:rsidR="001A2306" w:rsidRPr="00925811" w14:paraId="54621834" w14:textId="77777777" w:rsidTr="00A75C46">
        <w:tc>
          <w:tcPr>
            <w:tcW w:w="0" w:type="dxa"/>
          </w:tcPr>
          <w:p w14:paraId="0907D52C" w14:textId="77777777" w:rsidR="001A2306" w:rsidRPr="00925811" w:rsidRDefault="001A2306" w:rsidP="001A2306">
            <w:r w:rsidRPr="00925811">
              <w:t>SWEST</w:t>
            </w:r>
          </w:p>
        </w:tc>
        <w:tc>
          <w:tcPr>
            <w:tcW w:w="0" w:type="dxa"/>
            <w:vAlign w:val="bottom"/>
          </w:tcPr>
          <w:p w14:paraId="0C89A3C6" w14:textId="77777777" w:rsidR="001A2306" w:rsidRPr="00925811" w:rsidRDefault="001A2306" w:rsidP="001A2306">
            <w:r w:rsidRPr="00925811">
              <w:t>0.700</w:t>
            </w:r>
          </w:p>
        </w:tc>
        <w:tc>
          <w:tcPr>
            <w:tcW w:w="0" w:type="dxa"/>
            <w:vAlign w:val="bottom"/>
          </w:tcPr>
          <w:p w14:paraId="175C8B8B" w14:textId="77777777" w:rsidR="001A2306" w:rsidRPr="00925811" w:rsidRDefault="001A2306" w:rsidP="001A2306">
            <w:r w:rsidRPr="00925811">
              <w:t>1.049</w:t>
            </w:r>
          </w:p>
        </w:tc>
      </w:tr>
      <w:tr w:rsidR="001A2306" w:rsidRPr="00925811" w14:paraId="1D4BADDB" w14:textId="77777777" w:rsidTr="00A75C46">
        <w:tc>
          <w:tcPr>
            <w:tcW w:w="0" w:type="dxa"/>
          </w:tcPr>
          <w:p w14:paraId="52477262" w14:textId="77777777" w:rsidR="001A2306" w:rsidRPr="00925811" w:rsidRDefault="001A2306" w:rsidP="001A2306">
            <w:r w:rsidRPr="00925811">
              <w:t>LPN</w:t>
            </w:r>
          </w:p>
        </w:tc>
        <w:tc>
          <w:tcPr>
            <w:tcW w:w="0" w:type="dxa"/>
            <w:vAlign w:val="bottom"/>
          </w:tcPr>
          <w:p w14:paraId="19FBFE3C" w14:textId="77777777" w:rsidR="001A2306" w:rsidRPr="00925811" w:rsidRDefault="001A2306" w:rsidP="001A2306">
            <w:r w:rsidRPr="00925811">
              <w:t>0.605</w:t>
            </w:r>
          </w:p>
        </w:tc>
        <w:tc>
          <w:tcPr>
            <w:tcW w:w="0" w:type="dxa"/>
            <w:vAlign w:val="bottom"/>
          </w:tcPr>
          <w:p w14:paraId="7354F519" w14:textId="77777777" w:rsidR="001A2306" w:rsidRPr="00925811" w:rsidRDefault="001A2306" w:rsidP="001A2306">
            <w:r w:rsidRPr="00925811">
              <w:t>0.908</w:t>
            </w:r>
          </w:p>
        </w:tc>
      </w:tr>
      <w:tr w:rsidR="001A2306" w:rsidRPr="00925811" w14:paraId="2FE704BA" w14:textId="77777777" w:rsidTr="00A75C46">
        <w:tc>
          <w:tcPr>
            <w:tcW w:w="0" w:type="dxa"/>
          </w:tcPr>
          <w:p w14:paraId="7B596214" w14:textId="77777777" w:rsidR="001A2306" w:rsidRPr="00925811" w:rsidRDefault="001A2306" w:rsidP="001A2306">
            <w:r w:rsidRPr="00925811">
              <w:t>SPN</w:t>
            </w:r>
          </w:p>
        </w:tc>
        <w:tc>
          <w:tcPr>
            <w:tcW w:w="0" w:type="dxa"/>
            <w:vAlign w:val="bottom"/>
          </w:tcPr>
          <w:p w14:paraId="2F1489F6" w14:textId="77777777" w:rsidR="001A2306" w:rsidRPr="00925811" w:rsidRDefault="001A2306" w:rsidP="001A2306">
            <w:r w:rsidRPr="00925811">
              <w:t>0.626</w:t>
            </w:r>
          </w:p>
        </w:tc>
        <w:tc>
          <w:tcPr>
            <w:tcW w:w="0" w:type="dxa"/>
            <w:vAlign w:val="bottom"/>
          </w:tcPr>
          <w:p w14:paraId="41FD5D09" w14:textId="77777777" w:rsidR="001A2306" w:rsidRPr="00925811" w:rsidRDefault="001A2306" w:rsidP="001A2306">
            <w:r w:rsidRPr="00925811">
              <w:t>0.939</w:t>
            </w:r>
          </w:p>
        </w:tc>
      </w:tr>
      <w:tr w:rsidR="001A2306" w:rsidRPr="00925811" w14:paraId="571824FE" w14:textId="77777777" w:rsidTr="00A75C46">
        <w:tc>
          <w:tcPr>
            <w:tcW w:w="0" w:type="dxa"/>
          </w:tcPr>
          <w:p w14:paraId="4CAD20F9" w14:textId="77777777" w:rsidR="001A2306" w:rsidRPr="00925811" w:rsidRDefault="001A2306" w:rsidP="001A2306">
            <w:r w:rsidRPr="00925811">
              <w:t>EPN</w:t>
            </w:r>
          </w:p>
        </w:tc>
        <w:tc>
          <w:tcPr>
            <w:tcW w:w="0" w:type="dxa"/>
            <w:vAlign w:val="bottom"/>
          </w:tcPr>
          <w:p w14:paraId="28D6BC49" w14:textId="77777777" w:rsidR="001A2306" w:rsidRPr="00925811" w:rsidRDefault="001A2306" w:rsidP="001A2306">
            <w:r w:rsidRPr="00925811">
              <w:t>0.978</w:t>
            </w:r>
          </w:p>
        </w:tc>
        <w:tc>
          <w:tcPr>
            <w:tcW w:w="0" w:type="dxa"/>
            <w:vAlign w:val="bottom"/>
          </w:tcPr>
          <w:p w14:paraId="51020F77" w14:textId="77777777" w:rsidR="001A2306" w:rsidRPr="00925811" w:rsidRDefault="001A2306" w:rsidP="001A2306">
            <w:r w:rsidRPr="00925811">
              <w:t>1.467</w:t>
            </w:r>
          </w:p>
        </w:tc>
      </w:tr>
      <w:tr w:rsidR="001A2306" w:rsidRPr="00925811" w14:paraId="6E7E2CC8" w14:textId="77777777" w:rsidTr="00A75C46">
        <w:tc>
          <w:tcPr>
            <w:tcW w:w="0" w:type="dxa"/>
          </w:tcPr>
          <w:p w14:paraId="544FF92B" w14:textId="77777777" w:rsidR="001A2306" w:rsidRPr="00925811" w:rsidRDefault="001A2306" w:rsidP="001A2306">
            <w:r w:rsidRPr="00925811">
              <w:t>SPD</w:t>
            </w:r>
          </w:p>
        </w:tc>
        <w:tc>
          <w:tcPr>
            <w:tcW w:w="0" w:type="dxa"/>
            <w:vAlign w:val="bottom"/>
          </w:tcPr>
          <w:p w14:paraId="1B16B8BF" w14:textId="77777777" w:rsidR="001A2306" w:rsidRPr="00925811" w:rsidRDefault="001A2306" w:rsidP="001A2306">
            <w:r w:rsidRPr="00925811">
              <w:t>0.665</w:t>
            </w:r>
          </w:p>
        </w:tc>
        <w:tc>
          <w:tcPr>
            <w:tcW w:w="0" w:type="dxa"/>
            <w:vAlign w:val="bottom"/>
          </w:tcPr>
          <w:p w14:paraId="51BA2DDC" w14:textId="77777777" w:rsidR="001A2306" w:rsidRPr="00925811" w:rsidRDefault="001A2306" w:rsidP="001A2306">
            <w:r w:rsidRPr="00925811">
              <w:t>0.997</w:t>
            </w:r>
          </w:p>
        </w:tc>
      </w:tr>
      <w:tr w:rsidR="001A2306" w:rsidRPr="00925811" w14:paraId="3BA9AD9F" w14:textId="77777777" w:rsidTr="00A75C46">
        <w:tc>
          <w:tcPr>
            <w:tcW w:w="0" w:type="dxa"/>
          </w:tcPr>
          <w:p w14:paraId="7988E904" w14:textId="77777777" w:rsidR="001A2306" w:rsidRPr="00925811" w:rsidRDefault="001A2306" w:rsidP="001A2306">
            <w:r w:rsidRPr="00925811">
              <w:t>SPMW</w:t>
            </w:r>
          </w:p>
        </w:tc>
        <w:tc>
          <w:tcPr>
            <w:tcW w:w="0" w:type="dxa"/>
            <w:vAlign w:val="bottom"/>
          </w:tcPr>
          <w:p w14:paraId="1460421B" w14:textId="77777777" w:rsidR="001A2306" w:rsidRPr="00925811" w:rsidRDefault="001A2306" w:rsidP="001A2306">
            <w:r w:rsidRPr="00925811">
              <w:t>0.739</w:t>
            </w:r>
          </w:p>
        </w:tc>
        <w:tc>
          <w:tcPr>
            <w:tcW w:w="0" w:type="dxa"/>
            <w:vAlign w:val="bottom"/>
          </w:tcPr>
          <w:p w14:paraId="4BD4BED4" w14:textId="77777777" w:rsidR="001A2306" w:rsidRPr="00925811" w:rsidRDefault="001A2306" w:rsidP="001A2306">
            <w:r w:rsidRPr="00925811">
              <w:t>1.109</w:t>
            </w:r>
          </w:p>
        </w:tc>
      </w:tr>
      <w:tr w:rsidR="001A2306" w:rsidRPr="00925811" w14:paraId="2F903068" w14:textId="77777777" w:rsidTr="00A75C46">
        <w:tc>
          <w:tcPr>
            <w:tcW w:w="0" w:type="dxa"/>
          </w:tcPr>
          <w:p w14:paraId="77768819" w14:textId="77777777" w:rsidR="001A2306" w:rsidRPr="00925811" w:rsidRDefault="001A2306" w:rsidP="001A2306">
            <w:r w:rsidRPr="00925811">
              <w:t>SSEH</w:t>
            </w:r>
          </w:p>
        </w:tc>
        <w:tc>
          <w:tcPr>
            <w:tcW w:w="0" w:type="dxa"/>
            <w:vAlign w:val="bottom"/>
          </w:tcPr>
          <w:p w14:paraId="19501109" w14:textId="77777777" w:rsidR="001A2306" w:rsidRPr="00925811" w:rsidRDefault="001A2306" w:rsidP="001A2306">
            <w:r w:rsidRPr="00925811">
              <w:t>0.496</w:t>
            </w:r>
          </w:p>
        </w:tc>
        <w:tc>
          <w:tcPr>
            <w:tcW w:w="0" w:type="dxa"/>
            <w:vAlign w:val="bottom"/>
          </w:tcPr>
          <w:p w14:paraId="2FAA33C1" w14:textId="77777777" w:rsidR="001A2306" w:rsidRPr="00925811" w:rsidRDefault="001A2306" w:rsidP="001A2306">
            <w:r w:rsidRPr="00925811">
              <w:t>0.744</w:t>
            </w:r>
          </w:p>
        </w:tc>
      </w:tr>
      <w:tr w:rsidR="001A2306" w:rsidRPr="00925811" w14:paraId="1F38C651" w14:textId="77777777" w:rsidTr="00A75C46">
        <w:tc>
          <w:tcPr>
            <w:tcW w:w="0" w:type="dxa"/>
          </w:tcPr>
          <w:p w14:paraId="499DCF96" w14:textId="77777777" w:rsidR="001A2306" w:rsidRPr="00925811" w:rsidRDefault="001A2306" w:rsidP="001A2306">
            <w:r w:rsidRPr="00925811">
              <w:t>SSES</w:t>
            </w:r>
          </w:p>
        </w:tc>
        <w:tc>
          <w:tcPr>
            <w:tcW w:w="0" w:type="dxa"/>
            <w:vAlign w:val="bottom"/>
          </w:tcPr>
          <w:p w14:paraId="4631841C" w14:textId="77777777" w:rsidR="001A2306" w:rsidRPr="00925811" w:rsidRDefault="001A2306" w:rsidP="001A2306">
            <w:r w:rsidRPr="00925811">
              <w:t>0.935</w:t>
            </w:r>
          </w:p>
        </w:tc>
        <w:tc>
          <w:tcPr>
            <w:tcW w:w="0" w:type="dxa"/>
            <w:vAlign w:val="bottom"/>
          </w:tcPr>
          <w:p w14:paraId="74A5FF1C" w14:textId="77777777" w:rsidR="001A2306" w:rsidRPr="00925811" w:rsidRDefault="001A2306" w:rsidP="001A2306">
            <w:r w:rsidRPr="00925811">
              <w:t>1.403</w:t>
            </w:r>
          </w:p>
        </w:tc>
      </w:tr>
    </w:tbl>
    <w:p w14:paraId="601CCFB1" w14:textId="77777777" w:rsidR="001A2306" w:rsidRPr="00925811" w:rsidRDefault="001A2306" w:rsidP="001A2306">
      <w:pPr>
        <w:pStyle w:val="AppendixHeading"/>
      </w:pPr>
    </w:p>
    <w:p w14:paraId="4C5890F7" w14:textId="77777777" w:rsidR="001A2306" w:rsidRPr="00925811" w:rsidRDefault="001A2306" w:rsidP="001A2306">
      <w:pPr>
        <w:pStyle w:val="Caption"/>
      </w:pPr>
      <w:r w:rsidRPr="00925811">
        <w:t>Reward incentive rate for the value of Fuel Poverty Services Delivered term (VFPIRR</w:t>
      </w:r>
      <w:r w:rsidRPr="00925811">
        <w:rPr>
          <w:rStyle w:val="Subscript"/>
        </w:rPr>
        <w:t>t</w:t>
      </w:r>
      <w:r w:rsidRPr="00925811">
        <w:t>) (£m)</w:t>
      </w:r>
    </w:p>
    <w:tbl>
      <w:tblPr>
        <w:tblStyle w:val="AppendixTable"/>
        <w:tblW w:w="7086" w:type="dxa"/>
        <w:tblLayout w:type="fixed"/>
        <w:tblLook w:val="04A0" w:firstRow="1" w:lastRow="0" w:firstColumn="1" w:lastColumn="0" w:noHBand="0" w:noVBand="1"/>
      </w:tblPr>
      <w:tblGrid>
        <w:gridCol w:w="1701"/>
        <w:gridCol w:w="2549"/>
        <w:gridCol w:w="2836"/>
      </w:tblGrid>
      <w:tr w:rsidR="001A2306" w:rsidRPr="00925811" w14:paraId="2E1F8564" w14:textId="77777777" w:rsidTr="00A75C46">
        <w:trPr>
          <w:cnfStyle w:val="100000000000" w:firstRow="1" w:lastRow="0" w:firstColumn="0" w:lastColumn="0" w:oddVBand="0" w:evenVBand="0" w:oddHBand="0" w:evenHBand="0" w:firstRowFirstColumn="0" w:firstRowLastColumn="0" w:lastRowFirstColumn="0" w:lastRowLastColumn="0"/>
        </w:trPr>
        <w:tc>
          <w:tcPr>
            <w:tcW w:w="1701" w:type="dxa"/>
          </w:tcPr>
          <w:p w14:paraId="7CBE417F" w14:textId="77777777" w:rsidR="001A2306" w:rsidRPr="00925811" w:rsidRDefault="001A2306" w:rsidP="001A2306">
            <w:r w:rsidRPr="00925811">
              <w:t>Licensee</w:t>
            </w:r>
          </w:p>
        </w:tc>
        <w:tc>
          <w:tcPr>
            <w:tcW w:w="2549" w:type="dxa"/>
          </w:tcPr>
          <w:p w14:paraId="29E3A950" w14:textId="77777777" w:rsidR="001A2306" w:rsidRPr="00925811" w:rsidRDefault="001A2306" w:rsidP="001A2306">
            <w:r w:rsidRPr="00925811">
              <w:t>2024/25</w:t>
            </w:r>
          </w:p>
        </w:tc>
        <w:tc>
          <w:tcPr>
            <w:tcW w:w="2836" w:type="dxa"/>
          </w:tcPr>
          <w:p w14:paraId="1DE3256D" w14:textId="77777777" w:rsidR="001A2306" w:rsidRPr="00925811" w:rsidRDefault="001A2306" w:rsidP="001A2306">
            <w:r w:rsidRPr="00925811">
              <w:t>2027/28</w:t>
            </w:r>
          </w:p>
        </w:tc>
      </w:tr>
      <w:tr w:rsidR="001A2306" w:rsidRPr="00925811" w14:paraId="6EE3A5ED" w14:textId="77777777" w:rsidTr="00076A74">
        <w:tc>
          <w:tcPr>
            <w:tcW w:w="1701" w:type="dxa"/>
          </w:tcPr>
          <w:p w14:paraId="0A4D090D" w14:textId="77777777" w:rsidR="001A2306" w:rsidRPr="00925811" w:rsidRDefault="001A2306" w:rsidP="001A2306">
            <w:r w:rsidRPr="00925811">
              <w:t>ENWL</w:t>
            </w:r>
          </w:p>
        </w:tc>
        <w:tc>
          <w:tcPr>
            <w:tcW w:w="2549" w:type="dxa"/>
            <w:vAlign w:val="bottom"/>
          </w:tcPr>
          <w:p w14:paraId="4860E248" w14:textId="77777777" w:rsidR="001A2306" w:rsidRPr="00925811" w:rsidRDefault="001A2306" w:rsidP="001A2306">
            <w:r w:rsidRPr="00925811">
              <w:t>0.916</w:t>
            </w:r>
          </w:p>
        </w:tc>
        <w:tc>
          <w:tcPr>
            <w:tcW w:w="2836" w:type="dxa"/>
            <w:vAlign w:val="bottom"/>
          </w:tcPr>
          <w:p w14:paraId="47D5C497" w14:textId="77777777" w:rsidR="001A2306" w:rsidRPr="00925811" w:rsidRDefault="001A2306" w:rsidP="001A2306">
            <w:r w:rsidRPr="00925811">
              <w:t>0.402</w:t>
            </w:r>
          </w:p>
        </w:tc>
      </w:tr>
      <w:tr w:rsidR="00076A74" w:rsidRPr="00925811" w14:paraId="098387BD" w14:textId="77777777" w:rsidTr="00925811">
        <w:tc>
          <w:tcPr>
            <w:tcW w:w="1701" w:type="dxa"/>
          </w:tcPr>
          <w:p w14:paraId="2E616378" w14:textId="77777777" w:rsidR="00076A74" w:rsidRPr="00925811" w:rsidRDefault="00076A74" w:rsidP="00076A74">
            <w:r w:rsidRPr="00925811">
              <w:t>NPgN</w:t>
            </w:r>
          </w:p>
        </w:tc>
        <w:tc>
          <w:tcPr>
            <w:tcW w:w="2549" w:type="dxa"/>
            <w:vAlign w:val="bottom"/>
          </w:tcPr>
          <w:p w14:paraId="6931BB7F" w14:textId="77777777" w:rsidR="00076A74" w:rsidRPr="00925811" w:rsidRDefault="00076A74" w:rsidP="00076A74">
            <w:r w:rsidRPr="00925811">
              <w:t>1.401</w:t>
            </w:r>
          </w:p>
        </w:tc>
        <w:tc>
          <w:tcPr>
            <w:tcW w:w="2836" w:type="dxa"/>
          </w:tcPr>
          <w:p w14:paraId="33F2ED3A" w14:textId="03E0D9DB" w:rsidR="00076A74" w:rsidRPr="00925811" w:rsidRDefault="00076A74" w:rsidP="00076A74">
            <w:r w:rsidRPr="00925811">
              <w:t>0.86</w:t>
            </w:r>
          </w:p>
        </w:tc>
      </w:tr>
      <w:tr w:rsidR="00076A74" w:rsidRPr="00925811" w14:paraId="69238C2D" w14:textId="77777777" w:rsidTr="00925811">
        <w:tc>
          <w:tcPr>
            <w:tcW w:w="1701" w:type="dxa"/>
          </w:tcPr>
          <w:p w14:paraId="15FB23F2" w14:textId="77777777" w:rsidR="00076A74" w:rsidRPr="00925811" w:rsidRDefault="00076A74" w:rsidP="00076A74">
            <w:r w:rsidRPr="00925811">
              <w:t>NPgY</w:t>
            </w:r>
          </w:p>
        </w:tc>
        <w:tc>
          <w:tcPr>
            <w:tcW w:w="2549" w:type="dxa"/>
            <w:vAlign w:val="bottom"/>
          </w:tcPr>
          <w:p w14:paraId="5E9EBCED" w14:textId="77777777" w:rsidR="00076A74" w:rsidRPr="00925811" w:rsidRDefault="00076A74" w:rsidP="00076A74">
            <w:r w:rsidRPr="00925811">
              <w:t>1.345</w:t>
            </w:r>
          </w:p>
        </w:tc>
        <w:tc>
          <w:tcPr>
            <w:tcW w:w="2836" w:type="dxa"/>
          </w:tcPr>
          <w:p w14:paraId="0AC2AAEA" w14:textId="64125ADB" w:rsidR="00076A74" w:rsidRPr="00925811" w:rsidRDefault="00076A74" w:rsidP="00076A74">
            <w:r w:rsidRPr="00925811">
              <w:t>0.827</w:t>
            </w:r>
          </w:p>
        </w:tc>
      </w:tr>
      <w:tr w:rsidR="00076A74" w:rsidRPr="00925811" w14:paraId="66B0EDF9" w14:textId="77777777" w:rsidTr="00076A74">
        <w:tc>
          <w:tcPr>
            <w:tcW w:w="1701" w:type="dxa"/>
          </w:tcPr>
          <w:p w14:paraId="13C58AE5" w14:textId="77777777" w:rsidR="00076A74" w:rsidRPr="00925811" w:rsidRDefault="00076A74" w:rsidP="00076A74">
            <w:r w:rsidRPr="00925811">
              <w:t>WMID</w:t>
            </w:r>
          </w:p>
        </w:tc>
        <w:tc>
          <w:tcPr>
            <w:tcW w:w="2549" w:type="dxa"/>
            <w:vAlign w:val="bottom"/>
          </w:tcPr>
          <w:p w14:paraId="1C6E1FED" w14:textId="77777777" w:rsidR="00076A74" w:rsidRPr="00925811" w:rsidRDefault="00076A74" w:rsidP="00076A74">
            <w:r w:rsidRPr="00925811">
              <w:t>2.053</w:t>
            </w:r>
          </w:p>
        </w:tc>
        <w:tc>
          <w:tcPr>
            <w:tcW w:w="2836" w:type="dxa"/>
            <w:vAlign w:val="bottom"/>
          </w:tcPr>
          <w:p w14:paraId="47CB8B6F" w14:textId="77777777" w:rsidR="00076A74" w:rsidRPr="00925811" w:rsidRDefault="00076A74" w:rsidP="00076A74">
            <w:r w:rsidRPr="00925811">
              <w:t>1.184</w:t>
            </w:r>
          </w:p>
        </w:tc>
      </w:tr>
      <w:tr w:rsidR="00076A74" w:rsidRPr="00925811" w14:paraId="078B310C" w14:textId="77777777" w:rsidTr="00076A74">
        <w:tc>
          <w:tcPr>
            <w:tcW w:w="1701" w:type="dxa"/>
          </w:tcPr>
          <w:p w14:paraId="2CA662B1" w14:textId="77777777" w:rsidR="00076A74" w:rsidRPr="00925811" w:rsidRDefault="00076A74" w:rsidP="00076A74">
            <w:r w:rsidRPr="00925811">
              <w:t>EMID</w:t>
            </w:r>
          </w:p>
        </w:tc>
        <w:tc>
          <w:tcPr>
            <w:tcW w:w="2549" w:type="dxa"/>
            <w:vAlign w:val="bottom"/>
          </w:tcPr>
          <w:p w14:paraId="0624F619" w14:textId="77777777" w:rsidR="00076A74" w:rsidRPr="00925811" w:rsidRDefault="00076A74" w:rsidP="00076A74">
            <w:r w:rsidRPr="00925811">
              <w:t>1.968</w:t>
            </w:r>
          </w:p>
        </w:tc>
        <w:tc>
          <w:tcPr>
            <w:tcW w:w="2836" w:type="dxa"/>
            <w:vAlign w:val="bottom"/>
          </w:tcPr>
          <w:p w14:paraId="5301CFBC" w14:textId="77777777" w:rsidR="00076A74" w:rsidRPr="00925811" w:rsidRDefault="00076A74" w:rsidP="00076A74">
            <w:r w:rsidRPr="00925811">
              <w:t>1.135</w:t>
            </w:r>
          </w:p>
        </w:tc>
      </w:tr>
      <w:tr w:rsidR="00076A74" w:rsidRPr="00925811" w14:paraId="7F00446C" w14:textId="77777777" w:rsidTr="00076A74">
        <w:tc>
          <w:tcPr>
            <w:tcW w:w="1701" w:type="dxa"/>
          </w:tcPr>
          <w:p w14:paraId="01E5535C" w14:textId="77777777" w:rsidR="00076A74" w:rsidRPr="00925811" w:rsidRDefault="00076A74" w:rsidP="00076A74">
            <w:r w:rsidRPr="00925811">
              <w:t>SWALES</w:t>
            </w:r>
          </w:p>
        </w:tc>
        <w:tc>
          <w:tcPr>
            <w:tcW w:w="2549" w:type="dxa"/>
            <w:vAlign w:val="bottom"/>
          </w:tcPr>
          <w:p w14:paraId="55BB9429" w14:textId="77777777" w:rsidR="00076A74" w:rsidRPr="00925811" w:rsidRDefault="00076A74" w:rsidP="00076A74">
            <w:r w:rsidRPr="00925811">
              <w:t>2.292</w:t>
            </w:r>
          </w:p>
        </w:tc>
        <w:tc>
          <w:tcPr>
            <w:tcW w:w="2836" w:type="dxa"/>
            <w:vAlign w:val="bottom"/>
          </w:tcPr>
          <w:p w14:paraId="182FDB64" w14:textId="77777777" w:rsidR="00076A74" w:rsidRPr="00925811" w:rsidRDefault="00076A74" w:rsidP="00076A74">
            <w:r w:rsidRPr="00925811">
              <w:t>1.322</w:t>
            </w:r>
          </w:p>
        </w:tc>
      </w:tr>
      <w:tr w:rsidR="00076A74" w:rsidRPr="00925811" w14:paraId="58F1F971" w14:textId="77777777" w:rsidTr="00076A74">
        <w:tc>
          <w:tcPr>
            <w:tcW w:w="1701" w:type="dxa"/>
          </w:tcPr>
          <w:p w14:paraId="484DCCCF" w14:textId="77777777" w:rsidR="00076A74" w:rsidRPr="00925811" w:rsidRDefault="00076A74" w:rsidP="00076A74">
            <w:r w:rsidRPr="00925811">
              <w:t>SWEST</w:t>
            </w:r>
          </w:p>
        </w:tc>
        <w:tc>
          <w:tcPr>
            <w:tcW w:w="2549" w:type="dxa"/>
            <w:vAlign w:val="bottom"/>
          </w:tcPr>
          <w:p w14:paraId="6BB6F87D" w14:textId="77777777" w:rsidR="00076A74" w:rsidRPr="00925811" w:rsidRDefault="00076A74" w:rsidP="00076A74">
            <w:r w:rsidRPr="00925811">
              <w:t>2.440</w:t>
            </w:r>
          </w:p>
        </w:tc>
        <w:tc>
          <w:tcPr>
            <w:tcW w:w="2836" w:type="dxa"/>
            <w:vAlign w:val="bottom"/>
          </w:tcPr>
          <w:p w14:paraId="6567C4B3" w14:textId="77777777" w:rsidR="00076A74" w:rsidRPr="00925811" w:rsidRDefault="00076A74" w:rsidP="00076A74">
            <w:r w:rsidRPr="00925811">
              <w:t>1.407</w:t>
            </w:r>
          </w:p>
        </w:tc>
      </w:tr>
      <w:tr w:rsidR="00076A74" w:rsidRPr="00925811" w14:paraId="681A26F8" w14:textId="77777777" w:rsidTr="00076A74">
        <w:tc>
          <w:tcPr>
            <w:tcW w:w="1701" w:type="dxa"/>
          </w:tcPr>
          <w:p w14:paraId="55FB4BE6" w14:textId="77777777" w:rsidR="00076A74" w:rsidRPr="00925811" w:rsidRDefault="00076A74" w:rsidP="00076A74">
            <w:r w:rsidRPr="00925811">
              <w:t>LPN</w:t>
            </w:r>
          </w:p>
        </w:tc>
        <w:tc>
          <w:tcPr>
            <w:tcW w:w="2549" w:type="dxa"/>
            <w:vAlign w:val="bottom"/>
          </w:tcPr>
          <w:p w14:paraId="249BAD51" w14:textId="77777777" w:rsidR="00076A74" w:rsidRPr="00925811" w:rsidRDefault="00076A74" w:rsidP="00076A74">
            <w:r w:rsidRPr="00925811">
              <w:t>2.851</w:t>
            </w:r>
          </w:p>
        </w:tc>
        <w:tc>
          <w:tcPr>
            <w:tcW w:w="2836" w:type="dxa"/>
            <w:vAlign w:val="bottom"/>
          </w:tcPr>
          <w:p w14:paraId="0354D273" w14:textId="77777777" w:rsidR="00076A74" w:rsidRPr="00925811" w:rsidRDefault="00076A74" w:rsidP="00076A74">
            <w:r w:rsidRPr="00925811">
              <w:t>1.022</w:t>
            </w:r>
          </w:p>
        </w:tc>
      </w:tr>
      <w:tr w:rsidR="00076A74" w:rsidRPr="00925811" w14:paraId="7889EA29" w14:textId="77777777" w:rsidTr="00076A74">
        <w:tc>
          <w:tcPr>
            <w:tcW w:w="1701" w:type="dxa"/>
          </w:tcPr>
          <w:p w14:paraId="4E55E3D8" w14:textId="77777777" w:rsidR="00076A74" w:rsidRPr="00925811" w:rsidRDefault="00076A74" w:rsidP="00076A74">
            <w:r w:rsidRPr="00925811">
              <w:t>SPN</w:t>
            </w:r>
          </w:p>
        </w:tc>
        <w:tc>
          <w:tcPr>
            <w:tcW w:w="2549" w:type="dxa"/>
            <w:vAlign w:val="bottom"/>
          </w:tcPr>
          <w:p w14:paraId="5012A797" w14:textId="77777777" w:rsidR="00076A74" w:rsidRPr="00925811" w:rsidRDefault="00076A74" w:rsidP="00076A74">
            <w:r w:rsidRPr="00925811">
              <w:t>3.022</w:t>
            </w:r>
          </w:p>
        </w:tc>
        <w:tc>
          <w:tcPr>
            <w:tcW w:w="2836" w:type="dxa"/>
            <w:vAlign w:val="bottom"/>
          </w:tcPr>
          <w:p w14:paraId="76B428B0" w14:textId="77777777" w:rsidR="00076A74" w:rsidRPr="00925811" w:rsidRDefault="00076A74" w:rsidP="00076A74">
            <w:r w:rsidRPr="00925811">
              <w:t>1.083</w:t>
            </w:r>
          </w:p>
        </w:tc>
      </w:tr>
      <w:tr w:rsidR="00076A74" w:rsidRPr="00925811" w14:paraId="23A71159" w14:textId="77777777" w:rsidTr="00076A74">
        <w:tc>
          <w:tcPr>
            <w:tcW w:w="1701" w:type="dxa"/>
          </w:tcPr>
          <w:p w14:paraId="5DE91B68" w14:textId="77777777" w:rsidR="00076A74" w:rsidRPr="00925811" w:rsidRDefault="00076A74" w:rsidP="00076A74">
            <w:r w:rsidRPr="00925811">
              <w:t>EPN</w:t>
            </w:r>
          </w:p>
        </w:tc>
        <w:tc>
          <w:tcPr>
            <w:tcW w:w="2549" w:type="dxa"/>
            <w:vAlign w:val="bottom"/>
          </w:tcPr>
          <w:p w14:paraId="52CD5001" w14:textId="77777777" w:rsidR="00076A74" w:rsidRPr="00925811" w:rsidRDefault="00076A74" w:rsidP="00076A74">
            <w:r w:rsidRPr="00925811">
              <w:t>2.987</w:t>
            </w:r>
          </w:p>
        </w:tc>
        <w:tc>
          <w:tcPr>
            <w:tcW w:w="2836" w:type="dxa"/>
            <w:vAlign w:val="bottom"/>
          </w:tcPr>
          <w:p w14:paraId="29830D6F" w14:textId="77777777" w:rsidR="00076A74" w:rsidRPr="00925811" w:rsidRDefault="00076A74" w:rsidP="00076A74">
            <w:r w:rsidRPr="00925811">
              <w:t>1.070</w:t>
            </w:r>
          </w:p>
        </w:tc>
      </w:tr>
      <w:tr w:rsidR="00076A74" w:rsidRPr="00925811" w14:paraId="4C28799B" w14:textId="77777777" w:rsidTr="00076A74">
        <w:tc>
          <w:tcPr>
            <w:tcW w:w="1701" w:type="dxa"/>
          </w:tcPr>
          <w:p w14:paraId="5B515BBF" w14:textId="77777777" w:rsidR="00076A74" w:rsidRPr="00925811" w:rsidRDefault="00076A74" w:rsidP="00076A74">
            <w:r w:rsidRPr="00925811">
              <w:t>SPD</w:t>
            </w:r>
          </w:p>
        </w:tc>
        <w:tc>
          <w:tcPr>
            <w:tcW w:w="2549" w:type="dxa"/>
            <w:vAlign w:val="bottom"/>
          </w:tcPr>
          <w:p w14:paraId="5B39951D" w14:textId="77777777" w:rsidR="00076A74" w:rsidRPr="00925811" w:rsidRDefault="00076A74" w:rsidP="00076A74">
            <w:r w:rsidRPr="00925811">
              <w:t>2.049</w:t>
            </w:r>
          </w:p>
        </w:tc>
        <w:tc>
          <w:tcPr>
            <w:tcW w:w="2836" w:type="dxa"/>
            <w:vAlign w:val="bottom"/>
          </w:tcPr>
          <w:p w14:paraId="4B1A547F" w14:textId="77777777" w:rsidR="00076A74" w:rsidRPr="00925811" w:rsidRDefault="00076A74" w:rsidP="00076A74">
            <w:r w:rsidRPr="00925811">
              <w:t>2.054</w:t>
            </w:r>
          </w:p>
        </w:tc>
      </w:tr>
      <w:tr w:rsidR="00076A74" w:rsidRPr="00925811" w14:paraId="0333907B" w14:textId="77777777" w:rsidTr="00076A74">
        <w:tc>
          <w:tcPr>
            <w:tcW w:w="1701" w:type="dxa"/>
          </w:tcPr>
          <w:p w14:paraId="47CE179C" w14:textId="77777777" w:rsidR="00076A74" w:rsidRPr="00925811" w:rsidRDefault="00076A74" w:rsidP="00076A74">
            <w:r w:rsidRPr="00925811">
              <w:t>SPMW</w:t>
            </w:r>
          </w:p>
        </w:tc>
        <w:tc>
          <w:tcPr>
            <w:tcW w:w="2549" w:type="dxa"/>
            <w:vAlign w:val="bottom"/>
          </w:tcPr>
          <w:p w14:paraId="486C8F84" w14:textId="77777777" w:rsidR="00076A74" w:rsidRPr="00925811" w:rsidRDefault="00076A74" w:rsidP="00076A74">
            <w:r w:rsidRPr="00925811">
              <w:t>3.010</w:t>
            </w:r>
          </w:p>
        </w:tc>
        <w:tc>
          <w:tcPr>
            <w:tcW w:w="2836" w:type="dxa"/>
            <w:vAlign w:val="bottom"/>
          </w:tcPr>
          <w:p w14:paraId="07CA9E9D" w14:textId="77777777" w:rsidR="00076A74" w:rsidRPr="00925811" w:rsidRDefault="00076A74" w:rsidP="00076A74">
            <w:r w:rsidRPr="00925811">
              <w:t>3.017</w:t>
            </w:r>
          </w:p>
        </w:tc>
      </w:tr>
      <w:tr w:rsidR="00076A74" w:rsidRPr="00925811" w14:paraId="15ED7DFB" w14:textId="77777777" w:rsidTr="00076A74">
        <w:tc>
          <w:tcPr>
            <w:tcW w:w="1701" w:type="dxa"/>
          </w:tcPr>
          <w:p w14:paraId="6C3A6EEF" w14:textId="77777777" w:rsidR="00076A74" w:rsidRPr="00925811" w:rsidRDefault="00076A74" w:rsidP="00076A74">
            <w:r w:rsidRPr="00925811">
              <w:t>SSEH</w:t>
            </w:r>
          </w:p>
        </w:tc>
        <w:tc>
          <w:tcPr>
            <w:tcW w:w="2549" w:type="dxa"/>
            <w:vAlign w:val="bottom"/>
          </w:tcPr>
          <w:p w14:paraId="18BEC622" w14:textId="77777777" w:rsidR="00076A74" w:rsidRPr="00925811" w:rsidRDefault="00076A74" w:rsidP="00076A74">
            <w:r w:rsidRPr="00925811">
              <w:t>273.500</w:t>
            </w:r>
          </w:p>
        </w:tc>
        <w:tc>
          <w:tcPr>
            <w:tcW w:w="2836" w:type="dxa"/>
            <w:vAlign w:val="bottom"/>
          </w:tcPr>
          <w:p w14:paraId="69C3C1C4" w14:textId="77777777" w:rsidR="00076A74" w:rsidRPr="00925811" w:rsidRDefault="00076A74" w:rsidP="00076A74">
            <w:r w:rsidRPr="00925811">
              <w:t>82.050</w:t>
            </w:r>
          </w:p>
        </w:tc>
      </w:tr>
      <w:tr w:rsidR="00076A74" w:rsidRPr="00925811" w14:paraId="2076625B" w14:textId="77777777" w:rsidTr="00076A74">
        <w:tc>
          <w:tcPr>
            <w:tcW w:w="1701" w:type="dxa"/>
          </w:tcPr>
          <w:p w14:paraId="5306D0BD" w14:textId="77777777" w:rsidR="00076A74" w:rsidRPr="00925811" w:rsidRDefault="00076A74" w:rsidP="00076A74">
            <w:r w:rsidRPr="00925811">
              <w:t>SSES</w:t>
            </w:r>
          </w:p>
        </w:tc>
        <w:tc>
          <w:tcPr>
            <w:tcW w:w="2549" w:type="dxa"/>
            <w:vAlign w:val="bottom"/>
          </w:tcPr>
          <w:p w14:paraId="4782B23C" w14:textId="77777777" w:rsidR="00076A74" w:rsidRPr="00925811" w:rsidRDefault="00076A74" w:rsidP="00076A74">
            <w:r w:rsidRPr="00925811">
              <w:t>130.159</w:t>
            </w:r>
          </w:p>
        </w:tc>
        <w:tc>
          <w:tcPr>
            <w:tcW w:w="2836" w:type="dxa"/>
            <w:vAlign w:val="bottom"/>
          </w:tcPr>
          <w:p w14:paraId="7BFC7DE3" w14:textId="77777777" w:rsidR="00076A74" w:rsidRPr="00925811" w:rsidRDefault="00076A74" w:rsidP="00076A74">
            <w:r w:rsidRPr="00925811">
              <w:t>39.048</w:t>
            </w:r>
          </w:p>
        </w:tc>
      </w:tr>
    </w:tbl>
    <w:p w14:paraId="78A7FE51" w14:textId="77777777" w:rsidR="001A2306" w:rsidRPr="00925811" w:rsidRDefault="001A2306" w:rsidP="001A2306">
      <w:pPr>
        <w:pStyle w:val="AppendixHeading"/>
      </w:pPr>
    </w:p>
    <w:p w14:paraId="5FD471A5" w14:textId="77777777" w:rsidR="001A2306" w:rsidRPr="00925811" w:rsidRDefault="001A2306" w:rsidP="001A2306">
      <w:pPr>
        <w:pStyle w:val="Caption"/>
      </w:pPr>
      <w:r w:rsidRPr="00925811">
        <w:t>Maximum penalty in respect of the Fuel Poverty Services Delivered term (VFPAD</w:t>
      </w:r>
      <w:r w:rsidRPr="00925811">
        <w:rPr>
          <w:rStyle w:val="Subscript"/>
        </w:rPr>
        <w:t>t</w:t>
      </w:r>
      <w:r w:rsidRPr="00925811">
        <w:t>) (£m)</w:t>
      </w:r>
    </w:p>
    <w:tbl>
      <w:tblPr>
        <w:tblStyle w:val="AppendixTable"/>
        <w:tblW w:w="7086" w:type="dxa"/>
        <w:tblLayout w:type="fixed"/>
        <w:tblLook w:val="04A0" w:firstRow="1" w:lastRow="0" w:firstColumn="1" w:lastColumn="0" w:noHBand="0" w:noVBand="1"/>
      </w:tblPr>
      <w:tblGrid>
        <w:gridCol w:w="1701"/>
        <w:gridCol w:w="2549"/>
        <w:gridCol w:w="2836"/>
      </w:tblGrid>
      <w:tr w:rsidR="001A2306" w:rsidRPr="00925811" w14:paraId="3BB6B6D8" w14:textId="77777777" w:rsidTr="00A75C46">
        <w:trPr>
          <w:cnfStyle w:val="100000000000" w:firstRow="1" w:lastRow="0" w:firstColumn="0" w:lastColumn="0" w:oddVBand="0" w:evenVBand="0" w:oddHBand="0" w:evenHBand="0" w:firstRowFirstColumn="0" w:firstRowLastColumn="0" w:lastRowFirstColumn="0" w:lastRowLastColumn="0"/>
        </w:trPr>
        <w:tc>
          <w:tcPr>
            <w:tcW w:w="1701" w:type="dxa"/>
          </w:tcPr>
          <w:p w14:paraId="7418A978" w14:textId="77777777" w:rsidR="001A2306" w:rsidRPr="00925811" w:rsidRDefault="001A2306" w:rsidP="001A2306">
            <w:r w:rsidRPr="00925811">
              <w:t>Licensee</w:t>
            </w:r>
          </w:p>
        </w:tc>
        <w:tc>
          <w:tcPr>
            <w:tcW w:w="2549" w:type="dxa"/>
          </w:tcPr>
          <w:p w14:paraId="712A5B53" w14:textId="77777777" w:rsidR="001A2306" w:rsidRPr="00925811" w:rsidRDefault="001A2306" w:rsidP="001A2306">
            <w:r w:rsidRPr="00925811">
              <w:t>2024/25</w:t>
            </w:r>
          </w:p>
        </w:tc>
        <w:tc>
          <w:tcPr>
            <w:tcW w:w="2836" w:type="dxa"/>
          </w:tcPr>
          <w:p w14:paraId="00FE6D60" w14:textId="77777777" w:rsidR="001A2306" w:rsidRPr="00925811" w:rsidRDefault="001A2306" w:rsidP="001A2306">
            <w:r w:rsidRPr="00925811">
              <w:t>2027/28</w:t>
            </w:r>
          </w:p>
        </w:tc>
      </w:tr>
      <w:tr w:rsidR="001A2306" w:rsidRPr="00925811" w14:paraId="6835D716" w14:textId="77777777" w:rsidTr="00A75C46">
        <w:tc>
          <w:tcPr>
            <w:tcW w:w="0" w:type="dxa"/>
          </w:tcPr>
          <w:p w14:paraId="6B91546F" w14:textId="77777777" w:rsidR="001A2306" w:rsidRPr="00925811" w:rsidRDefault="001A2306" w:rsidP="001A2306">
            <w:r w:rsidRPr="00925811">
              <w:t>ENWL</w:t>
            </w:r>
          </w:p>
        </w:tc>
        <w:tc>
          <w:tcPr>
            <w:tcW w:w="0" w:type="dxa"/>
            <w:vAlign w:val="bottom"/>
          </w:tcPr>
          <w:p w14:paraId="41611512" w14:textId="77777777" w:rsidR="001A2306" w:rsidRPr="00925811" w:rsidRDefault="001A2306" w:rsidP="001A2306">
            <w:r w:rsidRPr="00925811">
              <w:t>0.698</w:t>
            </w:r>
          </w:p>
        </w:tc>
        <w:tc>
          <w:tcPr>
            <w:tcW w:w="0" w:type="dxa"/>
            <w:vAlign w:val="bottom"/>
          </w:tcPr>
          <w:p w14:paraId="447218FF" w14:textId="77777777" w:rsidR="001A2306" w:rsidRPr="00925811" w:rsidRDefault="001A2306" w:rsidP="001A2306">
            <w:r w:rsidRPr="00925811">
              <w:t>1.047</w:t>
            </w:r>
          </w:p>
        </w:tc>
      </w:tr>
      <w:tr w:rsidR="001A2306" w:rsidRPr="00925811" w14:paraId="20AA1D41" w14:textId="77777777" w:rsidTr="00A75C46">
        <w:tc>
          <w:tcPr>
            <w:tcW w:w="0" w:type="dxa"/>
          </w:tcPr>
          <w:p w14:paraId="748948C5" w14:textId="77777777" w:rsidR="001A2306" w:rsidRPr="00925811" w:rsidRDefault="001A2306" w:rsidP="001A2306">
            <w:r w:rsidRPr="00925811">
              <w:t>NPgN</w:t>
            </w:r>
          </w:p>
        </w:tc>
        <w:tc>
          <w:tcPr>
            <w:tcW w:w="0" w:type="dxa"/>
            <w:vAlign w:val="bottom"/>
          </w:tcPr>
          <w:p w14:paraId="51B9AF57" w14:textId="77777777" w:rsidR="001A2306" w:rsidRPr="00925811" w:rsidRDefault="001A2306" w:rsidP="001A2306">
            <w:r w:rsidRPr="00925811">
              <w:t>0.519</w:t>
            </w:r>
          </w:p>
        </w:tc>
        <w:tc>
          <w:tcPr>
            <w:tcW w:w="0" w:type="dxa"/>
            <w:vAlign w:val="bottom"/>
          </w:tcPr>
          <w:p w14:paraId="5B888D85" w14:textId="77777777" w:rsidR="001A2306" w:rsidRPr="00925811" w:rsidRDefault="001A2306" w:rsidP="001A2306">
            <w:r w:rsidRPr="00925811">
              <w:t>0.778</w:t>
            </w:r>
          </w:p>
        </w:tc>
      </w:tr>
      <w:tr w:rsidR="001A2306" w:rsidRPr="00925811" w14:paraId="6031D3BA" w14:textId="77777777" w:rsidTr="00A75C46">
        <w:tc>
          <w:tcPr>
            <w:tcW w:w="0" w:type="dxa"/>
          </w:tcPr>
          <w:p w14:paraId="39311CB5" w14:textId="77777777" w:rsidR="001A2306" w:rsidRPr="00925811" w:rsidRDefault="001A2306" w:rsidP="001A2306">
            <w:r w:rsidRPr="00925811">
              <w:t>NPgY</w:t>
            </w:r>
          </w:p>
        </w:tc>
        <w:tc>
          <w:tcPr>
            <w:tcW w:w="0" w:type="dxa"/>
            <w:vAlign w:val="bottom"/>
          </w:tcPr>
          <w:p w14:paraId="2C271A48" w14:textId="77777777" w:rsidR="001A2306" w:rsidRPr="00925811" w:rsidRDefault="001A2306" w:rsidP="001A2306">
            <w:r w:rsidRPr="00925811">
              <w:t>0.716</w:t>
            </w:r>
          </w:p>
        </w:tc>
        <w:tc>
          <w:tcPr>
            <w:tcW w:w="0" w:type="dxa"/>
            <w:vAlign w:val="bottom"/>
          </w:tcPr>
          <w:p w14:paraId="7327FD6A" w14:textId="77777777" w:rsidR="001A2306" w:rsidRPr="00925811" w:rsidRDefault="001A2306" w:rsidP="001A2306">
            <w:r w:rsidRPr="00925811">
              <w:t>1.073</w:t>
            </w:r>
          </w:p>
        </w:tc>
      </w:tr>
      <w:tr w:rsidR="001A2306" w:rsidRPr="00925811" w14:paraId="5F8A3CE9" w14:textId="77777777" w:rsidTr="00A75C46">
        <w:tc>
          <w:tcPr>
            <w:tcW w:w="0" w:type="dxa"/>
          </w:tcPr>
          <w:p w14:paraId="72946919" w14:textId="77777777" w:rsidR="001A2306" w:rsidRPr="00925811" w:rsidRDefault="001A2306" w:rsidP="001A2306">
            <w:r w:rsidRPr="00925811">
              <w:t>WMID</w:t>
            </w:r>
          </w:p>
        </w:tc>
        <w:tc>
          <w:tcPr>
            <w:tcW w:w="0" w:type="dxa"/>
            <w:vAlign w:val="bottom"/>
          </w:tcPr>
          <w:p w14:paraId="4290DED1" w14:textId="77777777" w:rsidR="001A2306" w:rsidRPr="00925811" w:rsidRDefault="001A2306" w:rsidP="001A2306">
            <w:r w:rsidRPr="00925811">
              <w:t>0.901</w:t>
            </w:r>
          </w:p>
        </w:tc>
        <w:tc>
          <w:tcPr>
            <w:tcW w:w="0" w:type="dxa"/>
            <w:vAlign w:val="bottom"/>
          </w:tcPr>
          <w:p w14:paraId="4AC0BFC8" w14:textId="77777777" w:rsidR="001A2306" w:rsidRPr="00925811" w:rsidRDefault="001A2306" w:rsidP="001A2306">
            <w:r w:rsidRPr="00925811">
              <w:t>1.351</w:t>
            </w:r>
          </w:p>
        </w:tc>
      </w:tr>
      <w:tr w:rsidR="001A2306" w:rsidRPr="00925811" w14:paraId="23435DFD" w14:textId="77777777" w:rsidTr="00A75C46">
        <w:tc>
          <w:tcPr>
            <w:tcW w:w="0" w:type="dxa"/>
          </w:tcPr>
          <w:p w14:paraId="554FAE01" w14:textId="77777777" w:rsidR="001A2306" w:rsidRPr="00925811" w:rsidRDefault="001A2306" w:rsidP="001A2306">
            <w:r w:rsidRPr="00925811">
              <w:t>EMID</w:t>
            </w:r>
          </w:p>
        </w:tc>
        <w:tc>
          <w:tcPr>
            <w:tcW w:w="0" w:type="dxa"/>
            <w:vAlign w:val="bottom"/>
          </w:tcPr>
          <w:p w14:paraId="6CD343C3" w14:textId="77777777" w:rsidR="001A2306" w:rsidRPr="00925811" w:rsidRDefault="001A2306" w:rsidP="001A2306">
            <w:r w:rsidRPr="00925811">
              <w:t>0.922</w:t>
            </w:r>
          </w:p>
        </w:tc>
        <w:tc>
          <w:tcPr>
            <w:tcW w:w="0" w:type="dxa"/>
            <w:vAlign w:val="bottom"/>
          </w:tcPr>
          <w:p w14:paraId="7FDB8327" w14:textId="77777777" w:rsidR="001A2306" w:rsidRPr="00925811" w:rsidRDefault="001A2306" w:rsidP="001A2306">
            <w:r w:rsidRPr="00925811">
              <w:t>1.383</w:t>
            </w:r>
          </w:p>
        </w:tc>
      </w:tr>
      <w:tr w:rsidR="001A2306" w:rsidRPr="00925811" w14:paraId="111A96DB" w14:textId="77777777" w:rsidTr="00A75C46">
        <w:tc>
          <w:tcPr>
            <w:tcW w:w="0" w:type="dxa"/>
          </w:tcPr>
          <w:p w14:paraId="6A797F43" w14:textId="77777777" w:rsidR="001A2306" w:rsidRPr="00925811" w:rsidRDefault="001A2306" w:rsidP="001A2306">
            <w:r w:rsidRPr="00925811">
              <w:t>SWALES</w:t>
            </w:r>
          </w:p>
        </w:tc>
        <w:tc>
          <w:tcPr>
            <w:tcW w:w="0" w:type="dxa"/>
            <w:vAlign w:val="bottom"/>
          </w:tcPr>
          <w:p w14:paraId="52140AB3" w14:textId="77777777" w:rsidR="001A2306" w:rsidRPr="00925811" w:rsidRDefault="001A2306" w:rsidP="001A2306">
            <w:r w:rsidRPr="00925811">
              <w:t>0.461</w:t>
            </w:r>
          </w:p>
        </w:tc>
        <w:tc>
          <w:tcPr>
            <w:tcW w:w="0" w:type="dxa"/>
            <w:vAlign w:val="bottom"/>
          </w:tcPr>
          <w:p w14:paraId="65EB5B4D" w14:textId="77777777" w:rsidR="001A2306" w:rsidRPr="00925811" w:rsidRDefault="001A2306" w:rsidP="001A2306">
            <w:r w:rsidRPr="00925811">
              <w:t>0.691</w:t>
            </w:r>
          </w:p>
        </w:tc>
      </w:tr>
      <w:tr w:rsidR="001A2306" w:rsidRPr="00925811" w14:paraId="715262FF" w14:textId="77777777" w:rsidTr="00A75C46">
        <w:tc>
          <w:tcPr>
            <w:tcW w:w="0" w:type="dxa"/>
          </w:tcPr>
          <w:p w14:paraId="441A0907" w14:textId="77777777" w:rsidR="001A2306" w:rsidRPr="00925811" w:rsidRDefault="001A2306" w:rsidP="001A2306">
            <w:r w:rsidRPr="00925811">
              <w:t>SWEST</w:t>
            </w:r>
          </w:p>
        </w:tc>
        <w:tc>
          <w:tcPr>
            <w:tcW w:w="0" w:type="dxa"/>
            <w:vAlign w:val="bottom"/>
          </w:tcPr>
          <w:p w14:paraId="35D93799" w14:textId="77777777" w:rsidR="001A2306" w:rsidRPr="00925811" w:rsidRDefault="001A2306" w:rsidP="001A2306">
            <w:r w:rsidRPr="00925811">
              <w:t>0.700</w:t>
            </w:r>
          </w:p>
        </w:tc>
        <w:tc>
          <w:tcPr>
            <w:tcW w:w="0" w:type="dxa"/>
            <w:vAlign w:val="bottom"/>
          </w:tcPr>
          <w:p w14:paraId="6936AB31" w14:textId="77777777" w:rsidR="001A2306" w:rsidRPr="00925811" w:rsidRDefault="001A2306" w:rsidP="001A2306">
            <w:r w:rsidRPr="00925811">
              <w:t>1.049</w:t>
            </w:r>
          </w:p>
        </w:tc>
      </w:tr>
      <w:tr w:rsidR="001A2306" w:rsidRPr="00925811" w14:paraId="4FAEB36C" w14:textId="77777777" w:rsidTr="00A75C46">
        <w:tc>
          <w:tcPr>
            <w:tcW w:w="0" w:type="dxa"/>
          </w:tcPr>
          <w:p w14:paraId="00ACB592" w14:textId="77777777" w:rsidR="001A2306" w:rsidRPr="00925811" w:rsidRDefault="001A2306" w:rsidP="001A2306">
            <w:r w:rsidRPr="00925811">
              <w:t>LPN</w:t>
            </w:r>
          </w:p>
        </w:tc>
        <w:tc>
          <w:tcPr>
            <w:tcW w:w="0" w:type="dxa"/>
            <w:vAlign w:val="bottom"/>
          </w:tcPr>
          <w:p w14:paraId="7CBE48EC" w14:textId="77777777" w:rsidR="001A2306" w:rsidRPr="00925811" w:rsidRDefault="001A2306" w:rsidP="001A2306">
            <w:r w:rsidRPr="00925811">
              <w:t>0.605</w:t>
            </w:r>
          </w:p>
        </w:tc>
        <w:tc>
          <w:tcPr>
            <w:tcW w:w="0" w:type="dxa"/>
            <w:vAlign w:val="bottom"/>
          </w:tcPr>
          <w:p w14:paraId="2B00905B" w14:textId="77777777" w:rsidR="001A2306" w:rsidRPr="00925811" w:rsidRDefault="001A2306" w:rsidP="001A2306">
            <w:r w:rsidRPr="00925811">
              <w:t>0.908</w:t>
            </w:r>
          </w:p>
        </w:tc>
      </w:tr>
      <w:tr w:rsidR="001A2306" w:rsidRPr="00925811" w14:paraId="549EF6E2" w14:textId="77777777" w:rsidTr="00A75C46">
        <w:tc>
          <w:tcPr>
            <w:tcW w:w="0" w:type="dxa"/>
          </w:tcPr>
          <w:p w14:paraId="7C261132" w14:textId="77777777" w:rsidR="001A2306" w:rsidRPr="00925811" w:rsidRDefault="001A2306" w:rsidP="001A2306">
            <w:r w:rsidRPr="00925811">
              <w:t>SPN</w:t>
            </w:r>
          </w:p>
        </w:tc>
        <w:tc>
          <w:tcPr>
            <w:tcW w:w="0" w:type="dxa"/>
            <w:vAlign w:val="bottom"/>
          </w:tcPr>
          <w:p w14:paraId="5B6E98A2" w14:textId="77777777" w:rsidR="001A2306" w:rsidRPr="00925811" w:rsidRDefault="001A2306" w:rsidP="001A2306">
            <w:r w:rsidRPr="00925811">
              <w:t>0.626</w:t>
            </w:r>
          </w:p>
        </w:tc>
        <w:tc>
          <w:tcPr>
            <w:tcW w:w="0" w:type="dxa"/>
            <w:vAlign w:val="bottom"/>
          </w:tcPr>
          <w:p w14:paraId="3CE2673A" w14:textId="77777777" w:rsidR="001A2306" w:rsidRPr="00925811" w:rsidRDefault="001A2306" w:rsidP="001A2306">
            <w:r w:rsidRPr="00925811">
              <w:t>0.939</w:t>
            </w:r>
          </w:p>
        </w:tc>
      </w:tr>
      <w:tr w:rsidR="001A2306" w:rsidRPr="00925811" w14:paraId="0ADC8076" w14:textId="77777777" w:rsidTr="00A75C46">
        <w:tc>
          <w:tcPr>
            <w:tcW w:w="0" w:type="dxa"/>
          </w:tcPr>
          <w:p w14:paraId="71721BA2" w14:textId="77777777" w:rsidR="001A2306" w:rsidRPr="00925811" w:rsidRDefault="001A2306" w:rsidP="001A2306">
            <w:r w:rsidRPr="00925811">
              <w:t>EPN</w:t>
            </w:r>
          </w:p>
        </w:tc>
        <w:tc>
          <w:tcPr>
            <w:tcW w:w="0" w:type="dxa"/>
            <w:vAlign w:val="bottom"/>
          </w:tcPr>
          <w:p w14:paraId="419B0665" w14:textId="77777777" w:rsidR="001A2306" w:rsidRPr="00925811" w:rsidRDefault="001A2306" w:rsidP="001A2306">
            <w:r w:rsidRPr="00925811">
              <w:t>0.978</w:t>
            </w:r>
          </w:p>
        </w:tc>
        <w:tc>
          <w:tcPr>
            <w:tcW w:w="0" w:type="dxa"/>
            <w:vAlign w:val="bottom"/>
          </w:tcPr>
          <w:p w14:paraId="735123EF" w14:textId="77777777" w:rsidR="001A2306" w:rsidRPr="00925811" w:rsidRDefault="001A2306" w:rsidP="001A2306">
            <w:r w:rsidRPr="00925811">
              <w:t>1.467</w:t>
            </w:r>
          </w:p>
        </w:tc>
      </w:tr>
      <w:tr w:rsidR="001A2306" w:rsidRPr="00925811" w14:paraId="4E9DD58D" w14:textId="77777777" w:rsidTr="00A75C46">
        <w:tc>
          <w:tcPr>
            <w:tcW w:w="0" w:type="dxa"/>
          </w:tcPr>
          <w:p w14:paraId="4838F36D" w14:textId="77777777" w:rsidR="001A2306" w:rsidRPr="00925811" w:rsidRDefault="001A2306" w:rsidP="001A2306">
            <w:r w:rsidRPr="00925811">
              <w:t>SPD</w:t>
            </w:r>
          </w:p>
        </w:tc>
        <w:tc>
          <w:tcPr>
            <w:tcW w:w="0" w:type="dxa"/>
            <w:vAlign w:val="bottom"/>
          </w:tcPr>
          <w:p w14:paraId="4BDF7E27" w14:textId="77777777" w:rsidR="001A2306" w:rsidRPr="00925811" w:rsidRDefault="001A2306" w:rsidP="001A2306">
            <w:r w:rsidRPr="00925811">
              <w:t>0.665</w:t>
            </w:r>
          </w:p>
        </w:tc>
        <w:tc>
          <w:tcPr>
            <w:tcW w:w="0" w:type="dxa"/>
            <w:vAlign w:val="bottom"/>
          </w:tcPr>
          <w:p w14:paraId="57F78B0A" w14:textId="77777777" w:rsidR="001A2306" w:rsidRPr="00925811" w:rsidRDefault="001A2306" w:rsidP="001A2306">
            <w:r w:rsidRPr="00925811">
              <w:t>0.997</w:t>
            </w:r>
          </w:p>
        </w:tc>
      </w:tr>
      <w:tr w:rsidR="001A2306" w:rsidRPr="00925811" w14:paraId="7269E917" w14:textId="77777777" w:rsidTr="00A75C46">
        <w:tc>
          <w:tcPr>
            <w:tcW w:w="0" w:type="dxa"/>
          </w:tcPr>
          <w:p w14:paraId="181650AD" w14:textId="77777777" w:rsidR="001A2306" w:rsidRPr="00925811" w:rsidRDefault="001A2306" w:rsidP="001A2306">
            <w:r w:rsidRPr="00925811">
              <w:t>SPMW</w:t>
            </w:r>
          </w:p>
        </w:tc>
        <w:tc>
          <w:tcPr>
            <w:tcW w:w="0" w:type="dxa"/>
            <w:vAlign w:val="bottom"/>
          </w:tcPr>
          <w:p w14:paraId="2B21B725" w14:textId="77777777" w:rsidR="001A2306" w:rsidRPr="00925811" w:rsidRDefault="001A2306" w:rsidP="001A2306">
            <w:r w:rsidRPr="00925811">
              <w:t>0.739</w:t>
            </w:r>
          </w:p>
        </w:tc>
        <w:tc>
          <w:tcPr>
            <w:tcW w:w="0" w:type="dxa"/>
            <w:vAlign w:val="bottom"/>
          </w:tcPr>
          <w:p w14:paraId="477BC60E" w14:textId="77777777" w:rsidR="001A2306" w:rsidRPr="00925811" w:rsidRDefault="001A2306" w:rsidP="001A2306">
            <w:r w:rsidRPr="00925811">
              <w:t>1.109</w:t>
            </w:r>
          </w:p>
        </w:tc>
      </w:tr>
      <w:tr w:rsidR="001A2306" w:rsidRPr="00925811" w14:paraId="2F26684C" w14:textId="77777777" w:rsidTr="00A75C46">
        <w:tc>
          <w:tcPr>
            <w:tcW w:w="0" w:type="dxa"/>
          </w:tcPr>
          <w:p w14:paraId="642007AC" w14:textId="77777777" w:rsidR="001A2306" w:rsidRPr="00925811" w:rsidRDefault="001A2306" w:rsidP="001A2306">
            <w:r w:rsidRPr="00925811">
              <w:t>SSEH</w:t>
            </w:r>
          </w:p>
        </w:tc>
        <w:tc>
          <w:tcPr>
            <w:tcW w:w="0" w:type="dxa"/>
            <w:vAlign w:val="bottom"/>
          </w:tcPr>
          <w:p w14:paraId="3BD3361D" w14:textId="77777777" w:rsidR="001A2306" w:rsidRPr="00925811" w:rsidRDefault="001A2306" w:rsidP="001A2306">
            <w:r w:rsidRPr="00925811">
              <w:t>0.496</w:t>
            </w:r>
          </w:p>
        </w:tc>
        <w:tc>
          <w:tcPr>
            <w:tcW w:w="0" w:type="dxa"/>
            <w:vAlign w:val="bottom"/>
          </w:tcPr>
          <w:p w14:paraId="30CFCE34" w14:textId="77777777" w:rsidR="001A2306" w:rsidRPr="00925811" w:rsidRDefault="001A2306" w:rsidP="001A2306">
            <w:r w:rsidRPr="00925811">
              <w:t>0.744</w:t>
            </w:r>
          </w:p>
        </w:tc>
      </w:tr>
      <w:tr w:rsidR="001A2306" w:rsidRPr="00925811" w14:paraId="7873A976" w14:textId="77777777" w:rsidTr="00A75C46">
        <w:tc>
          <w:tcPr>
            <w:tcW w:w="0" w:type="dxa"/>
          </w:tcPr>
          <w:p w14:paraId="6F7C096B" w14:textId="77777777" w:rsidR="001A2306" w:rsidRPr="00925811" w:rsidRDefault="001A2306" w:rsidP="001A2306">
            <w:r w:rsidRPr="00925811">
              <w:t>SSES</w:t>
            </w:r>
          </w:p>
        </w:tc>
        <w:tc>
          <w:tcPr>
            <w:tcW w:w="0" w:type="dxa"/>
            <w:vAlign w:val="bottom"/>
          </w:tcPr>
          <w:p w14:paraId="04823799" w14:textId="77777777" w:rsidR="001A2306" w:rsidRPr="00925811" w:rsidRDefault="001A2306" w:rsidP="001A2306">
            <w:r w:rsidRPr="00925811">
              <w:t>0.935</w:t>
            </w:r>
          </w:p>
        </w:tc>
        <w:tc>
          <w:tcPr>
            <w:tcW w:w="0" w:type="dxa"/>
            <w:vAlign w:val="bottom"/>
          </w:tcPr>
          <w:p w14:paraId="129BA773" w14:textId="77777777" w:rsidR="001A2306" w:rsidRPr="00925811" w:rsidRDefault="001A2306" w:rsidP="001A2306">
            <w:r w:rsidRPr="00925811">
              <w:t>1.403</w:t>
            </w:r>
          </w:p>
        </w:tc>
      </w:tr>
    </w:tbl>
    <w:p w14:paraId="08390709" w14:textId="77777777" w:rsidR="001A2306" w:rsidRPr="00925811" w:rsidRDefault="001A2306" w:rsidP="001A2306">
      <w:pPr>
        <w:pStyle w:val="AppendixHeading"/>
      </w:pPr>
    </w:p>
    <w:p w14:paraId="0ECF9ECB" w14:textId="77777777" w:rsidR="001A2306" w:rsidRPr="00925811" w:rsidRDefault="001A2306" w:rsidP="001A2306">
      <w:pPr>
        <w:pStyle w:val="Caption"/>
      </w:pPr>
      <w:r w:rsidRPr="00925811">
        <w:t>Penalty incentive rate for value of Fuel Poverty Services Delivered term (VFPIRP</w:t>
      </w:r>
      <w:r w:rsidRPr="00925811">
        <w:rPr>
          <w:rStyle w:val="Subscript"/>
        </w:rPr>
        <w:t>t</w:t>
      </w:r>
      <w:r w:rsidRPr="00925811">
        <w:t>) (£m)</w:t>
      </w:r>
    </w:p>
    <w:tbl>
      <w:tblPr>
        <w:tblStyle w:val="AppendixTable"/>
        <w:tblW w:w="7086" w:type="dxa"/>
        <w:tblLayout w:type="fixed"/>
        <w:tblLook w:val="04A0" w:firstRow="1" w:lastRow="0" w:firstColumn="1" w:lastColumn="0" w:noHBand="0" w:noVBand="1"/>
      </w:tblPr>
      <w:tblGrid>
        <w:gridCol w:w="1702"/>
        <w:gridCol w:w="2692"/>
        <w:gridCol w:w="2692"/>
      </w:tblGrid>
      <w:tr w:rsidR="001A2306" w:rsidRPr="00925811" w14:paraId="6C4C1F51" w14:textId="77777777" w:rsidTr="00A75C46">
        <w:trPr>
          <w:cnfStyle w:val="100000000000" w:firstRow="1" w:lastRow="0" w:firstColumn="0" w:lastColumn="0" w:oddVBand="0" w:evenVBand="0" w:oddHBand="0" w:evenHBand="0" w:firstRowFirstColumn="0" w:firstRowLastColumn="0" w:lastRowFirstColumn="0" w:lastRowLastColumn="0"/>
        </w:trPr>
        <w:tc>
          <w:tcPr>
            <w:tcW w:w="1702" w:type="dxa"/>
          </w:tcPr>
          <w:p w14:paraId="4E0B7FE7" w14:textId="77777777" w:rsidR="001A2306" w:rsidRPr="00925811" w:rsidRDefault="001A2306" w:rsidP="001A2306">
            <w:r w:rsidRPr="00925811">
              <w:t>Licensee</w:t>
            </w:r>
          </w:p>
        </w:tc>
        <w:tc>
          <w:tcPr>
            <w:tcW w:w="2692" w:type="dxa"/>
          </w:tcPr>
          <w:p w14:paraId="2A369690" w14:textId="77777777" w:rsidR="001A2306" w:rsidRPr="00925811" w:rsidRDefault="001A2306" w:rsidP="001A2306">
            <w:r w:rsidRPr="00925811">
              <w:t>2024/25</w:t>
            </w:r>
          </w:p>
        </w:tc>
        <w:tc>
          <w:tcPr>
            <w:tcW w:w="2692" w:type="dxa"/>
          </w:tcPr>
          <w:p w14:paraId="0B3ADD65" w14:textId="77777777" w:rsidR="001A2306" w:rsidRPr="00925811" w:rsidRDefault="001A2306" w:rsidP="001A2306">
            <w:r w:rsidRPr="00925811">
              <w:t>2027/28</w:t>
            </w:r>
          </w:p>
        </w:tc>
      </w:tr>
      <w:tr w:rsidR="001A2306" w:rsidRPr="00925811" w14:paraId="3B25BC8B" w14:textId="77777777" w:rsidTr="00B17614">
        <w:tc>
          <w:tcPr>
            <w:tcW w:w="1702" w:type="dxa"/>
          </w:tcPr>
          <w:p w14:paraId="3F5A4609" w14:textId="77777777" w:rsidR="001A2306" w:rsidRPr="00925811" w:rsidRDefault="001A2306" w:rsidP="001A2306">
            <w:r w:rsidRPr="00925811">
              <w:t>ENWL</w:t>
            </w:r>
          </w:p>
        </w:tc>
        <w:tc>
          <w:tcPr>
            <w:tcW w:w="2692" w:type="dxa"/>
            <w:vAlign w:val="bottom"/>
          </w:tcPr>
          <w:p w14:paraId="053D986C" w14:textId="77777777" w:rsidR="001A2306" w:rsidRPr="00925811" w:rsidRDefault="001A2306" w:rsidP="001A2306">
            <w:r w:rsidRPr="00925811">
              <w:t>0.916</w:t>
            </w:r>
          </w:p>
        </w:tc>
        <w:tc>
          <w:tcPr>
            <w:tcW w:w="2692" w:type="dxa"/>
            <w:vAlign w:val="bottom"/>
          </w:tcPr>
          <w:p w14:paraId="270D0FD9" w14:textId="77777777" w:rsidR="001A2306" w:rsidRPr="00925811" w:rsidRDefault="001A2306" w:rsidP="001A2306">
            <w:r w:rsidRPr="00925811">
              <w:t>0.402</w:t>
            </w:r>
          </w:p>
        </w:tc>
      </w:tr>
      <w:tr w:rsidR="00B17614" w:rsidRPr="00925811" w14:paraId="7FE3720F" w14:textId="77777777" w:rsidTr="00925811">
        <w:tc>
          <w:tcPr>
            <w:tcW w:w="1702" w:type="dxa"/>
          </w:tcPr>
          <w:p w14:paraId="31BEE9A1" w14:textId="77777777" w:rsidR="00B17614" w:rsidRPr="00925811" w:rsidRDefault="00B17614" w:rsidP="00B17614">
            <w:r w:rsidRPr="00925811">
              <w:t>NPgN</w:t>
            </w:r>
          </w:p>
        </w:tc>
        <w:tc>
          <w:tcPr>
            <w:tcW w:w="2692" w:type="dxa"/>
            <w:vAlign w:val="bottom"/>
          </w:tcPr>
          <w:p w14:paraId="041583C2" w14:textId="77777777" w:rsidR="00B17614" w:rsidRPr="00925811" w:rsidRDefault="00B17614" w:rsidP="00B17614">
            <w:r w:rsidRPr="00925811">
              <w:t>1.401</w:t>
            </w:r>
          </w:p>
        </w:tc>
        <w:tc>
          <w:tcPr>
            <w:tcW w:w="2692" w:type="dxa"/>
          </w:tcPr>
          <w:p w14:paraId="486C5AC7" w14:textId="2F347B85" w:rsidR="00B17614" w:rsidRPr="00925811" w:rsidRDefault="00B17614" w:rsidP="00B17614">
            <w:r w:rsidRPr="00925811">
              <w:t>0.86</w:t>
            </w:r>
          </w:p>
        </w:tc>
      </w:tr>
      <w:tr w:rsidR="00B17614" w:rsidRPr="00925811" w14:paraId="6C339E9B" w14:textId="77777777" w:rsidTr="00925811">
        <w:tc>
          <w:tcPr>
            <w:tcW w:w="1702" w:type="dxa"/>
          </w:tcPr>
          <w:p w14:paraId="539BAD9F" w14:textId="77777777" w:rsidR="00B17614" w:rsidRPr="00925811" w:rsidRDefault="00B17614" w:rsidP="00B17614">
            <w:r w:rsidRPr="00925811">
              <w:t>NPgY</w:t>
            </w:r>
          </w:p>
        </w:tc>
        <w:tc>
          <w:tcPr>
            <w:tcW w:w="2692" w:type="dxa"/>
            <w:vAlign w:val="bottom"/>
          </w:tcPr>
          <w:p w14:paraId="1660967D" w14:textId="77777777" w:rsidR="00B17614" w:rsidRPr="00925811" w:rsidRDefault="00B17614" w:rsidP="00B17614">
            <w:r w:rsidRPr="00925811">
              <w:t>1.345</w:t>
            </w:r>
          </w:p>
        </w:tc>
        <w:tc>
          <w:tcPr>
            <w:tcW w:w="2692" w:type="dxa"/>
          </w:tcPr>
          <w:p w14:paraId="1279F834" w14:textId="0B736FBE" w:rsidR="00B17614" w:rsidRPr="00925811" w:rsidRDefault="00B17614" w:rsidP="00B17614">
            <w:r w:rsidRPr="00925811">
              <w:t>0.827</w:t>
            </w:r>
          </w:p>
        </w:tc>
      </w:tr>
      <w:tr w:rsidR="00B17614" w:rsidRPr="00925811" w14:paraId="5BCE6E07" w14:textId="77777777" w:rsidTr="00B17614">
        <w:tc>
          <w:tcPr>
            <w:tcW w:w="1702" w:type="dxa"/>
          </w:tcPr>
          <w:p w14:paraId="13589799" w14:textId="77777777" w:rsidR="00B17614" w:rsidRPr="00925811" w:rsidRDefault="00B17614" w:rsidP="00B17614">
            <w:r w:rsidRPr="00925811">
              <w:t>WMID</w:t>
            </w:r>
          </w:p>
        </w:tc>
        <w:tc>
          <w:tcPr>
            <w:tcW w:w="2692" w:type="dxa"/>
            <w:vAlign w:val="bottom"/>
          </w:tcPr>
          <w:p w14:paraId="48BC82A7" w14:textId="77777777" w:rsidR="00B17614" w:rsidRPr="00925811" w:rsidRDefault="00B17614" w:rsidP="00B17614">
            <w:r w:rsidRPr="00925811">
              <w:t>2.053</w:t>
            </w:r>
          </w:p>
        </w:tc>
        <w:tc>
          <w:tcPr>
            <w:tcW w:w="2692" w:type="dxa"/>
            <w:vAlign w:val="bottom"/>
          </w:tcPr>
          <w:p w14:paraId="02ED11BF" w14:textId="77777777" w:rsidR="00B17614" w:rsidRPr="00925811" w:rsidRDefault="00B17614" w:rsidP="00B17614">
            <w:r w:rsidRPr="00925811">
              <w:t>1.184</w:t>
            </w:r>
          </w:p>
        </w:tc>
      </w:tr>
      <w:tr w:rsidR="00B17614" w:rsidRPr="00925811" w14:paraId="60655FBC" w14:textId="77777777" w:rsidTr="00B17614">
        <w:tc>
          <w:tcPr>
            <w:tcW w:w="1702" w:type="dxa"/>
          </w:tcPr>
          <w:p w14:paraId="195FF1BE" w14:textId="77777777" w:rsidR="00B17614" w:rsidRPr="00925811" w:rsidRDefault="00B17614" w:rsidP="00B17614">
            <w:r w:rsidRPr="00925811">
              <w:t>EMID</w:t>
            </w:r>
          </w:p>
        </w:tc>
        <w:tc>
          <w:tcPr>
            <w:tcW w:w="2692" w:type="dxa"/>
            <w:vAlign w:val="bottom"/>
          </w:tcPr>
          <w:p w14:paraId="10C9BF6C" w14:textId="77777777" w:rsidR="00B17614" w:rsidRPr="00925811" w:rsidRDefault="00B17614" w:rsidP="00B17614">
            <w:r w:rsidRPr="00925811">
              <w:t>1.968</w:t>
            </w:r>
          </w:p>
        </w:tc>
        <w:tc>
          <w:tcPr>
            <w:tcW w:w="2692" w:type="dxa"/>
            <w:vAlign w:val="bottom"/>
          </w:tcPr>
          <w:p w14:paraId="26C14AF5" w14:textId="77777777" w:rsidR="00B17614" w:rsidRPr="00925811" w:rsidRDefault="00B17614" w:rsidP="00B17614">
            <w:r w:rsidRPr="00925811">
              <w:t>1.135</w:t>
            </w:r>
          </w:p>
        </w:tc>
      </w:tr>
      <w:tr w:rsidR="00B17614" w:rsidRPr="00925811" w14:paraId="11257207" w14:textId="77777777" w:rsidTr="00B17614">
        <w:tc>
          <w:tcPr>
            <w:tcW w:w="1702" w:type="dxa"/>
          </w:tcPr>
          <w:p w14:paraId="2C169B1F" w14:textId="77777777" w:rsidR="00B17614" w:rsidRPr="00925811" w:rsidRDefault="00B17614" w:rsidP="00B17614">
            <w:r w:rsidRPr="00925811">
              <w:t>SWALES</w:t>
            </w:r>
          </w:p>
        </w:tc>
        <w:tc>
          <w:tcPr>
            <w:tcW w:w="2692" w:type="dxa"/>
            <w:vAlign w:val="bottom"/>
          </w:tcPr>
          <w:p w14:paraId="7A49B658" w14:textId="77777777" w:rsidR="00B17614" w:rsidRPr="00925811" w:rsidRDefault="00B17614" w:rsidP="00B17614">
            <w:r w:rsidRPr="00925811">
              <w:t>2.292</w:t>
            </w:r>
          </w:p>
        </w:tc>
        <w:tc>
          <w:tcPr>
            <w:tcW w:w="2692" w:type="dxa"/>
            <w:vAlign w:val="bottom"/>
          </w:tcPr>
          <w:p w14:paraId="78E5561C" w14:textId="77777777" w:rsidR="00B17614" w:rsidRPr="00925811" w:rsidRDefault="00B17614" w:rsidP="00B17614">
            <w:r w:rsidRPr="00925811">
              <w:t>1.322</w:t>
            </w:r>
          </w:p>
        </w:tc>
      </w:tr>
      <w:tr w:rsidR="00B17614" w:rsidRPr="00925811" w14:paraId="013A7F66" w14:textId="77777777" w:rsidTr="00B17614">
        <w:tc>
          <w:tcPr>
            <w:tcW w:w="1702" w:type="dxa"/>
          </w:tcPr>
          <w:p w14:paraId="649421C6" w14:textId="77777777" w:rsidR="00B17614" w:rsidRPr="00925811" w:rsidRDefault="00B17614" w:rsidP="00B17614">
            <w:r w:rsidRPr="00925811">
              <w:t>SWEST</w:t>
            </w:r>
          </w:p>
        </w:tc>
        <w:tc>
          <w:tcPr>
            <w:tcW w:w="2692" w:type="dxa"/>
            <w:vAlign w:val="bottom"/>
          </w:tcPr>
          <w:p w14:paraId="21E0A1B7" w14:textId="77777777" w:rsidR="00B17614" w:rsidRPr="00925811" w:rsidRDefault="00B17614" w:rsidP="00B17614">
            <w:r w:rsidRPr="00925811">
              <w:t>2.440</w:t>
            </w:r>
          </w:p>
        </w:tc>
        <w:tc>
          <w:tcPr>
            <w:tcW w:w="2692" w:type="dxa"/>
            <w:vAlign w:val="bottom"/>
          </w:tcPr>
          <w:p w14:paraId="41A8BBD4" w14:textId="77777777" w:rsidR="00B17614" w:rsidRPr="00925811" w:rsidRDefault="00B17614" w:rsidP="00B17614">
            <w:r w:rsidRPr="00925811">
              <w:t>1.407</w:t>
            </w:r>
          </w:p>
        </w:tc>
      </w:tr>
      <w:tr w:rsidR="00B17614" w:rsidRPr="00925811" w14:paraId="638AA97D" w14:textId="77777777" w:rsidTr="00B17614">
        <w:tc>
          <w:tcPr>
            <w:tcW w:w="1702" w:type="dxa"/>
          </w:tcPr>
          <w:p w14:paraId="3C361531" w14:textId="77777777" w:rsidR="00B17614" w:rsidRPr="00925811" w:rsidRDefault="00B17614" w:rsidP="00B17614">
            <w:r w:rsidRPr="00925811">
              <w:t>LPN</w:t>
            </w:r>
          </w:p>
        </w:tc>
        <w:tc>
          <w:tcPr>
            <w:tcW w:w="2692" w:type="dxa"/>
            <w:vAlign w:val="bottom"/>
          </w:tcPr>
          <w:p w14:paraId="01D7C7EE" w14:textId="77777777" w:rsidR="00B17614" w:rsidRPr="00925811" w:rsidRDefault="00B17614" w:rsidP="00B17614">
            <w:r w:rsidRPr="00925811">
              <w:t>2.851</w:t>
            </w:r>
          </w:p>
        </w:tc>
        <w:tc>
          <w:tcPr>
            <w:tcW w:w="2692" w:type="dxa"/>
            <w:vAlign w:val="bottom"/>
          </w:tcPr>
          <w:p w14:paraId="4E1DAD35" w14:textId="77777777" w:rsidR="00B17614" w:rsidRPr="00925811" w:rsidRDefault="00B17614" w:rsidP="00B17614">
            <w:r w:rsidRPr="00925811">
              <w:t>1.022</w:t>
            </w:r>
          </w:p>
        </w:tc>
      </w:tr>
      <w:tr w:rsidR="00B17614" w:rsidRPr="00925811" w14:paraId="4D4AAF1C" w14:textId="77777777" w:rsidTr="00B17614">
        <w:tc>
          <w:tcPr>
            <w:tcW w:w="1702" w:type="dxa"/>
          </w:tcPr>
          <w:p w14:paraId="59950C15" w14:textId="77777777" w:rsidR="00B17614" w:rsidRPr="00925811" w:rsidRDefault="00B17614" w:rsidP="00B17614">
            <w:r w:rsidRPr="00925811">
              <w:t>SPN</w:t>
            </w:r>
          </w:p>
        </w:tc>
        <w:tc>
          <w:tcPr>
            <w:tcW w:w="2692" w:type="dxa"/>
            <w:vAlign w:val="bottom"/>
          </w:tcPr>
          <w:p w14:paraId="45FD5C24" w14:textId="77777777" w:rsidR="00B17614" w:rsidRPr="00925811" w:rsidRDefault="00B17614" w:rsidP="00B17614">
            <w:r w:rsidRPr="00925811">
              <w:t>3.022</w:t>
            </w:r>
          </w:p>
        </w:tc>
        <w:tc>
          <w:tcPr>
            <w:tcW w:w="2692" w:type="dxa"/>
            <w:vAlign w:val="bottom"/>
          </w:tcPr>
          <w:p w14:paraId="23C4BB1B" w14:textId="77777777" w:rsidR="00B17614" w:rsidRPr="00925811" w:rsidRDefault="00B17614" w:rsidP="00B17614">
            <w:r w:rsidRPr="00925811">
              <w:t>1.083</w:t>
            </w:r>
          </w:p>
        </w:tc>
      </w:tr>
      <w:tr w:rsidR="00B17614" w:rsidRPr="00925811" w14:paraId="54F5385A" w14:textId="77777777" w:rsidTr="00B17614">
        <w:tc>
          <w:tcPr>
            <w:tcW w:w="1702" w:type="dxa"/>
          </w:tcPr>
          <w:p w14:paraId="452C96C5" w14:textId="77777777" w:rsidR="00B17614" w:rsidRPr="00925811" w:rsidRDefault="00B17614" w:rsidP="00B17614">
            <w:r w:rsidRPr="00925811">
              <w:t>EPN</w:t>
            </w:r>
          </w:p>
        </w:tc>
        <w:tc>
          <w:tcPr>
            <w:tcW w:w="2692" w:type="dxa"/>
            <w:vAlign w:val="bottom"/>
          </w:tcPr>
          <w:p w14:paraId="5AA0D5FC" w14:textId="77777777" w:rsidR="00B17614" w:rsidRPr="00925811" w:rsidRDefault="00B17614" w:rsidP="00B17614">
            <w:r w:rsidRPr="00925811">
              <w:t>2.987</w:t>
            </w:r>
          </w:p>
        </w:tc>
        <w:tc>
          <w:tcPr>
            <w:tcW w:w="2692" w:type="dxa"/>
            <w:vAlign w:val="bottom"/>
          </w:tcPr>
          <w:p w14:paraId="673E1D41" w14:textId="77777777" w:rsidR="00B17614" w:rsidRPr="00925811" w:rsidRDefault="00B17614" w:rsidP="00B17614">
            <w:r w:rsidRPr="00925811">
              <w:t>1.070</w:t>
            </w:r>
          </w:p>
        </w:tc>
      </w:tr>
      <w:tr w:rsidR="00B17614" w:rsidRPr="00925811" w14:paraId="076ED81D" w14:textId="77777777" w:rsidTr="00B17614">
        <w:tc>
          <w:tcPr>
            <w:tcW w:w="1702" w:type="dxa"/>
          </w:tcPr>
          <w:p w14:paraId="5E7FCA8E" w14:textId="77777777" w:rsidR="00B17614" w:rsidRPr="00925811" w:rsidRDefault="00B17614" w:rsidP="00B17614">
            <w:r w:rsidRPr="00925811">
              <w:t>SPD</w:t>
            </w:r>
          </w:p>
        </w:tc>
        <w:tc>
          <w:tcPr>
            <w:tcW w:w="2692" w:type="dxa"/>
            <w:vAlign w:val="bottom"/>
          </w:tcPr>
          <w:p w14:paraId="678A9F12" w14:textId="77777777" w:rsidR="00B17614" w:rsidRPr="00925811" w:rsidRDefault="00B17614" w:rsidP="00B17614">
            <w:r w:rsidRPr="00925811">
              <w:t>2.049</w:t>
            </w:r>
          </w:p>
        </w:tc>
        <w:tc>
          <w:tcPr>
            <w:tcW w:w="2692" w:type="dxa"/>
            <w:vAlign w:val="bottom"/>
          </w:tcPr>
          <w:p w14:paraId="4C056E8C" w14:textId="77777777" w:rsidR="00B17614" w:rsidRPr="00925811" w:rsidRDefault="00B17614" w:rsidP="00B17614">
            <w:r w:rsidRPr="00925811">
              <w:t>2.054</w:t>
            </w:r>
          </w:p>
        </w:tc>
      </w:tr>
      <w:tr w:rsidR="00B17614" w:rsidRPr="00925811" w14:paraId="5FAC66E2" w14:textId="77777777" w:rsidTr="00B17614">
        <w:tc>
          <w:tcPr>
            <w:tcW w:w="1702" w:type="dxa"/>
          </w:tcPr>
          <w:p w14:paraId="42658F8D" w14:textId="77777777" w:rsidR="00B17614" w:rsidRPr="00925811" w:rsidRDefault="00B17614" w:rsidP="00B17614">
            <w:r w:rsidRPr="00925811">
              <w:t>SPMW</w:t>
            </w:r>
          </w:p>
        </w:tc>
        <w:tc>
          <w:tcPr>
            <w:tcW w:w="2692" w:type="dxa"/>
            <w:vAlign w:val="bottom"/>
          </w:tcPr>
          <w:p w14:paraId="4D40E4D8" w14:textId="77777777" w:rsidR="00B17614" w:rsidRPr="00925811" w:rsidRDefault="00B17614" w:rsidP="00B17614">
            <w:r w:rsidRPr="00925811">
              <w:t>3.010</w:t>
            </w:r>
          </w:p>
        </w:tc>
        <w:tc>
          <w:tcPr>
            <w:tcW w:w="2692" w:type="dxa"/>
            <w:vAlign w:val="bottom"/>
          </w:tcPr>
          <w:p w14:paraId="4D981D64" w14:textId="77777777" w:rsidR="00B17614" w:rsidRPr="00925811" w:rsidRDefault="00B17614" w:rsidP="00B17614">
            <w:r w:rsidRPr="00925811">
              <w:t>3.017</w:t>
            </w:r>
          </w:p>
        </w:tc>
      </w:tr>
      <w:tr w:rsidR="00B17614" w:rsidRPr="00925811" w14:paraId="43EEF4E3" w14:textId="77777777" w:rsidTr="00B17614">
        <w:tc>
          <w:tcPr>
            <w:tcW w:w="1702" w:type="dxa"/>
          </w:tcPr>
          <w:p w14:paraId="73F3D8F8" w14:textId="77777777" w:rsidR="00B17614" w:rsidRPr="00925811" w:rsidRDefault="00B17614" w:rsidP="00B17614">
            <w:r w:rsidRPr="00925811">
              <w:t>SSEH</w:t>
            </w:r>
          </w:p>
        </w:tc>
        <w:tc>
          <w:tcPr>
            <w:tcW w:w="2692" w:type="dxa"/>
            <w:vAlign w:val="bottom"/>
          </w:tcPr>
          <w:p w14:paraId="6CD79F5F" w14:textId="77777777" w:rsidR="00B17614" w:rsidRPr="00925811" w:rsidRDefault="00B17614" w:rsidP="00B17614">
            <w:r w:rsidRPr="00925811">
              <w:t>273.500</w:t>
            </w:r>
          </w:p>
        </w:tc>
        <w:tc>
          <w:tcPr>
            <w:tcW w:w="2692" w:type="dxa"/>
            <w:vAlign w:val="bottom"/>
          </w:tcPr>
          <w:p w14:paraId="2709F454" w14:textId="77777777" w:rsidR="00B17614" w:rsidRPr="00925811" w:rsidRDefault="00B17614" w:rsidP="00B17614">
            <w:r w:rsidRPr="00925811">
              <w:t>82.050</w:t>
            </w:r>
          </w:p>
        </w:tc>
      </w:tr>
      <w:tr w:rsidR="00B17614" w:rsidRPr="00925811" w14:paraId="28B33304" w14:textId="77777777" w:rsidTr="00B17614">
        <w:tc>
          <w:tcPr>
            <w:tcW w:w="1702" w:type="dxa"/>
          </w:tcPr>
          <w:p w14:paraId="41356F0C" w14:textId="77777777" w:rsidR="00B17614" w:rsidRPr="00925811" w:rsidRDefault="00B17614" w:rsidP="00B17614">
            <w:r w:rsidRPr="00925811">
              <w:t>SSES</w:t>
            </w:r>
          </w:p>
        </w:tc>
        <w:tc>
          <w:tcPr>
            <w:tcW w:w="2692" w:type="dxa"/>
            <w:vAlign w:val="bottom"/>
          </w:tcPr>
          <w:p w14:paraId="39F1FD3F" w14:textId="77777777" w:rsidR="00B17614" w:rsidRPr="00925811" w:rsidRDefault="00B17614" w:rsidP="00B17614">
            <w:r w:rsidRPr="00925811">
              <w:t>130.159</w:t>
            </w:r>
          </w:p>
        </w:tc>
        <w:tc>
          <w:tcPr>
            <w:tcW w:w="2692" w:type="dxa"/>
            <w:vAlign w:val="bottom"/>
          </w:tcPr>
          <w:p w14:paraId="138D2438" w14:textId="77777777" w:rsidR="00B17614" w:rsidRPr="00925811" w:rsidRDefault="00B17614" w:rsidP="00B17614">
            <w:r w:rsidRPr="00925811">
              <w:t>39.048</w:t>
            </w:r>
          </w:p>
        </w:tc>
      </w:tr>
    </w:tbl>
    <w:p w14:paraId="7DB8DC8B" w14:textId="77777777" w:rsidR="001A2306" w:rsidRPr="00925811" w:rsidRDefault="001A2306" w:rsidP="001A2306">
      <w:pPr>
        <w:pStyle w:val="AppendixHeading"/>
      </w:pPr>
    </w:p>
    <w:p w14:paraId="37F1B443" w14:textId="77777777" w:rsidR="001A2306" w:rsidRPr="00925811" w:rsidRDefault="001A2306" w:rsidP="001A2306">
      <w:pPr>
        <w:pStyle w:val="Caption"/>
      </w:pPr>
      <w:r w:rsidRPr="00925811">
        <w:t>Lower deadband for the value of Low Carbon Transition Services Delivered term (VLCTTL</w:t>
      </w:r>
      <w:r w:rsidRPr="00925811">
        <w:rPr>
          <w:rStyle w:val="Subscript"/>
        </w:rPr>
        <w:t>t</w:t>
      </w:r>
      <w:r w:rsidRPr="00925811">
        <w:t>)</w:t>
      </w:r>
    </w:p>
    <w:tbl>
      <w:tblPr>
        <w:tblStyle w:val="AppendixTable"/>
        <w:tblW w:w="7086" w:type="dxa"/>
        <w:tblLayout w:type="fixed"/>
        <w:tblLook w:val="04A0" w:firstRow="1" w:lastRow="0" w:firstColumn="1" w:lastColumn="0" w:noHBand="0" w:noVBand="1"/>
      </w:tblPr>
      <w:tblGrid>
        <w:gridCol w:w="1702"/>
        <w:gridCol w:w="2692"/>
        <w:gridCol w:w="2692"/>
      </w:tblGrid>
      <w:tr w:rsidR="001A2306" w:rsidRPr="00925811" w14:paraId="001B4ECA" w14:textId="77777777" w:rsidTr="00A75C46">
        <w:trPr>
          <w:cnfStyle w:val="100000000000" w:firstRow="1" w:lastRow="0" w:firstColumn="0" w:lastColumn="0" w:oddVBand="0" w:evenVBand="0" w:oddHBand="0" w:evenHBand="0" w:firstRowFirstColumn="0" w:firstRowLastColumn="0" w:lastRowFirstColumn="0" w:lastRowLastColumn="0"/>
        </w:trPr>
        <w:tc>
          <w:tcPr>
            <w:tcW w:w="1702" w:type="dxa"/>
          </w:tcPr>
          <w:p w14:paraId="4E9D3A3E" w14:textId="77777777" w:rsidR="001A2306" w:rsidRPr="00925811" w:rsidRDefault="001A2306" w:rsidP="001A2306">
            <w:r w:rsidRPr="00925811">
              <w:t>Licensee</w:t>
            </w:r>
          </w:p>
        </w:tc>
        <w:tc>
          <w:tcPr>
            <w:tcW w:w="2692" w:type="dxa"/>
          </w:tcPr>
          <w:p w14:paraId="00D03671" w14:textId="77777777" w:rsidR="001A2306" w:rsidRPr="00925811" w:rsidRDefault="001A2306" w:rsidP="001A2306">
            <w:r w:rsidRPr="00925811">
              <w:t>2024/25</w:t>
            </w:r>
          </w:p>
        </w:tc>
        <w:tc>
          <w:tcPr>
            <w:tcW w:w="2692" w:type="dxa"/>
          </w:tcPr>
          <w:p w14:paraId="4EC53F54" w14:textId="77777777" w:rsidR="001A2306" w:rsidRPr="00925811" w:rsidRDefault="001A2306" w:rsidP="001A2306">
            <w:r w:rsidRPr="00925811">
              <w:t>2027/28</w:t>
            </w:r>
          </w:p>
        </w:tc>
      </w:tr>
      <w:tr w:rsidR="001A2306" w:rsidRPr="00925811" w14:paraId="3C7D7DAD" w14:textId="77777777" w:rsidTr="00D0370E">
        <w:tc>
          <w:tcPr>
            <w:tcW w:w="1702" w:type="dxa"/>
          </w:tcPr>
          <w:p w14:paraId="32AA4F16" w14:textId="77777777" w:rsidR="001A2306" w:rsidRPr="00925811" w:rsidRDefault="001A2306" w:rsidP="001A2306">
            <w:r w:rsidRPr="00925811">
              <w:t>ENWL</w:t>
            </w:r>
          </w:p>
        </w:tc>
        <w:tc>
          <w:tcPr>
            <w:tcW w:w="2692" w:type="dxa"/>
            <w:vAlign w:val="bottom"/>
          </w:tcPr>
          <w:p w14:paraId="4AA8BF35" w14:textId="66927801" w:rsidR="001A2306" w:rsidRPr="00925811" w:rsidRDefault="006352FB" w:rsidP="001A2306">
            <w:r w:rsidRPr="00925811">
              <w:t>-0.440</w:t>
            </w:r>
          </w:p>
        </w:tc>
        <w:tc>
          <w:tcPr>
            <w:tcW w:w="2692" w:type="dxa"/>
            <w:vAlign w:val="bottom"/>
          </w:tcPr>
          <w:p w14:paraId="46BC2FAB" w14:textId="77777777" w:rsidR="001A2306" w:rsidRPr="00925811" w:rsidRDefault="001A2306" w:rsidP="001A2306">
            <w:r w:rsidRPr="00925811">
              <w:t>-0.539</w:t>
            </w:r>
          </w:p>
        </w:tc>
      </w:tr>
      <w:tr w:rsidR="00D0370E" w:rsidRPr="00925811" w14:paraId="681FBE42" w14:textId="77777777" w:rsidTr="00925811">
        <w:tc>
          <w:tcPr>
            <w:tcW w:w="1702" w:type="dxa"/>
          </w:tcPr>
          <w:p w14:paraId="354B256C" w14:textId="77777777" w:rsidR="00D0370E" w:rsidRPr="00925811" w:rsidRDefault="00D0370E" w:rsidP="00D0370E">
            <w:r w:rsidRPr="00925811">
              <w:t>NPgN</w:t>
            </w:r>
          </w:p>
        </w:tc>
        <w:tc>
          <w:tcPr>
            <w:tcW w:w="2692" w:type="dxa"/>
            <w:vAlign w:val="bottom"/>
          </w:tcPr>
          <w:p w14:paraId="1EE77654" w14:textId="77777777" w:rsidR="00D0370E" w:rsidRPr="00925811" w:rsidRDefault="00D0370E" w:rsidP="00D0370E">
            <w:r w:rsidRPr="00925811">
              <w:t>1.256</w:t>
            </w:r>
          </w:p>
        </w:tc>
        <w:tc>
          <w:tcPr>
            <w:tcW w:w="2692" w:type="dxa"/>
          </w:tcPr>
          <w:p w14:paraId="30B3430B" w14:textId="1C12B01B" w:rsidR="00D0370E" w:rsidRPr="00925811" w:rsidRDefault="00D0370E" w:rsidP="00D0370E">
            <w:r w:rsidRPr="00925811">
              <w:t>6.633</w:t>
            </w:r>
          </w:p>
        </w:tc>
      </w:tr>
      <w:tr w:rsidR="00D0370E" w:rsidRPr="00925811" w14:paraId="496EDC61" w14:textId="77777777" w:rsidTr="00925811">
        <w:tc>
          <w:tcPr>
            <w:tcW w:w="1702" w:type="dxa"/>
          </w:tcPr>
          <w:p w14:paraId="24D2CBD6" w14:textId="77777777" w:rsidR="00D0370E" w:rsidRPr="00925811" w:rsidRDefault="00D0370E" w:rsidP="00D0370E">
            <w:r w:rsidRPr="00925811">
              <w:t>NPgY</w:t>
            </w:r>
          </w:p>
        </w:tc>
        <w:tc>
          <w:tcPr>
            <w:tcW w:w="2692" w:type="dxa"/>
            <w:vAlign w:val="bottom"/>
          </w:tcPr>
          <w:p w14:paraId="45E28CC2" w14:textId="77777777" w:rsidR="00D0370E" w:rsidRPr="00925811" w:rsidRDefault="00D0370E" w:rsidP="00D0370E">
            <w:r w:rsidRPr="00925811">
              <w:t>1.804</w:t>
            </w:r>
          </w:p>
        </w:tc>
        <w:tc>
          <w:tcPr>
            <w:tcW w:w="2692" w:type="dxa"/>
          </w:tcPr>
          <w:p w14:paraId="1F3EDB46" w14:textId="13FACB4F" w:rsidR="00D0370E" w:rsidRPr="00925811" w:rsidRDefault="00D0370E" w:rsidP="00D0370E">
            <w:r w:rsidRPr="00925811">
              <w:t>9.549</w:t>
            </w:r>
          </w:p>
        </w:tc>
      </w:tr>
      <w:tr w:rsidR="00D0370E" w:rsidRPr="00925811" w14:paraId="2AB50353" w14:textId="77777777" w:rsidTr="00D0370E">
        <w:tc>
          <w:tcPr>
            <w:tcW w:w="1702" w:type="dxa"/>
          </w:tcPr>
          <w:p w14:paraId="3D0947CF" w14:textId="77777777" w:rsidR="00D0370E" w:rsidRPr="00925811" w:rsidRDefault="00D0370E" w:rsidP="00D0370E">
            <w:r w:rsidRPr="00925811">
              <w:t>WMID</w:t>
            </w:r>
          </w:p>
        </w:tc>
        <w:tc>
          <w:tcPr>
            <w:tcW w:w="2692" w:type="dxa"/>
            <w:vAlign w:val="bottom"/>
          </w:tcPr>
          <w:p w14:paraId="2814B07C" w14:textId="77777777" w:rsidR="00D0370E" w:rsidRPr="00925811" w:rsidRDefault="00D0370E" w:rsidP="00D0370E">
            <w:r w:rsidRPr="00925811">
              <w:t>0.164</w:t>
            </w:r>
          </w:p>
        </w:tc>
        <w:tc>
          <w:tcPr>
            <w:tcW w:w="2692" w:type="dxa"/>
            <w:vAlign w:val="bottom"/>
          </w:tcPr>
          <w:p w14:paraId="3CC3482F" w14:textId="77777777" w:rsidR="00D0370E" w:rsidRPr="00925811" w:rsidRDefault="00D0370E" w:rsidP="00D0370E">
            <w:r w:rsidRPr="00925811">
              <w:t>0.561</w:t>
            </w:r>
          </w:p>
        </w:tc>
      </w:tr>
      <w:tr w:rsidR="00D0370E" w:rsidRPr="00925811" w14:paraId="082D3061" w14:textId="77777777" w:rsidTr="00D0370E">
        <w:tc>
          <w:tcPr>
            <w:tcW w:w="1702" w:type="dxa"/>
          </w:tcPr>
          <w:p w14:paraId="7D4D4F3B" w14:textId="77777777" w:rsidR="00D0370E" w:rsidRPr="00925811" w:rsidRDefault="00D0370E" w:rsidP="00D0370E">
            <w:r w:rsidRPr="00925811">
              <w:t>EMID</w:t>
            </w:r>
          </w:p>
        </w:tc>
        <w:tc>
          <w:tcPr>
            <w:tcW w:w="2692" w:type="dxa"/>
            <w:vAlign w:val="bottom"/>
          </w:tcPr>
          <w:p w14:paraId="19E58099" w14:textId="77777777" w:rsidR="00D0370E" w:rsidRPr="00925811" w:rsidRDefault="00D0370E" w:rsidP="00D0370E">
            <w:r w:rsidRPr="00925811">
              <w:t>0.175</w:t>
            </w:r>
          </w:p>
        </w:tc>
        <w:tc>
          <w:tcPr>
            <w:tcW w:w="2692" w:type="dxa"/>
            <w:vAlign w:val="bottom"/>
          </w:tcPr>
          <w:p w14:paraId="1483324B" w14:textId="77777777" w:rsidR="00D0370E" w:rsidRPr="00925811" w:rsidRDefault="00D0370E" w:rsidP="00D0370E">
            <w:r w:rsidRPr="00925811">
              <w:t>0.599</w:t>
            </w:r>
          </w:p>
        </w:tc>
      </w:tr>
      <w:tr w:rsidR="00D0370E" w:rsidRPr="00925811" w14:paraId="7A1AB05F" w14:textId="77777777" w:rsidTr="00D0370E">
        <w:tc>
          <w:tcPr>
            <w:tcW w:w="1702" w:type="dxa"/>
          </w:tcPr>
          <w:p w14:paraId="48A5B781" w14:textId="77777777" w:rsidR="00D0370E" w:rsidRPr="00925811" w:rsidRDefault="00D0370E" w:rsidP="00D0370E">
            <w:r w:rsidRPr="00925811">
              <w:t>SWALES</w:t>
            </w:r>
          </w:p>
        </w:tc>
        <w:tc>
          <w:tcPr>
            <w:tcW w:w="2692" w:type="dxa"/>
            <w:vAlign w:val="bottom"/>
          </w:tcPr>
          <w:p w14:paraId="187DA788" w14:textId="77777777" w:rsidR="00D0370E" w:rsidRPr="00925811" w:rsidRDefault="00D0370E" w:rsidP="00D0370E">
            <w:r w:rsidRPr="00925811">
              <w:t>0.075</w:t>
            </w:r>
          </w:p>
        </w:tc>
        <w:tc>
          <w:tcPr>
            <w:tcW w:w="2692" w:type="dxa"/>
            <w:vAlign w:val="bottom"/>
          </w:tcPr>
          <w:p w14:paraId="2790D3D1" w14:textId="77777777" w:rsidR="00D0370E" w:rsidRPr="00925811" w:rsidRDefault="00D0370E" w:rsidP="00D0370E">
            <w:r w:rsidRPr="00925811">
              <w:t>0.257</w:t>
            </w:r>
          </w:p>
        </w:tc>
      </w:tr>
      <w:tr w:rsidR="00D0370E" w:rsidRPr="00925811" w14:paraId="416E601B" w14:textId="77777777" w:rsidTr="00D0370E">
        <w:tc>
          <w:tcPr>
            <w:tcW w:w="1702" w:type="dxa"/>
          </w:tcPr>
          <w:p w14:paraId="6CED163C" w14:textId="77777777" w:rsidR="00D0370E" w:rsidRPr="00925811" w:rsidRDefault="00D0370E" w:rsidP="00D0370E">
            <w:r w:rsidRPr="00925811">
              <w:t>SWEST</w:t>
            </w:r>
          </w:p>
        </w:tc>
        <w:tc>
          <w:tcPr>
            <w:tcW w:w="2692" w:type="dxa"/>
            <w:vAlign w:val="bottom"/>
          </w:tcPr>
          <w:p w14:paraId="5E7AE106" w14:textId="77777777" w:rsidR="00D0370E" w:rsidRPr="00925811" w:rsidRDefault="00D0370E" w:rsidP="00D0370E">
            <w:r w:rsidRPr="00925811">
              <w:t>0.107</w:t>
            </w:r>
          </w:p>
        </w:tc>
        <w:tc>
          <w:tcPr>
            <w:tcW w:w="2692" w:type="dxa"/>
            <w:vAlign w:val="bottom"/>
          </w:tcPr>
          <w:p w14:paraId="2B178C4E" w14:textId="77777777" w:rsidR="00D0370E" w:rsidRPr="00925811" w:rsidRDefault="00D0370E" w:rsidP="00D0370E">
            <w:r w:rsidRPr="00925811">
              <w:t>0.366</w:t>
            </w:r>
          </w:p>
        </w:tc>
      </w:tr>
      <w:tr w:rsidR="00D0370E" w:rsidRPr="00925811" w14:paraId="71CDAF9F" w14:textId="77777777" w:rsidTr="00D0370E">
        <w:tc>
          <w:tcPr>
            <w:tcW w:w="1702" w:type="dxa"/>
          </w:tcPr>
          <w:p w14:paraId="4269C87F" w14:textId="77777777" w:rsidR="00D0370E" w:rsidRPr="00925811" w:rsidRDefault="00D0370E" w:rsidP="00D0370E">
            <w:r w:rsidRPr="00925811">
              <w:t>LPN</w:t>
            </w:r>
          </w:p>
        </w:tc>
        <w:tc>
          <w:tcPr>
            <w:tcW w:w="2692" w:type="dxa"/>
            <w:vAlign w:val="bottom"/>
          </w:tcPr>
          <w:p w14:paraId="6F3D7E0F" w14:textId="77777777" w:rsidR="00D0370E" w:rsidRPr="00925811" w:rsidRDefault="00D0370E" w:rsidP="00D0370E">
            <w:r w:rsidRPr="00925811">
              <w:t>0.836</w:t>
            </w:r>
          </w:p>
        </w:tc>
        <w:tc>
          <w:tcPr>
            <w:tcW w:w="2692" w:type="dxa"/>
            <w:vAlign w:val="bottom"/>
          </w:tcPr>
          <w:p w14:paraId="251A020F" w14:textId="77777777" w:rsidR="00D0370E" w:rsidRPr="00925811" w:rsidRDefault="00D0370E" w:rsidP="00D0370E">
            <w:r w:rsidRPr="00925811">
              <w:t>4.929</w:t>
            </w:r>
          </w:p>
        </w:tc>
      </w:tr>
      <w:tr w:rsidR="00D0370E" w:rsidRPr="00925811" w14:paraId="611FD41F" w14:textId="77777777" w:rsidTr="00D0370E">
        <w:tc>
          <w:tcPr>
            <w:tcW w:w="1702" w:type="dxa"/>
          </w:tcPr>
          <w:p w14:paraId="7AD74D1C" w14:textId="77777777" w:rsidR="00D0370E" w:rsidRPr="00925811" w:rsidRDefault="00D0370E" w:rsidP="00D0370E">
            <w:r w:rsidRPr="00925811">
              <w:t>SPN</w:t>
            </w:r>
          </w:p>
        </w:tc>
        <w:tc>
          <w:tcPr>
            <w:tcW w:w="2692" w:type="dxa"/>
            <w:vAlign w:val="bottom"/>
          </w:tcPr>
          <w:p w14:paraId="30B6302C" w14:textId="77777777" w:rsidR="00D0370E" w:rsidRPr="00925811" w:rsidRDefault="00D0370E" w:rsidP="00D0370E">
            <w:r w:rsidRPr="00925811">
              <w:t>0.817</w:t>
            </w:r>
          </w:p>
        </w:tc>
        <w:tc>
          <w:tcPr>
            <w:tcW w:w="2692" w:type="dxa"/>
            <w:vAlign w:val="bottom"/>
          </w:tcPr>
          <w:p w14:paraId="5862CB58" w14:textId="77777777" w:rsidR="00D0370E" w:rsidRPr="00925811" w:rsidRDefault="00D0370E" w:rsidP="00D0370E">
            <w:r w:rsidRPr="00925811">
              <w:t>4.812</w:t>
            </w:r>
          </w:p>
        </w:tc>
      </w:tr>
      <w:tr w:rsidR="00D0370E" w:rsidRPr="00925811" w14:paraId="0751917E" w14:textId="77777777" w:rsidTr="00D0370E">
        <w:tc>
          <w:tcPr>
            <w:tcW w:w="1702" w:type="dxa"/>
          </w:tcPr>
          <w:p w14:paraId="1D198B58" w14:textId="77777777" w:rsidR="00D0370E" w:rsidRPr="00925811" w:rsidRDefault="00D0370E" w:rsidP="00D0370E">
            <w:r w:rsidRPr="00925811">
              <w:t>EPN</w:t>
            </w:r>
          </w:p>
        </w:tc>
        <w:tc>
          <w:tcPr>
            <w:tcW w:w="2692" w:type="dxa"/>
            <w:vAlign w:val="bottom"/>
          </w:tcPr>
          <w:p w14:paraId="78037FE3" w14:textId="77777777" w:rsidR="00D0370E" w:rsidRPr="00925811" w:rsidRDefault="00D0370E" w:rsidP="00D0370E">
            <w:r w:rsidRPr="00925811">
              <w:t>1.290</w:t>
            </w:r>
          </w:p>
        </w:tc>
        <w:tc>
          <w:tcPr>
            <w:tcW w:w="2692" w:type="dxa"/>
            <w:vAlign w:val="bottom"/>
          </w:tcPr>
          <w:p w14:paraId="394E2E43" w14:textId="77777777" w:rsidR="00D0370E" w:rsidRPr="00925811" w:rsidRDefault="00D0370E" w:rsidP="00D0370E">
            <w:r w:rsidRPr="00925811">
              <w:t>7.602</w:t>
            </w:r>
          </w:p>
        </w:tc>
      </w:tr>
      <w:tr w:rsidR="00D0370E" w:rsidRPr="00925811" w14:paraId="1ADA1974" w14:textId="77777777" w:rsidTr="00D0370E">
        <w:tc>
          <w:tcPr>
            <w:tcW w:w="1702" w:type="dxa"/>
          </w:tcPr>
          <w:p w14:paraId="5F473762" w14:textId="77777777" w:rsidR="00D0370E" w:rsidRPr="00925811" w:rsidRDefault="00D0370E" w:rsidP="00D0370E">
            <w:r w:rsidRPr="00925811">
              <w:t>SPD</w:t>
            </w:r>
          </w:p>
        </w:tc>
        <w:tc>
          <w:tcPr>
            <w:tcW w:w="2692" w:type="dxa"/>
            <w:vAlign w:val="bottom"/>
          </w:tcPr>
          <w:p w14:paraId="4A2495AC" w14:textId="77777777" w:rsidR="00D0370E" w:rsidRPr="00925811" w:rsidRDefault="00D0370E" w:rsidP="00D0370E">
            <w:r w:rsidRPr="00925811">
              <w:t>1.004</w:t>
            </w:r>
          </w:p>
        </w:tc>
        <w:tc>
          <w:tcPr>
            <w:tcW w:w="2692" w:type="dxa"/>
            <w:vAlign w:val="bottom"/>
          </w:tcPr>
          <w:p w14:paraId="788ED6F9" w14:textId="77777777" w:rsidR="00D0370E" w:rsidRPr="00925811" w:rsidRDefault="00D0370E" w:rsidP="00D0370E">
            <w:r w:rsidRPr="00925811">
              <w:t>5.915</w:t>
            </w:r>
          </w:p>
        </w:tc>
      </w:tr>
      <w:tr w:rsidR="00D0370E" w:rsidRPr="00925811" w14:paraId="07A5BB03" w14:textId="77777777" w:rsidTr="00D0370E">
        <w:tc>
          <w:tcPr>
            <w:tcW w:w="1702" w:type="dxa"/>
          </w:tcPr>
          <w:p w14:paraId="3C0F2885" w14:textId="77777777" w:rsidR="00D0370E" w:rsidRPr="00925811" w:rsidRDefault="00D0370E" w:rsidP="00D0370E">
            <w:r w:rsidRPr="00925811">
              <w:t>SPMW</w:t>
            </w:r>
          </w:p>
        </w:tc>
        <w:tc>
          <w:tcPr>
            <w:tcW w:w="2692" w:type="dxa"/>
            <w:vAlign w:val="bottom"/>
          </w:tcPr>
          <w:p w14:paraId="2C9244B1" w14:textId="77777777" w:rsidR="00D0370E" w:rsidRPr="00925811" w:rsidRDefault="00D0370E" w:rsidP="00D0370E">
            <w:r w:rsidRPr="00925811">
              <w:t>0.760</w:t>
            </w:r>
          </w:p>
        </w:tc>
        <w:tc>
          <w:tcPr>
            <w:tcW w:w="2692" w:type="dxa"/>
            <w:vAlign w:val="bottom"/>
          </w:tcPr>
          <w:p w14:paraId="026213FE" w14:textId="77777777" w:rsidR="00D0370E" w:rsidRPr="00925811" w:rsidRDefault="00D0370E" w:rsidP="00D0370E">
            <w:r w:rsidRPr="00925811">
              <w:t>4.480</w:t>
            </w:r>
          </w:p>
        </w:tc>
      </w:tr>
      <w:tr w:rsidR="00D0370E" w:rsidRPr="00925811" w14:paraId="0D487FA4" w14:textId="77777777" w:rsidTr="00D0370E">
        <w:tc>
          <w:tcPr>
            <w:tcW w:w="1702" w:type="dxa"/>
          </w:tcPr>
          <w:p w14:paraId="7C041D5B" w14:textId="77777777" w:rsidR="00D0370E" w:rsidRPr="00925811" w:rsidRDefault="00D0370E" w:rsidP="00D0370E">
            <w:r w:rsidRPr="00925811">
              <w:t>SSEH</w:t>
            </w:r>
          </w:p>
        </w:tc>
        <w:tc>
          <w:tcPr>
            <w:tcW w:w="2692" w:type="dxa"/>
            <w:vAlign w:val="bottom"/>
          </w:tcPr>
          <w:p w14:paraId="44E736E4" w14:textId="77777777" w:rsidR="00D0370E" w:rsidRPr="00925811" w:rsidRDefault="00D0370E" w:rsidP="00D0370E">
            <w:r w:rsidRPr="00925811">
              <w:t>0.009</w:t>
            </w:r>
          </w:p>
        </w:tc>
        <w:tc>
          <w:tcPr>
            <w:tcW w:w="2692" w:type="dxa"/>
            <w:vAlign w:val="bottom"/>
          </w:tcPr>
          <w:p w14:paraId="7531A9B5" w14:textId="77777777" w:rsidR="00D0370E" w:rsidRPr="00925811" w:rsidRDefault="00D0370E" w:rsidP="00D0370E">
            <w:r w:rsidRPr="00925811">
              <w:t>0.093</w:t>
            </w:r>
          </w:p>
        </w:tc>
      </w:tr>
      <w:tr w:rsidR="00D0370E" w:rsidRPr="00925811" w14:paraId="608BB284" w14:textId="77777777" w:rsidTr="00D0370E">
        <w:tc>
          <w:tcPr>
            <w:tcW w:w="1702" w:type="dxa"/>
          </w:tcPr>
          <w:p w14:paraId="315565DC" w14:textId="77777777" w:rsidR="00D0370E" w:rsidRPr="00925811" w:rsidRDefault="00D0370E" w:rsidP="00D0370E">
            <w:r w:rsidRPr="00925811">
              <w:t>SSES</w:t>
            </w:r>
          </w:p>
        </w:tc>
        <w:tc>
          <w:tcPr>
            <w:tcW w:w="2692" w:type="dxa"/>
            <w:vAlign w:val="bottom"/>
          </w:tcPr>
          <w:p w14:paraId="34317400" w14:textId="77777777" w:rsidR="00D0370E" w:rsidRPr="00925811" w:rsidRDefault="00D0370E" w:rsidP="00D0370E">
            <w:r w:rsidRPr="00925811">
              <w:t>0.036</w:t>
            </w:r>
          </w:p>
        </w:tc>
        <w:tc>
          <w:tcPr>
            <w:tcW w:w="2692" w:type="dxa"/>
            <w:vAlign w:val="bottom"/>
          </w:tcPr>
          <w:p w14:paraId="683BFDFD" w14:textId="77777777" w:rsidR="00D0370E" w:rsidRPr="00925811" w:rsidRDefault="00D0370E" w:rsidP="00D0370E">
            <w:r w:rsidRPr="00925811">
              <w:t>0.366</w:t>
            </w:r>
          </w:p>
        </w:tc>
      </w:tr>
    </w:tbl>
    <w:p w14:paraId="6A4C6976" w14:textId="77777777" w:rsidR="001A2306" w:rsidRPr="00925811" w:rsidRDefault="001A2306" w:rsidP="001A2306">
      <w:pPr>
        <w:pStyle w:val="AppendixHeading"/>
      </w:pPr>
    </w:p>
    <w:p w14:paraId="1076C935" w14:textId="77777777" w:rsidR="001A2306" w:rsidRPr="00925811" w:rsidRDefault="001A2306" w:rsidP="001A2306">
      <w:pPr>
        <w:pStyle w:val="Caption"/>
      </w:pPr>
      <w:r w:rsidRPr="00925811">
        <w:t>Upper deadband for the value of Low Carbon Transition Services Delivered term (VLCTTU</w:t>
      </w:r>
      <w:r w:rsidRPr="00925811">
        <w:rPr>
          <w:rStyle w:val="Subscript"/>
        </w:rPr>
        <w:t>t</w:t>
      </w:r>
      <w:r w:rsidRPr="00925811">
        <w:t>) (£m)</w:t>
      </w:r>
    </w:p>
    <w:tbl>
      <w:tblPr>
        <w:tblStyle w:val="AppendixTable"/>
        <w:tblW w:w="7086" w:type="dxa"/>
        <w:tblLayout w:type="fixed"/>
        <w:tblLook w:val="04A0" w:firstRow="1" w:lastRow="0" w:firstColumn="1" w:lastColumn="0" w:noHBand="0" w:noVBand="1"/>
      </w:tblPr>
      <w:tblGrid>
        <w:gridCol w:w="1702"/>
        <w:gridCol w:w="2692"/>
        <w:gridCol w:w="2692"/>
      </w:tblGrid>
      <w:tr w:rsidR="001A2306" w:rsidRPr="00925811" w14:paraId="5AD0B2E3" w14:textId="77777777" w:rsidTr="00A75C46">
        <w:trPr>
          <w:cnfStyle w:val="100000000000" w:firstRow="1" w:lastRow="0" w:firstColumn="0" w:lastColumn="0" w:oddVBand="0" w:evenVBand="0" w:oddHBand="0" w:evenHBand="0" w:firstRowFirstColumn="0" w:firstRowLastColumn="0" w:lastRowFirstColumn="0" w:lastRowLastColumn="0"/>
        </w:trPr>
        <w:tc>
          <w:tcPr>
            <w:tcW w:w="1702" w:type="dxa"/>
          </w:tcPr>
          <w:p w14:paraId="3811BAF7" w14:textId="77777777" w:rsidR="001A2306" w:rsidRPr="00925811" w:rsidRDefault="001A2306" w:rsidP="001A2306">
            <w:r w:rsidRPr="00925811">
              <w:t>Licensee</w:t>
            </w:r>
          </w:p>
        </w:tc>
        <w:tc>
          <w:tcPr>
            <w:tcW w:w="2692" w:type="dxa"/>
          </w:tcPr>
          <w:p w14:paraId="1B3E5EDD" w14:textId="77777777" w:rsidR="001A2306" w:rsidRPr="00925811" w:rsidRDefault="001A2306" w:rsidP="001A2306">
            <w:r w:rsidRPr="00925811">
              <w:t>2024/25</w:t>
            </w:r>
          </w:p>
        </w:tc>
        <w:tc>
          <w:tcPr>
            <w:tcW w:w="2692" w:type="dxa"/>
          </w:tcPr>
          <w:p w14:paraId="42CA028D" w14:textId="77777777" w:rsidR="001A2306" w:rsidRPr="00925811" w:rsidRDefault="001A2306" w:rsidP="001A2306">
            <w:r w:rsidRPr="00925811">
              <w:t>2027/28</w:t>
            </w:r>
          </w:p>
        </w:tc>
      </w:tr>
      <w:tr w:rsidR="001A2306" w:rsidRPr="00925811" w14:paraId="27592B10" w14:textId="77777777" w:rsidTr="00675E72">
        <w:tc>
          <w:tcPr>
            <w:tcW w:w="1702" w:type="dxa"/>
          </w:tcPr>
          <w:p w14:paraId="136B9C3D" w14:textId="77777777" w:rsidR="001A2306" w:rsidRPr="00925811" w:rsidRDefault="001A2306" w:rsidP="001A2306">
            <w:r w:rsidRPr="00925811">
              <w:t>ENWL</w:t>
            </w:r>
          </w:p>
        </w:tc>
        <w:tc>
          <w:tcPr>
            <w:tcW w:w="2692" w:type="dxa"/>
            <w:vAlign w:val="bottom"/>
          </w:tcPr>
          <w:p w14:paraId="2255879C" w14:textId="77777777" w:rsidR="001A2306" w:rsidRPr="00925811" w:rsidRDefault="001A2306" w:rsidP="001A2306">
            <w:r w:rsidRPr="00925811">
              <w:t>-0.360</w:t>
            </w:r>
          </w:p>
        </w:tc>
        <w:tc>
          <w:tcPr>
            <w:tcW w:w="2692" w:type="dxa"/>
            <w:vAlign w:val="bottom"/>
          </w:tcPr>
          <w:p w14:paraId="46402F08" w14:textId="77777777" w:rsidR="001A2306" w:rsidRPr="00925811" w:rsidRDefault="001A2306" w:rsidP="001A2306">
            <w:r w:rsidRPr="00925811">
              <w:t>-0.441</w:t>
            </w:r>
          </w:p>
        </w:tc>
      </w:tr>
      <w:tr w:rsidR="00675E72" w:rsidRPr="00925811" w14:paraId="441C1B6D" w14:textId="77777777" w:rsidTr="00925811">
        <w:tc>
          <w:tcPr>
            <w:tcW w:w="1702" w:type="dxa"/>
          </w:tcPr>
          <w:p w14:paraId="22D5C088" w14:textId="77777777" w:rsidR="00675E72" w:rsidRPr="00925811" w:rsidRDefault="00675E72" w:rsidP="00675E72">
            <w:r w:rsidRPr="00925811">
              <w:t>NPgN</w:t>
            </w:r>
          </w:p>
        </w:tc>
        <w:tc>
          <w:tcPr>
            <w:tcW w:w="2692" w:type="dxa"/>
            <w:vAlign w:val="bottom"/>
          </w:tcPr>
          <w:p w14:paraId="7D47F253" w14:textId="77777777" w:rsidR="00675E72" w:rsidRPr="00925811" w:rsidRDefault="00675E72" w:rsidP="00675E72">
            <w:r w:rsidRPr="00925811">
              <w:t>1.535</w:t>
            </w:r>
          </w:p>
        </w:tc>
        <w:tc>
          <w:tcPr>
            <w:tcW w:w="2692" w:type="dxa"/>
          </w:tcPr>
          <w:p w14:paraId="4C2860F3" w14:textId="175664D4" w:rsidR="00675E72" w:rsidRPr="00925811" w:rsidRDefault="00675E72" w:rsidP="00675E72">
            <w:r w:rsidRPr="00925811">
              <w:t>8.107</w:t>
            </w:r>
          </w:p>
        </w:tc>
      </w:tr>
      <w:tr w:rsidR="00675E72" w:rsidRPr="00925811" w14:paraId="6FB44662" w14:textId="77777777" w:rsidTr="00925811">
        <w:tc>
          <w:tcPr>
            <w:tcW w:w="1702" w:type="dxa"/>
          </w:tcPr>
          <w:p w14:paraId="0554F393" w14:textId="77777777" w:rsidR="00675E72" w:rsidRPr="00925811" w:rsidRDefault="00675E72" w:rsidP="00675E72">
            <w:r w:rsidRPr="00925811">
              <w:t>NPgY</w:t>
            </w:r>
          </w:p>
        </w:tc>
        <w:tc>
          <w:tcPr>
            <w:tcW w:w="2692" w:type="dxa"/>
            <w:vAlign w:val="bottom"/>
          </w:tcPr>
          <w:p w14:paraId="2711131D" w14:textId="77777777" w:rsidR="00675E72" w:rsidRPr="00925811" w:rsidRDefault="00675E72" w:rsidP="00675E72">
            <w:r w:rsidRPr="00925811">
              <w:t>2.205</w:t>
            </w:r>
          </w:p>
        </w:tc>
        <w:tc>
          <w:tcPr>
            <w:tcW w:w="2692" w:type="dxa"/>
          </w:tcPr>
          <w:p w14:paraId="551708AA" w14:textId="6866C54C" w:rsidR="00675E72" w:rsidRPr="00925811" w:rsidRDefault="00675E72" w:rsidP="00675E72">
            <w:r w:rsidRPr="00925811">
              <w:t>11.671</w:t>
            </w:r>
          </w:p>
        </w:tc>
      </w:tr>
      <w:tr w:rsidR="001A2306" w:rsidRPr="00925811" w14:paraId="051C5E66" w14:textId="77777777" w:rsidTr="00675E72">
        <w:tc>
          <w:tcPr>
            <w:tcW w:w="1702" w:type="dxa"/>
          </w:tcPr>
          <w:p w14:paraId="71FD1BA1" w14:textId="77777777" w:rsidR="001A2306" w:rsidRPr="00925811" w:rsidRDefault="001A2306" w:rsidP="001A2306">
            <w:r w:rsidRPr="00925811">
              <w:t>WMID</w:t>
            </w:r>
          </w:p>
        </w:tc>
        <w:tc>
          <w:tcPr>
            <w:tcW w:w="2692" w:type="dxa"/>
            <w:vAlign w:val="bottom"/>
          </w:tcPr>
          <w:p w14:paraId="1619DD69" w14:textId="77777777" w:rsidR="001A2306" w:rsidRPr="00925811" w:rsidRDefault="001A2306" w:rsidP="001A2306">
            <w:r w:rsidRPr="00925811">
              <w:t>0.201</w:t>
            </w:r>
          </w:p>
        </w:tc>
        <w:tc>
          <w:tcPr>
            <w:tcW w:w="2692" w:type="dxa"/>
            <w:vAlign w:val="bottom"/>
          </w:tcPr>
          <w:p w14:paraId="794FCA9A" w14:textId="77777777" w:rsidR="001A2306" w:rsidRPr="00925811" w:rsidRDefault="001A2306" w:rsidP="001A2306">
            <w:r w:rsidRPr="00925811">
              <w:t>0.685</w:t>
            </w:r>
          </w:p>
        </w:tc>
      </w:tr>
      <w:tr w:rsidR="001A2306" w:rsidRPr="00925811" w14:paraId="7947FE27" w14:textId="77777777" w:rsidTr="00675E72">
        <w:tc>
          <w:tcPr>
            <w:tcW w:w="1702" w:type="dxa"/>
          </w:tcPr>
          <w:p w14:paraId="2C5E2AA0" w14:textId="77777777" w:rsidR="001A2306" w:rsidRPr="00925811" w:rsidRDefault="001A2306" w:rsidP="001A2306">
            <w:r w:rsidRPr="00925811">
              <w:t>EMID</w:t>
            </w:r>
          </w:p>
        </w:tc>
        <w:tc>
          <w:tcPr>
            <w:tcW w:w="2692" w:type="dxa"/>
            <w:vAlign w:val="bottom"/>
          </w:tcPr>
          <w:p w14:paraId="3395FF1D" w14:textId="77777777" w:rsidR="001A2306" w:rsidRPr="00925811" w:rsidRDefault="001A2306" w:rsidP="001A2306">
            <w:r w:rsidRPr="00925811">
              <w:t>0.214</w:t>
            </w:r>
          </w:p>
        </w:tc>
        <w:tc>
          <w:tcPr>
            <w:tcW w:w="2692" w:type="dxa"/>
            <w:vAlign w:val="bottom"/>
          </w:tcPr>
          <w:p w14:paraId="1C68BDD9" w14:textId="77777777" w:rsidR="001A2306" w:rsidRPr="00925811" w:rsidRDefault="001A2306" w:rsidP="001A2306">
            <w:r w:rsidRPr="00925811">
              <w:t>0.732</w:t>
            </w:r>
          </w:p>
        </w:tc>
      </w:tr>
      <w:tr w:rsidR="001A2306" w:rsidRPr="00925811" w14:paraId="2F345826" w14:textId="77777777" w:rsidTr="00675E72">
        <w:tc>
          <w:tcPr>
            <w:tcW w:w="1702" w:type="dxa"/>
          </w:tcPr>
          <w:p w14:paraId="59EE1394" w14:textId="77777777" w:rsidR="001A2306" w:rsidRPr="00925811" w:rsidRDefault="001A2306" w:rsidP="001A2306">
            <w:r w:rsidRPr="00925811">
              <w:t>SWALES</w:t>
            </w:r>
          </w:p>
        </w:tc>
        <w:tc>
          <w:tcPr>
            <w:tcW w:w="2692" w:type="dxa"/>
            <w:vAlign w:val="bottom"/>
          </w:tcPr>
          <w:p w14:paraId="1D7206E2" w14:textId="77777777" w:rsidR="001A2306" w:rsidRPr="00925811" w:rsidRDefault="001A2306" w:rsidP="001A2306">
            <w:r w:rsidRPr="00925811">
              <w:t>0.092</w:t>
            </w:r>
          </w:p>
        </w:tc>
        <w:tc>
          <w:tcPr>
            <w:tcW w:w="2692" w:type="dxa"/>
            <w:vAlign w:val="bottom"/>
          </w:tcPr>
          <w:p w14:paraId="3A7ED814" w14:textId="77777777" w:rsidR="001A2306" w:rsidRPr="00925811" w:rsidRDefault="001A2306" w:rsidP="001A2306">
            <w:r w:rsidRPr="00925811">
              <w:t>0.314</w:t>
            </w:r>
          </w:p>
        </w:tc>
      </w:tr>
      <w:tr w:rsidR="001A2306" w:rsidRPr="00925811" w14:paraId="5E9B776D" w14:textId="77777777" w:rsidTr="00675E72">
        <w:tc>
          <w:tcPr>
            <w:tcW w:w="1702" w:type="dxa"/>
          </w:tcPr>
          <w:p w14:paraId="06267E54" w14:textId="77777777" w:rsidR="001A2306" w:rsidRPr="00925811" w:rsidRDefault="001A2306" w:rsidP="001A2306">
            <w:r w:rsidRPr="00925811">
              <w:t>SWEST</w:t>
            </w:r>
          </w:p>
        </w:tc>
        <w:tc>
          <w:tcPr>
            <w:tcW w:w="2692" w:type="dxa"/>
            <w:vAlign w:val="bottom"/>
          </w:tcPr>
          <w:p w14:paraId="0DC90BCC" w14:textId="77777777" w:rsidR="001A2306" w:rsidRPr="00925811" w:rsidRDefault="001A2306" w:rsidP="001A2306">
            <w:r w:rsidRPr="00925811">
              <w:t>0.131</w:t>
            </w:r>
          </w:p>
        </w:tc>
        <w:tc>
          <w:tcPr>
            <w:tcW w:w="2692" w:type="dxa"/>
            <w:vAlign w:val="bottom"/>
          </w:tcPr>
          <w:p w14:paraId="74D65C2F" w14:textId="77777777" w:rsidR="001A2306" w:rsidRPr="00925811" w:rsidRDefault="001A2306" w:rsidP="001A2306">
            <w:r w:rsidRPr="00925811">
              <w:t>0.448</w:t>
            </w:r>
          </w:p>
        </w:tc>
      </w:tr>
      <w:tr w:rsidR="001A2306" w:rsidRPr="00925811" w14:paraId="2F2C3F9B" w14:textId="77777777" w:rsidTr="00675E72">
        <w:tc>
          <w:tcPr>
            <w:tcW w:w="1702" w:type="dxa"/>
          </w:tcPr>
          <w:p w14:paraId="0D417049" w14:textId="77777777" w:rsidR="001A2306" w:rsidRPr="00925811" w:rsidRDefault="001A2306" w:rsidP="001A2306">
            <w:r w:rsidRPr="00925811">
              <w:t>LPN</w:t>
            </w:r>
          </w:p>
        </w:tc>
        <w:tc>
          <w:tcPr>
            <w:tcW w:w="2692" w:type="dxa"/>
            <w:vAlign w:val="bottom"/>
          </w:tcPr>
          <w:p w14:paraId="227D5246" w14:textId="77777777" w:rsidR="001A2306" w:rsidRPr="00925811" w:rsidRDefault="001A2306" w:rsidP="001A2306">
            <w:r w:rsidRPr="00925811">
              <w:t>1.022</w:t>
            </w:r>
          </w:p>
        </w:tc>
        <w:tc>
          <w:tcPr>
            <w:tcW w:w="2692" w:type="dxa"/>
            <w:vAlign w:val="bottom"/>
          </w:tcPr>
          <w:p w14:paraId="3CCA1249" w14:textId="77777777" w:rsidR="001A2306" w:rsidRPr="00925811" w:rsidRDefault="001A2306" w:rsidP="001A2306">
            <w:r w:rsidRPr="00925811">
              <w:t>6.024</w:t>
            </w:r>
          </w:p>
        </w:tc>
      </w:tr>
      <w:tr w:rsidR="001A2306" w:rsidRPr="00925811" w14:paraId="26ED2899" w14:textId="77777777" w:rsidTr="00675E72">
        <w:tc>
          <w:tcPr>
            <w:tcW w:w="1702" w:type="dxa"/>
          </w:tcPr>
          <w:p w14:paraId="4F90E2EB" w14:textId="77777777" w:rsidR="001A2306" w:rsidRPr="00925811" w:rsidRDefault="001A2306" w:rsidP="001A2306">
            <w:r w:rsidRPr="00925811">
              <w:t>SPN</w:t>
            </w:r>
          </w:p>
        </w:tc>
        <w:tc>
          <w:tcPr>
            <w:tcW w:w="2692" w:type="dxa"/>
            <w:vAlign w:val="bottom"/>
          </w:tcPr>
          <w:p w14:paraId="045E2166" w14:textId="77777777" w:rsidR="001A2306" w:rsidRPr="00925811" w:rsidRDefault="001A2306" w:rsidP="001A2306">
            <w:r w:rsidRPr="00925811">
              <w:t>0.998</w:t>
            </w:r>
          </w:p>
        </w:tc>
        <w:tc>
          <w:tcPr>
            <w:tcW w:w="2692" w:type="dxa"/>
            <w:vAlign w:val="bottom"/>
          </w:tcPr>
          <w:p w14:paraId="2A33F93B" w14:textId="77777777" w:rsidR="001A2306" w:rsidRPr="00925811" w:rsidRDefault="001A2306" w:rsidP="001A2306">
            <w:r w:rsidRPr="00925811">
              <w:t>5.882</w:t>
            </w:r>
          </w:p>
        </w:tc>
      </w:tr>
      <w:tr w:rsidR="001A2306" w:rsidRPr="00925811" w14:paraId="1B90CC4A" w14:textId="77777777" w:rsidTr="00675E72">
        <w:tc>
          <w:tcPr>
            <w:tcW w:w="1702" w:type="dxa"/>
          </w:tcPr>
          <w:p w14:paraId="733B3917" w14:textId="77777777" w:rsidR="001A2306" w:rsidRPr="00925811" w:rsidRDefault="001A2306" w:rsidP="001A2306">
            <w:r w:rsidRPr="00925811">
              <w:t>EPN</w:t>
            </w:r>
          </w:p>
        </w:tc>
        <w:tc>
          <w:tcPr>
            <w:tcW w:w="2692" w:type="dxa"/>
            <w:vAlign w:val="bottom"/>
          </w:tcPr>
          <w:p w14:paraId="420A1A72" w14:textId="77777777" w:rsidR="001A2306" w:rsidRPr="00925811" w:rsidRDefault="001A2306" w:rsidP="001A2306">
            <w:r w:rsidRPr="00925811">
              <w:t>1.577</w:t>
            </w:r>
          </w:p>
        </w:tc>
        <w:tc>
          <w:tcPr>
            <w:tcW w:w="2692" w:type="dxa"/>
            <w:vAlign w:val="bottom"/>
          </w:tcPr>
          <w:p w14:paraId="18A56141" w14:textId="77777777" w:rsidR="001A2306" w:rsidRPr="00925811" w:rsidRDefault="001A2306" w:rsidP="001A2306">
            <w:r w:rsidRPr="00925811">
              <w:t>9.291</w:t>
            </w:r>
          </w:p>
        </w:tc>
      </w:tr>
      <w:tr w:rsidR="001A2306" w:rsidRPr="00925811" w14:paraId="3D10BA2E" w14:textId="77777777" w:rsidTr="00675E72">
        <w:tc>
          <w:tcPr>
            <w:tcW w:w="1702" w:type="dxa"/>
          </w:tcPr>
          <w:p w14:paraId="1CF9E5E9" w14:textId="77777777" w:rsidR="001A2306" w:rsidRPr="00925811" w:rsidRDefault="001A2306" w:rsidP="001A2306">
            <w:r w:rsidRPr="00925811">
              <w:t>SPD</w:t>
            </w:r>
          </w:p>
        </w:tc>
        <w:tc>
          <w:tcPr>
            <w:tcW w:w="2692" w:type="dxa"/>
            <w:vAlign w:val="bottom"/>
          </w:tcPr>
          <w:p w14:paraId="39F5E9DF" w14:textId="77777777" w:rsidR="001A2306" w:rsidRPr="00925811" w:rsidRDefault="001A2306" w:rsidP="001A2306">
            <w:r w:rsidRPr="00925811">
              <w:t>1.227</w:t>
            </w:r>
          </w:p>
        </w:tc>
        <w:tc>
          <w:tcPr>
            <w:tcW w:w="2692" w:type="dxa"/>
            <w:vAlign w:val="bottom"/>
          </w:tcPr>
          <w:p w14:paraId="2A19DBC4" w14:textId="77777777" w:rsidR="001A2306" w:rsidRPr="00925811" w:rsidRDefault="001A2306" w:rsidP="001A2306">
            <w:r w:rsidRPr="00925811">
              <w:t>7.229</w:t>
            </w:r>
          </w:p>
        </w:tc>
      </w:tr>
      <w:tr w:rsidR="001A2306" w:rsidRPr="00925811" w14:paraId="0028697E" w14:textId="77777777" w:rsidTr="00675E72">
        <w:tc>
          <w:tcPr>
            <w:tcW w:w="1702" w:type="dxa"/>
          </w:tcPr>
          <w:p w14:paraId="45C35798" w14:textId="77777777" w:rsidR="001A2306" w:rsidRPr="00925811" w:rsidRDefault="001A2306" w:rsidP="001A2306">
            <w:r w:rsidRPr="00925811">
              <w:t>SPMW</w:t>
            </w:r>
          </w:p>
        </w:tc>
        <w:tc>
          <w:tcPr>
            <w:tcW w:w="2692" w:type="dxa"/>
            <w:vAlign w:val="bottom"/>
          </w:tcPr>
          <w:p w14:paraId="720436BC" w14:textId="77777777" w:rsidR="001A2306" w:rsidRPr="00925811" w:rsidRDefault="001A2306" w:rsidP="001A2306">
            <w:r w:rsidRPr="00925811">
              <w:t>0.929</w:t>
            </w:r>
          </w:p>
        </w:tc>
        <w:tc>
          <w:tcPr>
            <w:tcW w:w="2692" w:type="dxa"/>
            <w:vAlign w:val="bottom"/>
          </w:tcPr>
          <w:p w14:paraId="26B4C64E" w14:textId="77777777" w:rsidR="001A2306" w:rsidRPr="00925811" w:rsidRDefault="001A2306" w:rsidP="001A2306">
            <w:r w:rsidRPr="00925811">
              <w:t>5.476</w:t>
            </w:r>
          </w:p>
        </w:tc>
      </w:tr>
      <w:tr w:rsidR="001A2306" w:rsidRPr="00925811" w14:paraId="4CDB8948" w14:textId="77777777" w:rsidTr="00675E72">
        <w:tc>
          <w:tcPr>
            <w:tcW w:w="1702" w:type="dxa"/>
          </w:tcPr>
          <w:p w14:paraId="2963C15E" w14:textId="77777777" w:rsidR="001A2306" w:rsidRPr="00925811" w:rsidRDefault="001A2306" w:rsidP="001A2306">
            <w:r w:rsidRPr="00925811">
              <w:t>SSEH</w:t>
            </w:r>
          </w:p>
        </w:tc>
        <w:tc>
          <w:tcPr>
            <w:tcW w:w="2692" w:type="dxa"/>
            <w:vAlign w:val="bottom"/>
          </w:tcPr>
          <w:p w14:paraId="72FE0EA2" w14:textId="77777777" w:rsidR="001A2306" w:rsidRPr="00925811" w:rsidRDefault="001A2306" w:rsidP="001A2306">
            <w:r w:rsidRPr="00925811">
              <w:t>0.011</w:t>
            </w:r>
          </w:p>
        </w:tc>
        <w:tc>
          <w:tcPr>
            <w:tcW w:w="2692" w:type="dxa"/>
            <w:vAlign w:val="bottom"/>
          </w:tcPr>
          <w:p w14:paraId="17846320" w14:textId="77777777" w:rsidR="001A2306" w:rsidRPr="00925811" w:rsidRDefault="001A2306" w:rsidP="001A2306">
            <w:r w:rsidRPr="00925811">
              <w:t>0.113</w:t>
            </w:r>
          </w:p>
        </w:tc>
      </w:tr>
      <w:tr w:rsidR="001A2306" w:rsidRPr="00925811" w14:paraId="0D1B8E64" w14:textId="77777777" w:rsidTr="00675E72">
        <w:tc>
          <w:tcPr>
            <w:tcW w:w="1702" w:type="dxa"/>
          </w:tcPr>
          <w:p w14:paraId="1D2E7403" w14:textId="77777777" w:rsidR="001A2306" w:rsidRPr="00925811" w:rsidRDefault="001A2306" w:rsidP="001A2306">
            <w:r w:rsidRPr="00925811">
              <w:t>SSES</w:t>
            </w:r>
          </w:p>
        </w:tc>
        <w:tc>
          <w:tcPr>
            <w:tcW w:w="2692" w:type="dxa"/>
            <w:vAlign w:val="bottom"/>
          </w:tcPr>
          <w:p w14:paraId="1A255D4D" w14:textId="77777777" w:rsidR="001A2306" w:rsidRPr="00925811" w:rsidRDefault="001A2306" w:rsidP="001A2306">
            <w:r w:rsidRPr="00925811">
              <w:t>0.044</w:t>
            </w:r>
          </w:p>
        </w:tc>
        <w:tc>
          <w:tcPr>
            <w:tcW w:w="2692" w:type="dxa"/>
            <w:vAlign w:val="bottom"/>
          </w:tcPr>
          <w:p w14:paraId="26790E05" w14:textId="77777777" w:rsidR="001A2306" w:rsidRPr="00925811" w:rsidRDefault="001A2306" w:rsidP="001A2306">
            <w:r w:rsidRPr="00925811">
              <w:t>0.448</w:t>
            </w:r>
          </w:p>
        </w:tc>
      </w:tr>
    </w:tbl>
    <w:p w14:paraId="75324B1F" w14:textId="77777777" w:rsidR="001A2306" w:rsidRPr="00925811" w:rsidRDefault="001A2306" w:rsidP="001A2306">
      <w:pPr>
        <w:pStyle w:val="AppendixHeading"/>
      </w:pPr>
    </w:p>
    <w:p w14:paraId="2578D854" w14:textId="77777777" w:rsidR="001A2306" w:rsidRPr="00925811" w:rsidRDefault="001A2306" w:rsidP="001A2306">
      <w:pPr>
        <w:pStyle w:val="Caption"/>
      </w:pPr>
      <w:r w:rsidRPr="00925811">
        <w:t>Maximum reward in respect of Low Carbon Transition Services Delivered term (VLCTAU</w:t>
      </w:r>
      <w:r w:rsidRPr="00925811">
        <w:rPr>
          <w:rStyle w:val="Subscript"/>
        </w:rPr>
        <w:t>t</w:t>
      </w:r>
      <w:r w:rsidRPr="00925811">
        <w:t>) (£m)</w:t>
      </w:r>
    </w:p>
    <w:tbl>
      <w:tblPr>
        <w:tblStyle w:val="AppendixTable"/>
        <w:tblW w:w="7102" w:type="dxa"/>
        <w:tblLayout w:type="fixed"/>
        <w:tblLook w:val="04A0" w:firstRow="1" w:lastRow="0" w:firstColumn="1" w:lastColumn="0" w:noHBand="0" w:noVBand="1"/>
      </w:tblPr>
      <w:tblGrid>
        <w:gridCol w:w="1706"/>
        <w:gridCol w:w="2698"/>
        <w:gridCol w:w="2698"/>
      </w:tblGrid>
      <w:tr w:rsidR="001A2306" w:rsidRPr="00925811" w14:paraId="1FD6BB47" w14:textId="77777777" w:rsidTr="00A75C46">
        <w:trPr>
          <w:cnfStyle w:val="100000000000" w:firstRow="1" w:lastRow="0" w:firstColumn="0" w:lastColumn="0" w:oddVBand="0" w:evenVBand="0" w:oddHBand="0" w:evenHBand="0" w:firstRowFirstColumn="0" w:firstRowLastColumn="0" w:lastRowFirstColumn="0" w:lastRowLastColumn="0"/>
          <w:trHeight w:val="226"/>
        </w:trPr>
        <w:tc>
          <w:tcPr>
            <w:tcW w:w="1706" w:type="dxa"/>
          </w:tcPr>
          <w:p w14:paraId="280FCFEE" w14:textId="77777777" w:rsidR="001A2306" w:rsidRPr="00925811" w:rsidRDefault="001A2306" w:rsidP="001A2306">
            <w:r w:rsidRPr="00925811">
              <w:t>Licensee</w:t>
            </w:r>
          </w:p>
        </w:tc>
        <w:tc>
          <w:tcPr>
            <w:tcW w:w="2698" w:type="dxa"/>
          </w:tcPr>
          <w:p w14:paraId="01A8A6E5" w14:textId="77777777" w:rsidR="001A2306" w:rsidRPr="00925811" w:rsidRDefault="001A2306" w:rsidP="001A2306">
            <w:r w:rsidRPr="00925811">
              <w:t>2024/25</w:t>
            </w:r>
          </w:p>
        </w:tc>
        <w:tc>
          <w:tcPr>
            <w:tcW w:w="2698" w:type="dxa"/>
          </w:tcPr>
          <w:p w14:paraId="3E1752F8" w14:textId="77777777" w:rsidR="001A2306" w:rsidRPr="00925811" w:rsidRDefault="001A2306" w:rsidP="001A2306">
            <w:r w:rsidRPr="00925811">
              <w:t>2027/28</w:t>
            </w:r>
          </w:p>
        </w:tc>
      </w:tr>
      <w:tr w:rsidR="001A2306" w:rsidRPr="00925811" w14:paraId="2F180BF7" w14:textId="77777777" w:rsidTr="00A75C46">
        <w:trPr>
          <w:trHeight w:val="226"/>
        </w:trPr>
        <w:tc>
          <w:tcPr>
            <w:tcW w:w="0" w:type="dxa"/>
          </w:tcPr>
          <w:p w14:paraId="0BDB672A" w14:textId="77777777" w:rsidR="001A2306" w:rsidRPr="00925811" w:rsidRDefault="001A2306" w:rsidP="001A2306">
            <w:r w:rsidRPr="00925811">
              <w:t>ENWL</w:t>
            </w:r>
          </w:p>
        </w:tc>
        <w:tc>
          <w:tcPr>
            <w:tcW w:w="0" w:type="dxa"/>
            <w:vAlign w:val="bottom"/>
          </w:tcPr>
          <w:p w14:paraId="7B117DF6" w14:textId="77777777" w:rsidR="001A2306" w:rsidRPr="00925811" w:rsidRDefault="001A2306" w:rsidP="001A2306">
            <w:r w:rsidRPr="00925811">
              <w:t>0.698</w:t>
            </w:r>
          </w:p>
        </w:tc>
        <w:tc>
          <w:tcPr>
            <w:tcW w:w="0" w:type="dxa"/>
            <w:vAlign w:val="bottom"/>
          </w:tcPr>
          <w:p w14:paraId="691A400C" w14:textId="77777777" w:rsidR="001A2306" w:rsidRPr="00925811" w:rsidRDefault="001A2306" w:rsidP="001A2306">
            <w:r w:rsidRPr="00925811">
              <w:t>1.047</w:t>
            </w:r>
          </w:p>
        </w:tc>
      </w:tr>
      <w:tr w:rsidR="001A2306" w:rsidRPr="00925811" w14:paraId="64FDC54E" w14:textId="77777777" w:rsidTr="00A75C46">
        <w:trPr>
          <w:trHeight w:val="226"/>
        </w:trPr>
        <w:tc>
          <w:tcPr>
            <w:tcW w:w="0" w:type="dxa"/>
          </w:tcPr>
          <w:p w14:paraId="488FC305" w14:textId="77777777" w:rsidR="001A2306" w:rsidRPr="00925811" w:rsidRDefault="001A2306" w:rsidP="001A2306">
            <w:r w:rsidRPr="00925811">
              <w:t>NPgN</w:t>
            </w:r>
          </w:p>
        </w:tc>
        <w:tc>
          <w:tcPr>
            <w:tcW w:w="0" w:type="dxa"/>
            <w:vAlign w:val="bottom"/>
          </w:tcPr>
          <w:p w14:paraId="4E396ACF" w14:textId="77777777" w:rsidR="001A2306" w:rsidRPr="00925811" w:rsidRDefault="001A2306" w:rsidP="001A2306">
            <w:r w:rsidRPr="00925811">
              <w:t>0.519</w:t>
            </w:r>
          </w:p>
        </w:tc>
        <w:tc>
          <w:tcPr>
            <w:tcW w:w="0" w:type="dxa"/>
            <w:vAlign w:val="bottom"/>
          </w:tcPr>
          <w:p w14:paraId="0BC378CB" w14:textId="77777777" w:rsidR="001A2306" w:rsidRPr="00925811" w:rsidRDefault="001A2306" w:rsidP="001A2306">
            <w:r w:rsidRPr="00925811">
              <w:t>0.778</w:t>
            </w:r>
          </w:p>
        </w:tc>
      </w:tr>
      <w:tr w:rsidR="001A2306" w:rsidRPr="00925811" w14:paraId="61EFDC79" w14:textId="77777777" w:rsidTr="00A75C46">
        <w:trPr>
          <w:trHeight w:val="226"/>
        </w:trPr>
        <w:tc>
          <w:tcPr>
            <w:tcW w:w="0" w:type="dxa"/>
          </w:tcPr>
          <w:p w14:paraId="76873F10" w14:textId="77777777" w:rsidR="001A2306" w:rsidRPr="00925811" w:rsidRDefault="001A2306" w:rsidP="001A2306">
            <w:r w:rsidRPr="00925811">
              <w:t>NPgY</w:t>
            </w:r>
          </w:p>
        </w:tc>
        <w:tc>
          <w:tcPr>
            <w:tcW w:w="0" w:type="dxa"/>
            <w:vAlign w:val="bottom"/>
          </w:tcPr>
          <w:p w14:paraId="3D8B4113" w14:textId="77777777" w:rsidR="001A2306" w:rsidRPr="00925811" w:rsidRDefault="001A2306" w:rsidP="001A2306">
            <w:r w:rsidRPr="00925811">
              <w:t>0.716</w:t>
            </w:r>
          </w:p>
        </w:tc>
        <w:tc>
          <w:tcPr>
            <w:tcW w:w="0" w:type="dxa"/>
            <w:vAlign w:val="bottom"/>
          </w:tcPr>
          <w:p w14:paraId="224C3DE9" w14:textId="77777777" w:rsidR="001A2306" w:rsidRPr="00925811" w:rsidRDefault="001A2306" w:rsidP="001A2306">
            <w:r w:rsidRPr="00925811">
              <w:t>1.073</w:t>
            </w:r>
          </w:p>
        </w:tc>
      </w:tr>
      <w:tr w:rsidR="001A2306" w:rsidRPr="00925811" w14:paraId="4AA31C2B" w14:textId="77777777" w:rsidTr="00A75C46">
        <w:trPr>
          <w:trHeight w:val="226"/>
        </w:trPr>
        <w:tc>
          <w:tcPr>
            <w:tcW w:w="0" w:type="dxa"/>
          </w:tcPr>
          <w:p w14:paraId="49E9FD13" w14:textId="77777777" w:rsidR="001A2306" w:rsidRPr="00925811" w:rsidRDefault="001A2306" w:rsidP="001A2306">
            <w:r w:rsidRPr="00925811">
              <w:t>WMID</w:t>
            </w:r>
          </w:p>
        </w:tc>
        <w:tc>
          <w:tcPr>
            <w:tcW w:w="0" w:type="dxa"/>
            <w:vAlign w:val="bottom"/>
          </w:tcPr>
          <w:p w14:paraId="309EAA0E" w14:textId="77777777" w:rsidR="001A2306" w:rsidRPr="00925811" w:rsidRDefault="001A2306" w:rsidP="001A2306">
            <w:r w:rsidRPr="00925811">
              <w:t>0.901</w:t>
            </w:r>
          </w:p>
        </w:tc>
        <w:tc>
          <w:tcPr>
            <w:tcW w:w="0" w:type="dxa"/>
            <w:vAlign w:val="bottom"/>
          </w:tcPr>
          <w:p w14:paraId="51EEA0FE" w14:textId="77777777" w:rsidR="001A2306" w:rsidRPr="00925811" w:rsidRDefault="001A2306" w:rsidP="001A2306">
            <w:r w:rsidRPr="00925811">
              <w:t>1.351</w:t>
            </w:r>
          </w:p>
        </w:tc>
      </w:tr>
      <w:tr w:rsidR="001A2306" w:rsidRPr="00925811" w14:paraId="7011BB0A" w14:textId="77777777" w:rsidTr="00A75C46">
        <w:trPr>
          <w:trHeight w:val="226"/>
        </w:trPr>
        <w:tc>
          <w:tcPr>
            <w:tcW w:w="0" w:type="dxa"/>
          </w:tcPr>
          <w:p w14:paraId="6E7C8D09" w14:textId="77777777" w:rsidR="001A2306" w:rsidRPr="00925811" w:rsidRDefault="001A2306" w:rsidP="001A2306">
            <w:r w:rsidRPr="00925811">
              <w:t>EMID</w:t>
            </w:r>
          </w:p>
        </w:tc>
        <w:tc>
          <w:tcPr>
            <w:tcW w:w="0" w:type="dxa"/>
            <w:vAlign w:val="bottom"/>
          </w:tcPr>
          <w:p w14:paraId="3B3B964B" w14:textId="77777777" w:rsidR="001A2306" w:rsidRPr="00925811" w:rsidRDefault="001A2306" w:rsidP="001A2306">
            <w:r w:rsidRPr="00925811">
              <w:t>0.922</w:t>
            </w:r>
          </w:p>
        </w:tc>
        <w:tc>
          <w:tcPr>
            <w:tcW w:w="0" w:type="dxa"/>
            <w:vAlign w:val="bottom"/>
          </w:tcPr>
          <w:p w14:paraId="7801972E" w14:textId="77777777" w:rsidR="001A2306" w:rsidRPr="00925811" w:rsidRDefault="001A2306" w:rsidP="001A2306">
            <w:r w:rsidRPr="00925811">
              <w:t>1.383</w:t>
            </w:r>
          </w:p>
        </w:tc>
      </w:tr>
      <w:tr w:rsidR="001A2306" w:rsidRPr="00925811" w14:paraId="6B545DEB" w14:textId="77777777" w:rsidTr="00A75C46">
        <w:trPr>
          <w:trHeight w:val="226"/>
        </w:trPr>
        <w:tc>
          <w:tcPr>
            <w:tcW w:w="0" w:type="dxa"/>
          </w:tcPr>
          <w:p w14:paraId="73416E3C" w14:textId="77777777" w:rsidR="001A2306" w:rsidRPr="00925811" w:rsidRDefault="001A2306" w:rsidP="001A2306">
            <w:r w:rsidRPr="00925811">
              <w:t>SWALES</w:t>
            </w:r>
          </w:p>
        </w:tc>
        <w:tc>
          <w:tcPr>
            <w:tcW w:w="0" w:type="dxa"/>
            <w:vAlign w:val="bottom"/>
          </w:tcPr>
          <w:p w14:paraId="302EDA86" w14:textId="77777777" w:rsidR="001A2306" w:rsidRPr="00925811" w:rsidRDefault="001A2306" w:rsidP="001A2306">
            <w:r w:rsidRPr="00925811">
              <w:t>0.461</w:t>
            </w:r>
          </w:p>
        </w:tc>
        <w:tc>
          <w:tcPr>
            <w:tcW w:w="0" w:type="dxa"/>
            <w:vAlign w:val="bottom"/>
          </w:tcPr>
          <w:p w14:paraId="108221B9" w14:textId="77777777" w:rsidR="001A2306" w:rsidRPr="00925811" w:rsidRDefault="001A2306" w:rsidP="001A2306">
            <w:r w:rsidRPr="00925811">
              <w:t>0.691</w:t>
            </w:r>
          </w:p>
        </w:tc>
      </w:tr>
      <w:tr w:rsidR="001A2306" w:rsidRPr="00925811" w14:paraId="09C65488" w14:textId="77777777" w:rsidTr="00A75C46">
        <w:trPr>
          <w:trHeight w:val="226"/>
        </w:trPr>
        <w:tc>
          <w:tcPr>
            <w:tcW w:w="0" w:type="dxa"/>
          </w:tcPr>
          <w:p w14:paraId="1EA3E48D" w14:textId="77777777" w:rsidR="001A2306" w:rsidRPr="00925811" w:rsidRDefault="001A2306" w:rsidP="001A2306">
            <w:r w:rsidRPr="00925811">
              <w:t>SWEST</w:t>
            </w:r>
          </w:p>
        </w:tc>
        <w:tc>
          <w:tcPr>
            <w:tcW w:w="0" w:type="dxa"/>
            <w:vAlign w:val="bottom"/>
          </w:tcPr>
          <w:p w14:paraId="1083C985" w14:textId="77777777" w:rsidR="001A2306" w:rsidRPr="00925811" w:rsidRDefault="001A2306" w:rsidP="001A2306">
            <w:r w:rsidRPr="00925811">
              <w:t>0.700</w:t>
            </w:r>
          </w:p>
        </w:tc>
        <w:tc>
          <w:tcPr>
            <w:tcW w:w="0" w:type="dxa"/>
            <w:vAlign w:val="bottom"/>
          </w:tcPr>
          <w:p w14:paraId="2AD6B40E" w14:textId="77777777" w:rsidR="001A2306" w:rsidRPr="00925811" w:rsidRDefault="001A2306" w:rsidP="001A2306">
            <w:r w:rsidRPr="00925811">
              <w:t>1.049</w:t>
            </w:r>
          </w:p>
        </w:tc>
      </w:tr>
      <w:tr w:rsidR="001A2306" w:rsidRPr="00925811" w14:paraId="203FB561" w14:textId="77777777" w:rsidTr="00A75C46">
        <w:trPr>
          <w:trHeight w:val="226"/>
        </w:trPr>
        <w:tc>
          <w:tcPr>
            <w:tcW w:w="0" w:type="dxa"/>
          </w:tcPr>
          <w:p w14:paraId="18A597E9" w14:textId="77777777" w:rsidR="001A2306" w:rsidRPr="00925811" w:rsidRDefault="001A2306" w:rsidP="001A2306">
            <w:r w:rsidRPr="00925811">
              <w:t>LPN</w:t>
            </w:r>
          </w:p>
        </w:tc>
        <w:tc>
          <w:tcPr>
            <w:tcW w:w="0" w:type="dxa"/>
            <w:vAlign w:val="bottom"/>
          </w:tcPr>
          <w:p w14:paraId="23C18975" w14:textId="77777777" w:rsidR="001A2306" w:rsidRPr="00925811" w:rsidRDefault="001A2306" w:rsidP="001A2306">
            <w:r w:rsidRPr="00925811">
              <w:t>0.605</w:t>
            </w:r>
          </w:p>
        </w:tc>
        <w:tc>
          <w:tcPr>
            <w:tcW w:w="0" w:type="dxa"/>
            <w:vAlign w:val="bottom"/>
          </w:tcPr>
          <w:p w14:paraId="52C30FBD" w14:textId="77777777" w:rsidR="001A2306" w:rsidRPr="00925811" w:rsidRDefault="001A2306" w:rsidP="001A2306">
            <w:r w:rsidRPr="00925811">
              <w:t>0.908</w:t>
            </w:r>
          </w:p>
        </w:tc>
      </w:tr>
      <w:tr w:rsidR="001A2306" w:rsidRPr="00925811" w14:paraId="4CE7ADF2" w14:textId="77777777" w:rsidTr="00A75C46">
        <w:trPr>
          <w:trHeight w:val="226"/>
        </w:trPr>
        <w:tc>
          <w:tcPr>
            <w:tcW w:w="0" w:type="dxa"/>
          </w:tcPr>
          <w:p w14:paraId="471E1D69" w14:textId="77777777" w:rsidR="001A2306" w:rsidRPr="00925811" w:rsidRDefault="001A2306" w:rsidP="001A2306">
            <w:r w:rsidRPr="00925811">
              <w:t>SPN</w:t>
            </w:r>
          </w:p>
        </w:tc>
        <w:tc>
          <w:tcPr>
            <w:tcW w:w="0" w:type="dxa"/>
            <w:vAlign w:val="bottom"/>
          </w:tcPr>
          <w:p w14:paraId="695B1072" w14:textId="77777777" w:rsidR="001A2306" w:rsidRPr="00925811" w:rsidRDefault="001A2306" w:rsidP="001A2306">
            <w:r w:rsidRPr="00925811">
              <w:t>0.626</w:t>
            </w:r>
          </w:p>
        </w:tc>
        <w:tc>
          <w:tcPr>
            <w:tcW w:w="0" w:type="dxa"/>
            <w:vAlign w:val="bottom"/>
          </w:tcPr>
          <w:p w14:paraId="6592D44E" w14:textId="77777777" w:rsidR="001A2306" w:rsidRPr="00925811" w:rsidRDefault="001A2306" w:rsidP="001A2306">
            <w:r w:rsidRPr="00925811">
              <w:t>0.939</w:t>
            </w:r>
          </w:p>
        </w:tc>
      </w:tr>
      <w:tr w:rsidR="001A2306" w:rsidRPr="00925811" w14:paraId="221B10C3" w14:textId="77777777" w:rsidTr="00A75C46">
        <w:trPr>
          <w:trHeight w:val="226"/>
        </w:trPr>
        <w:tc>
          <w:tcPr>
            <w:tcW w:w="0" w:type="dxa"/>
          </w:tcPr>
          <w:p w14:paraId="6F08EF2F" w14:textId="77777777" w:rsidR="001A2306" w:rsidRPr="00925811" w:rsidRDefault="001A2306" w:rsidP="001A2306">
            <w:r w:rsidRPr="00925811">
              <w:t>EPN</w:t>
            </w:r>
          </w:p>
        </w:tc>
        <w:tc>
          <w:tcPr>
            <w:tcW w:w="0" w:type="dxa"/>
            <w:vAlign w:val="bottom"/>
          </w:tcPr>
          <w:p w14:paraId="44CCC8D9" w14:textId="77777777" w:rsidR="001A2306" w:rsidRPr="00925811" w:rsidRDefault="001A2306" w:rsidP="001A2306">
            <w:r w:rsidRPr="00925811">
              <w:t>0.978</w:t>
            </w:r>
          </w:p>
        </w:tc>
        <w:tc>
          <w:tcPr>
            <w:tcW w:w="0" w:type="dxa"/>
            <w:vAlign w:val="bottom"/>
          </w:tcPr>
          <w:p w14:paraId="7F420086" w14:textId="77777777" w:rsidR="001A2306" w:rsidRPr="00925811" w:rsidRDefault="001A2306" w:rsidP="001A2306">
            <w:r w:rsidRPr="00925811">
              <w:t>1.467</w:t>
            </w:r>
          </w:p>
        </w:tc>
      </w:tr>
      <w:tr w:rsidR="001A2306" w:rsidRPr="00925811" w14:paraId="2E8903EA" w14:textId="77777777" w:rsidTr="00A75C46">
        <w:trPr>
          <w:trHeight w:val="226"/>
        </w:trPr>
        <w:tc>
          <w:tcPr>
            <w:tcW w:w="0" w:type="dxa"/>
          </w:tcPr>
          <w:p w14:paraId="035EDAE4" w14:textId="77777777" w:rsidR="001A2306" w:rsidRPr="00925811" w:rsidRDefault="001A2306" w:rsidP="001A2306">
            <w:r w:rsidRPr="00925811">
              <w:t>SPD</w:t>
            </w:r>
          </w:p>
        </w:tc>
        <w:tc>
          <w:tcPr>
            <w:tcW w:w="0" w:type="dxa"/>
            <w:vAlign w:val="bottom"/>
          </w:tcPr>
          <w:p w14:paraId="69000C55" w14:textId="77777777" w:rsidR="001A2306" w:rsidRPr="00925811" w:rsidRDefault="001A2306" w:rsidP="001A2306">
            <w:r w:rsidRPr="00925811">
              <w:t>0.665</w:t>
            </w:r>
          </w:p>
        </w:tc>
        <w:tc>
          <w:tcPr>
            <w:tcW w:w="0" w:type="dxa"/>
            <w:vAlign w:val="bottom"/>
          </w:tcPr>
          <w:p w14:paraId="41E5F8DD" w14:textId="77777777" w:rsidR="001A2306" w:rsidRPr="00925811" w:rsidRDefault="001A2306" w:rsidP="001A2306">
            <w:r w:rsidRPr="00925811">
              <w:t>0.997</w:t>
            </w:r>
          </w:p>
        </w:tc>
      </w:tr>
      <w:tr w:rsidR="001A2306" w:rsidRPr="00925811" w14:paraId="1F4E37AE" w14:textId="77777777" w:rsidTr="00A75C46">
        <w:trPr>
          <w:trHeight w:val="226"/>
        </w:trPr>
        <w:tc>
          <w:tcPr>
            <w:tcW w:w="0" w:type="dxa"/>
          </w:tcPr>
          <w:p w14:paraId="5967E260" w14:textId="77777777" w:rsidR="001A2306" w:rsidRPr="00925811" w:rsidRDefault="001A2306" w:rsidP="001A2306">
            <w:r w:rsidRPr="00925811">
              <w:t>SPMW</w:t>
            </w:r>
          </w:p>
        </w:tc>
        <w:tc>
          <w:tcPr>
            <w:tcW w:w="0" w:type="dxa"/>
            <w:vAlign w:val="bottom"/>
          </w:tcPr>
          <w:p w14:paraId="016469D3" w14:textId="77777777" w:rsidR="001A2306" w:rsidRPr="00925811" w:rsidRDefault="001A2306" w:rsidP="001A2306">
            <w:r w:rsidRPr="00925811">
              <w:t>0.739</w:t>
            </w:r>
          </w:p>
        </w:tc>
        <w:tc>
          <w:tcPr>
            <w:tcW w:w="0" w:type="dxa"/>
            <w:vAlign w:val="bottom"/>
          </w:tcPr>
          <w:p w14:paraId="043C7B2E" w14:textId="77777777" w:rsidR="001A2306" w:rsidRPr="00925811" w:rsidRDefault="001A2306" w:rsidP="001A2306">
            <w:r w:rsidRPr="00925811">
              <w:t>1.109</w:t>
            </w:r>
          </w:p>
        </w:tc>
      </w:tr>
      <w:tr w:rsidR="001A2306" w:rsidRPr="00925811" w14:paraId="0D32B5C4" w14:textId="77777777" w:rsidTr="00A75C46">
        <w:trPr>
          <w:trHeight w:val="226"/>
        </w:trPr>
        <w:tc>
          <w:tcPr>
            <w:tcW w:w="0" w:type="dxa"/>
          </w:tcPr>
          <w:p w14:paraId="16BAD461" w14:textId="77777777" w:rsidR="001A2306" w:rsidRPr="00925811" w:rsidRDefault="001A2306" w:rsidP="001A2306">
            <w:r w:rsidRPr="00925811">
              <w:t>SSEH</w:t>
            </w:r>
          </w:p>
        </w:tc>
        <w:tc>
          <w:tcPr>
            <w:tcW w:w="0" w:type="dxa"/>
            <w:vAlign w:val="bottom"/>
          </w:tcPr>
          <w:p w14:paraId="18725057" w14:textId="77777777" w:rsidR="001A2306" w:rsidRPr="00925811" w:rsidRDefault="001A2306" w:rsidP="001A2306">
            <w:r w:rsidRPr="00925811">
              <w:t>0.496</w:t>
            </w:r>
          </w:p>
        </w:tc>
        <w:tc>
          <w:tcPr>
            <w:tcW w:w="0" w:type="dxa"/>
            <w:vAlign w:val="bottom"/>
          </w:tcPr>
          <w:p w14:paraId="7480D32F" w14:textId="77777777" w:rsidR="001A2306" w:rsidRPr="00925811" w:rsidRDefault="001A2306" w:rsidP="001A2306">
            <w:r w:rsidRPr="00925811">
              <w:t>0.744</w:t>
            </w:r>
          </w:p>
        </w:tc>
      </w:tr>
      <w:tr w:rsidR="001A2306" w:rsidRPr="00925811" w14:paraId="56B5722A" w14:textId="77777777" w:rsidTr="00A75C46">
        <w:trPr>
          <w:trHeight w:val="226"/>
        </w:trPr>
        <w:tc>
          <w:tcPr>
            <w:tcW w:w="0" w:type="dxa"/>
          </w:tcPr>
          <w:p w14:paraId="6D73C97C" w14:textId="77777777" w:rsidR="001A2306" w:rsidRPr="00925811" w:rsidRDefault="001A2306" w:rsidP="001A2306">
            <w:r w:rsidRPr="00925811">
              <w:t>SSES</w:t>
            </w:r>
          </w:p>
        </w:tc>
        <w:tc>
          <w:tcPr>
            <w:tcW w:w="0" w:type="dxa"/>
            <w:vAlign w:val="bottom"/>
          </w:tcPr>
          <w:p w14:paraId="0E059D79" w14:textId="77777777" w:rsidR="001A2306" w:rsidRPr="00925811" w:rsidRDefault="001A2306" w:rsidP="001A2306">
            <w:r w:rsidRPr="00925811">
              <w:t>0.935</w:t>
            </w:r>
          </w:p>
        </w:tc>
        <w:tc>
          <w:tcPr>
            <w:tcW w:w="0" w:type="dxa"/>
            <w:vAlign w:val="bottom"/>
          </w:tcPr>
          <w:p w14:paraId="0876F584" w14:textId="77777777" w:rsidR="001A2306" w:rsidRPr="00925811" w:rsidRDefault="001A2306" w:rsidP="001A2306">
            <w:r w:rsidRPr="00925811">
              <w:t>1.403</w:t>
            </w:r>
          </w:p>
        </w:tc>
      </w:tr>
    </w:tbl>
    <w:p w14:paraId="09E98B5B" w14:textId="77777777" w:rsidR="001A2306" w:rsidRPr="00925811" w:rsidRDefault="001A2306" w:rsidP="001A2306">
      <w:pPr>
        <w:pStyle w:val="AppendixHeading"/>
      </w:pPr>
    </w:p>
    <w:p w14:paraId="5F93CA38" w14:textId="77777777" w:rsidR="001A2306" w:rsidRPr="00925811" w:rsidRDefault="001A2306" w:rsidP="001A2306">
      <w:pPr>
        <w:pStyle w:val="Caption"/>
      </w:pPr>
      <w:r w:rsidRPr="00925811">
        <w:t>Reward incentive rate for the value of Low Carbon Transition Services Delivered term (VLCTIRR</w:t>
      </w:r>
      <w:r w:rsidRPr="00925811">
        <w:rPr>
          <w:rStyle w:val="Subscript"/>
        </w:rPr>
        <w:t>t</w:t>
      </w:r>
      <w:r w:rsidRPr="00925811">
        <w:t>) (£m)</w:t>
      </w:r>
    </w:p>
    <w:tbl>
      <w:tblPr>
        <w:tblStyle w:val="AppendixTable"/>
        <w:tblW w:w="7086" w:type="dxa"/>
        <w:tblLayout w:type="fixed"/>
        <w:tblLook w:val="04A0" w:firstRow="1" w:lastRow="0" w:firstColumn="1" w:lastColumn="0" w:noHBand="0" w:noVBand="1"/>
      </w:tblPr>
      <w:tblGrid>
        <w:gridCol w:w="1702"/>
        <w:gridCol w:w="2692"/>
        <w:gridCol w:w="2692"/>
      </w:tblGrid>
      <w:tr w:rsidR="001A2306" w:rsidRPr="00925811" w14:paraId="07B0B9E8" w14:textId="77777777" w:rsidTr="00A75C46">
        <w:trPr>
          <w:cnfStyle w:val="100000000000" w:firstRow="1" w:lastRow="0" w:firstColumn="0" w:lastColumn="0" w:oddVBand="0" w:evenVBand="0" w:oddHBand="0" w:evenHBand="0" w:firstRowFirstColumn="0" w:firstRowLastColumn="0" w:lastRowFirstColumn="0" w:lastRowLastColumn="0"/>
        </w:trPr>
        <w:tc>
          <w:tcPr>
            <w:tcW w:w="1702" w:type="dxa"/>
          </w:tcPr>
          <w:p w14:paraId="43C1ADF8" w14:textId="77777777" w:rsidR="001A2306" w:rsidRPr="00925811" w:rsidRDefault="001A2306" w:rsidP="001A2306">
            <w:r w:rsidRPr="00925811">
              <w:t>Licensee</w:t>
            </w:r>
          </w:p>
        </w:tc>
        <w:tc>
          <w:tcPr>
            <w:tcW w:w="2692" w:type="dxa"/>
          </w:tcPr>
          <w:p w14:paraId="783BE4F2" w14:textId="77777777" w:rsidR="001A2306" w:rsidRPr="00925811" w:rsidRDefault="001A2306" w:rsidP="001A2306">
            <w:r w:rsidRPr="00925811">
              <w:t>2024/25</w:t>
            </w:r>
          </w:p>
        </w:tc>
        <w:tc>
          <w:tcPr>
            <w:tcW w:w="2692" w:type="dxa"/>
          </w:tcPr>
          <w:p w14:paraId="2CCB20A9" w14:textId="77777777" w:rsidR="001A2306" w:rsidRPr="00925811" w:rsidRDefault="001A2306" w:rsidP="001A2306">
            <w:r w:rsidRPr="00925811">
              <w:t>2027/28</w:t>
            </w:r>
          </w:p>
        </w:tc>
      </w:tr>
      <w:tr w:rsidR="001A2306" w:rsidRPr="00925811" w14:paraId="41A5F37B" w14:textId="77777777" w:rsidTr="00967F54">
        <w:tc>
          <w:tcPr>
            <w:tcW w:w="1702" w:type="dxa"/>
          </w:tcPr>
          <w:p w14:paraId="21D8A9D6" w14:textId="77777777" w:rsidR="001A2306" w:rsidRPr="00925811" w:rsidRDefault="001A2306" w:rsidP="001A2306">
            <w:r w:rsidRPr="00925811">
              <w:t>ENWL</w:t>
            </w:r>
          </w:p>
        </w:tc>
        <w:tc>
          <w:tcPr>
            <w:tcW w:w="2692" w:type="dxa"/>
            <w:vAlign w:val="bottom"/>
          </w:tcPr>
          <w:p w14:paraId="0FF84532" w14:textId="77777777" w:rsidR="001A2306" w:rsidRPr="00925811" w:rsidRDefault="001A2306" w:rsidP="001A2306">
            <w:r w:rsidRPr="00925811">
              <w:t>17.449</w:t>
            </w:r>
          </w:p>
        </w:tc>
        <w:tc>
          <w:tcPr>
            <w:tcW w:w="2692" w:type="dxa"/>
            <w:vAlign w:val="bottom"/>
          </w:tcPr>
          <w:p w14:paraId="42834975" w14:textId="77777777" w:rsidR="001A2306" w:rsidRPr="00925811" w:rsidRDefault="001A2306" w:rsidP="001A2306">
            <w:r w:rsidRPr="00925811">
              <w:t>21.366</w:t>
            </w:r>
          </w:p>
        </w:tc>
      </w:tr>
      <w:tr w:rsidR="00967F54" w:rsidRPr="00925811" w14:paraId="01A2DF79" w14:textId="77777777" w:rsidTr="00925811">
        <w:tc>
          <w:tcPr>
            <w:tcW w:w="1702" w:type="dxa"/>
          </w:tcPr>
          <w:p w14:paraId="167A97B1" w14:textId="77777777" w:rsidR="00967F54" w:rsidRPr="00925811" w:rsidRDefault="00967F54" w:rsidP="00967F54">
            <w:r w:rsidRPr="00925811">
              <w:t>NPgN</w:t>
            </w:r>
          </w:p>
        </w:tc>
        <w:tc>
          <w:tcPr>
            <w:tcW w:w="2692" w:type="dxa"/>
            <w:vAlign w:val="bottom"/>
          </w:tcPr>
          <w:p w14:paraId="781A2B40" w14:textId="77777777" w:rsidR="00967F54" w:rsidRPr="00925811" w:rsidRDefault="00967F54" w:rsidP="00967F54">
            <w:r w:rsidRPr="00925811">
              <w:t>3.716</w:t>
            </w:r>
          </w:p>
        </w:tc>
        <w:tc>
          <w:tcPr>
            <w:tcW w:w="2692" w:type="dxa"/>
          </w:tcPr>
          <w:p w14:paraId="1EFA412B" w14:textId="49ABDBDC" w:rsidR="00967F54" w:rsidRPr="00925811" w:rsidRDefault="00967F54" w:rsidP="00967F54">
            <w:r w:rsidRPr="00925811">
              <w:t>1.061</w:t>
            </w:r>
          </w:p>
        </w:tc>
      </w:tr>
      <w:tr w:rsidR="00967F54" w:rsidRPr="00925811" w14:paraId="41EE690B" w14:textId="77777777" w:rsidTr="00925811">
        <w:tc>
          <w:tcPr>
            <w:tcW w:w="1702" w:type="dxa"/>
          </w:tcPr>
          <w:p w14:paraId="6063D80E" w14:textId="77777777" w:rsidR="00967F54" w:rsidRPr="00925811" w:rsidRDefault="00967F54" w:rsidP="00967F54">
            <w:r w:rsidRPr="00925811">
              <w:t>NPgY</w:t>
            </w:r>
          </w:p>
        </w:tc>
        <w:tc>
          <w:tcPr>
            <w:tcW w:w="2692" w:type="dxa"/>
            <w:vAlign w:val="bottom"/>
          </w:tcPr>
          <w:p w14:paraId="71648CA4" w14:textId="77777777" w:rsidR="00967F54" w:rsidRPr="00925811" w:rsidRDefault="00967F54" w:rsidP="00967F54">
            <w:r w:rsidRPr="00925811">
              <w:t>3.570</w:t>
            </w:r>
          </w:p>
        </w:tc>
        <w:tc>
          <w:tcPr>
            <w:tcW w:w="2692" w:type="dxa"/>
          </w:tcPr>
          <w:p w14:paraId="3974690A" w14:textId="611E6C4C" w:rsidR="00967F54" w:rsidRPr="00925811" w:rsidRDefault="00967F54" w:rsidP="00967F54">
            <w:r w:rsidRPr="00925811">
              <w:t>1.013</w:t>
            </w:r>
          </w:p>
        </w:tc>
      </w:tr>
      <w:tr w:rsidR="001A2306" w:rsidRPr="00925811" w14:paraId="64DE82D2" w14:textId="77777777" w:rsidTr="00967F54">
        <w:tc>
          <w:tcPr>
            <w:tcW w:w="1702" w:type="dxa"/>
          </w:tcPr>
          <w:p w14:paraId="72409E9D" w14:textId="77777777" w:rsidR="001A2306" w:rsidRPr="00925811" w:rsidRDefault="001A2306" w:rsidP="001A2306">
            <w:r w:rsidRPr="00925811">
              <w:t>WMID</w:t>
            </w:r>
          </w:p>
        </w:tc>
        <w:tc>
          <w:tcPr>
            <w:tcW w:w="2692" w:type="dxa"/>
            <w:vAlign w:val="bottom"/>
          </w:tcPr>
          <w:p w14:paraId="3411E226" w14:textId="77777777" w:rsidR="001A2306" w:rsidRPr="00925811" w:rsidRDefault="001A2306" w:rsidP="001A2306">
            <w:r w:rsidRPr="00925811">
              <w:t>49.379</w:t>
            </w:r>
          </w:p>
        </w:tc>
        <w:tc>
          <w:tcPr>
            <w:tcW w:w="2692" w:type="dxa"/>
            <w:vAlign w:val="bottom"/>
          </w:tcPr>
          <w:p w14:paraId="2D1DA20C" w14:textId="77777777" w:rsidR="001A2306" w:rsidRPr="00925811" w:rsidRDefault="001A2306" w:rsidP="001A2306">
            <w:r w:rsidRPr="00925811">
              <w:t>21.697</w:t>
            </w:r>
          </w:p>
        </w:tc>
      </w:tr>
      <w:tr w:rsidR="001A2306" w:rsidRPr="00925811" w14:paraId="4F6CEF40" w14:textId="77777777" w:rsidTr="00967F54">
        <w:tc>
          <w:tcPr>
            <w:tcW w:w="1702" w:type="dxa"/>
          </w:tcPr>
          <w:p w14:paraId="474D91AC" w14:textId="77777777" w:rsidR="001A2306" w:rsidRPr="00925811" w:rsidRDefault="001A2306" w:rsidP="001A2306">
            <w:r w:rsidRPr="00925811">
              <w:t>EMID</w:t>
            </w:r>
          </w:p>
        </w:tc>
        <w:tc>
          <w:tcPr>
            <w:tcW w:w="2692" w:type="dxa"/>
            <w:vAlign w:val="bottom"/>
          </w:tcPr>
          <w:p w14:paraId="05DA5618" w14:textId="77777777" w:rsidR="001A2306" w:rsidRPr="00925811" w:rsidRDefault="001A2306" w:rsidP="001A2306">
            <w:r w:rsidRPr="00925811">
              <w:t>47.335</w:t>
            </w:r>
          </w:p>
        </w:tc>
        <w:tc>
          <w:tcPr>
            <w:tcW w:w="2692" w:type="dxa"/>
            <w:vAlign w:val="bottom"/>
          </w:tcPr>
          <w:p w14:paraId="24258BB2" w14:textId="77777777" w:rsidR="001A2306" w:rsidRPr="00925811" w:rsidRDefault="001A2306" w:rsidP="001A2306">
            <w:r w:rsidRPr="00925811">
              <w:t>20.799</w:t>
            </w:r>
          </w:p>
        </w:tc>
      </w:tr>
      <w:tr w:rsidR="001A2306" w:rsidRPr="00925811" w14:paraId="2D92D76D" w14:textId="77777777" w:rsidTr="00967F54">
        <w:tc>
          <w:tcPr>
            <w:tcW w:w="1702" w:type="dxa"/>
          </w:tcPr>
          <w:p w14:paraId="21233DF2" w14:textId="77777777" w:rsidR="001A2306" w:rsidRPr="00925811" w:rsidRDefault="001A2306" w:rsidP="001A2306">
            <w:r w:rsidRPr="00925811">
              <w:t>SWALES</w:t>
            </w:r>
          </w:p>
        </w:tc>
        <w:tc>
          <w:tcPr>
            <w:tcW w:w="2692" w:type="dxa"/>
            <w:vAlign w:val="bottom"/>
          </w:tcPr>
          <w:p w14:paraId="600C42A1" w14:textId="77777777" w:rsidR="001A2306" w:rsidRPr="00925811" w:rsidRDefault="001A2306" w:rsidP="001A2306">
            <w:r w:rsidRPr="00925811">
              <w:t>55.128</w:t>
            </w:r>
          </w:p>
        </w:tc>
        <w:tc>
          <w:tcPr>
            <w:tcW w:w="2692" w:type="dxa"/>
            <w:vAlign w:val="bottom"/>
          </w:tcPr>
          <w:p w14:paraId="516512E6" w14:textId="77777777" w:rsidR="001A2306" w:rsidRPr="00925811" w:rsidRDefault="001A2306" w:rsidP="001A2306">
            <w:r w:rsidRPr="00925811">
              <w:t>24.223</w:t>
            </w:r>
          </w:p>
        </w:tc>
      </w:tr>
      <w:tr w:rsidR="001A2306" w:rsidRPr="00925811" w14:paraId="2352789A" w14:textId="77777777" w:rsidTr="00967F54">
        <w:tc>
          <w:tcPr>
            <w:tcW w:w="1702" w:type="dxa"/>
          </w:tcPr>
          <w:p w14:paraId="755F2A37" w14:textId="77777777" w:rsidR="001A2306" w:rsidRPr="00925811" w:rsidRDefault="001A2306" w:rsidP="001A2306">
            <w:r w:rsidRPr="00925811">
              <w:t>SWEST</w:t>
            </w:r>
          </w:p>
        </w:tc>
        <w:tc>
          <w:tcPr>
            <w:tcW w:w="2692" w:type="dxa"/>
            <w:vAlign w:val="bottom"/>
          </w:tcPr>
          <w:p w14:paraId="5EE373F8" w14:textId="77777777" w:rsidR="001A2306" w:rsidRPr="00925811" w:rsidRDefault="001A2306" w:rsidP="001A2306">
            <w:r w:rsidRPr="00925811">
              <w:t>58.679</w:t>
            </w:r>
          </w:p>
        </w:tc>
        <w:tc>
          <w:tcPr>
            <w:tcW w:w="2692" w:type="dxa"/>
            <w:vAlign w:val="bottom"/>
          </w:tcPr>
          <w:p w14:paraId="56E4D1D3" w14:textId="77777777" w:rsidR="001A2306" w:rsidRPr="00925811" w:rsidRDefault="001A2306" w:rsidP="001A2306">
            <w:r w:rsidRPr="00925811">
              <w:t>25.783</w:t>
            </w:r>
          </w:p>
        </w:tc>
      </w:tr>
      <w:tr w:rsidR="001A2306" w:rsidRPr="00925811" w14:paraId="766563BB" w14:textId="77777777" w:rsidTr="00967F54">
        <w:tc>
          <w:tcPr>
            <w:tcW w:w="1702" w:type="dxa"/>
          </w:tcPr>
          <w:p w14:paraId="2DE96378" w14:textId="77777777" w:rsidR="001A2306" w:rsidRPr="00925811" w:rsidRDefault="001A2306" w:rsidP="001A2306">
            <w:r w:rsidRPr="00925811">
              <w:t>LPN</w:t>
            </w:r>
          </w:p>
        </w:tc>
        <w:tc>
          <w:tcPr>
            <w:tcW w:w="2692" w:type="dxa"/>
            <w:vAlign w:val="bottom"/>
          </w:tcPr>
          <w:p w14:paraId="6D99BCEC" w14:textId="77777777" w:rsidR="001A2306" w:rsidRPr="00925811" w:rsidRDefault="001A2306" w:rsidP="001A2306">
            <w:r w:rsidRPr="00925811">
              <w:t>6.513</w:t>
            </w:r>
          </w:p>
        </w:tc>
        <w:tc>
          <w:tcPr>
            <w:tcW w:w="2692" w:type="dxa"/>
            <w:vAlign w:val="bottom"/>
          </w:tcPr>
          <w:p w14:paraId="3DF18AC4" w14:textId="77777777" w:rsidR="001A2306" w:rsidRPr="00925811" w:rsidRDefault="001A2306" w:rsidP="001A2306">
            <w:r w:rsidRPr="00925811">
              <w:t>1.658</w:t>
            </w:r>
          </w:p>
        </w:tc>
      </w:tr>
      <w:tr w:rsidR="001A2306" w:rsidRPr="00925811" w14:paraId="5D037A43" w14:textId="77777777" w:rsidTr="00967F54">
        <w:tc>
          <w:tcPr>
            <w:tcW w:w="1702" w:type="dxa"/>
          </w:tcPr>
          <w:p w14:paraId="2AAFF7AB" w14:textId="77777777" w:rsidR="001A2306" w:rsidRPr="00925811" w:rsidRDefault="001A2306" w:rsidP="001A2306">
            <w:r w:rsidRPr="00925811">
              <w:t>SPN</w:t>
            </w:r>
          </w:p>
        </w:tc>
        <w:tc>
          <w:tcPr>
            <w:tcW w:w="2692" w:type="dxa"/>
            <w:vAlign w:val="bottom"/>
          </w:tcPr>
          <w:p w14:paraId="3BBD22FA" w14:textId="77777777" w:rsidR="001A2306" w:rsidRPr="00925811" w:rsidRDefault="001A2306" w:rsidP="001A2306">
            <w:r w:rsidRPr="00925811">
              <w:t>6.903</w:t>
            </w:r>
          </w:p>
        </w:tc>
        <w:tc>
          <w:tcPr>
            <w:tcW w:w="2692" w:type="dxa"/>
            <w:vAlign w:val="bottom"/>
          </w:tcPr>
          <w:p w14:paraId="61F3B213" w14:textId="77777777" w:rsidR="001A2306" w:rsidRPr="00925811" w:rsidRDefault="001A2306" w:rsidP="001A2306">
            <w:r w:rsidRPr="00925811">
              <w:t>1.757</w:t>
            </w:r>
          </w:p>
        </w:tc>
      </w:tr>
      <w:tr w:rsidR="001A2306" w:rsidRPr="00925811" w14:paraId="64AEEF59" w14:textId="77777777" w:rsidTr="00967F54">
        <w:tc>
          <w:tcPr>
            <w:tcW w:w="1702" w:type="dxa"/>
          </w:tcPr>
          <w:p w14:paraId="697643BD" w14:textId="77777777" w:rsidR="001A2306" w:rsidRPr="00925811" w:rsidRDefault="001A2306" w:rsidP="001A2306">
            <w:r w:rsidRPr="00925811">
              <w:t>EPN</w:t>
            </w:r>
          </w:p>
        </w:tc>
        <w:tc>
          <w:tcPr>
            <w:tcW w:w="2692" w:type="dxa"/>
            <w:vAlign w:val="bottom"/>
          </w:tcPr>
          <w:p w14:paraId="79119CF9" w14:textId="77777777" w:rsidR="001A2306" w:rsidRPr="00925811" w:rsidRDefault="001A2306" w:rsidP="001A2306">
            <w:r w:rsidRPr="00925811">
              <w:t>6.823</w:t>
            </w:r>
          </w:p>
        </w:tc>
        <w:tc>
          <w:tcPr>
            <w:tcW w:w="2692" w:type="dxa"/>
            <w:vAlign w:val="bottom"/>
          </w:tcPr>
          <w:p w14:paraId="33BFEB34" w14:textId="77777777" w:rsidR="001A2306" w:rsidRPr="00925811" w:rsidRDefault="001A2306" w:rsidP="001A2306">
            <w:r w:rsidRPr="00925811">
              <w:t>1.737</w:t>
            </w:r>
          </w:p>
        </w:tc>
      </w:tr>
      <w:tr w:rsidR="001A2306" w:rsidRPr="00925811" w14:paraId="0FB1C301" w14:textId="77777777" w:rsidTr="00967F54">
        <w:tc>
          <w:tcPr>
            <w:tcW w:w="1702" w:type="dxa"/>
          </w:tcPr>
          <w:p w14:paraId="262111C9" w14:textId="77777777" w:rsidR="001A2306" w:rsidRPr="00925811" w:rsidRDefault="001A2306" w:rsidP="001A2306">
            <w:r w:rsidRPr="00925811">
              <w:t>SPD</w:t>
            </w:r>
          </w:p>
        </w:tc>
        <w:tc>
          <w:tcPr>
            <w:tcW w:w="2692" w:type="dxa"/>
            <w:vAlign w:val="bottom"/>
          </w:tcPr>
          <w:p w14:paraId="5DB40770" w14:textId="77777777" w:rsidR="001A2306" w:rsidRPr="00925811" w:rsidRDefault="001A2306" w:rsidP="001A2306">
            <w:r w:rsidRPr="00925811">
              <w:t>5.959</w:t>
            </w:r>
          </w:p>
        </w:tc>
        <w:tc>
          <w:tcPr>
            <w:tcW w:w="2692" w:type="dxa"/>
            <w:vAlign w:val="bottom"/>
          </w:tcPr>
          <w:p w14:paraId="5E8E2F19" w14:textId="77777777" w:rsidR="001A2306" w:rsidRPr="00925811" w:rsidRDefault="001A2306" w:rsidP="001A2306">
            <w:r w:rsidRPr="00925811">
              <w:t>1.517</w:t>
            </w:r>
          </w:p>
        </w:tc>
      </w:tr>
      <w:tr w:rsidR="001A2306" w:rsidRPr="00925811" w14:paraId="7990BC04" w14:textId="77777777" w:rsidTr="00967F54">
        <w:tc>
          <w:tcPr>
            <w:tcW w:w="1702" w:type="dxa"/>
          </w:tcPr>
          <w:p w14:paraId="3192A693" w14:textId="77777777" w:rsidR="001A2306" w:rsidRPr="00925811" w:rsidRDefault="001A2306" w:rsidP="001A2306">
            <w:r w:rsidRPr="00925811">
              <w:t>SPMW</w:t>
            </w:r>
          </w:p>
        </w:tc>
        <w:tc>
          <w:tcPr>
            <w:tcW w:w="2692" w:type="dxa"/>
            <w:vAlign w:val="bottom"/>
          </w:tcPr>
          <w:p w14:paraId="620D2B7E" w14:textId="77777777" w:rsidR="001A2306" w:rsidRPr="00925811" w:rsidRDefault="001A2306" w:rsidP="001A2306">
            <w:r w:rsidRPr="00925811">
              <w:t>8.753</w:t>
            </w:r>
          </w:p>
        </w:tc>
        <w:tc>
          <w:tcPr>
            <w:tcW w:w="2692" w:type="dxa"/>
            <w:vAlign w:val="bottom"/>
          </w:tcPr>
          <w:p w14:paraId="2E4A75AA" w14:textId="77777777" w:rsidR="001A2306" w:rsidRPr="00925811" w:rsidRDefault="001A2306" w:rsidP="001A2306">
            <w:r w:rsidRPr="00925811">
              <w:t>2.228</w:t>
            </w:r>
          </w:p>
        </w:tc>
      </w:tr>
      <w:tr w:rsidR="001A2306" w:rsidRPr="00925811" w14:paraId="3B34515C" w14:textId="77777777" w:rsidTr="00967F54">
        <w:tc>
          <w:tcPr>
            <w:tcW w:w="1702" w:type="dxa"/>
          </w:tcPr>
          <w:p w14:paraId="4089EDAC" w14:textId="77777777" w:rsidR="001A2306" w:rsidRPr="00925811" w:rsidRDefault="001A2306" w:rsidP="001A2306">
            <w:r w:rsidRPr="00925811">
              <w:t>SSEH</w:t>
            </w:r>
          </w:p>
        </w:tc>
        <w:tc>
          <w:tcPr>
            <w:tcW w:w="2692" w:type="dxa"/>
            <w:vAlign w:val="bottom"/>
          </w:tcPr>
          <w:p w14:paraId="066FC205" w14:textId="77777777" w:rsidR="001A2306" w:rsidRPr="00925811" w:rsidRDefault="001A2306" w:rsidP="001A2306">
            <w:r w:rsidRPr="00925811">
              <w:t>492.301</w:t>
            </w:r>
          </w:p>
        </w:tc>
        <w:tc>
          <w:tcPr>
            <w:tcW w:w="2692" w:type="dxa"/>
            <w:vAlign w:val="bottom"/>
          </w:tcPr>
          <w:p w14:paraId="0872E7D3" w14:textId="77777777" w:rsidR="001A2306" w:rsidRPr="00925811" w:rsidRDefault="001A2306" w:rsidP="001A2306">
            <w:r w:rsidRPr="00925811">
              <w:t>72.397</w:t>
            </w:r>
          </w:p>
        </w:tc>
      </w:tr>
      <w:tr w:rsidR="001A2306" w:rsidRPr="00925811" w14:paraId="44D5A36B" w14:textId="77777777" w:rsidTr="00967F54">
        <w:tc>
          <w:tcPr>
            <w:tcW w:w="1702" w:type="dxa"/>
          </w:tcPr>
          <w:p w14:paraId="612209BE" w14:textId="77777777" w:rsidR="001A2306" w:rsidRPr="00925811" w:rsidRDefault="001A2306" w:rsidP="001A2306">
            <w:r w:rsidRPr="00925811">
              <w:t>SSES</w:t>
            </w:r>
          </w:p>
        </w:tc>
        <w:tc>
          <w:tcPr>
            <w:tcW w:w="2692" w:type="dxa"/>
            <w:vAlign w:val="bottom"/>
          </w:tcPr>
          <w:p w14:paraId="71DC9743" w14:textId="77777777" w:rsidR="001A2306" w:rsidRPr="00925811" w:rsidRDefault="001A2306" w:rsidP="001A2306">
            <w:r w:rsidRPr="00925811">
              <w:t>234.286</w:t>
            </w:r>
          </w:p>
        </w:tc>
        <w:tc>
          <w:tcPr>
            <w:tcW w:w="2692" w:type="dxa"/>
            <w:vAlign w:val="bottom"/>
          </w:tcPr>
          <w:p w14:paraId="36A3CBFE" w14:textId="77777777" w:rsidR="001A2306" w:rsidRPr="00925811" w:rsidRDefault="001A2306" w:rsidP="001A2306">
            <w:r w:rsidRPr="00925811">
              <w:t>34.454</w:t>
            </w:r>
          </w:p>
        </w:tc>
      </w:tr>
    </w:tbl>
    <w:p w14:paraId="52EB1909" w14:textId="77777777" w:rsidR="001A2306" w:rsidRPr="00925811" w:rsidRDefault="001A2306" w:rsidP="001A2306">
      <w:pPr>
        <w:pStyle w:val="AppendixHeading"/>
      </w:pPr>
    </w:p>
    <w:p w14:paraId="202C4DF5" w14:textId="77777777" w:rsidR="001A2306" w:rsidRPr="00925811" w:rsidRDefault="001A2306" w:rsidP="001A2306">
      <w:pPr>
        <w:pStyle w:val="Caption"/>
      </w:pPr>
      <w:r w:rsidRPr="00925811">
        <w:t>Maximum penalty in respect of Low Carbon Transition Services Delivered term (VLCTAD</w:t>
      </w:r>
      <w:r w:rsidRPr="00925811">
        <w:rPr>
          <w:rStyle w:val="Subscript"/>
        </w:rPr>
        <w:t>t</w:t>
      </w:r>
      <w:r w:rsidRPr="00925811">
        <w:t>) (£m)</w:t>
      </w:r>
    </w:p>
    <w:tbl>
      <w:tblPr>
        <w:tblStyle w:val="AppendixTable"/>
        <w:tblW w:w="7086" w:type="dxa"/>
        <w:tblLayout w:type="fixed"/>
        <w:tblLook w:val="04A0" w:firstRow="1" w:lastRow="0" w:firstColumn="1" w:lastColumn="0" w:noHBand="0" w:noVBand="1"/>
      </w:tblPr>
      <w:tblGrid>
        <w:gridCol w:w="1702"/>
        <w:gridCol w:w="2692"/>
        <w:gridCol w:w="2692"/>
      </w:tblGrid>
      <w:tr w:rsidR="001A2306" w:rsidRPr="00925811" w14:paraId="6C001056" w14:textId="77777777" w:rsidTr="00A75C46">
        <w:trPr>
          <w:cnfStyle w:val="100000000000" w:firstRow="1" w:lastRow="0" w:firstColumn="0" w:lastColumn="0" w:oddVBand="0" w:evenVBand="0" w:oddHBand="0" w:evenHBand="0" w:firstRowFirstColumn="0" w:firstRowLastColumn="0" w:lastRowFirstColumn="0" w:lastRowLastColumn="0"/>
        </w:trPr>
        <w:tc>
          <w:tcPr>
            <w:tcW w:w="1702" w:type="dxa"/>
          </w:tcPr>
          <w:p w14:paraId="5EB761C1" w14:textId="77777777" w:rsidR="001A2306" w:rsidRPr="00925811" w:rsidRDefault="001A2306" w:rsidP="001A2306">
            <w:r w:rsidRPr="00925811">
              <w:t>Licensee</w:t>
            </w:r>
          </w:p>
        </w:tc>
        <w:tc>
          <w:tcPr>
            <w:tcW w:w="2692" w:type="dxa"/>
          </w:tcPr>
          <w:p w14:paraId="3C2E1A55" w14:textId="77777777" w:rsidR="001A2306" w:rsidRPr="00925811" w:rsidRDefault="001A2306" w:rsidP="001A2306">
            <w:r w:rsidRPr="00925811">
              <w:t>2024/25</w:t>
            </w:r>
          </w:p>
        </w:tc>
        <w:tc>
          <w:tcPr>
            <w:tcW w:w="2692" w:type="dxa"/>
          </w:tcPr>
          <w:p w14:paraId="4FB4F3F6" w14:textId="77777777" w:rsidR="001A2306" w:rsidRPr="00925811" w:rsidRDefault="001A2306" w:rsidP="001A2306">
            <w:r w:rsidRPr="00925811">
              <w:t>2027/28</w:t>
            </w:r>
          </w:p>
        </w:tc>
      </w:tr>
      <w:tr w:rsidR="001A2306" w:rsidRPr="00925811" w14:paraId="68C5C243" w14:textId="77777777" w:rsidTr="00A75C46">
        <w:tc>
          <w:tcPr>
            <w:tcW w:w="0" w:type="dxa"/>
          </w:tcPr>
          <w:p w14:paraId="597FA9A1" w14:textId="77777777" w:rsidR="001A2306" w:rsidRPr="00925811" w:rsidRDefault="001A2306" w:rsidP="001A2306">
            <w:r w:rsidRPr="00925811">
              <w:t>ENWL</w:t>
            </w:r>
          </w:p>
        </w:tc>
        <w:tc>
          <w:tcPr>
            <w:tcW w:w="0" w:type="dxa"/>
            <w:vAlign w:val="bottom"/>
          </w:tcPr>
          <w:p w14:paraId="119B5F08" w14:textId="77777777" w:rsidR="001A2306" w:rsidRPr="00925811" w:rsidRDefault="001A2306" w:rsidP="001A2306">
            <w:r w:rsidRPr="00925811">
              <w:t>0.698</w:t>
            </w:r>
          </w:p>
        </w:tc>
        <w:tc>
          <w:tcPr>
            <w:tcW w:w="0" w:type="dxa"/>
            <w:vAlign w:val="bottom"/>
          </w:tcPr>
          <w:p w14:paraId="10996BB5" w14:textId="77777777" w:rsidR="001A2306" w:rsidRPr="00925811" w:rsidRDefault="001A2306" w:rsidP="001A2306">
            <w:r w:rsidRPr="00925811">
              <w:t>1.047</w:t>
            </w:r>
          </w:p>
        </w:tc>
      </w:tr>
      <w:tr w:rsidR="001A2306" w:rsidRPr="00925811" w14:paraId="2BC496D5" w14:textId="77777777" w:rsidTr="00A75C46">
        <w:tc>
          <w:tcPr>
            <w:tcW w:w="0" w:type="dxa"/>
          </w:tcPr>
          <w:p w14:paraId="05BA776F" w14:textId="77777777" w:rsidR="001A2306" w:rsidRPr="00925811" w:rsidRDefault="001A2306" w:rsidP="001A2306">
            <w:r w:rsidRPr="00925811">
              <w:t>NPgN</w:t>
            </w:r>
          </w:p>
        </w:tc>
        <w:tc>
          <w:tcPr>
            <w:tcW w:w="0" w:type="dxa"/>
            <w:vAlign w:val="bottom"/>
          </w:tcPr>
          <w:p w14:paraId="5D8490CC" w14:textId="77777777" w:rsidR="001A2306" w:rsidRPr="00925811" w:rsidRDefault="001A2306" w:rsidP="001A2306">
            <w:r w:rsidRPr="00925811">
              <w:t>0.519</w:t>
            </w:r>
          </w:p>
        </w:tc>
        <w:tc>
          <w:tcPr>
            <w:tcW w:w="0" w:type="dxa"/>
            <w:vAlign w:val="bottom"/>
          </w:tcPr>
          <w:p w14:paraId="41B3DA25" w14:textId="77777777" w:rsidR="001A2306" w:rsidRPr="00925811" w:rsidRDefault="001A2306" w:rsidP="001A2306">
            <w:r w:rsidRPr="00925811">
              <w:t>0.778</w:t>
            </w:r>
          </w:p>
        </w:tc>
      </w:tr>
      <w:tr w:rsidR="001A2306" w:rsidRPr="00925811" w14:paraId="19ECBC45" w14:textId="77777777" w:rsidTr="00A75C46">
        <w:tc>
          <w:tcPr>
            <w:tcW w:w="0" w:type="dxa"/>
          </w:tcPr>
          <w:p w14:paraId="2FDB379B" w14:textId="77777777" w:rsidR="001A2306" w:rsidRPr="00925811" w:rsidRDefault="001A2306" w:rsidP="001A2306">
            <w:r w:rsidRPr="00925811">
              <w:t>NPgY</w:t>
            </w:r>
          </w:p>
        </w:tc>
        <w:tc>
          <w:tcPr>
            <w:tcW w:w="0" w:type="dxa"/>
            <w:vAlign w:val="bottom"/>
          </w:tcPr>
          <w:p w14:paraId="07F10111" w14:textId="77777777" w:rsidR="001A2306" w:rsidRPr="00925811" w:rsidRDefault="001A2306" w:rsidP="001A2306">
            <w:r w:rsidRPr="00925811">
              <w:t>0.716</w:t>
            </w:r>
          </w:p>
        </w:tc>
        <w:tc>
          <w:tcPr>
            <w:tcW w:w="0" w:type="dxa"/>
            <w:vAlign w:val="bottom"/>
          </w:tcPr>
          <w:p w14:paraId="43C28ECA" w14:textId="77777777" w:rsidR="001A2306" w:rsidRPr="00925811" w:rsidRDefault="001A2306" w:rsidP="001A2306">
            <w:r w:rsidRPr="00925811">
              <w:t>1.073</w:t>
            </w:r>
          </w:p>
        </w:tc>
      </w:tr>
      <w:tr w:rsidR="001A2306" w:rsidRPr="00925811" w14:paraId="122D45EC" w14:textId="77777777" w:rsidTr="00A75C46">
        <w:tc>
          <w:tcPr>
            <w:tcW w:w="0" w:type="dxa"/>
          </w:tcPr>
          <w:p w14:paraId="29FF5139" w14:textId="77777777" w:rsidR="001A2306" w:rsidRPr="00925811" w:rsidRDefault="001A2306" w:rsidP="001A2306">
            <w:r w:rsidRPr="00925811">
              <w:t>WMID</w:t>
            </w:r>
          </w:p>
        </w:tc>
        <w:tc>
          <w:tcPr>
            <w:tcW w:w="0" w:type="dxa"/>
            <w:vAlign w:val="bottom"/>
          </w:tcPr>
          <w:p w14:paraId="42DBCD5A" w14:textId="77777777" w:rsidR="001A2306" w:rsidRPr="00925811" w:rsidRDefault="001A2306" w:rsidP="001A2306">
            <w:r w:rsidRPr="00925811">
              <w:t>0.901</w:t>
            </w:r>
          </w:p>
        </w:tc>
        <w:tc>
          <w:tcPr>
            <w:tcW w:w="0" w:type="dxa"/>
            <w:vAlign w:val="bottom"/>
          </w:tcPr>
          <w:p w14:paraId="0561C0C7" w14:textId="77777777" w:rsidR="001A2306" w:rsidRPr="00925811" w:rsidRDefault="001A2306" w:rsidP="001A2306">
            <w:r w:rsidRPr="00925811">
              <w:t>1.351</w:t>
            </w:r>
          </w:p>
        </w:tc>
      </w:tr>
      <w:tr w:rsidR="001A2306" w:rsidRPr="00925811" w14:paraId="4EC11623" w14:textId="77777777" w:rsidTr="00A75C46">
        <w:tc>
          <w:tcPr>
            <w:tcW w:w="0" w:type="dxa"/>
          </w:tcPr>
          <w:p w14:paraId="6DE027FA" w14:textId="77777777" w:rsidR="001A2306" w:rsidRPr="00925811" w:rsidRDefault="001A2306" w:rsidP="001A2306">
            <w:r w:rsidRPr="00925811">
              <w:t>EMID</w:t>
            </w:r>
          </w:p>
        </w:tc>
        <w:tc>
          <w:tcPr>
            <w:tcW w:w="0" w:type="dxa"/>
            <w:vAlign w:val="bottom"/>
          </w:tcPr>
          <w:p w14:paraId="4B6A9955" w14:textId="77777777" w:rsidR="001A2306" w:rsidRPr="00925811" w:rsidRDefault="001A2306" w:rsidP="001A2306">
            <w:r w:rsidRPr="00925811">
              <w:t>0.922</w:t>
            </w:r>
          </w:p>
        </w:tc>
        <w:tc>
          <w:tcPr>
            <w:tcW w:w="0" w:type="dxa"/>
            <w:vAlign w:val="bottom"/>
          </w:tcPr>
          <w:p w14:paraId="538920ED" w14:textId="77777777" w:rsidR="001A2306" w:rsidRPr="00925811" w:rsidRDefault="001A2306" w:rsidP="001A2306">
            <w:r w:rsidRPr="00925811">
              <w:t>1.383</w:t>
            </w:r>
          </w:p>
        </w:tc>
      </w:tr>
      <w:tr w:rsidR="001A2306" w:rsidRPr="00925811" w14:paraId="24FEEBE6" w14:textId="77777777" w:rsidTr="00A75C46">
        <w:tc>
          <w:tcPr>
            <w:tcW w:w="0" w:type="dxa"/>
          </w:tcPr>
          <w:p w14:paraId="607B2816" w14:textId="77777777" w:rsidR="001A2306" w:rsidRPr="00925811" w:rsidRDefault="001A2306" w:rsidP="001A2306">
            <w:r w:rsidRPr="00925811">
              <w:t>SWALES</w:t>
            </w:r>
          </w:p>
        </w:tc>
        <w:tc>
          <w:tcPr>
            <w:tcW w:w="0" w:type="dxa"/>
            <w:vAlign w:val="bottom"/>
          </w:tcPr>
          <w:p w14:paraId="6FBDB8FE" w14:textId="77777777" w:rsidR="001A2306" w:rsidRPr="00925811" w:rsidRDefault="001A2306" w:rsidP="001A2306">
            <w:r w:rsidRPr="00925811">
              <w:t>0.461</w:t>
            </w:r>
          </w:p>
        </w:tc>
        <w:tc>
          <w:tcPr>
            <w:tcW w:w="0" w:type="dxa"/>
            <w:vAlign w:val="bottom"/>
          </w:tcPr>
          <w:p w14:paraId="5C6EE2C8" w14:textId="77777777" w:rsidR="001A2306" w:rsidRPr="00925811" w:rsidRDefault="001A2306" w:rsidP="001A2306">
            <w:r w:rsidRPr="00925811">
              <w:t>0.691</w:t>
            </w:r>
          </w:p>
        </w:tc>
      </w:tr>
      <w:tr w:rsidR="001A2306" w:rsidRPr="00925811" w14:paraId="67F3C06D" w14:textId="77777777" w:rsidTr="00A75C46">
        <w:tc>
          <w:tcPr>
            <w:tcW w:w="0" w:type="dxa"/>
          </w:tcPr>
          <w:p w14:paraId="62AC96D7" w14:textId="77777777" w:rsidR="001A2306" w:rsidRPr="00925811" w:rsidRDefault="001A2306" w:rsidP="001A2306">
            <w:r w:rsidRPr="00925811">
              <w:t>SWEST</w:t>
            </w:r>
          </w:p>
        </w:tc>
        <w:tc>
          <w:tcPr>
            <w:tcW w:w="0" w:type="dxa"/>
            <w:vAlign w:val="bottom"/>
          </w:tcPr>
          <w:p w14:paraId="1223B077" w14:textId="77777777" w:rsidR="001A2306" w:rsidRPr="00925811" w:rsidRDefault="001A2306" w:rsidP="001A2306">
            <w:r w:rsidRPr="00925811">
              <w:t>0.700</w:t>
            </w:r>
          </w:p>
        </w:tc>
        <w:tc>
          <w:tcPr>
            <w:tcW w:w="0" w:type="dxa"/>
            <w:vAlign w:val="bottom"/>
          </w:tcPr>
          <w:p w14:paraId="7E359074" w14:textId="77777777" w:rsidR="001A2306" w:rsidRPr="00925811" w:rsidRDefault="001A2306" w:rsidP="001A2306">
            <w:r w:rsidRPr="00925811">
              <w:t>1.049</w:t>
            </w:r>
          </w:p>
        </w:tc>
      </w:tr>
      <w:tr w:rsidR="001A2306" w:rsidRPr="00925811" w14:paraId="2374CA1E" w14:textId="77777777" w:rsidTr="00A75C46">
        <w:tc>
          <w:tcPr>
            <w:tcW w:w="0" w:type="dxa"/>
          </w:tcPr>
          <w:p w14:paraId="0D2A1368" w14:textId="77777777" w:rsidR="001A2306" w:rsidRPr="00925811" w:rsidRDefault="001A2306" w:rsidP="001A2306">
            <w:r w:rsidRPr="00925811">
              <w:t>LPN</w:t>
            </w:r>
          </w:p>
        </w:tc>
        <w:tc>
          <w:tcPr>
            <w:tcW w:w="0" w:type="dxa"/>
            <w:vAlign w:val="bottom"/>
          </w:tcPr>
          <w:p w14:paraId="22372F49" w14:textId="77777777" w:rsidR="001A2306" w:rsidRPr="00925811" w:rsidRDefault="001A2306" w:rsidP="001A2306">
            <w:r w:rsidRPr="00925811">
              <w:t>0.605</w:t>
            </w:r>
          </w:p>
        </w:tc>
        <w:tc>
          <w:tcPr>
            <w:tcW w:w="0" w:type="dxa"/>
            <w:vAlign w:val="bottom"/>
          </w:tcPr>
          <w:p w14:paraId="3A1DC755" w14:textId="77777777" w:rsidR="001A2306" w:rsidRPr="00925811" w:rsidRDefault="001A2306" w:rsidP="001A2306">
            <w:r w:rsidRPr="00925811">
              <w:t>0.908</w:t>
            </w:r>
          </w:p>
        </w:tc>
      </w:tr>
      <w:tr w:rsidR="001A2306" w:rsidRPr="00925811" w14:paraId="44A89CAF" w14:textId="77777777" w:rsidTr="00A75C46">
        <w:tc>
          <w:tcPr>
            <w:tcW w:w="0" w:type="dxa"/>
          </w:tcPr>
          <w:p w14:paraId="527AAA41" w14:textId="77777777" w:rsidR="001A2306" w:rsidRPr="00925811" w:rsidRDefault="001A2306" w:rsidP="001A2306">
            <w:r w:rsidRPr="00925811">
              <w:t>SPN</w:t>
            </w:r>
          </w:p>
        </w:tc>
        <w:tc>
          <w:tcPr>
            <w:tcW w:w="0" w:type="dxa"/>
            <w:vAlign w:val="bottom"/>
          </w:tcPr>
          <w:p w14:paraId="46E252C9" w14:textId="77777777" w:rsidR="001A2306" w:rsidRPr="00925811" w:rsidRDefault="001A2306" w:rsidP="001A2306">
            <w:r w:rsidRPr="00925811">
              <w:t>0.626</w:t>
            </w:r>
          </w:p>
        </w:tc>
        <w:tc>
          <w:tcPr>
            <w:tcW w:w="0" w:type="dxa"/>
            <w:vAlign w:val="bottom"/>
          </w:tcPr>
          <w:p w14:paraId="738EB452" w14:textId="77777777" w:rsidR="001A2306" w:rsidRPr="00925811" w:rsidRDefault="001A2306" w:rsidP="001A2306">
            <w:r w:rsidRPr="00925811">
              <w:t>0.939</w:t>
            </w:r>
          </w:p>
        </w:tc>
      </w:tr>
      <w:tr w:rsidR="001A2306" w:rsidRPr="00925811" w14:paraId="1FA936D4" w14:textId="77777777" w:rsidTr="00A75C46">
        <w:tc>
          <w:tcPr>
            <w:tcW w:w="0" w:type="dxa"/>
          </w:tcPr>
          <w:p w14:paraId="138FB8D3" w14:textId="77777777" w:rsidR="001A2306" w:rsidRPr="00925811" w:rsidRDefault="001A2306" w:rsidP="001A2306">
            <w:r w:rsidRPr="00925811">
              <w:t>EPN</w:t>
            </w:r>
          </w:p>
        </w:tc>
        <w:tc>
          <w:tcPr>
            <w:tcW w:w="0" w:type="dxa"/>
            <w:vAlign w:val="bottom"/>
          </w:tcPr>
          <w:p w14:paraId="0BB22290" w14:textId="77777777" w:rsidR="001A2306" w:rsidRPr="00925811" w:rsidRDefault="001A2306" w:rsidP="001A2306">
            <w:r w:rsidRPr="00925811">
              <w:t>0.978</w:t>
            </w:r>
          </w:p>
        </w:tc>
        <w:tc>
          <w:tcPr>
            <w:tcW w:w="0" w:type="dxa"/>
            <w:vAlign w:val="bottom"/>
          </w:tcPr>
          <w:p w14:paraId="4BE4B2B9" w14:textId="77777777" w:rsidR="001A2306" w:rsidRPr="00925811" w:rsidRDefault="001A2306" w:rsidP="001A2306">
            <w:r w:rsidRPr="00925811">
              <w:t>1.467</w:t>
            </w:r>
          </w:p>
        </w:tc>
      </w:tr>
      <w:tr w:rsidR="001A2306" w:rsidRPr="00925811" w14:paraId="326925DF" w14:textId="77777777" w:rsidTr="00A75C46">
        <w:tc>
          <w:tcPr>
            <w:tcW w:w="0" w:type="dxa"/>
          </w:tcPr>
          <w:p w14:paraId="39A931C4" w14:textId="77777777" w:rsidR="001A2306" w:rsidRPr="00925811" w:rsidRDefault="001A2306" w:rsidP="001A2306">
            <w:r w:rsidRPr="00925811">
              <w:t>SPD</w:t>
            </w:r>
          </w:p>
        </w:tc>
        <w:tc>
          <w:tcPr>
            <w:tcW w:w="0" w:type="dxa"/>
            <w:vAlign w:val="bottom"/>
          </w:tcPr>
          <w:p w14:paraId="2AE7025F" w14:textId="77777777" w:rsidR="001A2306" w:rsidRPr="00925811" w:rsidRDefault="001A2306" w:rsidP="001A2306">
            <w:r w:rsidRPr="00925811">
              <w:t>0.665</w:t>
            </w:r>
          </w:p>
        </w:tc>
        <w:tc>
          <w:tcPr>
            <w:tcW w:w="0" w:type="dxa"/>
            <w:vAlign w:val="bottom"/>
          </w:tcPr>
          <w:p w14:paraId="7B52CC00" w14:textId="77777777" w:rsidR="001A2306" w:rsidRPr="00925811" w:rsidRDefault="001A2306" w:rsidP="001A2306">
            <w:r w:rsidRPr="00925811">
              <w:t>0.997</w:t>
            </w:r>
          </w:p>
        </w:tc>
      </w:tr>
      <w:tr w:rsidR="001A2306" w:rsidRPr="00925811" w14:paraId="6A09C7C0" w14:textId="77777777" w:rsidTr="00A75C46">
        <w:tc>
          <w:tcPr>
            <w:tcW w:w="0" w:type="dxa"/>
          </w:tcPr>
          <w:p w14:paraId="06DE97E2" w14:textId="77777777" w:rsidR="001A2306" w:rsidRPr="00925811" w:rsidRDefault="001A2306" w:rsidP="001A2306">
            <w:r w:rsidRPr="00925811">
              <w:t>SPMW</w:t>
            </w:r>
          </w:p>
        </w:tc>
        <w:tc>
          <w:tcPr>
            <w:tcW w:w="0" w:type="dxa"/>
            <w:vAlign w:val="bottom"/>
          </w:tcPr>
          <w:p w14:paraId="24757199" w14:textId="77777777" w:rsidR="001A2306" w:rsidRPr="00925811" w:rsidRDefault="001A2306" w:rsidP="001A2306">
            <w:r w:rsidRPr="00925811">
              <w:t>0.739</w:t>
            </w:r>
          </w:p>
        </w:tc>
        <w:tc>
          <w:tcPr>
            <w:tcW w:w="0" w:type="dxa"/>
            <w:vAlign w:val="bottom"/>
          </w:tcPr>
          <w:p w14:paraId="4893D2C6" w14:textId="77777777" w:rsidR="001A2306" w:rsidRPr="00925811" w:rsidRDefault="001A2306" w:rsidP="001A2306">
            <w:r w:rsidRPr="00925811">
              <w:t>1.109</w:t>
            </w:r>
          </w:p>
        </w:tc>
      </w:tr>
      <w:tr w:rsidR="001A2306" w:rsidRPr="00925811" w14:paraId="32D52D0C" w14:textId="77777777" w:rsidTr="00A75C46">
        <w:tc>
          <w:tcPr>
            <w:tcW w:w="0" w:type="dxa"/>
          </w:tcPr>
          <w:p w14:paraId="1440F814" w14:textId="77777777" w:rsidR="001A2306" w:rsidRPr="00925811" w:rsidRDefault="001A2306" w:rsidP="001A2306">
            <w:r w:rsidRPr="00925811">
              <w:t>SSEH</w:t>
            </w:r>
          </w:p>
        </w:tc>
        <w:tc>
          <w:tcPr>
            <w:tcW w:w="0" w:type="dxa"/>
            <w:vAlign w:val="bottom"/>
          </w:tcPr>
          <w:p w14:paraId="1B79DD40" w14:textId="77777777" w:rsidR="001A2306" w:rsidRPr="00925811" w:rsidRDefault="001A2306" w:rsidP="001A2306">
            <w:r w:rsidRPr="00925811">
              <w:t>0.496</w:t>
            </w:r>
          </w:p>
        </w:tc>
        <w:tc>
          <w:tcPr>
            <w:tcW w:w="0" w:type="dxa"/>
            <w:vAlign w:val="bottom"/>
          </w:tcPr>
          <w:p w14:paraId="2D29ACC1" w14:textId="77777777" w:rsidR="001A2306" w:rsidRPr="00925811" w:rsidRDefault="001A2306" w:rsidP="001A2306">
            <w:r w:rsidRPr="00925811">
              <w:t>0.744</w:t>
            </w:r>
          </w:p>
        </w:tc>
      </w:tr>
      <w:tr w:rsidR="001A2306" w:rsidRPr="00925811" w14:paraId="4D2D9B07" w14:textId="77777777" w:rsidTr="00A75C46">
        <w:tc>
          <w:tcPr>
            <w:tcW w:w="0" w:type="dxa"/>
          </w:tcPr>
          <w:p w14:paraId="372E0365" w14:textId="77777777" w:rsidR="001A2306" w:rsidRPr="00925811" w:rsidRDefault="001A2306" w:rsidP="001A2306">
            <w:r w:rsidRPr="00925811">
              <w:t>SSES</w:t>
            </w:r>
          </w:p>
        </w:tc>
        <w:tc>
          <w:tcPr>
            <w:tcW w:w="0" w:type="dxa"/>
            <w:vAlign w:val="bottom"/>
          </w:tcPr>
          <w:p w14:paraId="7B4511F4" w14:textId="77777777" w:rsidR="001A2306" w:rsidRPr="00925811" w:rsidRDefault="001A2306" w:rsidP="001A2306">
            <w:r w:rsidRPr="00925811">
              <w:t>0.935</w:t>
            </w:r>
          </w:p>
        </w:tc>
        <w:tc>
          <w:tcPr>
            <w:tcW w:w="0" w:type="dxa"/>
            <w:vAlign w:val="bottom"/>
          </w:tcPr>
          <w:p w14:paraId="23CEBCCC" w14:textId="77777777" w:rsidR="001A2306" w:rsidRPr="00925811" w:rsidRDefault="001A2306" w:rsidP="001A2306">
            <w:r w:rsidRPr="00925811">
              <w:t>1.403</w:t>
            </w:r>
          </w:p>
        </w:tc>
      </w:tr>
    </w:tbl>
    <w:p w14:paraId="69A128DE" w14:textId="77777777" w:rsidR="001A2306" w:rsidRPr="00925811" w:rsidRDefault="001A2306" w:rsidP="001A2306">
      <w:pPr>
        <w:pStyle w:val="AppendixHeading"/>
      </w:pPr>
    </w:p>
    <w:p w14:paraId="66A9B7DE" w14:textId="77777777" w:rsidR="001A2306" w:rsidRPr="00925811" w:rsidRDefault="001A2306" w:rsidP="001A2306">
      <w:pPr>
        <w:pStyle w:val="Caption"/>
      </w:pPr>
      <w:r w:rsidRPr="00925811">
        <w:t>Penalty incentive rate for the value of Low Carbon Transition Services Delivered term (VLCTIRP</w:t>
      </w:r>
      <w:r w:rsidRPr="00925811">
        <w:rPr>
          <w:rStyle w:val="Subscript"/>
        </w:rPr>
        <w:t>t</w:t>
      </w:r>
      <w:r w:rsidRPr="00925811">
        <w:t>) (£m)</w:t>
      </w:r>
    </w:p>
    <w:tbl>
      <w:tblPr>
        <w:tblStyle w:val="AppendixTable"/>
        <w:tblW w:w="7086" w:type="dxa"/>
        <w:tblLayout w:type="fixed"/>
        <w:tblLook w:val="04A0" w:firstRow="1" w:lastRow="0" w:firstColumn="1" w:lastColumn="0" w:noHBand="0" w:noVBand="1"/>
      </w:tblPr>
      <w:tblGrid>
        <w:gridCol w:w="1702"/>
        <w:gridCol w:w="2692"/>
        <w:gridCol w:w="2692"/>
      </w:tblGrid>
      <w:tr w:rsidR="001A2306" w:rsidRPr="00925811" w14:paraId="7AB4B35A" w14:textId="77777777" w:rsidTr="00A75C46">
        <w:trPr>
          <w:cnfStyle w:val="100000000000" w:firstRow="1" w:lastRow="0" w:firstColumn="0" w:lastColumn="0" w:oddVBand="0" w:evenVBand="0" w:oddHBand="0" w:evenHBand="0" w:firstRowFirstColumn="0" w:firstRowLastColumn="0" w:lastRowFirstColumn="0" w:lastRowLastColumn="0"/>
        </w:trPr>
        <w:tc>
          <w:tcPr>
            <w:tcW w:w="1702" w:type="dxa"/>
          </w:tcPr>
          <w:p w14:paraId="17FFBD15" w14:textId="77777777" w:rsidR="001A2306" w:rsidRPr="00925811" w:rsidRDefault="001A2306" w:rsidP="001A2306">
            <w:r w:rsidRPr="00925811">
              <w:t>Licensee</w:t>
            </w:r>
          </w:p>
        </w:tc>
        <w:tc>
          <w:tcPr>
            <w:tcW w:w="2692" w:type="dxa"/>
          </w:tcPr>
          <w:p w14:paraId="490584A7" w14:textId="77777777" w:rsidR="001A2306" w:rsidRPr="00925811" w:rsidRDefault="001A2306" w:rsidP="001A2306">
            <w:r w:rsidRPr="00925811">
              <w:t>2024/25</w:t>
            </w:r>
          </w:p>
        </w:tc>
        <w:tc>
          <w:tcPr>
            <w:tcW w:w="2692" w:type="dxa"/>
          </w:tcPr>
          <w:p w14:paraId="73BED315" w14:textId="77777777" w:rsidR="001A2306" w:rsidRPr="00925811" w:rsidRDefault="001A2306" w:rsidP="001A2306">
            <w:r w:rsidRPr="00925811">
              <w:t>2027/28</w:t>
            </w:r>
          </w:p>
        </w:tc>
      </w:tr>
      <w:tr w:rsidR="001A2306" w:rsidRPr="00925811" w14:paraId="2D6DF7BB" w14:textId="77777777" w:rsidTr="00430D68">
        <w:tc>
          <w:tcPr>
            <w:tcW w:w="1702" w:type="dxa"/>
          </w:tcPr>
          <w:p w14:paraId="0151851A" w14:textId="77777777" w:rsidR="001A2306" w:rsidRPr="00925811" w:rsidRDefault="001A2306" w:rsidP="001A2306">
            <w:r w:rsidRPr="00925811">
              <w:t>ENWL</w:t>
            </w:r>
          </w:p>
        </w:tc>
        <w:tc>
          <w:tcPr>
            <w:tcW w:w="2692" w:type="dxa"/>
            <w:vAlign w:val="bottom"/>
          </w:tcPr>
          <w:p w14:paraId="2F6BDE3C" w14:textId="77777777" w:rsidR="001A2306" w:rsidRPr="00925811" w:rsidRDefault="001A2306" w:rsidP="001A2306">
            <w:r w:rsidRPr="00925811">
              <w:t>17.449</w:t>
            </w:r>
          </w:p>
        </w:tc>
        <w:tc>
          <w:tcPr>
            <w:tcW w:w="2692" w:type="dxa"/>
            <w:vAlign w:val="bottom"/>
          </w:tcPr>
          <w:p w14:paraId="58396895" w14:textId="77777777" w:rsidR="001A2306" w:rsidRPr="00925811" w:rsidRDefault="001A2306" w:rsidP="001A2306">
            <w:r w:rsidRPr="00925811">
              <w:t>21.366</w:t>
            </w:r>
          </w:p>
        </w:tc>
      </w:tr>
      <w:tr w:rsidR="00430D68" w:rsidRPr="00925811" w14:paraId="4D7DB34F" w14:textId="77777777" w:rsidTr="00925811">
        <w:tc>
          <w:tcPr>
            <w:tcW w:w="1702" w:type="dxa"/>
          </w:tcPr>
          <w:p w14:paraId="6EC589C3" w14:textId="77777777" w:rsidR="00430D68" w:rsidRPr="00925811" w:rsidRDefault="00430D68" w:rsidP="00430D68">
            <w:r w:rsidRPr="00925811">
              <w:t>NPgN</w:t>
            </w:r>
          </w:p>
        </w:tc>
        <w:tc>
          <w:tcPr>
            <w:tcW w:w="2692" w:type="dxa"/>
            <w:vAlign w:val="bottom"/>
          </w:tcPr>
          <w:p w14:paraId="2B42ECF6" w14:textId="77777777" w:rsidR="00430D68" w:rsidRPr="00925811" w:rsidRDefault="00430D68" w:rsidP="00430D68">
            <w:r w:rsidRPr="00925811">
              <w:t>3.716</w:t>
            </w:r>
          </w:p>
        </w:tc>
        <w:tc>
          <w:tcPr>
            <w:tcW w:w="2692" w:type="dxa"/>
          </w:tcPr>
          <w:p w14:paraId="41895B3B" w14:textId="672D9698" w:rsidR="00430D68" w:rsidRPr="00925811" w:rsidRDefault="00430D68" w:rsidP="00430D68">
            <w:r w:rsidRPr="00925811">
              <w:t>1.056</w:t>
            </w:r>
          </w:p>
        </w:tc>
      </w:tr>
      <w:tr w:rsidR="00430D68" w:rsidRPr="00925811" w14:paraId="3D68E703" w14:textId="77777777" w:rsidTr="00925811">
        <w:tc>
          <w:tcPr>
            <w:tcW w:w="1702" w:type="dxa"/>
          </w:tcPr>
          <w:p w14:paraId="6A54C579" w14:textId="77777777" w:rsidR="00430D68" w:rsidRPr="00925811" w:rsidRDefault="00430D68" w:rsidP="00430D68">
            <w:r w:rsidRPr="00925811">
              <w:t>NPgY</w:t>
            </w:r>
          </w:p>
        </w:tc>
        <w:tc>
          <w:tcPr>
            <w:tcW w:w="2692" w:type="dxa"/>
            <w:vAlign w:val="bottom"/>
          </w:tcPr>
          <w:p w14:paraId="5128A2C0" w14:textId="77777777" w:rsidR="00430D68" w:rsidRPr="00925811" w:rsidRDefault="00430D68" w:rsidP="00430D68">
            <w:r w:rsidRPr="00925811">
              <w:t>3.570</w:t>
            </w:r>
          </w:p>
        </w:tc>
        <w:tc>
          <w:tcPr>
            <w:tcW w:w="2692" w:type="dxa"/>
          </w:tcPr>
          <w:p w14:paraId="1EF879E4" w14:textId="5AF73024" w:rsidR="00430D68" w:rsidRPr="00925811" w:rsidRDefault="00430D68" w:rsidP="00430D68">
            <w:r w:rsidRPr="00925811">
              <w:t>1.011</w:t>
            </w:r>
          </w:p>
        </w:tc>
      </w:tr>
      <w:tr w:rsidR="001A2306" w:rsidRPr="00925811" w14:paraId="1FEA756D" w14:textId="77777777" w:rsidTr="00430D68">
        <w:tc>
          <w:tcPr>
            <w:tcW w:w="1702" w:type="dxa"/>
          </w:tcPr>
          <w:p w14:paraId="7C7326FE" w14:textId="77777777" w:rsidR="001A2306" w:rsidRPr="00925811" w:rsidRDefault="001A2306" w:rsidP="001A2306">
            <w:r w:rsidRPr="00925811">
              <w:t>WMID</w:t>
            </w:r>
          </w:p>
        </w:tc>
        <w:tc>
          <w:tcPr>
            <w:tcW w:w="2692" w:type="dxa"/>
            <w:vAlign w:val="bottom"/>
          </w:tcPr>
          <w:p w14:paraId="68ABD45C" w14:textId="77777777" w:rsidR="001A2306" w:rsidRPr="00925811" w:rsidRDefault="001A2306" w:rsidP="001A2306">
            <w:r w:rsidRPr="00925811">
              <w:t>49.379</w:t>
            </w:r>
          </w:p>
        </w:tc>
        <w:tc>
          <w:tcPr>
            <w:tcW w:w="2692" w:type="dxa"/>
            <w:vAlign w:val="bottom"/>
          </w:tcPr>
          <w:p w14:paraId="22FEB174" w14:textId="77777777" w:rsidR="001A2306" w:rsidRPr="00925811" w:rsidRDefault="001A2306" w:rsidP="001A2306">
            <w:r w:rsidRPr="00925811">
              <w:t>21.697</w:t>
            </w:r>
          </w:p>
        </w:tc>
      </w:tr>
      <w:tr w:rsidR="001A2306" w:rsidRPr="00925811" w14:paraId="6ECF98C5" w14:textId="77777777" w:rsidTr="00430D68">
        <w:tc>
          <w:tcPr>
            <w:tcW w:w="1702" w:type="dxa"/>
          </w:tcPr>
          <w:p w14:paraId="00A7989D" w14:textId="77777777" w:rsidR="001A2306" w:rsidRPr="00925811" w:rsidRDefault="001A2306" w:rsidP="001A2306">
            <w:r w:rsidRPr="00925811">
              <w:t>EMID</w:t>
            </w:r>
          </w:p>
        </w:tc>
        <w:tc>
          <w:tcPr>
            <w:tcW w:w="2692" w:type="dxa"/>
            <w:vAlign w:val="bottom"/>
          </w:tcPr>
          <w:p w14:paraId="3896737C" w14:textId="77777777" w:rsidR="001A2306" w:rsidRPr="00925811" w:rsidRDefault="001A2306" w:rsidP="001A2306">
            <w:r w:rsidRPr="00925811">
              <w:t>47.335</w:t>
            </w:r>
          </w:p>
        </w:tc>
        <w:tc>
          <w:tcPr>
            <w:tcW w:w="2692" w:type="dxa"/>
            <w:vAlign w:val="bottom"/>
          </w:tcPr>
          <w:p w14:paraId="7ED93B94" w14:textId="77777777" w:rsidR="001A2306" w:rsidRPr="00925811" w:rsidRDefault="001A2306" w:rsidP="001A2306">
            <w:r w:rsidRPr="00925811">
              <w:t>20.799</w:t>
            </w:r>
          </w:p>
        </w:tc>
      </w:tr>
      <w:tr w:rsidR="001A2306" w:rsidRPr="00925811" w14:paraId="795EDABE" w14:textId="77777777" w:rsidTr="00430D68">
        <w:tc>
          <w:tcPr>
            <w:tcW w:w="1702" w:type="dxa"/>
          </w:tcPr>
          <w:p w14:paraId="2D24AF16" w14:textId="77777777" w:rsidR="001A2306" w:rsidRPr="00925811" w:rsidRDefault="001A2306" w:rsidP="001A2306">
            <w:r w:rsidRPr="00925811">
              <w:t>SWALES</w:t>
            </w:r>
          </w:p>
        </w:tc>
        <w:tc>
          <w:tcPr>
            <w:tcW w:w="2692" w:type="dxa"/>
            <w:vAlign w:val="bottom"/>
          </w:tcPr>
          <w:p w14:paraId="735D99A9" w14:textId="77777777" w:rsidR="001A2306" w:rsidRPr="00925811" w:rsidRDefault="001A2306" w:rsidP="001A2306">
            <w:r w:rsidRPr="00925811">
              <w:t>55.128</w:t>
            </w:r>
          </w:p>
        </w:tc>
        <w:tc>
          <w:tcPr>
            <w:tcW w:w="2692" w:type="dxa"/>
            <w:vAlign w:val="bottom"/>
          </w:tcPr>
          <w:p w14:paraId="68DCCAD9" w14:textId="77777777" w:rsidR="001A2306" w:rsidRPr="00925811" w:rsidRDefault="001A2306" w:rsidP="001A2306">
            <w:r w:rsidRPr="00925811">
              <w:t>24.223</w:t>
            </w:r>
          </w:p>
        </w:tc>
      </w:tr>
      <w:tr w:rsidR="001A2306" w:rsidRPr="00925811" w14:paraId="40E66750" w14:textId="77777777" w:rsidTr="00430D68">
        <w:tc>
          <w:tcPr>
            <w:tcW w:w="1702" w:type="dxa"/>
          </w:tcPr>
          <w:p w14:paraId="46FAAB27" w14:textId="77777777" w:rsidR="001A2306" w:rsidRPr="00925811" w:rsidRDefault="001A2306" w:rsidP="001A2306">
            <w:r w:rsidRPr="00925811">
              <w:t>SWEST</w:t>
            </w:r>
          </w:p>
        </w:tc>
        <w:tc>
          <w:tcPr>
            <w:tcW w:w="2692" w:type="dxa"/>
            <w:vAlign w:val="bottom"/>
          </w:tcPr>
          <w:p w14:paraId="1984C206" w14:textId="77777777" w:rsidR="001A2306" w:rsidRPr="00925811" w:rsidRDefault="001A2306" w:rsidP="001A2306">
            <w:r w:rsidRPr="00925811">
              <w:t>58.679</w:t>
            </w:r>
          </w:p>
        </w:tc>
        <w:tc>
          <w:tcPr>
            <w:tcW w:w="2692" w:type="dxa"/>
            <w:vAlign w:val="bottom"/>
          </w:tcPr>
          <w:p w14:paraId="15142544" w14:textId="77777777" w:rsidR="001A2306" w:rsidRPr="00925811" w:rsidRDefault="001A2306" w:rsidP="001A2306">
            <w:r w:rsidRPr="00925811">
              <w:t>25.783</w:t>
            </w:r>
          </w:p>
        </w:tc>
      </w:tr>
      <w:tr w:rsidR="001A2306" w:rsidRPr="00925811" w14:paraId="1970F28D" w14:textId="77777777" w:rsidTr="00430D68">
        <w:tc>
          <w:tcPr>
            <w:tcW w:w="1702" w:type="dxa"/>
          </w:tcPr>
          <w:p w14:paraId="62163816" w14:textId="77777777" w:rsidR="001A2306" w:rsidRPr="00925811" w:rsidRDefault="001A2306" w:rsidP="001A2306">
            <w:r w:rsidRPr="00925811">
              <w:t>LPN</w:t>
            </w:r>
          </w:p>
        </w:tc>
        <w:tc>
          <w:tcPr>
            <w:tcW w:w="2692" w:type="dxa"/>
            <w:vAlign w:val="bottom"/>
          </w:tcPr>
          <w:p w14:paraId="09727D89" w14:textId="77777777" w:rsidR="001A2306" w:rsidRPr="00925811" w:rsidRDefault="001A2306" w:rsidP="001A2306">
            <w:r w:rsidRPr="00925811">
              <w:t>6.513</w:t>
            </w:r>
          </w:p>
        </w:tc>
        <w:tc>
          <w:tcPr>
            <w:tcW w:w="2692" w:type="dxa"/>
            <w:vAlign w:val="bottom"/>
          </w:tcPr>
          <w:p w14:paraId="0846A692" w14:textId="77777777" w:rsidR="001A2306" w:rsidRPr="00925811" w:rsidRDefault="001A2306" w:rsidP="001A2306">
            <w:r w:rsidRPr="00925811">
              <w:t>1.658</w:t>
            </w:r>
          </w:p>
        </w:tc>
      </w:tr>
      <w:tr w:rsidR="001A2306" w:rsidRPr="00925811" w14:paraId="4D94616E" w14:textId="77777777" w:rsidTr="00430D68">
        <w:tc>
          <w:tcPr>
            <w:tcW w:w="1702" w:type="dxa"/>
          </w:tcPr>
          <w:p w14:paraId="1D15D7F4" w14:textId="77777777" w:rsidR="001A2306" w:rsidRPr="00925811" w:rsidRDefault="001A2306" w:rsidP="001A2306">
            <w:r w:rsidRPr="00925811">
              <w:t>SPN</w:t>
            </w:r>
          </w:p>
        </w:tc>
        <w:tc>
          <w:tcPr>
            <w:tcW w:w="2692" w:type="dxa"/>
            <w:vAlign w:val="bottom"/>
          </w:tcPr>
          <w:p w14:paraId="6A0A5F1D" w14:textId="77777777" w:rsidR="001A2306" w:rsidRPr="00925811" w:rsidRDefault="001A2306" w:rsidP="001A2306">
            <w:r w:rsidRPr="00925811">
              <w:t>6.903</w:t>
            </w:r>
          </w:p>
        </w:tc>
        <w:tc>
          <w:tcPr>
            <w:tcW w:w="2692" w:type="dxa"/>
            <w:vAlign w:val="bottom"/>
          </w:tcPr>
          <w:p w14:paraId="2AEFD392" w14:textId="77777777" w:rsidR="001A2306" w:rsidRPr="00925811" w:rsidRDefault="001A2306" w:rsidP="001A2306">
            <w:r w:rsidRPr="00925811">
              <w:t>1.757</w:t>
            </w:r>
          </w:p>
        </w:tc>
      </w:tr>
      <w:tr w:rsidR="001A2306" w:rsidRPr="00925811" w14:paraId="46B4B22D" w14:textId="77777777" w:rsidTr="00430D68">
        <w:tc>
          <w:tcPr>
            <w:tcW w:w="1702" w:type="dxa"/>
          </w:tcPr>
          <w:p w14:paraId="506A872F" w14:textId="77777777" w:rsidR="001A2306" w:rsidRPr="00925811" w:rsidRDefault="001A2306" w:rsidP="001A2306">
            <w:r w:rsidRPr="00925811">
              <w:t>EPN</w:t>
            </w:r>
          </w:p>
        </w:tc>
        <w:tc>
          <w:tcPr>
            <w:tcW w:w="2692" w:type="dxa"/>
            <w:vAlign w:val="bottom"/>
          </w:tcPr>
          <w:p w14:paraId="21D10831" w14:textId="77777777" w:rsidR="001A2306" w:rsidRPr="00925811" w:rsidRDefault="001A2306" w:rsidP="001A2306">
            <w:r w:rsidRPr="00925811">
              <w:t>6.823</w:t>
            </w:r>
          </w:p>
        </w:tc>
        <w:tc>
          <w:tcPr>
            <w:tcW w:w="2692" w:type="dxa"/>
            <w:vAlign w:val="bottom"/>
          </w:tcPr>
          <w:p w14:paraId="6B340BC7" w14:textId="77777777" w:rsidR="001A2306" w:rsidRPr="00925811" w:rsidRDefault="001A2306" w:rsidP="001A2306">
            <w:r w:rsidRPr="00925811">
              <w:t>1.737</w:t>
            </w:r>
          </w:p>
        </w:tc>
      </w:tr>
      <w:tr w:rsidR="001A2306" w:rsidRPr="00925811" w14:paraId="224A1859" w14:textId="77777777" w:rsidTr="00430D68">
        <w:tc>
          <w:tcPr>
            <w:tcW w:w="1702" w:type="dxa"/>
          </w:tcPr>
          <w:p w14:paraId="1D243CF2" w14:textId="77777777" w:rsidR="001A2306" w:rsidRPr="00925811" w:rsidRDefault="001A2306" w:rsidP="001A2306">
            <w:r w:rsidRPr="00925811">
              <w:t>SPD</w:t>
            </w:r>
          </w:p>
        </w:tc>
        <w:tc>
          <w:tcPr>
            <w:tcW w:w="2692" w:type="dxa"/>
            <w:vAlign w:val="bottom"/>
          </w:tcPr>
          <w:p w14:paraId="1242C62A" w14:textId="77777777" w:rsidR="001A2306" w:rsidRPr="00925811" w:rsidRDefault="001A2306" w:rsidP="001A2306">
            <w:r w:rsidRPr="00925811">
              <w:t>5.959</w:t>
            </w:r>
          </w:p>
        </w:tc>
        <w:tc>
          <w:tcPr>
            <w:tcW w:w="2692" w:type="dxa"/>
            <w:vAlign w:val="bottom"/>
          </w:tcPr>
          <w:p w14:paraId="26B90037" w14:textId="77777777" w:rsidR="001A2306" w:rsidRPr="00925811" w:rsidRDefault="001A2306" w:rsidP="001A2306">
            <w:r w:rsidRPr="00925811">
              <w:t>1.517</w:t>
            </w:r>
          </w:p>
        </w:tc>
      </w:tr>
      <w:tr w:rsidR="001A2306" w:rsidRPr="00925811" w14:paraId="300D22BA" w14:textId="77777777" w:rsidTr="00430D68">
        <w:tc>
          <w:tcPr>
            <w:tcW w:w="1702" w:type="dxa"/>
          </w:tcPr>
          <w:p w14:paraId="0F94C40F" w14:textId="77777777" w:rsidR="001A2306" w:rsidRPr="00925811" w:rsidRDefault="001A2306" w:rsidP="001A2306">
            <w:r w:rsidRPr="00925811">
              <w:t>SPMW</w:t>
            </w:r>
          </w:p>
        </w:tc>
        <w:tc>
          <w:tcPr>
            <w:tcW w:w="2692" w:type="dxa"/>
            <w:vAlign w:val="bottom"/>
          </w:tcPr>
          <w:p w14:paraId="59322FFD" w14:textId="77777777" w:rsidR="001A2306" w:rsidRPr="00925811" w:rsidRDefault="001A2306" w:rsidP="001A2306">
            <w:r w:rsidRPr="00925811">
              <w:t>8.753</w:t>
            </w:r>
          </w:p>
        </w:tc>
        <w:tc>
          <w:tcPr>
            <w:tcW w:w="2692" w:type="dxa"/>
            <w:vAlign w:val="bottom"/>
          </w:tcPr>
          <w:p w14:paraId="7567F41E" w14:textId="77777777" w:rsidR="001A2306" w:rsidRPr="00925811" w:rsidRDefault="001A2306" w:rsidP="001A2306">
            <w:r w:rsidRPr="00925811">
              <w:t>2.228</w:t>
            </w:r>
          </w:p>
        </w:tc>
      </w:tr>
      <w:tr w:rsidR="001A2306" w:rsidRPr="00925811" w14:paraId="69E1EF7C" w14:textId="77777777" w:rsidTr="00430D68">
        <w:tc>
          <w:tcPr>
            <w:tcW w:w="1702" w:type="dxa"/>
          </w:tcPr>
          <w:p w14:paraId="02FA0EEB" w14:textId="77777777" w:rsidR="001A2306" w:rsidRPr="00925811" w:rsidRDefault="001A2306" w:rsidP="001A2306">
            <w:r w:rsidRPr="00925811">
              <w:t>SSEH</w:t>
            </w:r>
          </w:p>
        </w:tc>
        <w:tc>
          <w:tcPr>
            <w:tcW w:w="2692" w:type="dxa"/>
            <w:vAlign w:val="bottom"/>
          </w:tcPr>
          <w:p w14:paraId="4E1AFC93" w14:textId="77777777" w:rsidR="001A2306" w:rsidRPr="00925811" w:rsidRDefault="001A2306" w:rsidP="001A2306">
            <w:r w:rsidRPr="00925811">
              <w:t>492.301</w:t>
            </w:r>
          </w:p>
        </w:tc>
        <w:tc>
          <w:tcPr>
            <w:tcW w:w="2692" w:type="dxa"/>
            <w:vAlign w:val="bottom"/>
          </w:tcPr>
          <w:p w14:paraId="7C587DE0" w14:textId="77777777" w:rsidR="001A2306" w:rsidRPr="00925811" w:rsidRDefault="001A2306" w:rsidP="001A2306">
            <w:r w:rsidRPr="00925811">
              <w:t>72.397</w:t>
            </w:r>
          </w:p>
        </w:tc>
      </w:tr>
      <w:tr w:rsidR="001A2306" w:rsidRPr="00925811" w14:paraId="28733B1E" w14:textId="77777777" w:rsidTr="00430D68">
        <w:tc>
          <w:tcPr>
            <w:tcW w:w="1702" w:type="dxa"/>
          </w:tcPr>
          <w:p w14:paraId="1BAD64A8" w14:textId="77777777" w:rsidR="001A2306" w:rsidRPr="00925811" w:rsidRDefault="001A2306" w:rsidP="001A2306">
            <w:r w:rsidRPr="00925811">
              <w:t>SSES</w:t>
            </w:r>
          </w:p>
        </w:tc>
        <w:tc>
          <w:tcPr>
            <w:tcW w:w="2692" w:type="dxa"/>
            <w:vAlign w:val="bottom"/>
          </w:tcPr>
          <w:p w14:paraId="65FB3721" w14:textId="77777777" w:rsidR="001A2306" w:rsidRPr="00925811" w:rsidRDefault="001A2306" w:rsidP="001A2306">
            <w:r w:rsidRPr="00925811">
              <w:t>234.286</w:t>
            </w:r>
          </w:p>
        </w:tc>
        <w:tc>
          <w:tcPr>
            <w:tcW w:w="2692" w:type="dxa"/>
            <w:vAlign w:val="bottom"/>
          </w:tcPr>
          <w:p w14:paraId="717ECC5F" w14:textId="77777777" w:rsidR="001A2306" w:rsidRPr="00925811" w:rsidRDefault="001A2306" w:rsidP="001A2306">
            <w:r w:rsidRPr="00925811">
              <w:t>34.454</w:t>
            </w:r>
          </w:p>
        </w:tc>
      </w:tr>
    </w:tbl>
    <w:p w14:paraId="67AFC93C" w14:textId="77777777" w:rsidR="001A2306" w:rsidRPr="00925811" w:rsidRDefault="001A2306" w:rsidP="001A2306">
      <w:pPr>
        <w:pStyle w:val="AppendixHeading"/>
      </w:pPr>
    </w:p>
    <w:p w14:paraId="5DC7ECBE" w14:textId="77777777" w:rsidR="001A2306" w:rsidRPr="00925811" w:rsidRDefault="001A2306" w:rsidP="001A2306">
      <w:pPr>
        <w:pStyle w:val="Caption"/>
      </w:pPr>
      <w:r w:rsidRPr="00925811">
        <w:t>Maximum reward in respect of the Fuel Poverty Customer Satisfaction Survey term (CSFPAU</w:t>
      </w:r>
      <w:r w:rsidRPr="00925811">
        <w:rPr>
          <w:rStyle w:val="Subscript"/>
        </w:rPr>
        <w:t>t</w:t>
      </w:r>
      <w:r w:rsidRPr="00925811">
        <w:t>) (£m)</w:t>
      </w:r>
    </w:p>
    <w:tbl>
      <w:tblPr>
        <w:tblStyle w:val="AppendixTable"/>
        <w:tblW w:w="7086" w:type="dxa"/>
        <w:tblLayout w:type="fixed"/>
        <w:tblLook w:val="04A0" w:firstRow="1" w:lastRow="0" w:firstColumn="1" w:lastColumn="0" w:noHBand="0" w:noVBand="1"/>
      </w:tblPr>
      <w:tblGrid>
        <w:gridCol w:w="1702"/>
        <w:gridCol w:w="2692"/>
        <w:gridCol w:w="2692"/>
      </w:tblGrid>
      <w:tr w:rsidR="001A2306" w:rsidRPr="00925811" w14:paraId="5939E52E" w14:textId="77777777" w:rsidTr="00A75C46">
        <w:trPr>
          <w:cnfStyle w:val="100000000000" w:firstRow="1" w:lastRow="0" w:firstColumn="0" w:lastColumn="0" w:oddVBand="0" w:evenVBand="0" w:oddHBand="0" w:evenHBand="0" w:firstRowFirstColumn="0" w:firstRowLastColumn="0" w:lastRowFirstColumn="0" w:lastRowLastColumn="0"/>
        </w:trPr>
        <w:tc>
          <w:tcPr>
            <w:tcW w:w="1702" w:type="dxa"/>
          </w:tcPr>
          <w:p w14:paraId="59D22F15" w14:textId="77777777" w:rsidR="001A2306" w:rsidRPr="00925811" w:rsidRDefault="001A2306" w:rsidP="001A2306">
            <w:r w:rsidRPr="00925811">
              <w:t>Licensee</w:t>
            </w:r>
          </w:p>
        </w:tc>
        <w:tc>
          <w:tcPr>
            <w:tcW w:w="2692" w:type="dxa"/>
          </w:tcPr>
          <w:p w14:paraId="6F650E58" w14:textId="77777777" w:rsidR="001A2306" w:rsidRPr="00925811" w:rsidRDefault="001A2306" w:rsidP="001A2306">
            <w:r w:rsidRPr="00925811">
              <w:t>2024/25</w:t>
            </w:r>
          </w:p>
        </w:tc>
        <w:tc>
          <w:tcPr>
            <w:tcW w:w="2692" w:type="dxa"/>
          </w:tcPr>
          <w:p w14:paraId="12E43E62" w14:textId="77777777" w:rsidR="001A2306" w:rsidRPr="00925811" w:rsidRDefault="001A2306" w:rsidP="001A2306">
            <w:r w:rsidRPr="00925811">
              <w:t>2027/28</w:t>
            </w:r>
          </w:p>
        </w:tc>
      </w:tr>
      <w:tr w:rsidR="001A2306" w:rsidRPr="00925811" w14:paraId="7936E4D6" w14:textId="77777777" w:rsidTr="00A75C46">
        <w:tc>
          <w:tcPr>
            <w:tcW w:w="0" w:type="dxa"/>
          </w:tcPr>
          <w:p w14:paraId="1D19FCAA" w14:textId="77777777" w:rsidR="001A2306" w:rsidRPr="00925811" w:rsidRDefault="001A2306" w:rsidP="001A2306">
            <w:r w:rsidRPr="00925811">
              <w:t>ENWL</w:t>
            </w:r>
          </w:p>
        </w:tc>
        <w:tc>
          <w:tcPr>
            <w:tcW w:w="0" w:type="dxa"/>
            <w:vAlign w:val="bottom"/>
          </w:tcPr>
          <w:p w14:paraId="08FECF44" w14:textId="77777777" w:rsidR="001A2306" w:rsidRPr="00925811" w:rsidRDefault="001A2306" w:rsidP="001A2306">
            <w:r w:rsidRPr="00925811">
              <w:t>0.349</w:t>
            </w:r>
          </w:p>
        </w:tc>
        <w:tc>
          <w:tcPr>
            <w:tcW w:w="0" w:type="dxa"/>
            <w:vAlign w:val="bottom"/>
          </w:tcPr>
          <w:p w14:paraId="32621E73" w14:textId="77777777" w:rsidR="001A2306" w:rsidRPr="00925811" w:rsidRDefault="001A2306" w:rsidP="001A2306">
            <w:r w:rsidRPr="00925811">
              <w:t>0.523</w:t>
            </w:r>
          </w:p>
        </w:tc>
      </w:tr>
      <w:tr w:rsidR="001A2306" w:rsidRPr="00925811" w14:paraId="45C16072" w14:textId="77777777" w:rsidTr="00A75C46">
        <w:tc>
          <w:tcPr>
            <w:tcW w:w="0" w:type="dxa"/>
          </w:tcPr>
          <w:p w14:paraId="49F5D563" w14:textId="77777777" w:rsidR="001A2306" w:rsidRPr="00925811" w:rsidRDefault="001A2306" w:rsidP="001A2306">
            <w:r w:rsidRPr="00925811">
              <w:t>NPgN</w:t>
            </w:r>
          </w:p>
        </w:tc>
        <w:tc>
          <w:tcPr>
            <w:tcW w:w="0" w:type="dxa"/>
            <w:vAlign w:val="bottom"/>
          </w:tcPr>
          <w:p w14:paraId="77080350" w14:textId="77777777" w:rsidR="001A2306" w:rsidRPr="00925811" w:rsidRDefault="001A2306" w:rsidP="001A2306">
            <w:r w:rsidRPr="00925811">
              <w:t>0.259</w:t>
            </w:r>
          </w:p>
        </w:tc>
        <w:tc>
          <w:tcPr>
            <w:tcW w:w="0" w:type="dxa"/>
            <w:vAlign w:val="bottom"/>
          </w:tcPr>
          <w:p w14:paraId="097417CA" w14:textId="77777777" w:rsidR="001A2306" w:rsidRPr="00925811" w:rsidRDefault="001A2306" w:rsidP="001A2306">
            <w:r w:rsidRPr="00925811">
              <w:t>0.389</w:t>
            </w:r>
          </w:p>
        </w:tc>
      </w:tr>
      <w:tr w:rsidR="001A2306" w:rsidRPr="00925811" w14:paraId="3EF49F4D" w14:textId="77777777" w:rsidTr="00A75C46">
        <w:tc>
          <w:tcPr>
            <w:tcW w:w="0" w:type="dxa"/>
          </w:tcPr>
          <w:p w14:paraId="269DDADE" w14:textId="77777777" w:rsidR="001A2306" w:rsidRPr="00925811" w:rsidRDefault="001A2306" w:rsidP="001A2306">
            <w:r w:rsidRPr="00925811">
              <w:t>NPgY</w:t>
            </w:r>
          </w:p>
        </w:tc>
        <w:tc>
          <w:tcPr>
            <w:tcW w:w="0" w:type="dxa"/>
            <w:vAlign w:val="bottom"/>
          </w:tcPr>
          <w:p w14:paraId="10E24E3E" w14:textId="77777777" w:rsidR="001A2306" w:rsidRPr="00925811" w:rsidRDefault="001A2306" w:rsidP="001A2306">
            <w:r w:rsidRPr="00925811">
              <w:t>0.358</w:t>
            </w:r>
          </w:p>
        </w:tc>
        <w:tc>
          <w:tcPr>
            <w:tcW w:w="0" w:type="dxa"/>
            <w:vAlign w:val="bottom"/>
          </w:tcPr>
          <w:p w14:paraId="54E060F6" w14:textId="77777777" w:rsidR="001A2306" w:rsidRPr="00925811" w:rsidRDefault="001A2306" w:rsidP="001A2306">
            <w:r w:rsidRPr="00925811">
              <w:t>0.537</w:t>
            </w:r>
          </w:p>
        </w:tc>
      </w:tr>
      <w:tr w:rsidR="001A2306" w:rsidRPr="00925811" w14:paraId="33D4EFD2" w14:textId="77777777" w:rsidTr="00A75C46">
        <w:tc>
          <w:tcPr>
            <w:tcW w:w="0" w:type="dxa"/>
          </w:tcPr>
          <w:p w14:paraId="49900FF5" w14:textId="77777777" w:rsidR="001A2306" w:rsidRPr="00925811" w:rsidRDefault="001A2306" w:rsidP="001A2306">
            <w:r w:rsidRPr="00925811">
              <w:t>WMID</w:t>
            </w:r>
          </w:p>
        </w:tc>
        <w:tc>
          <w:tcPr>
            <w:tcW w:w="0" w:type="dxa"/>
            <w:vAlign w:val="bottom"/>
          </w:tcPr>
          <w:p w14:paraId="36C112AE" w14:textId="77777777" w:rsidR="001A2306" w:rsidRPr="00925811" w:rsidRDefault="001A2306" w:rsidP="001A2306">
            <w:r w:rsidRPr="00925811">
              <w:t>0.450</w:t>
            </w:r>
          </w:p>
        </w:tc>
        <w:tc>
          <w:tcPr>
            <w:tcW w:w="0" w:type="dxa"/>
            <w:vAlign w:val="bottom"/>
          </w:tcPr>
          <w:p w14:paraId="27F66D89" w14:textId="77777777" w:rsidR="001A2306" w:rsidRPr="00925811" w:rsidRDefault="001A2306" w:rsidP="001A2306">
            <w:r w:rsidRPr="00925811">
              <w:t>0.676</w:t>
            </w:r>
          </w:p>
        </w:tc>
      </w:tr>
      <w:tr w:rsidR="001A2306" w:rsidRPr="00925811" w14:paraId="291086EC" w14:textId="77777777" w:rsidTr="00A75C46">
        <w:tc>
          <w:tcPr>
            <w:tcW w:w="0" w:type="dxa"/>
          </w:tcPr>
          <w:p w14:paraId="0B0116F8" w14:textId="77777777" w:rsidR="001A2306" w:rsidRPr="00925811" w:rsidRDefault="001A2306" w:rsidP="001A2306">
            <w:r w:rsidRPr="00925811">
              <w:t>EMID</w:t>
            </w:r>
          </w:p>
        </w:tc>
        <w:tc>
          <w:tcPr>
            <w:tcW w:w="0" w:type="dxa"/>
            <w:vAlign w:val="bottom"/>
          </w:tcPr>
          <w:p w14:paraId="43DAED1A" w14:textId="77777777" w:rsidR="001A2306" w:rsidRPr="00925811" w:rsidRDefault="001A2306" w:rsidP="001A2306">
            <w:r w:rsidRPr="00925811">
              <w:t>0.461</w:t>
            </w:r>
          </w:p>
        </w:tc>
        <w:tc>
          <w:tcPr>
            <w:tcW w:w="0" w:type="dxa"/>
            <w:vAlign w:val="bottom"/>
          </w:tcPr>
          <w:p w14:paraId="40C6E373" w14:textId="77777777" w:rsidR="001A2306" w:rsidRPr="00925811" w:rsidRDefault="001A2306" w:rsidP="001A2306">
            <w:r w:rsidRPr="00925811">
              <w:t>0.692</w:t>
            </w:r>
          </w:p>
        </w:tc>
      </w:tr>
      <w:tr w:rsidR="001A2306" w:rsidRPr="00925811" w14:paraId="0A6D9D85" w14:textId="77777777" w:rsidTr="00A75C46">
        <w:tc>
          <w:tcPr>
            <w:tcW w:w="0" w:type="dxa"/>
          </w:tcPr>
          <w:p w14:paraId="7A14E4E5" w14:textId="77777777" w:rsidR="001A2306" w:rsidRPr="00925811" w:rsidRDefault="001A2306" w:rsidP="001A2306">
            <w:r w:rsidRPr="00925811">
              <w:t>SWALES</w:t>
            </w:r>
          </w:p>
        </w:tc>
        <w:tc>
          <w:tcPr>
            <w:tcW w:w="0" w:type="dxa"/>
            <w:vAlign w:val="bottom"/>
          </w:tcPr>
          <w:p w14:paraId="0E9E2B3E" w14:textId="77777777" w:rsidR="001A2306" w:rsidRPr="00925811" w:rsidRDefault="001A2306" w:rsidP="001A2306">
            <w:r w:rsidRPr="00925811">
              <w:t>0.230</w:t>
            </w:r>
          </w:p>
        </w:tc>
        <w:tc>
          <w:tcPr>
            <w:tcW w:w="0" w:type="dxa"/>
            <w:vAlign w:val="bottom"/>
          </w:tcPr>
          <w:p w14:paraId="64ED9B59" w14:textId="77777777" w:rsidR="001A2306" w:rsidRPr="00925811" w:rsidRDefault="001A2306" w:rsidP="001A2306">
            <w:r w:rsidRPr="00925811">
              <w:t>0.345</w:t>
            </w:r>
          </w:p>
        </w:tc>
      </w:tr>
      <w:tr w:rsidR="001A2306" w:rsidRPr="00925811" w14:paraId="49D88E10" w14:textId="77777777" w:rsidTr="00A75C46">
        <w:tc>
          <w:tcPr>
            <w:tcW w:w="0" w:type="dxa"/>
          </w:tcPr>
          <w:p w14:paraId="2A40B848" w14:textId="77777777" w:rsidR="001A2306" w:rsidRPr="00925811" w:rsidRDefault="001A2306" w:rsidP="001A2306">
            <w:r w:rsidRPr="00925811">
              <w:t>SWEST</w:t>
            </w:r>
          </w:p>
        </w:tc>
        <w:tc>
          <w:tcPr>
            <w:tcW w:w="0" w:type="dxa"/>
            <w:vAlign w:val="bottom"/>
          </w:tcPr>
          <w:p w14:paraId="0FEA6824" w14:textId="77777777" w:rsidR="001A2306" w:rsidRPr="00925811" w:rsidRDefault="001A2306" w:rsidP="001A2306">
            <w:r w:rsidRPr="00925811">
              <w:t>0.350</w:t>
            </w:r>
          </w:p>
        </w:tc>
        <w:tc>
          <w:tcPr>
            <w:tcW w:w="0" w:type="dxa"/>
            <w:vAlign w:val="bottom"/>
          </w:tcPr>
          <w:p w14:paraId="2EA9F995" w14:textId="77777777" w:rsidR="001A2306" w:rsidRPr="00925811" w:rsidRDefault="001A2306" w:rsidP="001A2306">
            <w:r w:rsidRPr="00925811">
              <w:t>0.525</w:t>
            </w:r>
          </w:p>
        </w:tc>
      </w:tr>
      <w:tr w:rsidR="001A2306" w:rsidRPr="00925811" w14:paraId="75786B37" w14:textId="77777777" w:rsidTr="00A75C46">
        <w:tc>
          <w:tcPr>
            <w:tcW w:w="0" w:type="dxa"/>
          </w:tcPr>
          <w:p w14:paraId="13CED9DA" w14:textId="77777777" w:rsidR="001A2306" w:rsidRPr="00925811" w:rsidRDefault="001A2306" w:rsidP="001A2306">
            <w:r w:rsidRPr="00925811">
              <w:t>LPN</w:t>
            </w:r>
          </w:p>
        </w:tc>
        <w:tc>
          <w:tcPr>
            <w:tcW w:w="0" w:type="dxa"/>
            <w:vAlign w:val="bottom"/>
          </w:tcPr>
          <w:p w14:paraId="0188321A" w14:textId="77777777" w:rsidR="001A2306" w:rsidRPr="00925811" w:rsidRDefault="001A2306" w:rsidP="001A2306">
            <w:r w:rsidRPr="00925811">
              <w:t>0.303</w:t>
            </w:r>
          </w:p>
        </w:tc>
        <w:tc>
          <w:tcPr>
            <w:tcW w:w="0" w:type="dxa"/>
            <w:vAlign w:val="bottom"/>
          </w:tcPr>
          <w:p w14:paraId="60F6C1DF" w14:textId="77777777" w:rsidR="001A2306" w:rsidRPr="00925811" w:rsidRDefault="001A2306" w:rsidP="001A2306">
            <w:r w:rsidRPr="00925811">
              <w:t>0.454</w:t>
            </w:r>
          </w:p>
        </w:tc>
      </w:tr>
      <w:tr w:rsidR="001A2306" w:rsidRPr="00925811" w14:paraId="445FFFD2" w14:textId="77777777" w:rsidTr="00A75C46">
        <w:tc>
          <w:tcPr>
            <w:tcW w:w="0" w:type="dxa"/>
          </w:tcPr>
          <w:p w14:paraId="27B6152B" w14:textId="77777777" w:rsidR="001A2306" w:rsidRPr="00925811" w:rsidRDefault="001A2306" w:rsidP="001A2306">
            <w:r w:rsidRPr="00925811">
              <w:t>SPN</w:t>
            </w:r>
          </w:p>
        </w:tc>
        <w:tc>
          <w:tcPr>
            <w:tcW w:w="0" w:type="dxa"/>
            <w:vAlign w:val="bottom"/>
          </w:tcPr>
          <w:p w14:paraId="0F56D396" w14:textId="77777777" w:rsidR="001A2306" w:rsidRPr="00925811" w:rsidRDefault="001A2306" w:rsidP="001A2306">
            <w:r w:rsidRPr="00925811">
              <w:t>0.313</w:t>
            </w:r>
          </w:p>
        </w:tc>
        <w:tc>
          <w:tcPr>
            <w:tcW w:w="0" w:type="dxa"/>
            <w:vAlign w:val="bottom"/>
          </w:tcPr>
          <w:p w14:paraId="10FFE77A" w14:textId="77777777" w:rsidR="001A2306" w:rsidRPr="00925811" w:rsidRDefault="001A2306" w:rsidP="001A2306">
            <w:r w:rsidRPr="00925811">
              <w:t>0.470</w:t>
            </w:r>
          </w:p>
        </w:tc>
      </w:tr>
      <w:tr w:rsidR="001A2306" w:rsidRPr="00925811" w14:paraId="0DD4CC7E" w14:textId="77777777" w:rsidTr="00A75C46">
        <w:tc>
          <w:tcPr>
            <w:tcW w:w="0" w:type="dxa"/>
          </w:tcPr>
          <w:p w14:paraId="31E60696" w14:textId="77777777" w:rsidR="001A2306" w:rsidRPr="00925811" w:rsidRDefault="001A2306" w:rsidP="001A2306">
            <w:r w:rsidRPr="00925811">
              <w:t>EPN</w:t>
            </w:r>
          </w:p>
        </w:tc>
        <w:tc>
          <w:tcPr>
            <w:tcW w:w="0" w:type="dxa"/>
            <w:vAlign w:val="bottom"/>
          </w:tcPr>
          <w:p w14:paraId="60978687" w14:textId="77777777" w:rsidR="001A2306" w:rsidRPr="00925811" w:rsidRDefault="001A2306" w:rsidP="001A2306">
            <w:r w:rsidRPr="00925811">
              <w:t>0.489</w:t>
            </w:r>
          </w:p>
        </w:tc>
        <w:tc>
          <w:tcPr>
            <w:tcW w:w="0" w:type="dxa"/>
            <w:vAlign w:val="bottom"/>
          </w:tcPr>
          <w:p w14:paraId="3010C14F" w14:textId="77777777" w:rsidR="001A2306" w:rsidRPr="00925811" w:rsidRDefault="001A2306" w:rsidP="001A2306">
            <w:r w:rsidRPr="00925811">
              <w:t>0.733</w:t>
            </w:r>
          </w:p>
        </w:tc>
      </w:tr>
      <w:tr w:rsidR="001A2306" w:rsidRPr="00925811" w14:paraId="1336DB33" w14:textId="77777777" w:rsidTr="00A75C46">
        <w:tc>
          <w:tcPr>
            <w:tcW w:w="0" w:type="dxa"/>
          </w:tcPr>
          <w:p w14:paraId="37B5BA9E" w14:textId="77777777" w:rsidR="001A2306" w:rsidRPr="00925811" w:rsidRDefault="001A2306" w:rsidP="001A2306">
            <w:r w:rsidRPr="00925811">
              <w:t>SPD</w:t>
            </w:r>
          </w:p>
        </w:tc>
        <w:tc>
          <w:tcPr>
            <w:tcW w:w="0" w:type="dxa"/>
            <w:vAlign w:val="bottom"/>
          </w:tcPr>
          <w:p w14:paraId="51C505C1" w14:textId="77777777" w:rsidR="001A2306" w:rsidRPr="00925811" w:rsidRDefault="001A2306" w:rsidP="001A2306">
            <w:r w:rsidRPr="00925811">
              <w:t>0.332</w:t>
            </w:r>
          </w:p>
        </w:tc>
        <w:tc>
          <w:tcPr>
            <w:tcW w:w="0" w:type="dxa"/>
            <w:vAlign w:val="bottom"/>
          </w:tcPr>
          <w:p w14:paraId="0E7AAC76" w14:textId="77777777" w:rsidR="001A2306" w:rsidRPr="00925811" w:rsidRDefault="001A2306" w:rsidP="001A2306">
            <w:r w:rsidRPr="00925811">
              <w:t>0.498</w:t>
            </w:r>
          </w:p>
        </w:tc>
      </w:tr>
      <w:tr w:rsidR="001A2306" w:rsidRPr="00925811" w14:paraId="0431E733" w14:textId="77777777" w:rsidTr="00A75C46">
        <w:tc>
          <w:tcPr>
            <w:tcW w:w="0" w:type="dxa"/>
          </w:tcPr>
          <w:p w14:paraId="3A83ED13" w14:textId="77777777" w:rsidR="001A2306" w:rsidRPr="00925811" w:rsidRDefault="001A2306" w:rsidP="001A2306">
            <w:r w:rsidRPr="00925811">
              <w:t>SPMW</w:t>
            </w:r>
          </w:p>
        </w:tc>
        <w:tc>
          <w:tcPr>
            <w:tcW w:w="0" w:type="dxa"/>
            <w:vAlign w:val="bottom"/>
          </w:tcPr>
          <w:p w14:paraId="722AB88F" w14:textId="77777777" w:rsidR="001A2306" w:rsidRPr="00925811" w:rsidRDefault="001A2306" w:rsidP="001A2306">
            <w:r w:rsidRPr="00925811">
              <w:t>0.370</w:t>
            </w:r>
          </w:p>
        </w:tc>
        <w:tc>
          <w:tcPr>
            <w:tcW w:w="0" w:type="dxa"/>
            <w:vAlign w:val="bottom"/>
          </w:tcPr>
          <w:p w14:paraId="6BF72ACD" w14:textId="77777777" w:rsidR="001A2306" w:rsidRPr="00925811" w:rsidRDefault="001A2306" w:rsidP="001A2306">
            <w:r w:rsidRPr="00925811">
              <w:t>0.555</w:t>
            </w:r>
          </w:p>
        </w:tc>
      </w:tr>
      <w:tr w:rsidR="001A2306" w:rsidRPr="00925811" w14:paraId="550F2546" w14:textId="77777777" w:rsidTr="00A75C46">
        <w:tc>
          <w:tcPr>
            <w:tcW w:w="0" w:type="dxa"/>
          </w:tcPr>
          <w:p w14:paraId="097F3239" w14:textId="77777777" w:rsidR="001A2306" w:rsidRPr="00925811" w:rsidRDefault="001A2306" w:rsidP="001A2306">
            <w:r w:rsidRPr="00925811">
              <w:t>SSEH</w:t>
            </w:r>
          </w:p>
        </w:tc>
        <w:tc>
          <w:tcPr>
            <w:tcW w:w="0" w:type="dxa"/>
            <w:vAlign w:val="bottom"/>
          </w:tcPr>
          <w:p w14:paraId="6FB66C00" w14:textId="77777777" w:rsidR="001A2306" w:rsidRPr="00925811" w:rsidRDefault="001A2306" w:rsidP="001A2306">
            <w:r w:rsidRPr="00925811">
              <w:t>0.248</w:t>
            </w:r>
          </w:p>
        </w:tc>
        <w:tc>
          <w:tcPr>
            <w:tcW w:w="0" w:type="dxa"/>
            <w:vAlign w:val="bottom"/>
          </w:tcPr>
          <w:p w14:paraId="445A3E27" w14:textId="77777777" w:rsidR="001A2306" w:rsidRPr="00925811" w:rsidRDefault="001A2306" w:rsidP="001A2306">
            <w:r w:rsidRPr="00925811">
              <w:t>0.372</w:t>
            </w:r>
          </w:p>
        </w:tc>
      </w:tr>
      <w:tr w:rsidR="001A2306" w:rsidRPr="00925811" w14:paraId="6977843B" w14:textId="77777777" w:rsidTr="00A75C46">
        <w:tc>
          <w:tcPr>
            <w:tcW w:w="0" w:type="dxa"/>
          </w:tcPr>
          <w:p w14:paraId="4115D6BB" w14:textId="77777777" w:rsidR="001A2306" w:rsidRPr="00925811" w:rsidRDefault="001A2306" w:rsidP="001A2306">
            <w:r w:rsidRPr="00925811">
              <w:t>SSES</w:t>
            </w:r>
          </w:p>
        </w:tc>
        <w:tc>
          <w:tcPr>
            <w:tcW w:w="0" w:type="dxa"/>
            <w:vAlign w:val="bottom"/>
          </w:tcPr>
          <w:p w14:paraId="7DDB97C6" w14:textId="77777777" w:rsidR="001A2306" w:rsidRPr="00925811" w:rsidRDefault="001A2306" w:rsidP="001A2306">
            <w:r w:rsidRPr="00925811">
              <w:t>0.468</w:t>
            </w:r>
          </w:p>
        </w:tc>
        <w:tc>
          <w:tcPr>
            <w:tcW w:w="0" w:type="dxa"/>
            <w:vAlign w:val="bottom"/>
          </w:tcPr>
          <w:p w14:paraId="6C5A90F2" w14:textId="77777777" w:rsidR="001A2306" w:rsidRPr="00925811" w:rsidRDefault="001A2306" w:rsidP="001A2306">
            <w:r w:rsidRPr="00925811">
              <w:t>0.701</w:t>
            </w:r>
          </w:p>
        </w:tc>
      </w:tr>
    </w:tbl>
    <w:p w14:paraId="2918B010" w14:textId="77777777" w:rsidR="001A2306" w:rsidRPr="00925811" w:rsidRDefault="001A2306" w:rsidP="001A2306">
      <w:pPr>
        <w:pStyle w:val="AppendixHeading"/>
      </w:pPr>
    </w:p>
    <w:p w14:paraId="33272D7B" w14:textId="77777777" w:rsidR="001A2306" w:rsidRPr="00925811" w:rsidRDefault="001A2306" w:rsidP="001A2306">
      <w:pPr>
        <w:pStyle w:val="Caption"/>
      </w:pPr>
      <w:r w:rsidRPr="00925811">
        <w:t>Reward incentive rate for the Fuel Poverty Satisfaction Survey term (CSFIRR</w:t>
      </w:r>
      <w:r w:rsidRPr="00925811">
        <w:rPr>
          <w:rStyle w:val="Subscript"/>
        </w:rPr>
        <w:t>t</w:t>
      </w:r>
      <w:r w:rsidRPr="00925811">
        <w:t>) (£m)</w:t>
      </w:r>
    </w:p>
    <w:tbl>
      <w:tblPr>
        <w:tblStyle w:val="AppendixTable"/>
        <w:tblW w:w="7086" w:type="dxa"/>
        <w:tblLayout w:type="fixed"/>
        <w:tblLook w:val="04A0" w:firstRow="1" w:lastRow="0" w:firstColumn="1" w:lastColumn="0" w:noHBand="0" w:noVBand="1"/>
      </w:tblPr>
      <w:tblGrid>
        <w:gridCol w:w="1702"/>
        <w:gridCol w:w="2692"/>
        <w:gridCol w:w="2692"/>
      </w:tblGrid>
      <w:tr w:rsidR="001A2306" w:rsidRPr="00925811" w14:paraId="57A60CCD" w14:textId="77777777" w:rsidTr="00A75C46">
        <w:trPr>
          <w:cnfStyle w:val="100000000000" w:firstRow="1" w:lastRow="0" w:firstColumn="0" w:lastColumn="0" w:oddVBand="0" w:evenVBand="0" w:oddHBand="0" w:evenHBand="0" w:firstRowFirstColumn="0" w:firstRowLastColumn="0" w:lastRowFirstColumn="0" w:lastRowLastColumn="0"/>
        </w:trPr>
        <w:tc>
          <w:tcPr>
            <w:tcW w:w="1702" w:type="dxa"/>
          </w:tcPr>
          <w:p w14:paraId="01088F18" w14:textId="77777777" w:rsidR="001A2306" w:rsidRPr="00925811" w:rsidRDefault="001A2306" w:rsidP="001A2306">
            <w:r w:rsidRPr="00925811">
              <w:t>Licensee</w:t>
            </w:r>
          </w:p>
        </w:tc>
        <w:tc>
          <w:tcPr>
            <w:tcW w:w="2692" w:type="dxa"/>
          </w:tcPr>
          <w:p w14:paraId="4066432A" w14:textId="77777777" w:rsidR="001A2306" w:rsidRPr="00925811" w:rsidRDefault="001A2306" w:rsidP="001A2306">
            <w:r w:rsidRPr="00925811">
              <w:t>2024/25</w:t>
            </w:r>
          </w:p>
        </w:tc>
        <w:tc>
          <w:tcPr>
            <w:tcW w:w="2692" w:type="dxa"/>
          </w:tcPr>
          <w:p w14:paraId="2E2B8BFC" w14:textId="77777777" w:rsidR="001A2306" w:rsidRPr="00925811" w:rsidRDefault="001A2306" w:rsidP="001A2306">
            <w:r w:rsidRPr="00925811">
              <w:t>2027/28</w:t>
            </w:r>
          </w:p>
        </w:tc>
      </w:tr>
      <w:tr w:rsidR="001A2306" w:rsidRPr="00925811" w14:paraId="278E53C6" w14:textId="77777777" w:rsidTr="00A75C46">
        <w:tc>
          <w:tcPr>
            <w:tcW w:w="0" w:type="dxa"/>
          </w:tcPr>
          <w:p w14:paraId="1845EE8A" w14:textId="77777777" w:rsidR="001A2306" w:rsidRPr="00925811" w:rsidRDefault="001A2306" w:rsidP="001A2306">
            <w:r w:rsidRPr="00925811">
              <w:t>ENWL</w:t>
            </w:r>
          </w:p>
        </w:tc>
        <w:tc>
          <w:tcPr>
            <w:tcW w:w="0" w:type="dxa"/>
            <w:vAlign w:val="bottom"/>
          </w:tcPr>
          <w:p w14:paraId="4DDCE459" w14:textId="77777777" w:rsidR="001A2306" w:rsidRPr="00925811" w:rsidRDefault="001A2306" w:rsidP="001A2306">
            <w:r w:rsidRPr="00925811">
              <w:t>0.698</w:t>
            </w:r>
          </w:p>
        </w:tc>
        <w:tc>
          <w:tcPr>
            <w:tcW w:w="0" w:type="dxa"/>
            <w:vAlign w:val="bottom"/>
          </w:tcPr>
          <w:p w14:paraId="2E30F75C" w14:textId="77777777" w:rsidR="001A2306" w:rsidRPr="00925811" w:rsidRDefault="001A2306" w:rsidP="001A2306">
            <w:r w:rsidRPr="00925811">
              <w:t>1.047</w:t>
            </w:r>
          </w:p>
        </w:tc>
      </w:tr>
      <w:tr w:rsidR="001A2306" w:rsidRPr="00925811" w14:paraId="456670BD" w14:textId="77777777" w:rsidTr="00A75C46">
        <w:tc>
          <w:tcPr>
            <w:tcW w:w="0" w:type="dxa"/>
          </w:tcPr>
          <w:p w14:paraId="1A30941F" w14:textId="77777777" w:rsidR="001A2306" w:rsidRPr="00925811" w:rsidRDefault="001A2306" w:rsidP="001A2306">
            <w:r w:rsidRPr="00925811">
              <w:t>NPgN</w:t>
            </w:r>
          </w:p>
        </w:tc>
        <w:tc>
          <w:tcPr>
            <w:tcW w:w="0" w:type="dxa"/>
            <w:vAlign w:val="bottom"/>
          </w:tcPr>
          <w:p w14:paraId="54AF1DC9" w14:textId="77777777" w:rsidR="001A2306" w:rsidRPr="00925811" w:rsidRDefault="001A2306" w:rsidP="001A2306">
            <w:r w:rsidRPr="00925811">
              <w:t>0.519</w:t>
            </w:r>
          </w:p>
        </w:tc>
        <w:tc>
          <w:tcPr>
            <w:tcW w:w="0" w:type="dxa"/>
            <w:vAlign w:val="bottom"/>
          </w:tcPr>
          <w:p w14:paraId="5D168E85" w14:textId="77777777" w:rsidR="001A2306" w:rsidRPr="00925811" w:rsidRDefault="001A2306" w:rsidP="001A2306">
            <w:r w:rsidRPr="00925811">
              <w:t>0.778</w:t>
            </w:r>
          </w:p>
        </w:tc>
      </w:tr>
      <w:tr w:rsidR="001A2306" w:rsidRPr="00925811" w14:paraId="7D99E8DD" w14:textId="77777777" w:rsidTr="00A75C46">
        <w:tc>
          <w:tcPr>
            <w:tcW w:w="0" w:type="dxa"/>
          </w:tcPr>
          <w:p w14:paraId="05FFD622" w14:textId="77777777" w:rsidR="001A2306" w:rsidRPr="00925811" w:rsidRDefault="001A2306" w:rsidP="001A2306">
            <w:r w:rsidRPr="00925811">
              <w:t>NPgY</w:t>
            </w:r>
          </w:p>
        </w:tc>
        <w:tc>
          <w:tcPr>
            <w:tcW w:w="0" w:type="dxa"/>
            <w:vAlign w:val="bottom"/>
          </w:tcPr>
          <w:p w14:paraId="42C6972A" w14:textId="77777777" w:rsidR="001A2306" w:rsidRPr="00925811" w:rsidRDefault="001A2306" w:rsidP="001A2306">
            <w:r w:rsidRPr="00925811">
              <w:t>0.716</w:t>
            </w:r>
          </w:p>
        </w:tc>
        <w:tc>
          <w:tcPr>
            <w:tcW w:w="0" w:type="dxa"/>
            <w:vAlign w:val="bottom"/>
          </w:tcPr>
          <w:p w14:paraId="57A204AB" w14:textId="77777777" w:rsidR="001A2306" w:rsidRPr="00925811" w:rsidRDefault="001A2306" w:rsidP="001A2306">
            <w:r w:rsidRPr="00925811">
              <w:t>1.073</w:t>
            </w:r>
          </w:p>
        </w:tc>
      </w:tr>
      <w:tr w:rsidR="001A2306" w:rsidRPr="00925811" w14:paraId="7D512D38" w14:textId="77777777" w:rsidTr="00A75C46">
        <w:tc>
          <w:tcPr>
            <w:tcW w:w="0" w:type="dxa"/>
          </w:tcPr>
          <w:p w14:paraId="148750D6" w14:textId="77777777" w:rsidR="001A2306" w:rsidRPr="00925811" w:rsidRDefault="001A2306" w:rsidP="001A2306">
            <w:r w:rsidRPr="00925811">
              <w:t>WMID</w:t>
            </w:r>
          </w:p>
        </w:tc>
        <w:tc>
          <w:tcPr>
            <w:tcW w:w="0" w:type="dxa"/>
            <w:vAlign w:val="bottom"/>
          </w:tcPr>
          <w:p w14:paraId="2634E09C" w14:textId="77777777" w:rsidR="001A2306" w:rsidRPr="00925811" w:rsidRDefault="001A2306" w:rsidP="001A2306">
            <w:r w:rsidRPr="00925811">
              <w:t>0.901</w:t>
            </w:r>
          </w:p>
        </w:tc>
        <w:tc>
          <w:tcPr>
            <w:tcW w:w="0" w:type="dxa"/>
            <w:vAlign w:val="bottom"/>
          </w:tcPr>
          <w:p w14:paraId="5599835B" w14:textId="77777777" w:rsidR="001A2306" w:rsidRPr="00925811" w:rsidRDefault="001A2306" w:rsidP="001A2306">
            <w:r w:rsidRPr="00925811">
              <w:t>1.351</w:t>
            </w:r>
          </w:p>
        </w:tc>
      </w:tr>
      <w:tr w:rsidR="001A2306" w:rsidRPr="00925811" w14:paraId="4EA37231" w14:textId="77777777" w:rsidTr="00A75C46">
        <w:tc>
          <w:tcPr>
            <w:tcW w:w="0" w:type="dxa"/>
          </w:tcPr>
          <w:p w14:paraId="2E40C484" w14:textId="77777777" w:rsidR="001A2306" w:rsidRPr="00925811" w:rsidRDefault="001A2306" w:rsidP="001A2306">
            <w:r w:rsidRPr="00925811">
              <w:t>EMID</w:t>
            </w:r>
          </w:p>
        </w:tc>
        <w:tc>
          <w:tcPr>
            <w:tcW w:w="0" w:type="dxa"/>
            <w:vAlign w:val="bottom"/>
          </w:tcPr>
          <w:p w14:paraId="05BFC982" w14:textId="77777777" w:rsidR="001A2306" w:rsidRPr="00925811" w:rsidRDefault="001A2306" w:rsidP="001A2306">
            <w:r w:rsidRPr="00925811">
              <w:t>0.922</w:t>
            </w:r>
          </w:p>
        </w:tc>
        <w:tc>
          <w:tcPr>
            <w:tcW w:w="0" w:type="dxa"/>
            <w:vAlign w:val="bottom"/>
          </w:tcPr>
          <w:p w14:paraId="29A233A1" w14:textId="77777777" w:rsidR="001A2306" w:rsidRPr="00925811" w:rsidRDefault="001A2306" w:rsidP="001A2306">
            <w:r w:rsidRPr="00925811">
              <w:t>1.383</w:t>
            </w:r>
          </w:p>
        </w:tc>
      </w:tr>
      <w:tr w:rsidR="001A2306" w:rsidRPr="00925811" w14:paraId="16729F9D" w14:textId="77777777" w:rsidTr="00A75C46">
        <w:tc>
          <w:tcPr>
            <w:tcW w:w="0" w:type="dxa"/>
          </w:tcPr>
          <w:p w14:paraId="6F609F4F" w14:textId="77777777" w:rsidR="001A2306" w:rsidRPr="00925811" w:rsidRDefault="001A2306" w:rsidP="001A2306">
            <w:r w:rsidRPr="00925811">
              <w:t>SWALES</w:t>
            </w:r>
          </w:p>
        </w:tc>
        <w:tc>
          <w:tcPr>
            <w:tcW w:w="0" w:type="dxa"/>
            <w:vAlign w:val="bottom"/>
          </w:tcPr>
          <w:p w14:paraId="68CC8DE9" w14:textId="77777777" w:rsidR="001A2306" w:rsidRPr="00925811" w:rsidRDefault="001A2306" w:rsidP="001A2306">
            <w:r w:rsidRPr="00925811">
              <w:t>0.461</w:t>
            </w:r>
          </w:p>
        </w:tc>
        <w:tc>
          <w:tcPr>
            <w:tcW w:w="0" w:type="dxa"/>
            <w:vAlign w:val="bottom"/>
          </w:tcPr>
          <w:p w14:paraId="0A6D195C" w14:textId="77777777" w:rsidR="001A2306" w:rsidRPr="00925811" w:rsidRDefault="001A2306" w:rsidP="001A2306">
            <w:r w:rsidRPr="00925811">
              <w:t>0.691</w:t>
            </w:r>
          </w:p>
        </w:tc>
      </w:tr>
      <w:tr w:rsidR="001A2306" w:rsidRPr="00925811" w14:paraId="094AEA00" w14:textId="77777777" w:rsidTr="00A75C46">
        <w:tc>
          <w:tcPr>
            <w:tcW w:w="0" w:type="dxa"/>
          </w:tcPr>
          <w:p w14:paraId="4661FE8F" w14:textId="77777777" w:rsidR="001A2306" w:rsidRPr="00925811" w:rsidRDefault="001A2306" w:rsidP="001A2306">
            <w:r w:rsidRPr="00925811">
              <w:t>SWEST</w:t>
            </w:r>
          </w:p>
        </w:tc>
        <w:tc>
          <w:tcPr>
            <w:tcW w:w="0" w:type="dxa"/>
            <w:vAlign w:val="bottom"/>
          </w:tcPr>
          <w:p w14:paraId="386F9A74" w14:textId="77777777" w:rsidR="001A2306" w:rsidRPr="00925811" w:rsidRDefault="001A2306" w:rsidP="001A2306">
            <w:r w:rsidRPr="00925811">
              <w:t>0.700</w:t>
            </w:r>
          </w:p>
        </w:tc>
        <w:tc>
          <w:tcPr>
            <w:tcW w:w="0" w:type="dxa"/>
            <w:vAlign w:val="bottom"/>
          </w:tcPr>
          <w:p w14:paraId="2C851A33" w14:textId="77777777" w:rsidR="001A2306" w:rsidRPr="00925811" w:rsidRDefault="001A2306" w:rsidP="001A2306">
            <w:r w:rsidRPr="00925811">
              <w:t>1.049</w:t>
            </w:r>
          </w:p>
        </w:tc>
      </w:tr>
      <w:tr w:rsidR="001A2306" w:rsidRPr="00925811" w14:paraId="3490DB14" w14:textId="77777777" w:rsidTr="00A75C46">
        <w:tc>
          <w:tcPr>
            <w:tcW w:w="0" w:type="dxa"/>
          </w:tcPr>
          <w:p w14:paraId="19FFC2D1" w14:textId="77777777" w:rsidR="001A2306" w:rsidRPr="00925811" w:rsidRDefault="001A2306" w:rsidP="001A2306">
            <w:r w:rsidRPr="00925811">
              <w:t>LPN</w:t>
            </w:r>
          </w:p>
        </w:tc>
        <w:tc>
          <w:tcPr>
            <w:tcW w:w="0" w:type="dxa"/>
            <w:vAlign w:val="bottom"/>
          </w:tcPr>
          <w:p w14:paraId="03E183FA" w14:textId="77777777" w:rsidR="001A2306" w:rsidRPr="00925811" w:rsidRDefault="001A2306" w:rsidP="001A2306">
            <w:r w:rsidRPr="00925811">
              <w:t>0.605</w:t>
            </w:r>
          </w:p>
        </w:tc>
        <w:tc>
          <w:tcPr>
            <w:tcW w:w="0" w:type="dxa"/>
            <w:vAlign w:val="bottom"/>
          </w:tcPr>
          <w:p w14:paraId="7D90BC33" w14:textId="77777777" w:rsidR="001A2306" w:rsidRPr="00925811" w:rsidRDefault="001A2306" w:rsidP="001A2306">
            <w:r w:rsidRPr="00925811">
              <w:t>0.908</w:t>
            </w:r>
          </w:p>
        </w:tc>
      </w:tr>
      <w:tr w:rsidR="001A2306" w:rsidRPr="00925811" w14:paraId="63699321" w14:textId="77777777" w:rsidTr="00A75C46">
        <w:tc>
          <w:tcPr>
            <w:tcW w:w="0" w:type="dxa"/>
          </w:tcPr>
          <w:p w14:paraId="34314D22" w14:textId="77777777" w:rsidR="001A2306" w:rsidRPr="00925811" w:rsidRDefault="001A2306" w:rsidP="001A2306">
            <w:r w:rsidRPr="00925811">
              <w:t>SPN</w:t>
            </w:r>
          </w:p>
        </w:tc>
        <w:tc>
          <w:tcPr>
            <w:tcW w:w="0" w:type="dxa"/>
            <w:vAlign w:val="bottom"/>
          </w:tcPr>
          <w:p w14:paraId="6268D409" w14:textId="77777777" w:rsidR="001A2306" w:rsidRPr="00925811" w:rsidRDefault="001A2306" w:rsidP="001A2306">
            <w:r w:rsidRPr="00925811">
              <w:t>0.626</w:t>
            </w:r>
          </w:p>
        </w:tc>
        <w:tc>
          <w:tcPr>
            <w:tcW w:w="0" w:type="dxa"/>
            <w:vAlign w:val="bottom"/>
          </w:tcPr>
          <w:p w14:paraId="6A9B506F" w14:textId="77777777" w:rsidR="001A2306" w:rsidRPr="00925811" w:rsidRDefault="001A2306" w:rsidP="001A2306">
            <w:r w:rsidRPr="00925811">
              <w:t>0.939</w:t>
            </w:r>
          </w:p>
        </w:tc>
      </w:tr>
      <w:tr w:rsidR="001A2306" w:rsidRPr="00925811" w14:paraId="3392E04E" w14:textId="77777777" w:rsidTr="00A75C46">
        <w:tc>
          <w:tcPr>
            <w:tcW w:w="0" w:type="dxa"/>
          </w:tcPr>
          <w:p w14:paraId="643E4CE7" w14:textId="77777777" w:rsidR="001A2306" w:rsidRPr="00925811" w:rsidRDefault="001A2306" w:rsidP="001A2306">
            <w:r w:rsidRPr="00925811">
              <w:t>EPN</w:t>
            </w:r>
          </w:p>
        </w:tc>
        <w:tc>
          <w:tcPr>
            <w:tcW w:w="0" w:type="dxa"/>
            <w:vAlign w:val="bottom"/>
          </w:tcPr>
          <w:p w14:paraId="451913AF" w14:textId="77777777" w:rsidR="001A2306" w:rsidRPr="00925811" w:rsidRDefault="001A2306" w:rsidP="001A2306">
            <w:r w:rsidRPr="00925811">
              <w:t>0.978</w:t>
            </w:r>
          </w:p>
        </w:tc>
        <w:tc>
          <w:tcPr>
            <w:tcW w:w="0" w:type="dxa"/>
            <w:vAlign w:val="bottom"/>
          </w:tcPr>
          <w:p w14:paraId="6E14EB46" w14:textId="77777777" w:rsidR="001A2306" w:rsidRPr="00925811" w:rsidRDefault="001A2306" w:rsidP="001A2306">
            <w:r w:rsidRPr="00925811">
              <w:t>1.467</w:t>
            </w:r>
          </w:p>
        </w:tc>
      </w:tr>
      <w:tr w:rsidR="001A2306" w:rsidRPr="00925811" w14:paraId="2C08D60A" w14:textId="77777777" w:rsidTr="00A75C46">
        <w:tc>
          <w:tcPr>
            <w:tcW w:w="0" w:type="dxa"/>
          </w:tcPr>
          <w:p w14:paraId="24B3DE30" w14:textId="77777777" w:rsidR="001A2306" w:rsidRPr="00925811" w:rsidRDefault="001A2306" w:rsidP="001A2306">
            <w:r w:rsidRPr="00925811">
              <w:t>SPD</w:t>
            </w:r>
          </w:p>
        </w:tc>
        <w:tc>
          <w:tcPr>
            <w:tcW w:w="0" w:type="dxa"/>
            <w:vAlign w:val="bottom"/>
          </w:tcPr>
          <w:p w14:paraId="235FA6B7" w14:textId="77777777" w:rsidR="001A2306" w:rsidRPr="00925811" w:rsidRDefault="001A2306" w:rsidP="001A2306">
            <w:r w:rsidRPr="00925811">
              <w:t>0.665</w:t>
            </w:r>
          </w:p>
        </w:tc>
        <w:tc>
          <w:tcPr>
            <w:tcW w:w="0" w:type="dxa"/>
            <w:vAlign w:val="bottom"/>
          </w:tcPr>
          <w:p w14:paraId="278B74B4" w14:textId="77777777" w:rsidR="001A2306" w:rsidRPr="00925811" w:rsidRDefault="001A2306" w:rsidP="001A2306">
            <w:r w:rsidRPr="00925811">
              <w:t>0.997</w:t>
            </w:r>
          </w:p>
        </w:tc>
      </w:tr>
      <w:tr w:rsidR="001A2306" w:rsidRPr="00925811" w14:paraId="43AA3267" w14:textId="77777777" w:rsidTr="00A75C46">
        <w:tc>
          <w:tcPr>
            <w:tcW w:w="0" w:type="dxa"/>
          </w:tcPr>
          <w:p w14:paraId="6A07FD65" w14:textId="77777777" w:rsidR="001A2306" w:rsidRPr="00925811" w:rsidRDefault="001A2306" w:rsidP="001A2306">
            <w:r w:rsidRPr="00925811">
              <w:t>SPMW</w:t>
            </w:r>
          </w:p>
        </w:tc>
        <w:tc>
          <w:tcPr>
            <w:tcW w:w="0" w:type="dxa"/>
            <w:vAlign w:val="bottom"/>
          </w:tcPr>
          <w:p w14:paraId="4F90FBA2" w14:textId="77777777" w:rsidR="001A2306" w:rsidRPr="00925811" w:rsidRDefault="001A2306" w:rsidP="001A2306">
            <w:r w:rsidRPr="00925811">
              <w:t>0.739</w:t>
            </w:r>
          </w:p>
        </w:tc>
        <w:tc>
          <w:tcPr>
            <w:tcW w:w="0" w:type="dxa"/>
            <w:vAlign w:val="bottom"/>
          </w:tcPr>
          <w:p w14:paraId="08125DEE" w14:textId="77777777" w:rsidR="001A2306" w:rsidRPr="00925811" w:rsidRDefault="001A2306" w:rsidP="001A2306">
            <w:r w:rsidRPr="00925811">
              <w:t>1.109</w:t>
            </w:r>
          </w:p>
        </w:tc>
      </w:tr>
      <w:tr w:rsidR="001A2306" w:rsidRPr="00925811" w14:paraId="200F1FD6" w14:textId="77777777" w:rsidTr="00A75C46">
        <w:tc>
          <w:tcPr>
            <w:tcW w:w="0" w:type="dxa"/>
          </w:tcPr>
          <w:p w14:paraId="735C6312" w14:textId="77777777" w:rsidR="001A2306" w:rsidRPr="00925811" w:rsidRDefault="001A2306" w:rsidP="001A2306">
            <w:r w:rsidRPr="00925811">
              <w:t>SSEH</w:t>
            </w:r>
          </w:p>
        </w:tc>
        <w:tc>
          <w:tcPr>
            <w:tcW w:w="0" w:type="dxa"/>
            <w:vAlign w:val="bottom"/>
          </w:tcPr>
          <w:p w14:paraId="3A519895" w14:textId="77777777" w:rsidR="001A2306" w:rsidRPr="00925811" w:rsidRDefault="001A2306" w:rsidP="001A2306">
            <w:r w:rsidRPr="00925811">
              <w:t>0.496</w:t>
            </w:r>
          </w:p>
        </w:tc>
        <w:tc>
          <w:tcPr>
            <w:tcW w:w="0" w:type="dxa"/>
            <w:vAlign w:val="bottom"/>
          </w:tcPr>
          <w:p w14:paraId="67576D75" w14:textId="77777777" w:rsidR="001A2306" w:rsidRPr="00925811" w:rsidRDefault="001A2306" w:rsidP="001A2306">
            <w:r w:rsidRPr="00925811">
              <w:t>0.744</w:t>
            </w:r>
          </w:p>
        </w:tc>
      </w:tr>
      <w:tr w:rsidR="001A2306" w:rsidRPr="00925811" w14:paraId="46A99E3E" w14:textId="77777777" w:rsidTr="00A75C46">
        <w:tc>
          <w:tcPr>
            <w:tcW w:w="0" w:type="dxa"/>
          </w:tcPr>
          <w:p w14:paraId="7F4511A8" w14:textId="77777777" w:rsidR="001A2306" w:rsidRPr="00925811" w:rsidRDefault="001A2306" w:rsidP="001A2306">
            <w:r w:rsidRPr="00925811">
              <w:t>SSES</w:t>
            </w:r>
          </w:p>
        </w:tc>
        <w:tc>
          <w:tcPr>
            <w:tcW w:w="0" w:type="dxa"/>
            <w:vAlign w:val="bottom"/>
          </w:tcPr>
          <w:p w14:paraId="17C34DB9" w14:textId="77777777" w:rsidR="001A2306" w:rsidRPr="00925811" w:rsidRDefault="001A2306" w:rsidP="001A2306">
            <w:r w:rsidRPr="00925811">
              <w:t>0.935</w:t>
            </w:r>
          </w:p>
        </w:tc>
        <w:tc>
          <w:tcPr>
            <w:tcW w:w="0" w:type="dxa"/>
            <w:vAlign w:val="bottom"/>
          </w:tcPr>
          <w:p w14:paraId="3A897711" w14:textId="77777777" w:rsidR="001A2306" w:rsidRPr="00925811" w:rsidRDefault="001A2306" w:rsidP="001A2306">
            <w:r w:rsidRPr="00925811">
              <w:t>1.403</w:t>
            </w:r>
          </w:p>
        </w:tc>
      </w:tr>
    </w:tbl>
    <w:p w14:paraId="74288CE8" w14:textId="77777777" w:rsidR="001A2306" w:rsidRPr="00925811" w:rsidRDefault="001A2306" w:rsidP="001A2306">
      <w:pPr>
        <w:pStyle w:val="AppendixHeading"/>
      </w:pPr>
    </w:p>
    <w:p w14:paraId="52B29F0F" w14:textId="77777777" w:rsidR="001A2306" w:rsidRPr="00925811" w:rsidRDefault="001A2306" w:rsidP="001A2306">
      <w:pPr>
        <w:pStyle w:val="Caption"/>
      </w:pPr>
      <w:r w:rsidRPr="00925811">
        <w:t>Maximum penalty in respect of the Fuel Poverty Customer Satisfaction Survey term (CSFPAD</w:t>
      </w:r>
      <w:r w:rsidRPr="00925811">
        <w:rPr>
          <w:rStyle w:val="Subscript"/>
        </w:rPr>
        <w:t>t</w:t>
      </w:r>
      <w:r w:rsidRPr="00925811">
        <w:t>) (£m)</w:t>
      </w:r>
    </w:p>
    <w:tbl>
      <w:tblPr>
        <w:tblStyle w:val="AppendixTable"/>
        <w:tblW w:w="7086" w:type="dxa"/>
        <w:tblLayout w:type="fixed"/>
        <w:tblLook w:val="04A0" w:firstRow="1" w:lastRow="0" w:firstColumn="1" w:lastColumn="0" w:noHBand="0" w:noVBand="1"/>
      </w:tblPr>
      <w:tblGrid>
        <w:gridCol w:w="1702"/>
        <w:gridCol w:w="2692"/>
        <w:gridCol w:w="2692"/>
      </w:tblGrid>
      <w:tr w:rsidR="001A2306" w:rsidRPr="00925811" w14:paraId="724B3BEB" w14:textId="77777777" w:rsidTr="00A75C46">
        <w:trPr>
          <w:cnfStyle w:val="100000000000" w:firstRow="1" w:lastRow="0" w:firstColumn="0" w:lastColumn="0" w:oddVBand="0" w:evenVBand="0" w:oddHBand="0" w:evenHBand="0" w:firstRowFirstColumn="0" w:firstRowLastColumn="0" w:lastRowFirstColumn="0" w:lastRowLastColumn="0"/>
        </w:trPr>
        <w:tc>
          <w:tcPr>
            <w:tcW w:w="1702" w:type="dxa"/>
          </w:tcPr>
          <w:p w14:paraId="298CE92D" w14:textId="77777777" w:rsidR="001A2306" w:rsidRPr="00925811" w:rsidRDefault="001A2306" w:rsidP="001A2306">
            <w:r w:rsidRPr="00925811">
              <w:t>Licensee</w:t>
            </w:r>
          </w:p>
        </w:tc>
        <w:tc>
          <w:tcPr>
            <w:tcW w:w="2692" w:type="dxa"/>
          </w:tcPr>
          <w:p w14:paraId="1DDA3E50" w14:textId="77777777" w:rsidR="001A2306" w:rsidRPr="00925811" w:rsidRDefault="001A2306" w:rsidP="001A2306">
            <w:r w:rsidRPr="00925811">
              <w:t>2024/25</w:t>
            </w:r>
          </w:p>
        </w:tc>
        <w:tc>
          <w:tcPr>
            <w:tcW w:w="2692" w:type="dxa"/>
          </w:tcPr>
          <w:p w14:paraId="58954A2B" w14:textId="77777777" w:rsidR="001A2306" w:rsidRPr="00925811" w:rsidRDefault="001A2306" w:rsidP="001A2306">
            <w:r w:rsidRPr="00925811">
              <w:t>2027/28</w:t>
            </w:r>
          </w:p>
        </w:tc>
      </w:tr>
      <w:tr w:rsidR="001A2306" w:rsidRPr="00925811" w14:paraId="1647AE4B" w14:textId="77777777" w:rsidTr="00A75C46">
        <w:tc>
          <w:tcPr>
            <w:tcW w:w="0" w:type="dxa"/>
          </w:tcPr>
          <w:p w14:paraId="4B46A094" w14:textId="77777777" w:rsidR="001A2306" w:rsidRPr="00925811" w:rsidRDefault="001A2306" w:rsidP="001A2306">
            <w:r w:rsidRPr="00925811">
              <w:t>ENWL</w:t>
            </w:r>
          </w:p>
        </w:tc>
        <w:tc>
          <w:tcPr>
            <w:tcW w:w="0" w:type="dxa"/>
            <w:vAlign w:val="bottom"/>
          </w:tcPr>
          <w:p w14:paraId="6F8B317E" w14:textId="77777777" w:rsidR="001A2306" w:rsidRPr="00925811" w:rsidRDefault="001A2306" w:rsidP="001A2306">
            <w:r w:rsidRPr="00925811">
              <w:t>0.349</w:t>
            </w:r>
          </w:p>
        </w:tc>
        <w:tc>
          <w:tcPr>
            <w:tcW w:w="0" w:type="dxa"/>
            <w:vAlign w:val="bottom"/>
          </w:tcPr>
          <w:p w14:paraId="49F6A5E9" w14:textId="77777777" w:rsidR="001A2306" w:rsidRPr="00925811" w:rsidRDefault="001A2306" w:rsidP="001A2306">
            <w:r w:rsidRPr="00925811">
              <w:t>0.523</w:t>
            </w:r>
          </w:p>
        </w:tc>
      </w:tr>
      <w:tr w:rsidR="001A2306" w:rsidRPr="00925811" w14:paraId="3C139982" w14:textId="77777777" w:rsidTr="00A75C46">
        <w:tc>
          <w:tcPr>
            <w:tcW w:w="0" w:type="dxa"/>
          </w:tcPr>
          <w:p w14:paraId="56F63422" w14:textId="77777777" w:rsidR="001A2306" w:rsidRPr="00925811" w:rsidRDefault="001A2306" w:rsidP="001A2306">
            <w:r w:rsidRPr="00925811">
              <w:t>NPgN</w:t>
            </w:r>
          </w:p>
        </w:tc>
        <w:tc>
          <w:tcPr>
            <w:tcW w:w="0" w:type="dxa"/>
            <w:vAlign w:val="bottom"/>
          </w:tcPr>
          <w:p w14:paraId="3E3AE1BB" w14:textId="77777777" w:rsidR="001A2306" w:rsidRPr="00925811" w:rsidRDefault="001A2306" w:rsidP="001A2306">
            <w:r w:rsidRPr="00925811">
              <w:t>0.259</w:t>
            </w:r>
          </w:p>
        </w:tc>
        <w:tc>
          <w:tcPr>
            <w:tcW w:w="0" w:type="dxa"/>
            <w:vAlign w:val="bottom"/>
          </w:tcPr>
          <w:p w14:paraId="73F2938E" w14:textId="77777777" w:rsidR="001A2306" w:rsidRPr="00925811" w:rsidRDefault="001A2306" w:rsidP="001A2306">
            <w:r w:rsidRPr="00925811">
              <w:t>0.389</w:t>
            </w:r>
          </w:p>
        </w:tc>
      </w:tr>
      <w:tr w:rsidR="001A2306" w:rsidRPr="00925811" w14:paraId="6ED6AB04" w14:textId="77777777" w:rsidTr="00A75C46">
        <w:tc>
          <w:tcPr>
            <w:tcW w:w="0" w:type="dxa"/>
          </w:tcPr>
          <w:p w14:paraId="56F4F1DB" w14:textId="77777777" w:rsidR="001A2306" w:rsidRPr="00925811" w:rsidRDefault="001A2306" w:rsidP="001A2306">
            <w:r w:rsidRPr="00925811">
              <w:t>NPgY</w:t>
            </w:r>
          </w:p>
        </w:tc>
        <w:tc>
          <w:tcPr>
            <w:tcW w:w="0" w:type="dxa"/>
            <w:vAlign w:val="bottom"/>
          </w:tcPr>
          <w:p w14:paraId="0DEF5267" w14:textId="77777777" w:rsidR="001A2306" w:rsidRPr="00925811" w:rsidRDefault="001A2306" w:rsidP="001A2306">
            <w:r w:rsidRPr="00925811">
              <w:t>0.358</w:t>
            </w:r>
          </w:p>
        </w:tc>
        <w:tc>
          <w:tcPr>
            <w:tcW w:w="0" w:type="dxa"/>
            <w:vAlign w:val="bottom"/>
          </w:tcPr>
          <w:p w14:paraId="3138E5DA" w14:textId="77777777" w:rsidR="001A2306" w:rsidRPr="00925811" w:rsidRDefault="001A2306" w:rsidP="001A2306">
            <w:r w:rsidRPr="00925811">
              <w:t>0.537</w:t>
            </w:r>
          </w:p>
        </w:tc>
      </w:tr>
      <w:tr w:rsidR="001A2306" w:rsidRPr="00925811" w14:paraId="3E6749B2" w14:textId="77777777" w:rsidTr="00A75C46">
        <w:tc>
          <w:tcPr>
            <w:tcW w:w="0" w:type="dxa"/>
          </w:tcPr>
          <w:p w14:paraId="3C6BBBF4" w14:textId="77777777" w:rsidR="001A2306" w:rsidRPr="00925811" w:rsidRDefault="001A2306" w:rsidP="001A2306">
            <w:r w:rsidRPr="00925811">
              <w:t>WMID</w:t>
            </w:r>
          </w:p>
        </w:tc>
        <w:tc>
          <w:tcPr>
            <w:tcW w:w="0" w:type="dxa"/>
            <w:vAlign w:val="bottom"/>
          </w:tcPr>
          <w:p w14:paraId="0C165117" w14:textId="77777777" w:rsidR="001A2306" w:rsidRPr="00925811" w:rsidRDefault="001A2306" w:rsidP="001A2306">
            <w:r w:rsidRPr="00925811">
              <w:t>0.450</w:t>
            </w:r>
          </w:p>
        </w:tc>
        <w:tc>
          <w:tcPr>
            <w:tcW w:w="0" w:type="dxa"/>
            <w:vAlign w:val="bottom"/>
          </w:tcPr>
          <w:p w14:paraId="4F31A3D7" w14:textId="77777777" w:rsidR="001A2306" w:rsidRPr="00925811" w:rsidRDefault="001A2306" w:rsidP="001A2306">
            <w:r w:rsidRPr="00925811">
              <w:t>0.676</w:t>
            </w:r>
          </w:p>
        </w:tc>
      </w:tr>
      <w:tr w:rsidR="001A2306" w:rsidRPr="00925811" w14:paraId="2A88A3F6" w14:textId="77777777" w:rsidTr="00A75C46">
        <w:tc>
          <w:tcPr>
            <w:tcW w:w="0" w:type="dxa"/>
          </w:tcPr>
          <w:p w14:paraId="1B82FC4C" w14:textId="77777777" w:rsidR="001A2306" w:rsidRPr="00925811" w:rsidRDefault="001A2306" w:rsidP="001A2306">
            <w:r w:rsidRPr="00925811">
              <w:t>EMID</w:t>
            </w:r>
          </w:p>
        </w:tc>
        <w:tc>
          <w:tcPr>
            <w:tcW w:w="0" w:type="dxa"/>
            <w:vAlign w:val="bottom"/>
          </w:tcPr>
          <w:p w14:paraId="0B159FCB" w14:textId="77777777" w:rsidR="001A2306" w:rsidRPr="00925811" w:rsidRDefault="001A2306" w:rsidP="001A2306">
            <w:r w:rsidRPr="00925811">
              <w:t>0.461</w:t>
            </w:r>
          </w:p>
        </w:tc>
        <w:tc>
          <w:tcPr>
            <w:tcW w:w="0" w:type="dxa"/>
            <w:vAlign w:val="bottom"/>
          </w:tcPr>
          <w:p w14:paraId="579FDA5A" w14:textId="77777777" w:rsidR="001A2306" w:rsidRPr="00925811" w:rsidRDefault="001A2306" w:rsidP="001A2306">
            <w:r w:rsidRPr="00925811">
              <w:t>0.692</w:t>
            </w:r>
          </w:p>
        </w:tc>
      </w:tr>
      <w:tr w:rsidR="001A2306" w:rsidRPr="00925811" w14:paraId="704ECE98" w14:textId="77777777" w:rsidTr="00A75C46">
        <w:tc>
          <w:tcPr>
            <w:tcW w:w="0" w:type="dxa"/>
          </w:tcPr>
          <w:p w14:paraId="5706D21B" w14:textId="77777777" w:rsidR="001A2306" w:rsidRPr="00925811" w:rsidRDefault="001A2306" w:rsidP="001A2306">
            <w:r w:rsidRPr="00925811">
              <w:t>SWALES</w:t>
            </w:r>
          </w:p>
        </w:tc>
        <w:tc>
          <w:tcPr>
            <w:tcW w:w="0" w:type="dxa"/>
            <w:vAlign w:val="bottom"/>
          </w:tcPr>
          <w:p w14:paraId="3BB7496C" w14:textId="77777777" w:rsidR="001A2306" w:rsidRPr="00925811" w:rsidRDefault="001A2306" w:rsidP="001A2306">
            <w:r w:rsidRPr="00925811">
              <w:t>0.230</w:t>
            </w:r>
          </w:p>
        </w:tc>
        <w:tc>
          <w:tcPr>
            <w:tcW w:w="0" w:type="dxa"/>
            <w:vAlign w:val="bottom"/>
          </w:tcPr>
          <w:p w14:paraId="0188987E" w14:textId="77777777" w:rsidR="001A2306" w:rsidRPr="00925811" w:rsidRDefault="001A2306" w:rsidP="001A2306">
            <w:r w:rsidRPr="00925811">
              <w:t>0.345</w:t>
            </w:r>
          </w:p>
        </w:tc>
      </w:tr>
      <w:tr w:rsidR="001A2306" w:rsidRPr="00925811" w14:paraId="1AE977C1" w14:textId="77777777" w:rsidTr="00A75C46">
        <w:tc>
          <w:tcPr>
            <w:tcW w:w="0" w:type="dxa"/>
          </w:tcPr>
          <w:p w14:paraId="1A589F99" w14:textId="77777777" w:rsidR="001A2306" w:rsidRPr="00925811" w:rsidRDefault="001A2306" w:rsidP="001A2306">
            <w:r w:rsidRPr="00925811">
              <w:t>SWEST</w:t>
            </w:r>
          </w:p>
        </w:tc>
        <w:tc>
          <w:tcPr>
            <w:tcW w:w="0" w:type="dxa"/>
            <w:vAlign w:val="bottom"/>
          </w:tcPr>
          <w:p w14:paraId="54EF71B2" w14:textId="77777777" w:rsidR="001A2306" w:rsidRPr="00925811" w:rsidRDefault="001A2306" w:rsidP="001A2306">
            <w:r w:rsidRPr="00925811">
              <w:t>0.350</w:t>
            </w:r>
          </w:p>
        </w:tc>
        <w:tc>
          <w:tcPr>
            <w:tcW w:w="0" w:type="dxa"/>
            <w:vAlign w:val="bottom"/>
          </w:tcPr>
          <w:p w14:paraId="00E98D97" w14:textId="77777777" w:rsidR="001A2306" w:rsidRPr="00925811" w:rsidRDefault="001A2306" w:rsidP="001A2306">
            <w:r w:rsidRPr="00925811">
              <w:t>0.525</w:t>
            </w:r>
          </w:p>
        </w:tc>
      </w:tr>
      <w:tr w:rsidR="001A2306" w:rsidRPr="00925811" w14:paraId="08441814" w14:textId="77777777" w:rsidTr="00A75C46">
        <w:tc>
          <w:tcPr>
            <w:tcW w:w="0" w:type="dxa"/>
          </w:tcPr>
          <w:p w14:paraId="09A3ECCD" w14:textId="77777777" w:rsidR="001A2306" w:rsidRPr="00925811" w:rsidRDefault="001A2306" w:rsidP="001A2306">
            <w:r w:rsidRPr="00925811">
              <w:t>LPN</w:t>
            </w:r>
          </w:p>
        </w:tc>
        <w:tc>
          <w:tcPr>
            <w:tcW w:w="0" w:type="dxa"/>
            <w:vAlign w:val="bottom"/>
          </w:tcPr>
          <w:p w14:paraId="70C0309A" w14:textId="77777777" w:rsidR="001A2306" w:rsidRPr="00925811" w:rsidRDefault="001A2306" w:rsidP="001A2306">
            <w:r w:rsidRPr="00925811">
              <w:t>0.303</w:t>
            </w:r>
          </w:p>
        </w:tc>
        <w:tc>
          <w:tcPr>
            <w:tcW w:w="0" w:type="dxa"/>
            <w:vAlign w:val="bottom"/>
          </w:tcPr>
          <w:p w14:paraId="18156804" w14:textId="77777777" w:rsidR="001A2306" w:rsidRPr="00925811" w:rsidRDefault="001A2306" w:rsidP="001A2306">
            <w:r w:rsidRPr="00925811">
              <w:t>0.454</w:t>
            </w:r>
          </w:p>
        </w:tc>
      </w:tr>
      <w:tr w:rsidR="001A2306" w:rsidRPr="00925811" w14:paraId="3F787CA7" w14:textId="77777777" w:rsidTr="00A75C46">
        <w:tc>
          <w:tcPr>
            <w:tcW w:w="0" w:type="dxa"/>
          </w:tcPr>
          <w:p w14:paraId="375C7AB4" w14:textId="77777777" w:rsidR="001A2306" w:rsidRPr="00925811" w:rsidRDefault="001A2306" w:rsidP="001A2306">
            <w:r w:rsidRPr="00925811">
              <w:t>SPN</w:t>
            </w:r>
          </w:p>
        </w:tc>
        <w:tc>
          <w:tcPr>
            <w:tcW w:w="0" w:type="dxa"/>
            <w:vAlign w:val="bottom"/>
          </w:tcPr>
          <w:p w14:paraId="71DC1125" w14:textId="77777777" w:rsidR="001A2306" w:rsidRPr="00925811" w:rsidRDefault="001A2306" w:rsidP="001A2306">
            <w:r w:rsidRPr="00925811">
              <w:t>0.313</w:t>
            </w:r>
          </w:p>
        </w:tc>
        <w:tc>
          <w:tcPr>
            <w:tcW w:w="0" w:type="dxa"/>
            <w:vAlign w:val="bottom"/>
          </w:tcPr>
          <w:p w14:paraId="228ABCC4" w14:textId="77777777" w:rsidR="001A2306" w:rsidRPr="00925811" w:rsidRDefault="001A2306" w:rsidP="001A2306">
            <w:r w:rsidRPr="00925811">
              <w:t>0.470</w:t>
            </w:r>
          </w:p>
        </w:tc>
      </w:tr>
      <w:tr w:rsidR="001A2306" w:rsidRPr="00925811" w14:paraId="37C2205A" w14:textId="77777777" w:rsidTr="00A75C46">
        <w:tc>
          <w:tcPr>
            <w:tcW w:w="0" w:type="dxa"/>
          </w:tcPr>
          <w:p w14:paraId="0C52D728" w14:textId="77777777" w:rsidR="001A2306" w:rsidRPr="00925811" w:rsidRDefault="001A2306" w:rsidP="001A2306">
            <w:r w:rsidRPr="00925811">
              <w:t>EPN</w:t>
            </w:r>
          </w:p>
        </w:tc>
        <w:tc>
          <w:tcPr>
            <w:tcW w:w="0" w:type="dxa"/>
            <w:vAlign w:val="bottom"/>
          </w:tcPr>
          <w:p w14:paraId="6114CDC1" w14:textId="77777777" w:rsidR="001A2306" w:rsidRPr="00925811" w:rsidRDefault="001A2306" w:rsidP="001A2306">
            <w:r w:rsidRPr="00925811">
              <w:t>0.489</w:t>
            </w:r>
          </w:p>
        </w:tc>
        <w:tc>
          <w:tcPr>
            <w:tcW w:w="0" w:type="dxa"/>
            <w:vAlign w:val="bottom"/>
          </w:tcPr>
          <w:p w14:paraId="7626561A" w14:textId="77777777" w:rsidR="001A2306" w:rsidRPr="00925811" w:rsidRDefault="001A2306" w:rsidP="001A2306">
            <w:r w:rsidRPr="00925811">
              <w:t>0.733</w:t>
            </w:r>
          </w:p>
        </w:tc>
      </w:tr>
      <w:tr w:rsidR="001A2306" w:rsidRPr="00925811" w14:paraId="79927F2F" w14:textId="77777777" w:rsidTr="00A75C46">
        <w:tc>
          <w:tcPr>
            <w:tcW w:w="0" w:type="dxa"/>
          </w:tcPr>
          <w:p w14:paraId="2D5FEEBE" w14:textId="77777777" w:rsidR="001A2306" w:rsidRPr="00925811" w:rsidRDefault="001A2306" w:rsidP="001A2306">
            <w:r w:rsidRPr="00925811">
              <w:t>SPD</w:t>
            </w:r>
          </w:p>
        </w:tc>
        <w:tc>
          <w:tcPr>
            <w:tcW w:w="0" w:type="dxa"/>
            <w:vAlign w:val="bottom"/>
          </w:tcPr>
          <w:p w14:paraId="5456C4E4" w14:textId="77777777" w:rsidR="001A2306" w:rsidRPr="00925811" w:rsidRDefault="001A2306" w:rsidP="001A2306">
            <w:r w:rsidRPr="00925811">
              <w:t>0.332</w:t>
            </w:r>
          </w:p>
        </w:tc>
        <w:tc>
          <w:tcPr>
            <w:tcW w:w="0" w:type="dxa"/>
            <w:vAlign w:val="bottom"/>
          </w:tcPr>
          <w:p w14:paraId="1FCC3ED0" w14:textId="77777777" w:rsidR="001A2306" w:rsidRPr="00925811" w:rsidRDefault="001A2306" w:rsidP="001A2306">
            <w:r w:rsidRPr="00925811">
              <w:t>0.498</w:t>
            </w:r>
          </w:p>
        </w:tc>
      </w:tr>
      <w:tr w:rsidR="001A2306" w:rsidRPr="00925811" w14:paraId="554BD788" w14:textId="77777777" w:rsidTr="00A75C46">
        <w:tc>
          <w:tcPr>
            <w:tcW w:w="0" w:type="dxa"/>
          </w:tcPr>
          <w:p w14:paraId="0426352D" w14:textId="77777777" w:rsidR="001A2306" w:rsidRPr="00925811" w:rsidRDefault="001A2306" w:rsidP="001A2306">
            <w:r w:rsidRPr="00925811">
              <w:t>SPMW</w:t>
            </w:r>
          </w:p>
        </w:tc>
        <w:tc>
          <w:tcPr>
            <w:tcW w:w="0" w:type="dxa"/>
            <w:vAlign w:val="bottom"/>
          </w:tcPr>
          <w:p w14:paraId="48D29FA4" w14:textId="77777777" w:rsidR="001A2306" w:rsidRPr="00925811" w:rsidRDefault="001A2306" w:rsidP="001A2306">
            <w:r w:rsidRPr="00925811">
              <w:t>0.370</w:t>
            </w:r>
          </w:p>
        </w:tc>
        <w:tc>
          <w:tcPr>
            <w:tcW w:w="0" w:type="dxa"/>
            <w:vAlign w:val="bottom"/>
          </w:tcPr>
          <w:p w14:paraId="53433B6E" w14:textId="77777777" w:rsidR="001A2306" w:rsidRPr="00925811" w:rsidRDefault="001A2306" w:rsidP="001A2306">
            <w:r w:rsidRPr="00925811">
              <w:t>0.555</w:t>
            </w:r>
          </w:p>
        </w:tc>
      </w:tr>
      <w:tr w:rsidR="001A2306" w:rsidRPr="00925811" w14:paraId="7090C74F" w14:textId="77777777" w:rsidTr="00A75C46">
        <w:tc>
          <w:tcPr>
            <w:tcW w:w="0" w:type="dxa"/>
          </w:tcPr>
          <w:p w14:paraId="59985DD0" w14:textId="77777777" w:rsidR="001A2306" w:rsidRPr="00925811" w:rsidRDefault="001A2306" w:rsidP="001A2306">
            <w:r w:rsidRPr="00925811">
              <w:t>SSEH</w:t>
            </w:r>
          </w:p>
        </w:tc>
        <w:tc>
          <w:tcPr>
            <w:tcW w:w="0" w:type="dxa"/>
            <w:vAlign w:val="bottom"/>
          </w:tcPr>
          <w:p w14:paraId="4553D37F" w14:textId="77777777" w:rsidR="001A2306" w:rsidRPr="00925811" w:rsidRDefault="001A2306" w:rsidP="001A2306">
            <w:r w:rsidRPr="00925811">
              <w:t>0.248</w:t>
            </w:r>
          </w:p>
        </w:tc>
        <w:tc>
          <w:tcPr>
            <w:tcW w:w="0" w:type="dxa"/>
            <w:vAlign w:val="bottom"/>
          </w:tcPr>
          <w:p w14:paraId="3BE58E4C" w14:textId="77777777" w:rsidR="001A2306" w:rsidRPr="00925811" w:rsidRDefault="001A2306" w:rsidP="001A2306">
            <w:r w:rsidRPr="00925811">
              <w:t>0.372</w:t>
            </w:r>
          </w:p>
        </w:tc>
      </w:tr>
      <w:tr w:rsidR="001A2306" w:rsidRPr="00925811" w14:paraId="09BECAAE" w14:textId="77777777" w:rsidTr="00A75C46">
        <w:tc>
          <w:tcPr>
            <w:tcW w:w="0" w:type="dxa"/>
          </w:tcPr>
          <w:p w14:paraId="7D3B0966" w14:textId="77777777" w:rsidR="001A2306" w:rsidRPr="00925811" w:rsidRDefault="001A2306" w:rsidP="001A2306">
            <w:r w:rsidRPr="00925811">
              <w:t>SSES</w:t>
            </w:r>
          </w:p>
        </w:tc>
        <w:tc>
          <w:tcPr>
            <w:tcW w:w="0" w:type="dxa"/>
            <w:vAlign w:val="bottom"/>
          </w:tcPr>
          <w:p w14:paraId="5CE476E1" w14:textId="77777777" w:rsidR="001A2306" w:rsidRPr="00925811" w:rsidRDefault="001A2306" w:rsidP="001A2306">
            <w:r w:rsidRPr="00925811">
              <w:t>0.468</w:t>
            </w:r>
          </w:p>
        </w:tc>
        <w:tc>
          <w:tcPr>
            <w:tcW w:w="0" w:type="dxa"/>
            <w:vAlign w:val="bottom"/>
          </w:tcPr>
          <w:p w14:paraId="43B17413" w14:textId="77777777" w:rsidR="001A2306" w:rsidRPr="00925811" w:rsidRDefault="001A2306" w:rsidP="001A2306">
            <w:r w:rsidRPr="00925811">
              <w:t>0.701</w:t>
            </w:r>
          </w:p>
        </w:tc>
      </w:tr>
    </w:tbl>
    <w:p w14:paraId="77723D84" w14:textId="77777777" w:rsidR="001A2306" w:rsidRPr="00925811" w:rsidRDefault="001A2306" w:rsidP="001A2306">
      <w:pPr>
        <w:pStyle w:val="AppendixHeading"/>
      </w:pPr>
    </w:p>
    <w:p w14:paraId="74AED5A7" w14:textId="77777777" w:rsidR="001A2306" w:rsidRPr="00925811" w:rsidRDefault="001A2306" w:rsidP="001A2306">
      <w:pPr>
        <w:pStyle w:val="Caption"/>
      </w:pPr>
      <w:r w:rsidRPr="00925811">
        <w:t>Penalty incentive rate for the Fuel Poverty Satisfaction Survey term (CSFPIRP</w:t>
      </w:r>
      <w:r w:rsidRPr="00925811">
        <w:rPr>
          <w:rStyle w:val="Subscript"/>
        </w:rPr>
        <w:t>t</w:t>
      </w:r>
      <w:r w:rsidRPr="00925811">
        <w:t>) (£m)</w:t>
      </w:r>
    </w:p>
    <w:tbl>
      <w:tblPr>
        <w:tblStyle w:val="AppendixTable"/>
        <w:tblW w:w="7086" w:type="dxa"/>
        <w:tblLayout w:type="fixed"/>
        <w:tblLook w:val="04A0" w:firstRow="1" w:lastRow="0" w:firstColumn="1" w:lastColumn="0" w:noHBand="0" w:noVBand="1"/>
      </w:tblPr>
      <w:tblGrid>
        <w:gridCol w:w="1702"/>
        <w:gridCol w:w="2692"/>
        <w:gridCol w:w="2692"/>
      </w:tblGrid>
      <w:tr w:rsidR="001A2306" w:rsidRPr="00925811" w14:paraId="2CE2D1B2" w14:textId="77777777" w:rsidTr="00A75C46">
        <w:trPr>
          <w:cnfStyle w:val="100000000000" w:firstRow="1" w:lastRow="0" w:firstColumn="0" w:lastColumn="0" w:oddVBand="0" w:evenVBand="0" w:oddHBand="0" w:evenHBand="0" w:firstRowFirstColumn="0" w:firstRowLastColumn="0" w:lastRowFirstColumn="0" w:lastRowLastColumn="0"/>
        </w:trPr>
        <w:tc>
          <w:tcPr>
            <w:tcW w:w="1702" w:type="dxa"/>
          </w:tcPr>
          <w:p w14:paraId="72476CAA" w14:textId="77777777" w:rsidR="001A2306" w:rsidRPr="00925811" w:rsidRDefault="001A2306" w:rsidP="001A2306">
            <w:r w:rsidRPr="00925811">
              <w:t>Licensee</w:t>
            </w:r>
          </w:p>
        </w:tc>
        <w:tc>
          <w:tcPr>
            <w:tcW w:w="2692" w:type="dxa"/>
          </w:tcPr>
          <w:p w14:paraId="39209F7B" w14:textId="77777777" w:rsidR="001A2306" w:rsidRPr="00925811" w:rsidRDefault="001A2306" w:rsidP="001A2306">
            <w:r w:rsidRPr="00925811">
              <w:t>2024/25</w:t>
            </w:r>
          </w:p>
        </w:tc>
        <w:tc>
          <w:tcPr>
            <w:tcW w:w="2692" w:type="dxa"/>
          </w:tcPr>
          <w:p w14:paraId="339316EA" w14:textId="77777777" w:rsidR="001A2306" w:rsidRPr="00925811" w:rsidRDefault="001A2306" w:rsidP="001A2306">
            <w:r w:rsidRPr="00925811">
              <w:t>2027/28</w:t>
            </w:r>
          </w:p>
        </w:tc>
      </w:tr>
      <w:tr w:rsidR="001A2306" w:rsidRPr="00925811" w14:paraId="70BFC1E9" w14:textId="77777777" w:rsidTr="00A75C46">
        <w:tc>
          <w:tcPr>
            <w:tcW w:w="0" w:type="dxa"/>
          </w:tcPr>
          <w:p w14:paraId="14936678" w14:textId="77777777" w:rsidR="001A2306" w:rsidRPr="00925811" w:rsidRDefault="001A2306" w:rsidP="001A2306">
            <w:r w:rsidRPr="00925811">
              <w:t>ENWL</w:t>
            </w:r>
          </w:p>
        </w:tc>
        <w:tc>
          <w:tcPr>
            <w:tcW w:w="0" w:type="dxa"/>
            <w:vAlign w:val="bottom"/>
          </w:tcPr>
          <w:p w14:paraId="75CEC409" w14:textId="77777777" w:rsidR="001A2306" w:rsidRPr="00925811" w:rsidRDefault="001A2306" w:rsidP="001A2306">
            <w:r w:rsidRPr="00925811">
              <w:t>0.698</w:t>
            </w:r>
          </w:p>
        </w:tc>
        <w:tc>
          <w:tcPr>
            <w:tcW w:w="0" w:type="dxa"/>
            <w:vAlign w:val="bottom"/>
          </w:tcPr>
          <w:p w14:paraId="18438130" w14:textId="77777777" w:rsidR="001A2306" w:rsidRPr="00925811" w:rsidRDefault="001A2306" w:rsidP="001A2306">
            <w:r w:rsidRPr="00925811">
              <w:t>1.047</w:t>
            </w:r>
          </w:p>
        </w:tc>
      </w:tr>
      <w:tr w:rsidR="001A2306" w:rsidRPr="00925811" w14:paraId="52B39884" w14:textId="77777777" w:rsidTr="00A75C46">
        <w:tc>
          <w:tcPr>
            <w:tcW w:w="0" w:type="dxa"/>
          </w:tcPr>
          <w:p w14:paraId="077EFFAF" w14:textId="77777777" w:rsidR="001A2306" w:rsidRPr="00925811" w:rsidRDefault="001A2306" w:rsidP="001A2306">
            <w:r w:rsidRPr="00925811">
              <w:t>NPgN</w:t>
            </w:r>
          </w:p>
        </w:tc>
        <w:tc>
          <w:tcPr>
            <w:tcW w:w="0" w:type="dxa"/>
            <w:vAlign w:val="bottom"/>
          </w:tcPr>
          <w:p w14:paraId="2E238FC0" w14:textId="77777777" w:rsidR="001A2306" w:rsidRPr="00925811" w:rsidRDefault="001A2306" w:rsidP="001A2306">
            <w:r w:rsidRPr="00925811">
              <w:t>0.519</w:t>
            </w:r>
          </w:p>
        </w:tc>
        <w:tc>
          <w:tcPr>
            <w:tcW w:w="0" w:type="dxa"/>
            <w:vAlign w:val="bottom"/>
          </w:tcPr>
          <w:p w14:paraId="254E94EA" w14:textId="77777777" w:rsidR="001A2306" w:rsidRPr="00925811" w:rsidRDefault="001A2306" w:rsidP="001A2306">
            <w:r w:rsidRPr="00925811">
              <w:t>0.778</w:t>
            </w:r>
          </w:p>
        </w:tc>
      </w:tr>
      <w:tr w:rsidR="001A2306" w:rsidRPr="00925811" w14:paraId="58C4A8E5" w14:textId="77777777" w:rsidTr="00A75C46">
        <w:tc>
          <w:tcPr>
            <w:tcW w:w="0" w:type="dxa"/>
          </w:tcPr>
          <w:p w14:paraId="4EEEF30B" w14:textId="77777777" w:rsidR="001A2306" w:rsidRPr="00925811" w:rsidRDefault="001A2306" w:rsidP="001A2306">
            <w:r w:rsidRPr="00925811">
              <w:t>NPgY</w:t>
            </w:r>
          </w:p>
        </w:tc>
        <w:tc>
          <w:tcPr>
            <w:tcW w:w="0" w:type="dxa"/>
            <w:vAlign w:val="bottom"/>
          </w:tcPr>
          <w:p w14:paraId="3FEEC6D6" w14:textId="77777777" w:rsidR="001A2306" w:rsidRPr="00925811" w:rsidRDefault="001A2306" w:rsidP="001A2306">
            <w:r w:rsidRPr="00925811">
              <w:t>0.716</w:t>
            </w:r>
          </w:p>
        </w:tc>
        <w:tc>
          <w:tcPr>
            <w:tcW w:w="0" w:type="dxa"/>
            <w:vAlign w:val="bottom"/>
          </w:tcPr>
          <w:p w14:paraId="464ED16A" w14:textId="77777777" w:rsidR="001A2306" w:rsidRPr="00925811" w:rsidRDefault="001A2306" w:rsidP="001A2306">
            <w:r w:rsidRPr="00925811">
              <w:t>1.073</w:t>
            </w:r>
          </w:p>
        </w:tc>
      </w:tr>
      <w:tr w:rsidR="001A2306" w:rsidRPr="00925811" w14:paraId="40E05325" w14:textId="77777777" w:rsidTr="00A75C46">
        <w:tc>
          <w:tcPr>
            <w:tcW w:w="0" w:type="dxa"/>
          </w:tcPr>
          <w:p w14:paraId="0B904DC9" w14:textId="77777777" w:rsidR="001A2306" w:rsidRPr="00925811" w:rsidRDefault="001A2306" w:rsidP="001A2306">
            <w:r w:rsidRPr="00925811">
              <w:t>WMID</w:t>
            </w:r>
          </w:p>
        </w:tc>
        <w:tc>
          <w:tcPr>
            <w:tcW w:w="0" w:type="dxa"/>
            <w:vAlign w:val="bottom"/>
          </w:tcPr>
          <w:p w14:paraId="3A04BD69" w14:textId="77777777" w:rsidR="001A2306" w:rsidRPr="00925811" w:rsidRDefault="001A2306" w:rsidP="001A2306">
            <w:r w:rsidRPr="00925811">
              <w:t>0.901</w:t>
            </w:r>
          </w:p>
        </w:tc>
        <w:tc>
          <w:tcPr>
            <w:tcW w:w="0" w:type="dxa"/>
            <w:vAlign w:val="bottom"/>
          </w:tcPr>
          <w:p w14:paraId="62E3311F" w14:textId="77777777" w:rsidR="001A2306" w:rsidRPr="00925811" w:rsidRDefault="001A2306" w:rsidP="001A2306">
            <w:r w:rsidRPr="00925811">
              <w:t>1.351</w:t>
            </w:r>
          </w:p>
        </w:tc>
      </w:tr>
      <w:tr w:rsidR="001A2306" w:rsidRPr="00925811" w14:paraId="4562DA7B" w14:textId="77777777" w:rsidTr="00A75C46">
        <w:tc>
          <w:tcPr>
            <w:tcW w:w="0" w:type="dxa"/>
          </w:tcPr>
          <w:p w14:paraId="78E286F5" w14:textId="77777777" w:rsidR="001A2306" w:rsidRPr="00925811" w:rsidRDefault="001A2306" w:rsidP="001A2306">
            <w:r w:rsidRPr="00925811">
              <w:t>EMID</w:t>
            </w:r>
          </w:p>
        </w:tc>
        <w:tc>
          <w:tcPr>
            <w:tcW w:w="0" w:type="dxa"/>
            <w:vAlign w:val="bottom"/>
          </w:tcPr>
          <w:p w14:paraId="25606103" w14:textId="77777777" w:rsidR="001A2306" w:rsidRPr="00925811" w:rsidRDefault="001A2306" w:rsidP="001A2306">
            <w:r w:rsidRPr="00925811">
              <w:t>0.922</w:t>
            </w:r>
          </w:p>
        </w:tc>
        <w:tc>
          <w:tcPr>
            <w:tcW w:w="0" w:type="dxa"/>
            <w:vAlign w:val="bottom"/>
          </w:tcPr>
          <w:p w14:paraId="7D767B3D" w14:textId="77777777" w:rsidR="001A2306" w:rsidRPr="00925811" w:rsidRDefault="001A2306" w:rsidP="001A2306">
            <w:r w:rsidRPr="00925811">
              <w:t>1.383</w:t>
            </w:r>
          </w:p>
        </w:tc>
      </w:tr>
      <w:tr w:rsidR="001A2306" w:rsidRPr="00925811" w14:paraId="577B94D3" w14:textId="77777777" w:rsidTr="00A75C46">
        <w:tc>
          <w:tcPr>
            <w:tcW w:w="0" w:type="dxa"/>
          </w:tcPr>
          <w:p w14:paraId="7C647C51" w14:textId="77777777" w:rsidR="001A2306" w:rsidRPr="00925811" w:rsidRDefault="001A2306" w:rsidP="001A2306">
            <w:r w:rsidRPr="00925811">
              <w:t>SWALES</w:t>
            </w:r>
          </w:p>
        </w:tc>
        <w:tc>
          <w:tcPr>
            <w:tcW w:w="0" w:type="dxa"/>
            <w:vAlign w:val="bottom"/>
          </w:tcPr>
          <w:p w14:paraId="36023540" w14:textId="77777777" w:rsidR="001A2306" w:rsidRPr="00925811" w:rsidRDefault="001A2306" w:rsidP="001A2306">
            <w:r w:rsidRPr="00925811">
              <w:t>0.461</w:t>
            </w:r>
          </w:p>
        </w:tc>
        <w:tc>
          <w:tcPr>
            <w:tcW w:w="0" w:type="dxa"/>
            <w:vAlign w:val="bottom"/>
          </w:tcPr>
          <w:p w14:paraId="0DC19B9D" w14:textId="77777777" w:rsidR="001A2306" w:rsidRPr="00925811" w:rsidRDefault="001A2306" w:rsidP="001A2306">
            <w:r w:rsidRPr="00925811">
              <w:t>0.691</w:t>
            </w:r>
          </w:p>
        </w:tc>
      </w:tr>
      <w:tr w:rsidR="001A2306" w:rsidRPr="00925811" w14:paraId="63425070" w14:textId="77777777" w:rsidTr="00A75C46">
        <w:tc>
          <w:tcPr>
            <w:tcW w:w="0" w:type="dxa"/>
          </w:tcPr>
          <w:p w14:paraId="3B0944BC" w14:textId="77777777" w:rsidR="001A2306" w:rsidRPr="00925811" w:rsidRDefault="001A2306" w:rsidP="001A2306">
            <w:r w:rsidRPr="00925811">
              <w:t>SWEST</w:t>
            </w:r>
          </w:p>
        </w:tc>
        <w:tc>
          <w:tcPr>
            <w:tcW w:w="0" w:type="dxa"/>
            <w:vAlign w:val="bottom"/>
          </w:tcPr>
          <w:p w14:paraId="6D9EB138" w14:textId="77777777" w:rsidR="001A2306" w:rsidRPr="00925811" w:rsidRDefault="001A2306" w:rsidP="001A2306">
            <w:r w:rsidRPr="00925811">
              <w:t>0.700</w:t>
            </w:r>
          </w:p>
        </w:tc>
        <w:tc>
          <w:tcPr>
            <w:tcW w:w="0" w:type="dxa"/>
            <w:vAlign w:val="bottom"/>
          </w:tcPr>
          <w:p w14:paraId="7C0191C6" w14:textId="77777777" w:rsidR="001A2306" w:rsidRPr="00925811" w:rsidRDefault="001A2306" w:rsidP="001A2306">
            <w:r w:rsidRPr="00925811">
              <w:t>1.049</w:t>
            </w:r>
          </w:p>
        </w:tc>
      </w:tr>
      <w:tr w:rsidR="001A2306" w:rsidRPr="00925811" w14:paraId="430691DC" w14:textId="77777777" w:rsidTr="00A75C46">
        <w:tc>
          <w:tcPr>
            <w:tcW w:w="0" w:type="dxa"/>
          </w:tcPr>
          <w:p w14:paraId="0214CE1B" w14:textId="77777777" w:rsidR="001A2306" w:rsidRPr="00925811" w:rsidRDefault="001A2306" w:rsidP="001A2306">
            <w:r w:rsidRPr="00925811">
              <w:t>LPN</w:t>
            </w:r>
          </w:p>
        </w:tc>
        <w:tc>
          <w:tcPr>
            <w:tcW w:w="0" w:type="dxa"/>
            <w:vAlign w:val="bottom"/>
          </w:tcPr>
          <w:p w14:paraId="7333871F" w14:textId="77777777" w:rsidR="001A2306" w:rsidRPr="00925811" w:rsidRDefault="001A2306" w:rsidP="001A2306">
            <w:r w:rsidRPr="00925811">
              <w:t>0.605</w:t>
            </w:r>
          </w:p>
        </w:tc>
        <w:tc>
          <w:tcPr>
            <w:tcW w:w="0" w:type="dxa"/>
            <w:vAlign w:val="bottom"/>
          </w:tcPr>
          <w:p w14:paraId="1AD39BA4" w14:textId="77777777" w:rsidR="001A2306" w:rsidRPr="00925811" w:rsidRDefault="001A2306" w:rsidP="001A2306">
            <w:r w:rsidRPr="00925811">
              <w:t>0.908</w:t>
            </w:r>
          </w:p>
        </w:tc>
      </w:tr>
      <w:tr w:rsidR="001A2306" w:rsidRPr="00925811" w14:paraId="24A83569" w14:textId="77777777" w:rsidTr="00A75C46">
        <w:tc>
          <w:tcPr>
            <w:tcW w:w="0" w:type="dxa"/>
          </w:tcPr>
          <w:p w14:paraId="6E166FFF" w14:textId="77777777" w:rsidR="001A2306" w:rsidRPr="00925811" w:rsidRDefault="001A2306" w:rsidP="001A2306">
            <w:r w:rsidRPr="00925811">
              <w:t>SPN</w:t>
            </w:r>
          </w:p>
        </w:tc>
        <w:tc>
          <w:tcPr>
            <w:tcW w:w="0" w:type="dxa"/>
            <w:vAlign w:val="bottom"/>
          </w:tcPr>
          <w:p w14:paraId="6DD389FD" w14:textId="77777777" w:rsidR="001A2306" w:rsidRPr="00925811" w:rsidRDefault="001A2306" w:rsidP="001A2306">
            <w:r w:rsidRPr="00925811">
              <w:t>0.626</w:t>
            </w:r>
          </w:p>
        </w:tc>
        <w:tc>
          <w:tcPr>
            <w:tcW w:w="0" w:type="dxa"/>
            <w:vAlign w:val="bottom"/>
          </w:tcPr>
          <w:p w14:paraId="67618E97" w14:textId="77777777" w:rsidR="001A2306" w:rsidRPr="00925811" w:rsidRDefault="001A2306" w:rsidP="001A2306">
            <w:r w:rsidRPr="00925811">
              <w:t>0.939</w:t>
            </w:r>
          </w:p>
        </w:tc>
      </w:tr>
      <w:tr w:rsidR="001A2306" w:rsidRPr="00925811" w14:paraId="7B5DC8D3" w14:textId="77777777" w:rsidTr="00A75C46">
        <w:tc>
          <w:tcPr>
            <w:tcW w:w="0" w:type="dxa"/>
          </w:tcPr>
          <w:p w14:paraId="6415CEF7" w14:textId="77777777" w:rsidR="001A2306" w:rsidRPr="00925811" w:rsidRDefault="001A2306" w:rsidP="001A2306">
            <w:r w:rsidRPr="00925811">
              <w:t>EPN</w:t>
            </w:r>
          </w:p>
        </w:tc>
        <w:tc>
          <w:tcPr>
            <w:tcW w:w="0" w:type="dxa"/>
            <w:vAlign w:val="bottom"/>
          </w:tcPr>
          <w:p w14:paraId="33B1C10F" w14:textId="77777777" w:rsidR="001A2306" w:rsidRPr="00925811" w:rsidRDefault="001A2306" w:rsidP="001A2306">
            <w:r w:rsidRPr="00925811">
              <w:t>0.978</w:t>
            </w:r>
          </w:p>
        </w:tc>
        <w:tc>
          <w:tcPr>
            <w:tcW w:w="0" w:type="dxa"/>
            <w:vAlign w:val="bottom"/>
          </w:tcPr>
          <w:p w14:paraId="4548226F" w14:textId="77777777" w:rsidR="001A2306" w:rsidRPr="00925811" w:rsidRDefault="001A2306" w:rsidP="001A2306">
            <w:r w:rsidRPr="00925811">
              <w:t>1.467</w:t>
            </w:r>
          </w:p>
        </w:tc>
      </w:tr>
      <w:tr w:rsidR="001A2306" w:rsidRPr="00925811" w14:paraId="47854D4E" w14:textId="77777777" w:rsidTr="00A75C46">
        <w:tc>
          <w:tcPr>
            <w:tcW w:w="0" w:type="dxa"/>
          </w:tcPr>
          <w:p w14:paraId="57EE31F3" w14:textId="77777777" w:rsidR="001A2306" w:rsidRPr="00925811" w:rsidRDefault="001A2306" w:rsidP="001A2306">
            <w:r w:rsidRPr="00925811">
              <w:t>SPD</w:t>
            </w:r>
          </w:p>
        </w:tc>
        <w:tc>
          <w:tcPr>
            <w:tcW w:w="0" w:type="dxa"/>
            <w:vAlign w:val="bottom"/>
          </w:tcPr>
          <w:p w14:paraId="67FF154F" w14:textId="77777777" w:rsidR="001A2306" w:rsidRPr="00925811" w:rsidRDefault="001A2306" w:rsidP="001A2306">
            <w:r w:rsidRPr="00925811">
              <w:t>0.665</w:t>
            </w:r>
          </w:p>
        </w:tc>
        <w:tc>
          <w:tcPr>
            <w:tcW w:w="0" w:type="dxa"/>
            <w:vAlign w:val="bottom"/>
          </w:tcPr>
          <w:p w14:paraId="3FE17654" w14:textId="77777777" w:rsidR="001A2306" w:rsidRPr="00925811" w:rsidRDefault="001A2306" w:rsidP="001A2306">
            <w:r w:rsidRPr="00925811">
              <w:t>0.997</w:t>
            </w:r>
          </w:p>
        </w:tc>
      </w:tr>
      <w:tr w:rsidR="001A2306" w:rsidRPr="00925811" w14:paraId="4AC41CD3" w14:textId="77777777" w:rsidTr="00A75C46">
        <w:tc>
          <w:tcPr>
            <w:tcW w:w="0" w:type="dxa"/>
          </w:tcPr>
          <w:p w14:paraId="5FF38C8A" w14:textId="77777777" w:rsidR="001A2306" w:rsidRPr="00925811" w:rsidRDefault="001A2306" w:rsidP="001A2306">
            <w:r w:rsidRPr="00925811">
              <w:t>SPMW</w:t>
            </w:r>
          </w:p>
        </w:tc>
        <w:tc>
          <w:tcPr>
            <w:tcW w:w="0" w:type="dxa"/>
            <w:vAlign w:val="bottom"/>
          </w:tcPr>
          <w:p w14:paraId="1D6376DB" w14:textId="77777777" w:rsidR="001A2306" w:rsidRPr="00925811" w:rsidRDefault="001A2306" w:rsidP="001A2306">
            <w:r w:rsidRPr="00925811">
              <w:t>0.739</w:t>
            </w:r>
          </w:p>
        </w:tc>
        <w:tc>
          <w:tcPr>
            <w:tcW w:w="0" w:type="dxa"/>
            <w:vAlign w:val="bottom"/>
          </w:tcPr>
          <w:p w14:paraId="0BD3788B" w14:textId="77777777" w:rsidR="001A2306" w:rsidRPr="00925811" w:rsidRDefault="001A2306" w:rsidP="001A2306">
            <w:r w:rsidRPr="00925811">
              <w:t>1.109</w:t>
            </w:r>
          </w:p>
        </w:tc>
      </w:tr>
      <w:tr w:rsidR="001A2306" w:rsidRPr="00925811" w14:paraId="508C42A2" w14:textId="77777777" w:rsidTr="00A75C46">
        <w:tc>
          <w:tcPr>
            <w:tcW w:w="0" w:type="dxa"/>
          </w:tcPr>
          <w:p w14:paraId="6092AA8F" w14:textId="77777777" w:rsidR="001A2306" w:rsidRPr="00925811" w:rsidRDefault="001A2306" w:rsidP="001A2306">
            <w:r w:rsidRPr="00925811">
              <w:t>SSEH</w:t>
            </w:r>
          </w:p>
        </w:tc>
        <w:tc>
          <w:tcPr>
            <w:tcW w:w="0" w:type="dxa"/>
            <w:vAlign w:val="bottom"/>
          </w:tcPr>
          <w:p w14:paraId="75A61CF8" w14:textId="77777777" w:rsidR="001A2306" w:rsidRPr="00925811" w:rsidRDefault="001A2306" w:rsidP="001A2306">
            <w:r w:rsidRPr="00925811">
              <w:t>0.496</w:t>
            </w:r>
          </w:p>
        </w:tc>
        <w:tc>
          <w:tcPr>
            <w:tcW w:w="0" w:type="dxa"/>
            <w:vAlign w:val="bottom"/>
          </w:tcPr>
          <w:p w14:paraId="00B23AF4" w14:textId="77777777" w:rsidR="001A2306" w:rsidRPr="00925811" w:rsidRDefault="001A2306" w:rsidP="001A2306">
            <w:r w:rsidRPr="00925811">
              <w:t>0.744</w:t>
            </w:r>
          </w:p>
        </w:tc>
      </w:tr>
      <w:tr w:rsidR="001A2306" w:rsidRPr="00925811" w14:paraId="29073C86" w14:textId="77777777" w:rsidTr="00A75C46">
        <w:tc>
          <w:tcPr>
            <w:tcW w:w="0" w:type="dxa"/>
          </w:tcPr>
          <w:p w14:paraId="2FE53033" w14:textId="77777777" w:rsidR="001A2306" w:rsidRPr="00925811" w:rsidRDefault="001A2306" w:rsidP="001A2306">
            <w:r w:rsidRPr="00925811">
              <w:t>SSES</w:t>
            </w:r>
          </w:p>
        </w:tc>
        <w:tc>
          <w:tcPr>
            <w:tcW w:w="0" w:type="dxa"/>
            <w:vAlign w:val="bottom"/>
          </w:tcPr>
          <w:p w14:paraId="0676D053" w14:textId="77777777" w:rsidR="001A2306" w:rsidRPr="00925811" w:rsidRDefault="001A2306" w:rsidP="001A2306">
            <w:r w:rsidRPr="00925811">
              <w:t>0.935</w:t>
            </w:r>
          </w:p>
        </w:tc>
        <w:tc>
          <w:tcPr>
            <w:tcW w:w="0" w:type="dxa"/>
            <w:vAlign w:val="bottom"/>
          </w:tcPr>
          <w:p w14:paraId="1722B1AF" w14:textId="77777777" w:rsidR="001A2306" w:rsidRPr="00925811" w:rsidRDefault="001A2306" w:rsidP="001A2306">
            <w:r w:rsidRPr="00925811">
              <w:t>1.403</w:t>
            </w:r>
          </w:p>
        </w:tc>
      </w:tr>
    </w:tbl>
    <w:p w14:paraId="15A9B221" w14:textId="77777777" w:rsidR="001A2306" w:rsidRPr="00925811" w:rsidRDefault="001A2306" w:rsidP="001A2306">
      <w:pPr>
        <w:pStyle w:val="AppendixHeading"/>
      </w:pPr>
    </w:p>
    <w:p w14:paraId="2A236079" w14:textId="77777777" w:rsidR="001A2306" w:rsidRPr="00925811" w:rsidRDefault="001A2306" w:rsidP="001A2306">
      <w:pPr>
        <w:pStyle w:val="Caption"/>
      </w:pPr>
      <w:r w:rsidRPr="00925811">
        <w:t>Maximum reward in respect of the Low Carbon Transition Customer Satisfaction Survey term (CSLCTAU</w:t>
      </w:r>
      <w:r w:rsidRPr="00925811">
        <w:rPr>
          <w:rStyle w:val="Subscript"/>
        </w:rPr>
        <w:t>t</w:t>
      </w:r>
      <w:r w:rsidRPr="00925811">
        <w:t>) (£m)</w:t>
      </w:r>
    </w:p>
    <w:tbl>
      <w:tblPr>
        <w:tblStyle w:val="AppendixTable"/>
        <w:tblW w:w="7086" w:type="dxa"/>
        <w:tblLayout w:type="fixed"/>
        <w:tblLook w:val="04A0" w:firstRow="1" w:lastRow="0" w:firstColumn="1" w:lastColumn="0" w:noHBand="0" w:noVBand="1"/>
      </w:tblPr>
      <w:tblGrid>
        <w:gridCol w:w="1702"/>
        <w:gridCol w:w="2692"/>
        <w:gridCol w:w="2692"/>
      </w:tblGrid>
      <w:tr w:rsidR="001A2306" w:rsidRPr="00925811" w14:paraId="6F20089C" w14:textId="77777777" w:rsidTr="00A75C46">
        <w:trPr>
          <w:cnfStyle w:val="100000000000" w:firstRow="1" w:lastRow="0" w:firstColumn="0" w:lastColumn="0" w:oddVBand="0" w:evenVBand="0" w:oddHBand="0" w:evenHBand="0" w:firstRowFirstColumn="0" w:firstRowLastColumn="0" w:lastRowFirstColumn="0" w:lastRowLastColumn="0"/>
        </w:trPr>
        <w:tc>
          <w:tcPr>
            <w:tcW w:w="1702" w:type="dxa"/>
          </w:tcPr>
          <w:p w14:paraId="2A38DC8C" w14:textId="77777777" w:rsidR="001A2306" w:rsidRPr="00925811" w:rsidRDefault="001A2306" w:rsidP="001A2306">
            <w:r w:rsidRPr="00925811">
              <w:t>Licensee</w:t>
            </w:r>
          </w:p>
        </w:tc>
        <w:tc>
          <w:tcPr>
            <w:tcW w:w="2692" w:type="dxa"/>
          </w:tcPr>
          <w:p w14:paraId="6271B17C" w14:textId="77777777" w:rsidR="001A2306" w:rsidRPr="00925811" w:rsidRDefault="001A2306" w:rsidP="001A2306">
            <w:r w:rsidRPr="00925811">
              <w:t>2024/25</w:t>
            </w:r>
          </w:p>
        </w:tc>
        <w:tc>
          <w:tcPr>
            <w:tcW w:w="2692" w:type="dxa"/>
          </w:tcPr>
          <w:p w14:paraId="3EB2DEF4" w14:textId="77777777" w:rsidR="001A2306" w:rsidRPr="00925811" w:rsidRDefault="001A2306" w:rsidP="001A2306">
            <w:r w:rsidRPr="00925811">
              <w:t>2027/28</w:t>
            </w:r>
          </w:p>
        </w:tc>
      </w:tr>
      <w:tr w:rsidR="001A2306" w:rsidRPr="00925811" w14:paraId="4B515443" w14:textId="77777777" w:rsidTr="00A75C46">
        <w:tc>
          <w:tcPr>
            <w:tcW w:w="0" w:type="dxa"/>
          </w:tcPr>
          <w:p w14:paraId="3AF73DEF" w14:textId="77777777" w:rsidR="001A2306" w:rsidRPr="00925811" w:rsidRDefault="001A2306" w:rsidP="001A2306">
            <w:r w:rsidRPr="00925811">
              <w:t>ENWL</w:t>
            </w:r>
          </w:p>
        </w:tc>
        <w:tc>
          <w:tcPr>
            <w:tcW w:w="0" w:type="dxa"/>
            <w:vAlign w:val="bottom"/>
          </w:tcPr>
          <w:p w14:paraId="3A0FDE01" w14:textId="77777777" w:rsidR="001A2306" w:rsidRPr="00925811" w:rsidRDefault="001A2306" w:rsidP="001A2306">
            <w:r w:rsidRPr="00925811">
              <w:t>0.349</w:t>
            </w:r>
          </w:p>
        </w:tc>
        <w:tc>
          <w:tcPr>
            <w:tcW w:w="0" w:type="dxa"/>
            <w:vAlign w:val="bottom"/>
          </w:tcPr>
          <w:p w14:paraId="0DC4A096" w14:textId="77777777" w:rsidR="001A2306" w:rsidRPr="00925811" w:rsidRDefault="001A2306" w:rsidP="001A2306">
            <w:r w:rsidRPr="00925811">
              <w:t>0.523</w:t>
            </w:r>
          </w:p>
        </w:tc>
      </w:tr>
      <w:tr w:rsidR="001A2306" w:rsidRPr="00925811" w14:paraId="7BDA6929" w14:textId="77777777" w:rsidTr="00A75C46">
        <w:tc>
          <w:tcPr>
            <w:tcW w:w="0" w:type="dxa"/>
          </w:tcPr>
          <w:p w14:paraId="0A1A69E8" w14:textId="77777777" w:rsidR="001A2306" w:rsidRPr="00925811" w:rsidRDefault="001A2306" w:rsidP="001A2306">
            <w:r w:rsidRPr="00925811">
              <w:t>NPgN</w:t>
            </w:r>
          </w:p>
        </w:tc>
        <w:tc>
          <w:tcPr>
            <w:tcW w:w="0" w:type="dxa"/>
            <w:vAlign w:val="bottom"/>
          </w:tcPr>
          <w:p w14:paraId="325D9B69" w14:textId="77777777" w:rsidR="001A2306" w:rsidRPr="00925811" w:rsidRDefault="001A2306" w:rsidP="001A2306">
            <w:r w:rsidRPr="00925811">
              <w:t>0.259</w:t>
            </w:r>
          </w:p>
        </w:tc>
        <w:tc>
          <w:tcPr>
            <w:tcW w:w="0" w:type="dxa"/>
            <w:vAlign w:val="bottom"/>
          </w:tcPr>
          <w:p w14:paraId="4C1FD27A" w14:textId="77777777" w:rsidR="001A2306" w:rsidRPr="00925811" w:rsidRDefault="001A2306" w:rsidP="001A2306">
            <w:r w:rsidRPr="00925811">
              <w:t>0.389</w:t>
            </w:r>
          </w:p>
        </w:tc>
      </w:tr>
      <w:tr w:rsidR="001A2306" w:rsidRPr="00925811" w14:paraId="64364831" w14:textId="77777777" w:rsidTr="00A75C46">
        <w:tc>
          <w:tcPr>
            <w:tcW w:w="0" w:type="dxa"/>
          </w:tcPr>
          <w:p w14:paraId="050137BE" w14:textId="77777777" w:rsidR="001A2306" w:rsidRPr="00925811" w:rsidRDefault="001A2306" w:rsidP="001A2306">
            <w:r w:rsidRPr="00925811">
              <w:t>NPgY</w:t>
            </w:r>
          </w:p>
        </w:tc>
        <w:tc>
          <w:tcPr>
            <w:tcW w:w="0" w:type="dxa"/>
            <w:vAlign w:val="bottom"/>
          </w:tcPr>
          <w:p w14:paraId="1AC43297" w14:textId="77777777" w:rsidR="001A2306" w:rsidRPr="00925811" w:rsidRDefault="001A2306" w:rsidP="001A2306">
            <w:r w:rsidRPr="00925811">
              <w:t>0.358</w:t>
            </w:r>
          </w:p>
        </w:tc>
        <w:tc>
          <w:tcPr>
            <w:tcW w:w="0" w:type="dxa"/>
            <w:vAlign w:val="bottom"/>
          </w:tcPr>
          <w:p w14:paraId="73D59807" w14:textId="77777777" w:rsidR="001A2306" w:rsidRPr="00925811" w:rsidRDefault="001A2306" w:rsidP="001A2306">
            <w:r w:rsidRPr="00925811">
              <w:t>0.537</w:t>
            </w:r>
          </w:p>
        </w:tc>
      </w:tr>
      <w:tr w:rsidR="001A2306" w:rsidRPr="00925811" w14:paraId="59DE4AE2" w14:textId="77777777" w:rsidTr="00A75C46">
        <w:tc>
          <w:tcPr>
            <w:tcW w:w="0" w:type="dxa"/>
          </w:tcPr>
          <w:p w14:paraId="117C5F30" w14:textId="77777777" w:rsidR="001A2306" w:rsidRPr="00925811" w:rsidRDefault="001A2306" w:rsidP="001A2306">
            <w:r w:rsidRPr="00925811">
              <w:t>WMID</w:t>
            </w:r>
          </w:p>
        </w:tc>
        <w:tc>
          <w:tcPr>
            <w:tcW w:w="0" w:type="dxa"/>
            <w:vAlign w:val="bottom"/>
          </w:tcPr>
          <w:p w14:paraId="6B5C70AD" w14:textId="77777777" w:rsidR="001A2306" w:rsidRPr="00925811" w:rsidRDefault="001A2306" w:rsidP="001A2306">
            <w:r w:rsidRPr="00925811">
              <w:t>0.450</w:t>
            </w:r>
          </w:p>
        </w:tc>
        <w:tc>
          <w:tcPr>
            <w:tcW w:w="0" w:type="dxa"/>
            <w:vAlign w:val="bottom"/>
          </w:tcPr>
          <w:p w14:paraId="545B9E8C" w14:textId="77777777" w:rsidR="001A2306" w:rsidRPr="00925811" w:rsidRDefault="001A2306" w:rsidP="001A2306">
            <w:r w:rsidRPr="00925811">
              <w:t>0.676</w:t>
            </w:r>
          </w:p>
        </w:tc>
      </w:tr>
      <w:tr w:rsidR="001A2306" w:rsidRPr="00925811" w14:paraId="77F5F789" w14:textId="77777777" w:rsidTr="00A75C46">
        <w:tc>
          <w:tcPr>
            <w:tcW w:w="0" w:type="dxa"/>
          </w:tcPr>
          <w:p w14:paraId="3FEB9AC4" w14:textId="77777777" w:rsidR="001A2306" w:rsidRPr="00925811" w:rsidRDefault="001A2306" w:rsidP="001A2306">
            <w:r w:rsidRPr="00925811">
              <w:t>EMID</w:t>
            </w:r>
          </w:p>
        </w:tc>
        <w:tc>
          <w:tcPr>
            <w:tcW w:w="0" w:type="dxa"/>
            <w:vAlign w:val="bottom"/>
          </w:tcPr>
          <w:p w14:paraId="4C9D22CD" w14:textId="77777777" w:rsidR="001A2306" w:rsidRPr="00925811" w:rsidRDefault="001A2306" w:rsidP="001A2306">
            <w:r w:rsidRPr="00925811">
              <w:t>0.461</w:t>
            </w:r>
          </w:p>
        </w:tc>
        <w:tc>
          <w:tcPr>
            <w:tcW w:w="0" w:type="dxa"/>
            <w:vAlign w:val="bottom"/>
          </w:tcPr>
          <w:p w14:paraId="434CE4E5" w14:textId="77777777" w:rsidR="001A2306" w:rsidRPr="00925811" w:rsidRDefault="001A2306" w:rsidP="001A2306">
            <w:r w:rsidRPr="00925811">
              <w:t>0.692</w:t>
            </w:r>
          </w:p>
        </w:tc>
      </w:tr>
      <w:tr w:rsidR="001A2306" w:rsidRPr="00925811" w14:paraId="747E6F42" w14:textId="77777777" w:rsidTr="00A75C46">
        <w:tc>
          <w:tcPr>
            <w:tcW w:w="0" w:type="dxa"/>
          </w:tcPr>
          <w:p w14:paraId="32263483" w14:textId="77777777" w:rsidR="001A2306" w:rsidRPr="00925811" w:rsidRDefault="001A2306" w:rsidP="001A2306">
            <w:r w:rsidRPr="00925811">
              <w:t>SWALES</w:t>
            </w:r>
          </w:p>
        </w:tc>
        <w:tc>
          <w:tcPr>
            <w:tcW w:w="0" w:type="dxa"/>
            <w:vAlign w:val="bottom"/>
          </w:tcPr>
          <w:p w14:paraId="7EB9553C" w14:textId="77777777" w:rsidR="001A2306" w:rsidRPr="00925811" w:rsidRDefault="001A2306" w:rsidP="001A2306">
            <w:r w:rsidRPr="00925811">
              <w:t>0.230</w:t>
            </w:r>
          </w:p>
        </w:tc>
        <w:tc>
          <w:tcPr>
            <w:tcW w:w="0" w:type="dxa"/>
            <w:vAlign w:val="bottom"/>
          </w:tcPr>
          <w:p w14:paraId="2707E239" w14:textId="77777777" w:rsidR="001A2306" w:rsidRPr="00925811" w:rsidRDefault="001A2306" w:rsidP="001A2306">
            <w:r w:rsidRPr="00925811">
              <w:t>0.345</w:t>
            </w:r>
          </w:p>
        </w:tc>
      </w:tr>
      <w:tr w:rsidR="001A2306" w:rsidRPr="00925811" w14:paraId="6C6527A6" w14:textId="77777777" w:rsidTr="00A75C46">
        <w:tc>
          <w:tcPr>
            <w:tcW w:w="0" w:type="dxa"/>
          </w:tcPr>
          <w:p w14:paraId="317F2CEA" w14:textId="77777777" w:rsidR="001A2306" w:rsidRPr="00925811" w:rsidRDefault="001A2306" w:rsidP="001A2306">
            <w:r w:rsidRPr="00925811">
              <w:t>SWEST</w:t>
            </w:r>
          </w:p>
        </w:tc>
        <w:tc>
          <w:tcPr>
            <w:tcW w:w="0" w:type="dxa"/>
            <w:vAlign w:val="bottom"/>
          </w:tcPr>
          <w:p w14:paraId="76EAE33F" w14:textId="77777777" w:rsidR="001A2306" w:rsidRPr="00925811" w:rsidRDefault="001A2306" w:rsidP="001A2306">
            <w:r w:rsidRPr="00925811">
              <w:t>0.350</w:t>
            </w:r>
          </w:p>
        </w:tc>
        <w:tc>
          <w:tcPr>
            <w:tcW w:w="0" w:type="dxa"/>
            <w:vAlign w:val="bottom"/>
          </w:tcPr>
          <w:p w14:paraId="2C1CEAB7" w14:textId="77777777" w:rsidR="001A2306" w:rsidRPr="00925811" w:rsidRDefault="001A2306" w:rsidP="001A2306">
            <w:r w:rsidRPr="00925811">
              <w:t>0.525</w:t>
            </w:r>
          </w:p>
        </w:tc>
      </w:tr>
      <w:tr w:rsidR="001A2306" w:rsidRPr="00925811" w14:paraId="54FE3E7D" w14:textId="77777777" w:rsidTr="00A75C46">
        <w:tc>
          <w:tcPr>
            <w:tcW w:w="0" w:type="dxa"/>
          </w:tcPr>
          <w:p w14:paraId="7FAEFBD8" w14:textId="77777777" w:rsidR="001A2306" w:rsidRPr="00925811" w:rsidRDefault="001A2306" w:rsidP="001A2306">
            <w:r w:rsidRPr="00925811">
              <w:t>LPN</w:t>
            </w:r>
          </w:p>
        </w:tc>
        <w:tc>
          <w:tcPr>
            <w:tcW w:w="0" w:type="dxa"/>
            <w:vAlign w:val="bottom"/>
          </w:tcPr>
          <w:p w14:paraId="77008713" w14:textId="77777777" w:rsidR="001A2306" w:rsidRPr="00925811" w:rsidRDefault="001A2306" w:rsidP="001A2306">
            <w:r w:rsidRPr="00925811">
              <w:t>0.303</w:t>
            </w:r>
          </w:p>
        </w:tc>
        <w:tc>
          <w:tcPr>
            <w:tcW w:w="0" w:type="dxa"/>
            <w:vAlign w:val="bottom"/>
          </w:tcPr>
          <w:p w14:paraId="6A4ADC9C" w14:textId="77777777" w:rsidR="001A2306" w:rsidRPr="00925811" w:rsidRDefault="001A2306" w:rsidP="001A2306">
            <w:r w:rsidRPr="00925811">
              <w:t>0.454</w:t>
            </w:r>
          </w:p>
        </w:tc>
      </w:tr>
      <w:tr w:rsidR="001A2306" w:rsidRPr="00925811" w14:paraId="683DAAB9" w14:textId="77777777" w:rsidTr="00A75C46">
        <w:tc>
          <w:tcPr>
            <w:tcW w:w="0" w:type="dxa"/>
          </w:tcPr>
          <w:p w14:paraId="38B017E1" w14:textId="77777777" w:rsidR="001A2306" w:rsidRPr="00925811" w:rsidRDefault="001A2306" w:rsidP="001A2306">
            <w:r w:rsidRPr="00925811">
              <w:t>SPN</w:t>
            </w:r>
          </w:p>
        </w:tc>
        <w:tc>
          <w:tcPr>
            <w:tcW w:w="0" w:type="dxa"/>
            <w:vAlign w:val="bottom"/>
          </w:tcPr>
          <w:p w14:paraId="5690DDBE" w14:textId="77777777" w:rsidR="001A2306" w:rsidRPr="00925811" w:rsidRDefault="001A2306" w:rsidP="001A2306">
            <w:r w:rsidRPr="00925811">
              <w:t>0.313</w:t>
            </w:r>
          </w:p>
        </w:tc>
        <w:tc>
          <w:tcPr>
            <w:tcW w:w="0" w:type="dxa"/>
            <w:vAlign w:val="bottom"/>
          </w:tcPr>
          <w:p w14:paraId="0E97950C" w14:textId="77777777" w:rsidR="001A2306" w:rsidRPr="00925811" w:rsidRDefault="001A2306" w:rsidP="001A2306">
            <w:r w:rsidRPr="00925811">
              <w:t>0.470</w:t>
            </w:r>
          </w:p>
        </w:tc>
      </w:tr>
      <w:tr w:rsidR="001A2306" w:rsidRPr="00925811" w14:paraId="0709C41F" w14:textId="77777777" w:rsidTr="00A75C46">
        <w:tc>
          <w:tcPr>
            <w:tcW w:w="0" w:type="dxa"/>
          </w:tcPr>
          <w:p w14:paraId="20CB7258" w14:textId="77777777" w:rsidR="001A2306" w:rsidRPr="00925811" w:rsidRDefault="001A2306" w:rsidP="001A2306">
            <w:r w:rsidRPr="00925811">
              <w:t>EPN</w:t>
            </w:r>
          </w:p>
        </w:tc>
        <w:tc>
          <w:tcPr>
            <w:tcW w:w="0" w:type="dxa"/>
            <w:vAlign w:val="bottom"/>
          </w:tcPr>
          <w:p w14:paraId="37EE6C77" w14:textId="77777777" w:rsidR="001A2306" w:rsidRPr="00925811" w:rsidRDefault="001A2306" w:rsidP="001A2306">
            <w:r w:rsidRPr="00925811">
              <w:t>0.489</w:t>
            </w:r>
          </w:p>
        </w:tc>
        <w:tc>
          <w:tcPr>
            <w:tcW w:w="0" w:type="dxa"/>
            <w:vAlign w:val="bottom"/>
          </w:tcPr>
          <w:p w14:paraId="50C3EA8B" w14:textId="77777777" w:rsidR="001A2306" w:rsidRPr="00925811" w:rsidRDefault="001A2306" w:rsidP="001A2306">
            <w:r w:rsidRPr="00925811">
              <w:t>0.733</w:t>
            </w:r>
          </w:p>
        </w:tc>
      </w:tr>
      <w:tr w:rsidR="001A2306" w:rsidRPr="00925811" w14:paraId="60CDF852" w14:textId="77777777" w:rsidTr="00A75C46">
        <w:tc>
          <w:tcPr>
            <w:tcW w:w="0" w:type="dxa"/>
          </w:tcPr>
          <w:p w14:paraId="1CB582C6" w14:textId="77777777" w:rsidR="001A2306" w:rsidRPr="00925811" w:rsidRDefault="001A2306" w:rsidP="001A2306">
            <w:r w:rsidRPr="00925811">
              <w:t>SPD</w:t>
            </w:r>
          </w:p>
        </w:tc>
        <w:tc>
          <w:tcPr>
            <w:tcW w:w="0" w:type="dxa"/>
            <w:vAlign w:val="bottom"/>
          </w:tcPr>
          <w:p w14:paraId="7A66B187" w14:textId="77777777" w:rsidR="001A2306" w:rsidRPr="00925811" w:rsidRDefault="001A2306" w:rsidP="001A2306">
            <w:r w:rsidRPr="00925811">
              <w:t>0.332</w:t>
            </w:r>
          </w:p>
        </w:tc>
        <w:tc>
          <w:tcPr>
            <w:tcW w:w="0" w:type="dxa"/>
            <w:vAlign w:val="bottom"/>
          </w:tcPr>
          <w:p w14:paraId="50B592CF" w14:textId="77777777" w:rsidR="001A2306" w:rsidRPr="00925811" w:rsidRDefault="001A2306" w:rsidP="001A2306">
            <w:r w:rsidRPr="00925811">
              <w:t>0.498</w:t>
            </w:r>
          </w:p>
        </w:tc>
      </w:tr>
      <w:tr w:rsidR="001A2306" w:rsidRPr="00925811" w14:paraId="5F9E3523" w14:textId="77777777" w:rsidTr="00A75C46">
        <w:tc>
          <w:tcPr>
            <w:tcW w:w="0" w:type="dxa"/>
          </w:tcPr>
          <w:p w14:paraId="58BC5BEC" w14:textId="77777777" w:rsidR="001A2306" w:rsidRPr="00925811" w:rsidRDefault="001A2306" w:rsidP="001A2306">
            <w:r w:rsidRPr="00925811">
              <w:t>SPMW</w:t>
            </w:r>
          </w:p>
        </w:tc>
        <w:tc>
          <w:tcPr>
            <w:tcW w:w="0" w:type="dxa"/>
            <w:vAlign w:val="bottom"/>
          </w:tcPr>
          <w:p w14:paraId="4D1F496C" w14:textId="77777777" w:rsidR="001A2306" w:rsidRPr="00925811" w:rsidRDefault="001A2306" w:rsidP="001A2306">
            <w:r w:rsidRPr="00925811">
              <w:t>0.370</w:t>
            </w:r>
          </w:p>
        </w:tc>
        <w:tc>
          <w:tcPr>
            <w:tcW w:w="0" w:type="dxa"/>
            <w:vAlign w:val="bottom"/>
          </w:tcPr>
          <w:p w14:paraId="44508229" w14:textId="77777777" w:rsidR="001A2306" w:rsidRPr="00925811" w:rsidRDefault="001A2306" w:rsidP="001A2306">
            <w:r w:rsidRPr="00925811">
              <w:t>0.555</w:t>
            </w:r>
          </w:p>
        </w:tc>
      </w:tr>
      <w:tr w:rsidR="001A2306" w:rsidRPr="00925811" w14:paraId="30ABE279" w14:textId="77777777" w:rsidTr="00A75C46">
        <w:tc>
          <w:tcPr>
            <w:tcW w:w="0" w:type="dxa"/>
          </w:tcPr>
          <w:p w14:paraId="53695C2D" w14:textId="77777777" w:rsidR="001A2306" w:rsidRPr="00925811" w:rsidRDefault="001A2306" w:rsidP="001A2306">
            <w:r w:rsidRPr="00925811">
              <w:t>SSEH</w:t>
            </w:r>
          </w:p>
        </w:tc>
        <w:tc>
          <w:tcPr>
            <w:tcW w:w="0" w:type="dxa"/>
            <w:vAlign w:val="bottom"/>
          </w:tcPr>
          <w:p w14:paraId="0C0209BC" w14:textId="77777777" w:rsidR="001A2306" w:rsidRPr="00925811" w:rsidRDefault="001A2306" w:rsidP="001A2306">
            <w:r w:rsidRPr="00925811">
              <w:t>0.248</w:t>
            </w:r>
          </w:p>
        </w:tc>
        <w:tc>
          <w:tcPr>
            <w:tcW w:w="0" w:type="dxa"/>
            <w:vAlign w:val="bottom"/>
          </w:tcPr>
          <w:p w14:paraId="453C2D8A" w14:textId="77777777" w:rsidR="001A2306" w:rsidRPr="00925811" w:rsidRDefault="001A2306" w:rsidP="001A2306">
            <w:r w:rsidRPr="00925811">
              <w:t>0.372</w:t>
            </w:r>
          </w:p>
        </w:tc>
      </w:tr>
      <w:tr w:rsidR="001A2306" w:rsidRPr="00925811" w14:paraId="7C5BFC5C" w14:textId="77777777" w:rsidTr="00A75C46">
        <w:tc>
          <w:tcPr>
            <w:tcW w:w="0" w:type="dxa"/>
          </w:tcPr>
          <w:p w14:paraId="4D1BFF8B" w14:textId="77777777" w:rsidR="001A2306" w:rsidRPr="00925811" w:rsidRDefault="001A2306" w:rsidP="001A2306">
            <w:r w:rsidRPr="00925811">
              <w:t>SSES</w:t>
            </w:r>
          </w:p>
        </w:tc>
        <w:tc>
          <w:tcPr>
            <w:tcW w:w="0" w:type="dxa"/>
            <w:vAlign w:val="bottom"/>
          </w:tcPr>
          <w:p w14:paraId="46274B31" w14:textId="77777777" w:rsidR="001A2306" w:rsidRPr="00925811" w:rsidRDefault="001A2306" w:rsidP="001A2306">
            <w:r w:rsidRPr="00925811">
              <w:t>0.468</w:t>
            </w:r>
          </w:p>
        </w:tc>
        <w:tc>
          <w:tcPr>
            <w:tcW w:w="0" w:type="dxa"/>
            <w:vAlign w:val="bottom"/>
          </w:tcPr>
          <w:p w14:paraId="6C7C6C84" w14:textId="77777777" w:rsidR="001A2306" w:rsidRPr="00925811" w:rsidRDefault="001A2306" w:rsidP="001A2306">
            <w:r w:rsidRPr="00925811">
              <w:t>0.701</w:t>
            </w:r>
          </w:p>
        </w:tc>
      </w:tr>
    </w:tbl>
    <w:p w14:paraId="6FED51BA" w14:textId="77777777" w:rsidR="001A2306" w:rsidRPr="00925811" w:rsidRDefault="001A2306" w:rsidP="001A2306">
      <w:pPr>
        <w:pStyle w:val="AppendixHeading"/>
      </w:pPr>
    </w:p>
    <w:p w14:paraId="7E653398" w14:textId="77777777" w:rsidR="001A2306" w:rsidRPr="00925811" w:rsidRDefault="001A2306" w:rsidP="001A2306">
      <w:pPr>
        <w:pStyle w:val="Caption"/>
      </w:pPr>
      <w:r w:rsidRPr="00925811">
        <w:t>Reward incentive rate for the Low Carbon Transition Customer Satisfaction Survey term (CSLCTIRR</w:t>
      </w:r>
      <w:r w:rsidRPr="00925811">
        <w:rPr>
          <w:rStyle w:val="Subscript"/>
        </w:rPr>
        <w:t>t</w:t>
      </w:r>
      <w:r w:rsidRPr="00925811">
        <w:t>) (£m)</w:t>
      </w:r>
    </w:p>
    <w:tbl>
      <w:tblPr>
        <w:tblStyle w:val="AppendixTable"/>
        <w:tblW w:w="6399" w:type="dxa"/>
        <w:tblLayout w:type="fixed"/>
        <w:tblLook w:val="04A0" w:firstRow="1" w:lastRow="0" w:firstColumn="1" w:lastColumn="0" w:noHBand="0" w:noVBand="1"/>
      </w:tblPr>
      <w:tblGrid>
        <w:gridCol w:w="1537"/>
        <w:gridCol w:w="2431"/>
        <w:gridCol w:w="2431"/>
      </w:tblGrid>
      <w:tr w:rsidR="001A2306" w:rsidRPr="00925811" w14:paraId="5D23B475" w14:textId="77777777" w:rsidTr="00A75C46">
        <w:trPr>
          <w:cnfStyle w:val="100000000000" w:firstRow="1" w:lastRow="0" w:firstColumn="0" w:lastColumn="0" w:oddVBand="0" w:evenVBand="0" w:oddHBand="0" w:evenHBand="0" w:firstRowFirstColumn="0" w:firstRowLastColumn="0" w:lastRowFirstColumn="0" w:lastRowLastColumn="0"/>
        </w:trPr>
        <w:tc>
          <w:tcPr>
            <w:tcW w:w="1537" w:type="dxa"/>
          </w:tcPr>
          <w:p w14:paraId="0B794522" w14:textId="77777777" w:rsidR="001A2306" w:rsidRPr="00925811" w:rsidRDefault="001A2306" w:rsidP="001A2306">
            <w:r w:rsidRPr="00925811">
              <w:t>Licensee</w:t>
            </w:r>
          </w:p>
        </w:tc>
        <w:tc>
          <w:tcPr>
            <w:tcW w:w="2431" w:type="dxa"/>
          </w:tcPr>
          <w:p w14:paraId="465DE704" w14:textId="77777777" w:rsidR="001A2306" w:rsidRPr="00925811" w:rsidRDefault="001A2306" w:rsidP="001A2306">
            <w:r w:rsidRPr="00925811">
              <w:t>2024/25</w:t>
            </w:r>
          </w:p>
        </w:tc>
        <w:tc>
          <w:tcPr>
            <w:tcW w:w="2431" w:type="dxa"/>
          </w:tcPr>
          <w:p w14:paraId="1B74711A" w14:textId="77777777" w:rsidR="001A2306" w:rsidRPr="00925811" w:rsidRDefault="001A2306" w:rsidP="001A2306">
            <w:r w:rsidRPr="00925811">
              <w:t>2027/28</w:t>
            </w:r>
          </w:p>
        </w:tc>
      </w:tr>
      <w:tr w:rsidR="001A2306" w:rsidRPr="00925811" w14:paraId="5B93EDF4" w14:textId="77777777" w:rsidTr="00A75C46">
        <w:tc>
          <w:tcPr>
            <w:tcW w:w="0" w:type="dxa"/>
          </w:tcPr>
          <w:p w14:paraId="3DCEC751" w14:textId="77777777" w:rsidR="001A2306" w:rsidRPr="00925811" w:rsidRDefault="001A2306" w:rsidP="001A2306">
            <w:r w:rsidRPr="00925811">
              <w:t>ENWL</w:t>
            </w:r>
          </w:p>
        </w:tc>
        <w:tc>
          <w:tcPr>
            <w:tcW w:w="0" w:type="dxa"/>
            <w:vAlign w:val="bottom"/>
          </w:tcPr>
          <w:p w14:paraId="40C14DF6" w14:textId="77777777" w:rsidR="001A2306" w:rsidRPr="00925811" w:rsidRDefault="001A2306" w:rsidP="001A2306">
            <w:r w:rsidRPr="00925811">
              <w:t>0.698</w:t>
            </w:r>
          </w:p>
        </w:tc>
        <w:tc>
          <w:tcPr>
            <w:tcW w:w="0" w:type="dxa"/>
            <w:vAlign w:val="bottom"/>
          </w:tcPr>
          <w:p w14:paraId="52D8A08C" w14:textId="77777777" w:rsidR="001A2306" w:rsidRPr="00925811" w:rsidRDefault="001A2306" w:rsidP="001A2306">
            <w:r w:rsidRPr="00925811">
              <w:t>1.047</w:t>
            </w:r>
          </w:p>
        </w:tc>
      </w:tr>
      <w:tr w:rsidR="001A2306" w:rsidRPr="00925811" w14:paraId="4EE762A0" w14:textId="77777777" w:rsidTr="00A75C46">
        <w:tc>
          <w:tcPr>
            <w:tcW w:w="0" w:type="dxa"/>
          </w:tcPr>
          <w:p w14:paraId="551C9456" w14:textId="77777777" w:rsidR="001A2306" w:rsidRPr="00925811" w:rsidRDefault="001A2306" w:rsidP="001A2306">
            <w:r w:rsidRPr="00925811">
              <w:t>NPgN</w:t>
            </w:r>
          </w:p>
        </w:tc>
        <w:tc>
          <w:tcPr>
            <w:tcW w:w="0" w:type="dxa"/>
            <w:vAlign w:val="bottom"/>
          </w:tcPr>
          <w:p w14:paraId="44739A42" w14:textId="77777777" w:rsidR="001A2306" w:rsidRPr="00925811" w:rsidRDefault="001A2306" w:rsidP="001A2306">
            <w:r w:rsidRPr="00925811">
              <w:t>0.519</w:t>
            </w:r>
          </w:p>
        </w:tc>
        <w:tc>
          <w:tcPr>
            <w:tcW w:w="0" w:type="dxa"/>
            <w:vAlign w:val="bottom"/>
          </w:tcPr>
          <w:p w14:paraId="21F1A8D9" w14:textId="77777777" w:rsidR="001A2306" w:rsidRPr="00925811" w:rsidRDefault="001A2306" w:rsidP="001A2306">
            <w:r w:rsidRPr="00925811">
              <w:t>0.778</w:t>
            </w:r>
          </w:p>
        </w:tc>
      </w:tr>
      <w:tr w:rsidR="001A2306" w:rsidRPr="00925811" w14:paraId="0B20E733" w14:textId="77777777" w:rsidTr="00A75C46">
        <w:tc>
          <w:tcPr>
            <w:tcW w:w="0" w:type="dxa"/>
          </w:tcPr>
          <w:p w14:paraId="1DBF6D24" w14:textId="77777777" w:rsidR="001A2306" w:rsidRPr="00925811" w:rsidRDefault="001A2306" w:rsidP="001A2306">
            <w:r w:rsidRPr="00925811">
              <w:t>NPgY</w:t>
            </w:r>
          </w:p>
        </w:tc>
        <w:tc>
          <w:tcPr>
            <w:tcW w:w="0" w:type="dxa"/>
            <w:vAlign w:val="bottom"/>
          </w:tcPr>
          <w:p w14:paraId="53CACFD3" w14:textId="77777777" w:rsidR="001A2306" w:rsidRPr="00925811" w:rsidRDefault="001A2306" w:rsidP="001A2306">
            <w:r w:rsidRPr="00925811">
              <w:t>0.716</w:t>
            </w:r>
          </w:p>
        </w:tc>
        <w:tc>
          <w:tcPr>
            <w:tcW w:w="0" w:type="dxa"/>
            <w:vAlign w:val="bottom"/>
          </w:tcPr>
          <w:p w14:paraId="2693B203" w14:textId="77777777" w:rsidR="001A2306" w:rsidRPr="00925811" w:rsidRDefault="001A2306" w:rsidP="001A2306">
            <w:r w:rsidRPr="00925811">
              <w:t>1.073</w:t>
            </w:r>
          </w:p>
        </w:tc>
      </w:tr>
      <w:tr w:rsidR="001A2306" w:rsidRPr="00925811" w14:paraId="2E66FD84" w14:textId="77777777" w:rsidTr="00A75C46">
        <w:tc>
          <w:tcPr>
            <w:tcW w:w="0" w:type="dxa"/>
          </w:tcPr>
          <w:p w14:paraId="0852354C" w14:textId="77777777" w:rsidR="001A2306" w:rsidRPr="00925811" w:rsidRDefault="001A2306" w:rsidP="001A2306">
            <w:r w:rsidRPr="00925811">
              <w:t>WMID</w:t>
            </w:r>
          </w:p>
        </w:tc>
        <w:tc>
          <w:tcPr>
            <w:tcW w:w="0" w:type="dxa"/>
            <w:vAlign w:val="bottom"/>
          </w:tcPr>
          <w:p w14:paraId="54D346B3" w14:textId="77777777" w:rsidR="001A2306" w:rsidRPr="00925811" w:rsidRDefault="001A2306" w:rsidP="001A2306">
            <w:r w:rsidRPr="00925811">
              <w:t>0.901</w:t>
            </w:r>
          </w:p>
        </w:tc>
        <w:tc>
          <w:tcPr>
            <w:tcW w:w="0" w:type="dxa"/>
            <w:vAlign w:val="bottom"/>
          </w:tcPr>
          <w:p w14:paraId="484C33AB" w14:textId="77777777" w:rsidR="001A2306" w:rsidRPr="00925811" w:rsidRDefault="001A2306" w:rsidP="001A2306">
            <w:r w:rsidRPr="00925811">
              <w:t>1.351</w:t>
            </w:r>
          </w:p>
        </w:tc>
      </w:tr>
      <w:tr w:rsidR="001A2306" w:rsidRPr="00925811" w14:paraId="6CA85E8F" w14:textId="77777777" w:rsidTr="00A75C46">
        <w:tc>
          <w:tcPr>
            <w:tcW w:w="0" w:type="dxa"/>
          </w:tcPr>
          <w:p w14:paraId="401874FD" w14:textId="77777777" w:rsidR="001A2306" w:rsidRPr="00925811" w:rsidRDefault="001A2306" w:rsidP="001A2306">
            <w:r w:rsidRPr="00925811">
              <w:t>EMID</w:t>
            </w:r>
          </w:p>
        </w:tc>
        <w:tc>
          <w:tcPr>
            <w:tcW w:w="0" w:type="dxa"/>
            <w:vAlign w:val="bottom"/>
          </w:tcPr>
          <w:p w14:paraId="054CE50E" w14:textId="77777777" w:rsidR="001A2306" w:rsidRPr="00925811" w:rsidRDefault="001A2306" w:rsidP="001A2306">
            <w:r w:rsidRPr="00925811">
              <w:t>0.922</w:t>
            </w:r>
          </w:p>
        </w:tc>
        <w:tc>
          <w:tcPr>
            <w:tcW w:w="0" w:type="dxa"/>
            <w:vAlign w:val="bottom"/>
          </w:tcPr>
          <w:p w14:paraId="71FC0713" w14:textId="77777777" w:rsidR="001A2306" w:rsidRPr="00925811" w:rsidRDefault="001A2306" w:rsidP="001A2306">
            <w:r w:rsidRPr="00925811">
              <w:t>1.383</w:t>
            </w:r>
          </w:p>
        </w:tc>
      </w:tr>
      <w:tr w:rsidR="001A2306" w:rsidRPr="00925811" w14:paraId="36095E88" w14:textId="77777777" w:rsidTr="00A75C46">
        <w:tc>
          <w:tcPr>
            <w:tcW w:w="0" w:type="dxa"/>
          </w:tcPr>
          <w:p w14:paraId="12407B21" w14:textId="77777777" w:rsidR="001A2306" w:rsidRPr="00925811" w:rsidRDefault="001A2306" w:rsidP="001A2306">
            <w:r w:rsidRPr="00925811">
              <w:t>SWALES</w:t>
            </w:r>
          </w:p>
        </w:tc>
        <w:tc>
          <w:tcPr>
            <w:tcW w:w="0" w:type="dxa"/>
            <w:vAlign w:val="bottom"/>
          </w:tcPr>
          <w:p w14:paraId="4EC0591C" w14:textId="77777777" w:rsidR="001A2306" w:rsidRPr="00925811" w:rsidRDefault="001A2306" w:rsidP="001A2306">
            <w:r w:rsidRPr="00925811">
              <w:t>0.461</w:t>
            </w:r>
          </w:p>
        </w:tc>
        <w:tc>
          <w:tcPr>
            <w:tcW w:w="0" w:type="dxa"/>
            <w:vAlign w:val="bottom"/>
          </w:tcPr>
          <w:p w14:paraId="442762E2" w14:textId="77777777" w:rsidR="001A2306" w:rsidRPr="00925811" w:rsidRDefault="001A2306" w:rsidP="001A2306">
            <w:r w:rsidRPr="00925811">
              <w:t>0.691</w:t>
            </w:r>
          </w:p>
        </w:tc>
      </w:tr>
      <w:tr w:rsidR="001A2306" w:rsidRPr="00925811" w14:paraId="26158172" w14:textId="77777777" w:rsidTr="00A75C46">
        <w:tc>
          <w:tcPr>
            <w:tcW w:w="0" w:type="dxa"/>
          </w:tcPr>
          <w:p w14:paraId="207C4680" w14:textId="77777777" w:rsidR="001A2306" w:rsidRPr="00925811" w:rsidRDefault="001A2306" w:rsidP="001A2306">
            <w:r w:rsidRPr="00925811">
              <w:t>SWEST</w:t>
            </w:r>
          </w:p>
        </w:tc>
        <w:tc>
          <w:tcPr>
            <w:tcW w:w="0" w:type="dxa"/>
            <w:vAlign w:val="bottom"/>
          </w:tcPr>
          <w:p w14:paraId="5AA94DBA" w14:textId="77777777" w:rsidR="001A2306" w:rsidRPr="00925811" w:rsidRDefault="001A2306" w:rsidP="001A2306">
            <w:r w:rsidRPr="00925811">
              <w:t>0.700</w:t>
            </w:r>
          </w:p>
        </w:tc>
        <w:tc>
          <w:tcPr>
            <w:tcW w:w="0" w:type="dxa"/>
            <w:vAlign w:val="bottom"/>
          </w:tcPr>
          <w:p w14:paraId="2C17BF60" w14:textId="77777777" w:rsidR="001A2306" w:rsidRPr="00925811" w:rsidRDefault="001A2306" w:rsidP="001A2306">
            <w:r w:rsidRPr="00925811">
              <w:t>1.049</w:t>
            </w:r>
          </w:p>
        </w:tc>
      </w:tr>
      <w:tr w:rsidR="001A2306" w:rsidRPr="00925811" w14:paraId="6FCA7306" w14:textId="77777777" w:rsidTr="00A75C46">
        <w:tc>
          <w:tcPr>
            <w:tcW w:w="0" w:type="dxa"/>
          </w:tcPr>
          <w:p w14:paraId="2213B567" w14:textId="77777777" w:rsidR="001A2306" w:rsidRPr="00925811" w:rsidRDefault="001A2306" w:rsidP="001A2306">
            <w:r w:rsidRPr="00925811">
              <w:t>LPN</w:t>
            </w:r>
          </w:p>
        </w:tc>
        <w:tc>
          <w:tcPr>
            <w:tcW w:w="0" w:type="dxa"/>
            <w:vAlign w:val="bottom"/>
          </w:tcPr>
          <w:p w14:paraId="6922F2BA" w14:textId="77777777" w:rsidR="001A2306" w:rsidRPr="00925811" w:rsidRDefault="001A2306" w:rsidP="001A2306">
            <w:r w:rsidRPr="00925811">
              <w:t>0.605</w:t>
            </w:r>
          </w:p>
        </w:tc>
        <w:tc>
          <w:tcPr>
            <w:tcW w:w="0" w:type="dxa"/>
            <w:vAlign w:val="bottom"/>
          </w:tcPr>
          <w:p w14:paraId="7CC6C041" w14:textId="77777777" w:rsidR="001A2306" w:rsidRPr="00925811" w:rsidRDefault="001A2306" w:rsidP="001A2306">
            <w:r w:rsidRPr="00925811">
              <w:t>0.908</w:t>
            </w:r>
          </w:p>
        </w:tc>
      </w:tr>
      <w:tr w:rsidR="001A2306" w:rsidRPr="00925811" w14:paraId="4EFDB249" w14:textId="77777777" w:rsidTr="00A75C46">
        <w:tc>
          <w:tcPr>
            <w:tcW w:w="0" w:type="dxa"/>
          </w:tcPr>
          <w:p w14:paraId="44AB9F4C" w14:textId="77777777" w:rsidR="001A2306" w:rsidRPr="00925811" w:rsidRDefault="001A2306" w:rsidP="001A2306">
            <w:r w:rsidRPr="00925811">
              <w:t>SPN</w:t>
            </w:r>
          </w:p>
        </w:tc>
        <w:tc>
          <w:tcPr>
            <w:tcW w:w="0" w:type="dxa"/>
            <w:vAlign w:val="bottom"/>
          </w:tcPr>
          <w:p w14:paraId="070AF2AA" w14:textId="77777777" w:rsidR="001A2306" w:rsidRPr="00925811" w:rsidRDefault="001A2306" w:rsidP="001A2306">
            <w:r w:rsidRPr="00925811">
              <w:t>0.626</w:t>
            </w:r>
          </w:p>
        </w:tc>
        <w:tc>
          <w:tcPr>
            <w:tcW w:w="0" w:type="dxa"/>
            <w:vAlign w:val="bottom"/>
          </w:tcPr>
          <w:p w14:paraId="4A0C253F" w14:textId="77777777" w:rsidR="001A2306" w:rsidRPr="00925811" w:rsidRDefault="001A2306" w:rsidP="001A2306">
            <w:r w:rsidRPr="00925811">
              <w:t>0.939</w:t>
            </w:r>
          </w:p>
        </w:tc>
      </w:tr>
      <w:tr w:rsidR="001A2306" w:rsidRPr="00925811" w14:paraId="351B46ED" w14:textId="77777777" w:rsidTr="00A75C46">
        <w:tc>
          <w:tcPr>
            <w:tcW w:w="0" w:type="dxa"/>
          </w:tcPr>
          <w:p w14:paraId="75AD7089" w14:textId="77777777" w:rsidR="001A2306" w:rsidRPr="00925811" w:rsidRDefault="001A2306" w:rsidP="001A2306">
            <w:r w:rsidRPr="00925811">
              <w:t>EPN</w:t>
            </w:r>
          </w:p>
        </w:tc>
        <w:tc>
          <w:tcPr>
            <w:tcW w:w="0" w:type="dxa"/>
            <w:vAlign w:val="bottom"/>
          </w:tcPr>
          <w:p w14:paraId="19C325B1" w14:textId="77777777" w:rsidR="001A2306" w:rsidRPr="00925811" w:rsidRDefault="001A2306" w:rsidP="001A2306">
            <w:r w:rsidRPr="00925811">
              <w:t>0.978</w:t>
            </w:r>
          </w:p>
        </w:tc>
        <w:tc>
          <w:tcPr>
            <w:tcW w:w="0" w:type="dxa"/>
            <w:vAlign w:val="bottom"/>
          </w:tcPr>
          <w:p w14:paraId="6E89BCC2" w14:textId="77777777" w:rsidR="001A2306" w:rsidRPr="00925811" w:rsidRDefault="001A2306" w:rsidP="001A2306">
            <w:r w:rsidRPr="00925811">
              <w:t>1.467</w:t>
            </w:r>
          </w:p>
        </w:tc>
      </w:tr>
      <w:tr w:rsidR="001A2306" w:rsidRPr="00925811" w14:paraId="4CF84CED" w14:textId="77777777" w:rsidTr="00A75C46">
        <w:tc>
          <w:tcPr>
            <w:tcW w:w="0" w:type="dxa"/>
          </w:tcPr>
          <w:p w14:paraId="727CD407" w14:textId="77777777" w:rsidR="001A2306" w:rsidRPr="00925811" w:rsidRDefault="001A2306" w:rsidP="001A2306">
            <w:r w:rsidRPr="00925811">
              <w:t>SPD</w:t>
            </w:r>
          </w:p>
        </w:tc>
        <w:tc>
          <w:tcPr>
            <w:tcW w:w="0" w:type="dxa"/>
            <w:vAlign w:val="bottom"/>
          </w:tcPr>
          <w:p w14:paraId="39DEF9E5" w14:textId="77777777" w:rsidR="001A2306" w:rsidRPr="00925811" w:rsidRDefault="001A2306" w:rsidP="001A2306">
            <w:r w:rsidRPr="00925811">
              <w:t>0.665</w:t>
            </w:r>
          </w:p>
        </w:tc>
        <w:tc>
          <w:tcPr>
            <w:tcW w:w="0" w:type="dxa"/>
            <w:vAlign w:val="bottom"/>
          </w:tcPr>
          <w:p w14:paraId="3A2588A7" w14:textId="77777777" w:rsidR="001A2306" w:rsidRPr="00925811" w:rsidRDefault="001A2306" w:rsidP="001A2306">
            <w:r w:rsidRPr="00925811">
              <w:t>0.997</w:t>
            </w:r>
          </w:p>
        </w:tc>
      </w:tr>
      <w:tr w:rsidR="001A2306" w:rsidRPr="00925811" w14:paraId="64857199" w14:textId="77777777" w:rsidTr="00A75C46">
        <w:tc>
          <w:tcPr>
            <w:tcW w:w="0" w:type="dxa"/>
          </w:tcPr>
          <w:p w14:paraId="6CAC0D44" w14:textId="77777777" w:rsidR="001A2306" w:rsidRPr="00925811" w:rsidRDefault="001A2306" w:rsidP="001A2306">
            <w:r w:rsidRPr="00925811">
              <w:t>SPMW</w:t>
            </w:r>
          </w:p>
        </w:tc>
        <w:tc>
          <w:tcPr>
            <w:tcW w:w="0" w:type="dxa"/>
            <w:vAlign w:val="bottom"/>
          </w:tcPr>
          <w:p w14:paraId="1F85DC7F" w14:textId="77777777" w:rsidR="001A2306" w:rsidRPr="00925811" w:rsidRDefault="001A2306" w:rsidP="001A2306">
            <w:r w:rsidRPr="00925811">
              <w:t>0.739</w:t>
            </w:r>
          </w:p>
        </w:tc>
        <w:tc>
          <w:tcPr>
            <w:tcW w:w="0" w:type="dxa"/>
            <w:vAlign w:val="bottom"/>
          </w:tcPr>
          <w:p w14:paraId="6D68B21A" w14:textId="77777777" w:rsidR="001A2306" w:rsidRPr="00925811" w:rsidRDefault="001A2306" w:rsidP="001A2306">
            <w:r w:rsidRPr="00925811">
              <w:t>1.109</w:t>
            </w:r>
          </w:p>
        </w:tc>
      </w:tr>
      <w:tr w:rsidR="001A2306" w:rsidRPr="00925811" w14:paraId="6A976466" w14:textId="77777777" w:rsidTr="00A75C46">
        <w:tc>
          <w:tcPr>
            <w:tcW w:w="0" w:type="dxa"/>
          </w:tcPr>
          <w:p w14:paraId="6E63F8FC" w14:textId="77777777" w:rsidR="001A2306" w:rsidRPr="00925811" w:rsidRDefault="001A2306" w:rsidP="001A2306">
            <w:r w:rsidRPr="00925811">
              <w:t>SSEH</w:t>
            </w:r>
          </w:p>
        </w:tc>
        <w:tc>
          <w:tcPr>
            <w:tcW w:w="0" w:type="dxa"/>
            <w:vAlign w:val="bottom"/>
          </w:tcPr>
          <w:p w14:paraId="0C53C5CC" w14:textId="77777777" w:rsidR="001A2306" w:rsidRPr="00925811" w:rsidRDefault="001A2306" w:rsidP="001A2306">
            <w:r w:rsidRPr="00925811">
              <w:t>0.496</w:t>
            </w:r>
          </w:p>
        </w:tc>
        <w:tc>
          <w:tcPr>
            <w:tcW w:w="0" w:type="dxa"/>
            <w:vAlign w:val="bottom"/>
          </w:tcPr>
          <w:p w14:paraId="04D7EC78" w14:textId="77777777" w:rsidR="001A2306" w:rsidRPr="00925811" w:rsidRDefault="001A2306" w:rsidP="001A2306">
            <w:r w:rsidRPr="00925811">
              <w:t>0.744</w:t>
            </w:r>
          </w:p>
        </w:tc>
      </w:tr>
      <w:tr w:rsidR="001A2306" w:rsidRPr="00925811" w14:paraId="5F5C168D" w14:textId="77777777" w:rsidTr="00A75C46">
        <w:tc>
          <w:tcPr>
            <w:tcW w:w="0" w:type="dxa"/>
          </w:tcPr>
          <w:p w14:paraId="4CF38EB8" w14:textId="77777777" w:rsidR="001A2306" w:rsidRPr="00925811" w:rsidRDefault="001A2306" w:rsidP="001A2306">
            <w:r w:rsidRPr="00925811">
              <w:t>SSES</w:t>
            </w:r>
          </w:p>
        </w:tc>
        <w:tc>
          <w:tcPr>
            <w:tcW w:w="0" w:type="dxa"/>
            <w:vAlign w:val="bottom"/>
          </w:tcPr>
          <w:p w14:paraId="36B717BD" w14:textId="77777777" w:rsidR="001A2306" w:rsidRPr="00925811" w:rsidRDefault="001A2306" w:rsidP="001A2306">
            <w:r w:rsidRPr="00925811">
              <w:t>0.935</w:t>
            </w:r>
          </w:p>
        </w:tc>
        <w:tc>
          <w:tcPr>
            <w:tcW w:w="0" w:type="dxa"/>
            <w:vAlign w:val="bottom"/>
          </w:tcPr>
          <w:p w14:paraId="291680E8" w14:textId="77777777" w:rsidR="001A2306" w:rsidRPr="00925811" w:rsidRDefault="001A2306" w:rsidP="001A2306">
            <w:r w:rsidRPr="00925811">
              <w:t>1.403</w:t>
            </w:r>
          </w:p>
        </w:tc>
      </w:tr>
    </w:tbl>
    <w:p w14:paraId="6ADA09FE" w14:textId="77777777" w:rsidR="001A2306" w:rsidRPr="00925811" w:rsidRDefault="001A2306" w:rsidP="001A2306">
      <w:pPr>
        <w:pStyle w:val="AppendixHeading"/>
      </w:pPr>
    </w:p>
    <w:p w14:paraId="49BE4F42" w14:textId="77777777" w:rsidR="001A2306" w:rsidRPr="00925811" w:rsidRDefault="001A2306" w:rsidP="001A2306">
      <w:pPr>
        <w:pStyle w:val="Caption"/>
      </w:pPr>
      <w:r w:rsidRPr="00925811">
        <w:t>Maximum penalty in respect of the Low Carbon Transition Customer Satisfaction Survey term (CSLCTAD</w:t>
      </w:r>
      <w:r w:rsidRPr="00925811">
        <w:rPr>
          <w:rStyle w:val="Subscript"/>
        </w:rPr>
        <w:t>t</w:t>
      </w:r>
      <w:r w:rsidRPr="00925811">
        <w:t>) (£m)</w:t>
      </w:r>
    </w:p>
    <w:tbl>
      <w:tblPr>
        <w:tblStyle w:val="AppendixTable"/>
        <w:tblW w:w="7086" w:type="dxa"/>
        <w:tblLayout w:type="fixed"/>
        <w:tblLook w:val="04A0" w:firstRow="1" w:lastRow="0" w:firstColumn="1" w:lastColumn="0" w:noHBand="0" w:noVBand="1"/>
      </w:tblPr>
      <w:tblGrid>
        <w:gridCol w:w="1702"/>
        <w:gridCol w:w="2692"/>
        <w:gridCol w:w="2692"/>
      </w:tblGrid>
      <w:tr w:rsidR="001A2306" w:rsidRPr="00925811" w14:paraId="1F3659AD" w14:textId="77777777" w:rsidTr="00A75C46">
        <w:trPr>
          <w:cnfStyle w:val="100000000000" w:firstRow="1" w:lastRow="0" w:firstColumn="0" w:lastColumn="0" w:oddVBand="0" w:evenVBand="0" w:oddHBand="0" w:evenHBand="0" w:firstRowFirstColumn="0" w:firstRowLastColumn="0" w:lastRowFirstColumn="0" w:lastRowLastColumn="0"/>
        </w:trPr>
        <w:tc>
          <w:tcPr>
            <w:tcW w:w="1702" w:type="dxa"/>
          </w:tcPr>
          <w:p w14:paraId="24F365BA" w14:textId="77777777" w:rsidR="001A2306" w:rsidRPr="00925811" w:rsidRDefault="001A2306" w:rsidP="001A2306">
            <w:r w:rsidRPr="00925811">
              <w:t>Licensee</w:t>
            </w:r>
          </w:p>
        </w:tc>
        <w:tc>
          <w:tcPr>
            <w:tcW w:w="2692" w:type="dxa"/>
          </w:tcPr>
          <w:p w14:paraId="289266BD" w14:textId="77777777" w:rsidR="001A2306" w:rsidRPr="00925811" w:rsidRDefault="001A2306" w:rsidP="001A2306">
            <w:r w:rsidRPr="00925811">
              <w:t>2024/25</w:t>
            </w:r>
          </w:p>
        </w:tc>
        <w:tc>
          <w:tcPr>
            <w:tcW w:w="2692" w:type="dxa"/>
          </w:tcPr>
          <w:p w14:paraId="137C3628" w14:textId="77777777" w:rsidR="001A2306" w:rsidRPr="00925811" w:rsidRDefault="001A2306" w:rsidP="001A2306">
            <w:r w:rsidRPr="00925811">
              <w:t>2027/28</w:t>
            </w:r>
          </w:p>
        </w:tc>
      </w:tr>
      <w:tr w:rsidR="001A2306" w:rsidRPr="00925811" w14:paraId="7E290BEE" w14:textId="77777777" w:rsidTr="00A75C46">
        <w:tc>
          <w:tcPr>
            <w:tcW w:w="0" w:type="dxa"/>
          </w:tcPr>
          <w:p w14:paraId="031AFDB8" w14:textId="77777777" w:rsidR="001A2306" w:rsidRPr="00925811" w:rsidRDefault="001A2306" w:rsidP="001A2306">
            <w:r w:rsidRPr="00925811">
              <w:t>ENWL</w:t>
            </w:r>
          </w:p>
        </w:tc>
        <w:tc>
          <w:tcPr>
            <w:tcW w:w="0" w:type="dxa"/>
            <w:vAlign w:val="bottom"/>
          </w:tcPr>
          <w:p w14:paraId="3D843457" w14:textId="77777777" w:rsidR="001A2306" w:rsidRPr="00925811" w:rsidRDefault="001A2306" w:rsidP="001A2306">
            <w:r w:rsidRPr="00925811">
              <w:t>0.349</w:t>
            </w:r>
          </w:p>
        </w:tc>
        <w:tc>
          <w:tcPr>
            <w:tcW w:w="0" w:type="dxa"/>
            <w:vAlign w:val="bottom"/>
          </w:tcPr>
          <w:p w14:paraId="13D8C5CD" w14:textId="77777777" w:rsidR="001A2306" w:rsidRPr="00925811" w:rsidRDefault="001A2306" w:rsidP="001A2306">
            <w:r w:rsidRPr="00925811">
              <w:t>0.523</w:t>
            </w:r>
          </w:p>
        </w:tc>
      </w:tr>
      <w:tr w:rsidR="001A2306" w:rsidRPr="00925811" w14:paraId="07A5ABAB" w14:textId="77777777" w:rsidTr="00A75C46">
        <w:tc>
          <w:tcPr>
            <w:tcW w:w="0" w:type="dxa"/>
          </w:tcPr>
          <w:p w14:paraId="07BBAE16" w14:textId="77777777" w:rsidR="001A2306" w:rsidRPr="00925811" w:rsidRDefault="001A2306" w:rsidP="001A2306">
            <w:r w:rsidRPr="00925811">
              <w:t>NPgN</w:t>
            </w:r>
          </w:p>
        </w:tc>
        <w:tc>
          <w:tcPr>
            <w:tcW w:w="0" w:type="dxa"/>
            <w:vAlign w:val="bottom"/>
          </w:tcPr>
          <w:p w14:paraId="461248F3" w14:textId="77777777" w:rsidR="001A2306" w:rsidRPr="00925811" w:rsidRDefault="001A2306" w:rsidP="001A2306">
            <w:r w:rsidRPr="00925811">
              <w:t>0.259</w:t>
            </w:r>
          </w:p>
        </w:tc>
        <w:tc>
          <w:tcPr>
            <w:tcW w:w="0" w:type="dxa"/>
            <w:vAlign w:val="bottom"/>
          </w:tcPr>
          <w:p w14:paraId="46856CA4" w14:textId="77777777" w:rsidR="001A2306" w:rsidRPr="00925811" w:rsidRDefault="001A2306" w:rsidP="001A2306">
            <w:r w:rsidRPr="00925811">
              <w:t>0.389</w:t>
            </w:r>
          </w:p>
        </w:tc>
      </w:tr>
      <w:tr w:rsidR="001A2306" w:rsidRPr="00925811" w14:paraId="3779C8FF" w14:textId="77777777" w:rsidTr="00A75C46">
        <w:tc>
          <w:tcPr>
            <w:tcW w:w="0" w:type="dxa"/>
          </w:tcPr>
          <w:p w14:paraId="79B77BA9" w14:textId="77777777" w:rsidR="001A2306" w:rsidRPr="00925811" w:rsidRDefault="001A2306" w:rsidP="001A2306">
            <w:r w:rsidRPr="00925811">
              <w:t>NPgY</w:t>
            </w:r>
          </w:p>
        </w:tc>
        <w:tc>
          <w:tcPr>
            <w:tcW w:w="0" w:type="dxa"/>
            <w:vAlign w:val="bottom"/>
          </w:tcPr>
          <w:p w14:paraId="0F0FF99C" w14:textId="77777777" w:rsidR="001A2306" w:rsidRPr="00925811" w:rsidRDefault="001A2306" w:rsidP="001A2306">
            <w:r w:rsidRPr="00925811">
              <w:t>0.358</w:t>
            </w:r>
          </w:p>
        </w:tc>
        <w:tc>
          <w:tcPr>
            <w:tcW w:w="0" w:type="dxa"/>
            <w:vAlign w:val="bottom"/>
          </w:tcPr>
          <w:p w14:paraId="72E788D8" w14:textId="77777777" w:rsidR="001A2306" w:rsidRPr="00925811" w:rsidRDefault="001A2306" w:rsidP="001A2306">
            <w:r w:rsidRPr="00925811">
              <w:t>0.537</w:t>
            </w:r>
          </w:p>
        </w:tc>
      </w:tr>
      <w:tr w:rsidR="001A2306" w:rsidRPr="00925811" w14:paraId="094169F8" w14:textId="77777777" w:rsidTr="00A75C46">
        <w:tc>
          <w:tcPr>
            <w:tcW w:w="0" w:type="dxa"/>
          </w:tcPr>
          <w:p w14:paraId="5620A24C" w14:textId="77777777" w:rsidR="001A2306" w:rsidRPr="00925811" w:rsidRDefault="001A2306" w:rsidP="001A2306">
            <w:r w:rsidRPr="00925811">
              <w:t>WMID</w:t>
            </w:r>
          </w:p>
        </w:tc>
        <w:tc>
          <w:tcPr>
            <w:tcW w:w="0" w:type="dxa"/>
            <w:vAlign w:val="bottom"/>
          </w:tcPr>
          <w:p w14:paraId="3CFF1846" w14:textId="77777777" w:rsidR="001A2306" w:rsidRPr="00925811" w:rsidRDefault="001A2306" w:rsidP="001A2306">
            <w:r w:rsidRPr="00925811">
              <w:t>0.450</w:t>
            </w:r>
          </w:p>
        </w:tc>
        <w:tc>
          <w:tcPr>
            <w:tcW w:w="0" w:type="dxa"/>
            <w:vAlign w:val="bottom"/>
          </w:tcPr>
          <w:p w14:paraId="21530707" w14:textId="77777777" w:rsidR="001A2306" w:rsidRPr="00925811" w:rsidRDefault="001A2306" w:rsidP="001A2306">
            <w:r w:rsidRPr="00925811">
              <w:t>0.676</w:t>
            </w:r>
          </w:p>
        </w:tc>
      </w:tr>
      <w:tr w:rsidR="001A2306" w:rsidRPr="00925811" w14:paraId="006D042E" w14:textId="77777777" w:rsidTr="00A75C46">
        <w:tc>
          <w:tcPr>
            <w:tcW w:w="0" w:type="dxa"/>
          </w:tcPr>
          <w:p w14:paraId="2D8AFB14" w14:textId="77777777" w:rsidR="001A2306" w:rsidRPr="00925811" w:rsidRDefault="001A2306" w:rsidP="001A2306">
            <w:r w:rsidRPr="00925811">
              <w:t>EMID</w:t>
            </w:r>
          </w:p>
        </w:tc>
        <w:tc>
          <w:tcPr>
            <w:tcW w:w="0" w:type="dxa"/>
            <w:vAlign w:val="bottom"/>
          </w:tcPr>
          <w:p w14:paraId="47CEF9A5" w14:textId="77777777" w:rsidR="001A2306" w:rsidRPr="00925811" w:rsidRDefault="001A2306" w:rsidP="001A2306">
            <w:r w:rsidRPr="00925811">
              <w:t>0.461</w:t>
            </w:r>
          </w:p>
        </w:tc>
        <w:tc>
          <w:tcPr>
            <w:tcW w:w="0" w:type="dxa"/>
            <w:vAlign w:val="bottom"/>
          </w:tcPr>
          <w:p w14:paraId="6A4BFE70" w14:textId="77777777" w:rsidR="001A2306" w:rsidRPr="00925811" w:rsidRDefault="001A2306" w:rsidP="001A2306">
            <w:r w:rsidRPr="00925811">
              <w:t>0.692</w:t>
            </w:r>
          </w:p>
        </w:tc>
      </w:tr>
      <w:tr w:rsidR="001A2306" w:rsidRPr="00925811" w14:paraId="56BD9128" w14:textId="77777777" w:rsidTr="00A75C46">
        <w:tc>
          <w:tcPr>
            <w:tcW w:w="0" w:type="dxa"/>
          </w:tcPr>
          <w:p w14:paraId="714604FE" w14:textId="77777777" w:rsidR="001A2306" w:rsidRPr="00925811" w:rsidRDefault="001A2306" w:rsidP="001A2306">
            <w:r w:rsidRPr="00925811">
              <w:t>SWALES</w:t>
            </w:r>
          </w:p>
        </w:tc>
        <w:tc>
          <w:tcPr>
            <w:tcW w:w="0" w:type="dxa"/>
            <w:vAlign w:val="bottom"/>
          </w:tcPr>
          <w:p w14:paraId="263A6B87" w14:textId="77777777" w:rsidR="001A2306" w:rsidRPr="00925811" w:rsidRDefault="001A2306" w:rsidP="001A2306">
            <w:r w:rsidRPr="00925811">
              <w:t>0.230</w:t>
            </w:r>
          </w:p>
        </w:tc>
        <w:tc>
          <w:tcPr>
            <w:tcW w:w="0" w:type="dxa"/>
            <w:vAlign w:val="bottom"/>
          </w:tcPr>
          <w:p w14:paraId="2A3BE499" w14:textId="77777777" w:rsidR="001A2306" w:rsidRPr="00925811" w:rsidRDefault="001A2306" w:rsidP="001A2306">
            <w:r w:rsidRPr="00925811">
              <w:t>0.345</w:t>
            </w:r>
          </w:p>
        </w:tc>
      </w:tr>
      <w:tr w:rsidR="001A2306" w:rsidRPr="00925811" w14:paraId="72156464" w14:textId="77777777" w:rsidTr="00A75C46">
        <w:tc>
          <w:tcPr>
            <w:tcW w:w="0" w:type="dxa"/>
          </w:tcPr>
          <w:p w14:paraId="417681A0" w14:textId="77777777" w:rsidR="001A2306" w:rsidRPr="00925811" w:rsidRDefault="001A2306" w:rsidP="001A2306">
            <w:r w:rsidRPr="00925811">
              <w:t>SWEST</w:t>
            </w:r>
          </w:p>
        </w:tc>
        <w:tc>
          <w:tcPr>
            <w:tcW w:w="0" w:type="dxa"/>
            <w:vAlign w:val="bottom"/>
          </w:tcPr>
          <w:p w14:paraId="7A57A5A6" w14:textId="77777777" w:rsidR="001A2306" w:rsidRPr="00925811" w:rsidRDefault="001A2306" w:rsidP="001A2306">
            <w:r w:rsidRPr="00925811">
              <w:t>0.350</w:t>
            </w:r>
          </w:p>
        </w:tc>
        <w:tc>
          <w:tcPr>
            <w:tcW w:w="0" w:type="dxa"/>
            <w:vAlign w:val="bottom"/>
          </w:tcPr>
          <w:p w14:paraId="0F7AB8EF" w14:textId="77777777" w:rsidR="001A2306" w:rsidRPr="00925811" w:rsidRDefault="001A2306" w:rsidP="001A2306">
            <w:r w:rsidRPr="00925811">
              <w:t>0.525</w:t>
            </w:r>
          </w:p>
        </w:tc>
      </w:tr>
      <w:tr w:rsidR="001A2306" w:rsidRPr="00925811" w14:paraId="6C6F5431" w14:textId="77777777" w:rsidTr="00A75C46">
        <w:tc>
          <w:tcPr>
            <w:tcW w:w="0" w:type="dxa"/>
          </w:tcPr>
          <w:p w14:paraId="39B939AE" w14:textId="77777777" w:rsidR="001A2306" w:rsidRPr="00925811" w:rsidRDefault="001A2306" w:rsidP="001A2306">
            <w:r w:rsidRPr="00925811">
              <w:t>LPN</w:t>
            </w:r>
          </w:p>
        </w:tc>
        <w:tc>
          <w:tcPr>
            <w:tcW w:w="0" w:type="dxa"/>
            <w:vAlign w:val="bottom"/>
          </w:tcPr>
          <w:p w14:paraId="11E68AAD" w14:textId="77777777" w:rsidR="001A2306" w:rsidRPr="00925811" w:rsidRDefault="001A2306" w:rsidP="001A2306">
            <w:r w:rsidRPr="00925811">
              <w:t>0.303</w:t>
            </w:r>
          </w:p>
        </w:tc>
        <w:tc>
          <w:tcPr>
            <w:tcW w:w="0" w:type="dxa"/>
            <w:vAlign w:val="bottom"/>
          </w:tcPr>
          <w:p w14:paraId="5462C6BE" w14:textId="77777777" w:rsidR="001A2306" w:rsidRPr="00925811" w:rsidRDefault="001A2306" w:rsidP="001A2306">
            <w:r w:rsidRPr="00925811">
              <w:t>0.454</w:t>
            </w:r>
          </w:p>
        </w:tc>
      </w:tr>
      <w:tr w:rsidR="001A2306" w:rsidRPr="00925811" w14:paraId="5A7A3B79" w14:textId="77777777" w:rsidTr="00A75C46">
        <w:tc>
          <w:tcPr>
            <w:tcW w:w="0" w:type="dxa"/>
          </w:tcPr>
          <w:p w14:paraId="05FDCE98" w14:textId="77777777" w:rsidR="001A2306" w:rsidRPr="00925811" w:rsidRDefault="001A2306" w:rsidP="001A2306">
            <w:r w:rsidRPr="00925811">
              <w:t>SPN</w:t>
            </w:r>
          </w:p>
        </w:tc>
        <w:tc>
          <w:tcPr>
            <w:tcW w:w="0" w:type="dxa"/>
            <w:vAlign w:val="bottom"/>
          </w:tcPr>
          <w:p w14:paraId="74EB5B2E" w14:textId="77777777" w:rsidR="001A2306" w:rsidRPr="00925811" w:rsidRDefault="001A2306" w:rsidP="001A2306">
            <w:r w:rsidRPr="00925811">
              <w:t>0.313</w:t>
            </w:r>
          </w:p>
        </w:tc>
        <w:tc>
          <w:tcPr>
            <w:tcW w:w="0" w:type="dxa"/>
            <w:vAlign w:val="bottom"/>
          </w:tcPr>
          <w:p w14:paraId="0415FC3C" w14:textId="77777777" w:rsidR="001A2306" w:rsidRPr="00925811" w:rsidRDefault="001A2306" w:rsidP="001A2306">
            <w:r w:rsidRPr="00925811">
              <w:t>0.470</w:t>
            </w:r>
          </w:p>
        </w:tc>
      </w:tr>
      <w:tr w:rsidR="001A2306" w:rsidRPr="00925811" w14:paraId="69734DFD" w14:textId="77777777" w:rsidTr="00A75C46">
        <w:tc>
          <w:tcPr>
            <w:tcW w:w="0" w:type="dxa"/>
          </w:tcPr>
          <w:p w14:paraId="1E487B35" w14:textId="77777777" w:rsidR="001A2306" w:rsidRPr="00925811" w:rsidRDefault="001A2306" w:rsidP="001A2306">
            <w:r w:rsidRPr="00925811">
              <w:t>EPN</w:t>
            </w:r>
          </w:p>
        </w:tc>
        <w:tc>
          <w:tcPr>
            <w:tcW w:w="0" w:type="dxa"/>
            <w:vAlign w:val="bottom"/>
          </w:tcPr>
          <w:p w14:paraId="5DAB6975" w14:textId="77777777" w:rsidR="001A2306" w:rsidRPr="00925811" w:rsidRDefault="001A2306" w:rsidP="001A2306">
            <w:r w:rsidRPr="00925811">
              <w:t>0.489</w:t>
            </w:r>
          </w:p>
        </w:tc>
        <w:tc>
          <w:tcPr>
            <w:tcW w:w="0" w:type="dxa"/>
            <w:vAlign w:val="bottom"/>
          </w:tcPr>
          <w:p w14:paraId="13F9991B" w14:textId="77777777" w:rsidR="001A2306" w:rsidRPr="00925811" w:rsidRDefault="001A2306" w:rsidP="001A2306">
            <w:r w:rsidRPr="00925811">
              <w:t>0.733</w:t>
            </w:r>
          </w:p>
        </w:tc>
      </w:tr>
      <w:tr w:rsidR="001A2306" w:rsidRPr="00925811" w14:paraId="773ED24C" w14:textId="77777777" w:rsidTr="00A75C46">
        <w:tc>
          <w:tcPr>
            <w:tcW w:w="0" w:type="dxa"/>
          </w:tcPr>
          <w:p w14:paraId="0783D10F" w14:textId="77777777" w:rsidR="001A2306" w:rsidRPr="00925811" w:rsidRDefault="001A2306" w:rsidP="001A2306">
            <w:r w:rsidRPr="00925811">
              <w:t>SPD</w:t>
            </w:r>
          </w:p>
        </w:tc>
        <w:tc>
          <w:tcPr>
            <w:tcW w:w="0" w:type="dxa"/>
            <w:vAlign w:val="bottom"/>
          </w:tcPr>
          <w:p w14:paraId="66F7E05F" w14:textId="77777777" w:rsidR="001A2306" w:rsidRPr="00925811" w:rsidRDefault="001A2306" w:rsidP="001A2306">
            <w:r w:rsidRPr="00925811">
              <w:t>0.332</w:t>
            </w:r>
          </w:p>
        </w:tc>
        <w:tc>
          <w:tcPr>
            <w:tcW w:w="0" w:type="dxa"/>
            <w:vAlign w:val="bottom"/>
          </w:tcPr>
          <w:p w14:paraId="4E6797FE" w14:textId="77777777" w:rsidR="001A2306" w:rsidRPr="00925811" w:rsidRDefault="001A2306" w:rsidP="001A2306">
            <w:r w:rsidRPr="00925811">
              <w:t>0.498</w:t>
            </w:r>
          </w:p>
        </w:tc>
      </w:tr>
      <w:tr w:rsidR="001A2306" w:rsidRPr="00925811" w14:paraId="1122CB1A" w14:textId="77777777" w:rsidTr="00A75C46">
        <w:tc>
          <w:tcPr>
            <w:tcW w:w="0" w:type="dxa"/>
          </w:tcPr>
          <w:p w14:paraId="4016A472" w14:textId="77777777" w:rsidR="001A2306" w:rsidRPr="00925811" w:rsidRDefault="001A2306" w:rsidP="001A2306">
            <w:r w:rsidRPr="00925811">
              <w:t>SPMW</w:t>
            </w:r>
          </w:p>
        </w:tc>
        <w:tc>
          <w:tcPr>
            <w:tcW w:w="0" w:type="dxa"/>
            <w:vAlign w:val="bottom"/>
          </w:tcPr>
          <w:p w14:paraId="3FAF868D" w14:textId="77777777" w:rsidR="001A2306" w:rsidRPr="00925811" w:rsidRDefault="001A2306" w:rsidP="001A2306">
            <w:r w:rsidRPr="00925811">
              <w:t>0.370</w:t>
            </w:r>
          </w:p>
        </w:tc>
        <w:tc>
          <w:tcPr>
            <w:tcW w:w="0" w:type="dxa"/>
            <w:vAlign w:val="bottom"/>
          </w:tcPr>
          <w:p w14:paraId="4BC9A098" w14:textId="77777777" w:rsidR="001A2306" w:rsidRPr="00925811" w:rsidRDefault="001A2306" w:rsidP="001A2306">
            <w:r w:rsidRPr="00925811">
              <w:t>0.555</w:t>
            </w:r>
          </w:p>
        </w:tc>
      </w:tr>
      <w:tr w:rsidR="001A2306" w:rsidRPr="00925811" w14:paraId="22F49043" w14:textId="77777777" w:rsidTr="00A75C46">
        <w:tc>
          <w:tcPr>
            <w:tcW w:w="0" w:type="dxa"/>
          </w:tcPr>
          <w:p w14:paraId="7ED65CCA" w14:textId="77777777" w:rsidR="001A2306" w:rsidRPr="00925811" w:rsidRDefault="001A2306" w:rsidP="001A2306">
            <w:r w:rsidRPr="00925811">
              <w:t>SSEH</w:t>
            </w:r>
          </w:p>
        </w:tc>
        <w:tc>
          <w:tcPr>
            <w:tcW w:w="0" w:type="dxa"/>
            <w:vAlign w:val="bottom"/>
          </w:tcPr>
          <w:p w14:paraId="00B2A201" w14:textId="77777777" w:rsidR="001A2306" w:rsidRPr="00925811" w:rsidRDefault="001A2306" w:rsidP="001A2306">
            <w:r w:rsidRPr="00925811">
              <w:t>0.248</w:t>
            </w:r>
          </w:p>
        </w:tc>
        <w:tc>
          <w:tcPr>
            <w:tcW w:w="0" w:type="dxa"/>
            <w:vAlign w:val="bottom"/>
          </w:tcPr>
          <w:p w14:paraId="5FFDB423" w14:textId="77777777" w:rsidR="001A2306" w:rsidRPr="00925811" w:rsidRDefault="001A2306" w:rsidP="001A2306">
            <w:r w:rsidRPr="00925811">
              <w:t>0.372</w:t>
            </w:r>
          </w:p>
        </w:tc>
      </w:tr>
      <w:tr w:rsidR="001A2306" w:rsidRPr="00925811" w14:paraId="78A451B2" w14:textId="77777777" w:rsidTr="00A75C46">
        <w:tc>
          <w:tcPr>
            <w:tcW w:w="0" w:type="dxa"/>
          </w:tcPr>
          <w:p w14:paraId="1B4F2EB6" w14:textId="77777777" w:rsidR="001A2306" w:rsidRPr="00925811" w:rsidRDefault="001A2306" w:rsidP="001A2306">
            <w:r w:rsidRPr="00925811">
              <w:t>SSES</w:t>
            </w:r>
          </w:p>
        </w:tc>
        <w:tc>
          <w:tcPr>
            <w:tcW w:w="0" w:type="dxa"/>
            <w:vAlign w:val="bottom"/>
          </w:tcPr>
          <w:p w14:paraId="47BFC3D3" w14:textId="77777777" w:rsidR="001A2306" w:rsidRPr="00925811" w:rsidRDefault="001A2306" w:rsidP="001A2306">
            <w:r w:rsidRPr="00925811">
              <w:t>0.468</w:t>
            </w:r>
          </w:p>
        </w:tc>
        <w:tc>
          <w:tcPr>
            <w:tcW w:w="0" w:type="dxa"/>
            <w:vAlign w:val="bottom"/>
          </w:tcPr>
          <w:p w14:paraId="22C848FA" w14:textId="77777777" w:rsidR="001A2306" w:rsidRPr="00925811" w:rsidRDefault="001A2306" w:rsidP="001A2306">
            <w:r w:rsidRPr="00925811">
              <w:t>0.701</w:t>
            </w:r>
          </w:p>
        </w:tc>
      </w:tr>
    </w:tbl>
    <w:p w14:paraId="52DF0051" w14:textId="77777777" w:rsidR="001A2306" w:rsidRPr="00925811" w:rsidRDefault="001A2306" w:rsidP="001A2306">
      <w:pPr>
        <w:pStyle w:val="AppendixHeading"/>
      </w:pPr>
    </w:p>
    <w:p w14:paraId="501BF792" w14:textId="77777777" w:rsidR="001A2306" w:rsidRPr="00925811" w:rsidRDefault="001A2306" w:rsidP="001A2306">
      <w:pPr>
        <w:pStyle w:val="Caption"/>
      </w:pPr>
      <w:r w:rsidRPr="00925811">
        <w:t>Penalty incentive rate for the Low Carbon Transition Customer Satisfaction Survey term (CSLCTIRP</w:t>
      </w:r>
      <w:r w:rsidRPr="00925811">
        <w:rPr>
          <w:rStyle w:val="Subscript"/>
        </w:rPr>
        <w:t>t</w:t>
      </w:r>
      <w:r w:rsidRPr="00925811">
        <w:t>) (£m)</w:t>
      </w:r>
    </w:p>
    <w:tbl>
      <w:tblPr>
        <w:tblStyle w:val="AppendixTable"/>
        <w:tblW w:w="7086" w:type="dxa"/>
        <w:tblLayout w:type="fixed"/>
        <w:tblLook w:val="04A0" w:firstRow="1" w:lastRow="0" w:firstColumn="1" w:lastColumn="0" w:noHBand="0" w:noVBand="1"/>
      </w:tblPr>
      <w:tblGrid>
        <w:gridCol w:w="1702"/>
        <w:gridCol w:w="2692"/>
        <w:gridCol w:w="2692"/>
      </w:tblGrid>
      <w:tr w:rsidR="001A2306" w:rsidRPr="00925811" w14:paraId="7CD47F2B" w14:textId="77777777" w:rsidTr="00A75C46">
        <w:trPr>
          <w:cnfStyle w:val="100000000000" w:firstRow="1" w:lastRow="0" w:firstColumn="0" w:lastColumn="0" w:oddVBand="0" w:evenVBand="0" w:oddHBand="0" w:evenHBand="0" w:firstRowFirstColumn="0" w:firstRowLastColumn="0" w:lastRowFirstColumn="0" w:lastRowLastColumn="0"/>
        </w:trPr>
        <w:tc>
          <w:tcPr>
            <w:tcW w:w="1702" w:type="dxa"/>
          </w:tcPr>
          <w:p w14:paraId="5BF57534" w14:textId="77777777" w:rsidR="001A2306" w:rsidRPr="00925811" w:rsidRDefault="001A2306" w:rsidP="001A2306">
            <w:r w:rsidRPr="00925811">
              <w:t>Licensee</w:t>
            </w:r>
          </w:p>
        </w:tc>
        <w:tc>
          <w:tcPr>
            <w:tcW w:w="2692" w:type="dxa"/>
          </w:tcPr>
          <w:p w14:paraId="729E2B92" w14:textId="77777777" w:rsidR="001A2306" w:rsidRPr="00925811" w:rsidRDefault="001A2306" w:rsidP="001A2306">
            <w:r w:rsidRPr="00925811">
              <w:t>Regulatory Year</w:t>
            </w:r>
          </w:p>
        </w:tc>
        <w:tc>
          <w:tcPr>
            <w:tcW w:w="2692" w:type="dxa"/>
          </w:tcPr>
          <w:p w14:paraId="38FA7E85" w14:textId="77777777" w:rsidR="001A2306" w:rsidRPr="00925811" w:rsidRDefault="001A2306" w:rsidP="001A2306">
            <w:r w:rsidRPr="00925811">
              <w:t>Regulatory Year</w:t>
            </w:r>
          </w:p>
        </w:tc>
      </w:tr>
      <w:tr w:rsidR="001A2306" w:rsidRPr="00925811" w14:paraId="56F5E748" w14:textId="77777777" w:rsidTr="00A75C46">
        <w:tc>
          <w:tcPr>
            <w:tcW w:w="1702" w:type="dxa"/>
          </w:tcPr>
          <w:p w14:paraId="7F1F8011" w14:textId="77777777" w:rsidR="001A2306" w:rsidRPr="00925811" w:rsidRDefault="001A2306" w:rsidP="001A2306"/>
        </w:tc>
        <w:tc>
          <w:tcPr>
            <w:tcW w:w="2692" w:type="dxa"/>
          </w:tcPr>
          <w:p w14:paraId="7680F84B" w14:textId="77777777" w:rsidR="001A2306" w:rsidRPr="00925811" w:rsidRDefault="001A2306" w:rsidP="001A2306">
            <w:r w:rsidRPr="00925811">
              <w:t>2024/25</w:t>
            </w:r>
          </w:p>
        </w:tc>
        <w:tc>
          <w:tcPr>
            <w:tcW w:w="2692" w:type="dxa"/>
          </w:tcPr>
          <w:p w14:paraId="4CC259A5" w14:textId="77777777" w:rsidR="001A2306" w:rsidRPr="00925811" w:rsidRDefault="001A2306" w:rsidP="001A2306">
            <w:r w:rsidRPr="00925811">
              <w:t>2027/28</w:t>
            </w:r>
          </w:p>
        </w:tc>
      </w:tr>
      <w:tr w:rsidR="001A2306" w:rsidRPr="00925811" w14:paraId="482EFE99" w14:textId="77777777" w:rsidTr="00A75C46">
        <w:tc>
          <w:tcPr>
            <w:tcW w:w="0" w:type="dxa"/>
          </w:tcPr>
          <w:p w14:paraId="32B694EA" w14:textId="77777777" w:rsidR="001A2306" w:rsidRPr="00925811" w:rsidRDefault="001A2306" w:rsidP="001A2306">
            <w:r w:rsidRPr="00925811">
              <w:t>ENWL</w:t>
            </w:r>
          </w:p>
        </w:tc>
        <w:tc>
          <w:tcPr>
            <w:tcW w:w="0" w:type="dxa"/>
            <w:vAlign w:val="bottom"/>
          </w:tcPr>
          <w:p w14:paraId="217BB418" w14:textId="77777777" w:rsidR="001A2306" w:rsidRPr="00925811" w:rsidRDefault="001A2306" w:rsidP="001A2306">
            <w:r w:rsidRPr="00925811">
              <w:t>0.698</w:t>
            </w:r>
          </w:p>
        </w:tc>
        <w:tc>
          <w:tcPr>
            <w:tcW w:w="0" w:type="dxa"/>
            <w:vAlign w:val="bottom"/>
          </w:tcPr>
          <w:p w14:paraId="21B8C374" w14:textId="77777777" w:rsidR="001A2306" w:rsidRPr="00925811" w:rsidRDefault="001A2306" w:rsidP="001A2306">
            <w:r w:rsidRPr="00925811">
              <w:t>1.047</w:t>
            </w:r>
          </w:p>
        </w:tc>
      </w:tr>
      <w:tr w:rsidR="001A2306" w:rsidRPr="00925811" w14:paraId="5960F63F" w14:textId="77777777" w:rsidTr="00A75C46">
        <w:tc>
          <w:tcPr>
            <w:tcW w:w="0" w:type="dxa"/>
          </w:tcPr>
          <w:p w14:paraId="4DEA1C08" w14:textId="77777777" w:rsidR="001A2306" w:rsidRPr="00925811" w:rsidRDefault="001A2306" w:rsidP="001A2306">
            <w:r w:rsidRPr="00925811">
              <w:t>NPgN</w:t>
            </w:r>
          </w:p>
        </w:tc>
        <w:tc>
          <w:tcPr>
            <w:tcW w:w="0" w:type="dxa"/>
            <w:vAlign w:val="bottom"/>
          </w:tcPr>
          <w:p w14:paraId="294240B0" w14:textId="77777777" w:rsidR="001A2306" w:rsidRPr="00925811" w:rsidRDefault="001A2306" w:rsidP="001A2306">
            <w:r w:rsidRPr="00925811">
              <w:t>0.519</w:t>
            </w:r>
          </w:p>
        </w:tc>
        <w:tc>
          <w:tcPr>
            <w:tcW w:w="0" w:type="dxa"/>
            <w:vAlign w:val="bottom"/>
          </w:tcPr>
          <w:p w14:paraId="6DB87B59" w14:textId="77777777" w:rsidR="001A2306" w:rsidRPr="00925811" w:rsidRDefault="001A2306" w:rsidP="001A2306">
            <w:r w:rsidRPr="00925811">
              <w:t>0.778</w:t>
            </w:r>
          </w:p>
        </w:tc>
      </w:tr>
      <w:tr w:rsidR="001A2306" w:rsidRPr="00925811" w14:paraId="2A8A6337" w14:textId="77777777" w:rsidTr="00A75C46">
        <w:tc>
          <w:tcPr>
            <w:tcW w:w="0" w:type="dxa"/>
          </w:tcPr>
          <w:p w14:paraId="77D3C4E5" w14:textId="77777777" w:rsidR="001A2306" w:rsidRPr="00925811" w:rsidRDefault="001A2306" w:rsidP="001A2306">
            <w:r w:rsidRPr="00925811">
              <w:t>NPgY</w:t>
            </w:r>
          </w:p>
        </w:tc>
        <w:tc>
          <w:tcPr>
            <w:tcW w:w="0" w:type="dxa"/>
            <w:vAlign w:val="bottom"/>
          </w:tcPr>
          <w:p w14:paraId="1235889E" w14:textId="77777777" w:rsidR="001A2306" w:rsidRPr="00925811" w:rsidRDefault="001A2306" w:rsidP="001A2306">
            <w:r w:rsidRPr="00925811">
              <w:t>0.716</w:t>
            </w:r>
          </w:p>
        </w:tc>
        <w:tc>
          <w:tcPr>
            <w:tcW w:w="0" w:type="dxa"/>
            <w:vAlign w:val="bottom"/>
          </w:tcPr>
          <w:p w14:paraId="2AC6DFF4" w14:textId="77777777" w:rsidR="001A2306" w:rsidRPr="00925811" w:rsidRDefault="001A2306" w:rsidP="001A2306">
            <w:r w:rsidRPr="00925811">
              <w:t>1.073</w:t>
            </w:r>
          </w:p>
        </w:tc>
      </w:tr>
      <w:tr w:rsidR="001A2306" w:rsidRPr="00925811" w14:paraId="7630EB90" w14:textId="77777777" w:rsidTr="00A75C46">
        <w:tc>
          <w:tcPr>
            <w:tcW w:w="0" w:type="dxa"/>
          </w:tcPr>
          <w:p w14:paraId="1A0D0B13" w14:textId="77777777" w:rsidR="001A2306" w:rsidRPr="00925811" w:rsidRDefault="001A2306" w:rsidP="001A2306">
            <w:r w:rsidRPr="00925811">
              <w:t>WMID</w:t>
            </w:r>
          </w:p>
        </w:tc>
        <w:tc>
          <w:tcPr>
            <w:tcW w:w="0" w:type="dxa"/>
            <w:vAlign w:val="bottom"/>
          </w:tcPr>
          <w:p w14:paraId="016EA66E" w14:textId="77777777" w:rsidR="001A2306" w:rsidRPr="00925811" w:rsidRDefault="001A2306" w:rsidP="001A2306">
            <w:r w:rsidRPr="00925811">
              <w:t>0.901</w:t>
            </w:r>
          </w:p>
        </w:tc>
        <w:tc>
          <w:tcPr>
            <w:tcW w:w="0" w:type="dxa"/>
            <w:vAlign w:val="bottom"/>
          </w:tcPr>
          <w:p w14:paraId="0CF38B3A" w14:textId="77777777" w:rsidR="001A2306" w:rsidRPr="00925811" w:rsidRDefault="001A2306" w:rsidP="001A2306">
            <w:r w:rsidRPr="00925811">
              <w:t>1.351</w:t>
            </w:r>
          </w:p>
        </w:tc>
      </w:tr>
      <w:tr w:rsidR="001A2306" w:rsidRPr="00925811" w14:paraId="46312270" w14:textId="77777777" w:rsidTr="00A75C46">
        <w:tc>
          <w:tcPr>
            <w:tcW w:w="0" w:type="dxa"/>
          </w:tcPr>
          <w:p w14:paraId="4DC9E132" w14:textId="77777777" w:rsidR="001A2306" w:rsidRPr="00925811" w:rsidRDefault="001A2306" w:rsidP="001A2306">
            <w:r w:rsidRPr="00925811">
              <w:t>EMID</w:t>
            </w:r>
          </w:p>
        </w:tc>
        <w:tc>
          <w:tcPr>
            <w:tcW w:w="0" w:type="dxa"/>
            <w:vAlign w:val="bottom"/>
          </w:tcPr>
          <w:p w14:paraId="54D1105B" w14:textId="77777777" w:rsidR="001A2306" w:rsidRPr="00925811" w:rsidRDefault="001A2306" w:rsidP="001A2306">
            <w:r w:rsidRPr="00925811">
              <w:t>0.922</w:t>
            </w:r>
          </w:p>
        </w:tc>
        <w:tc>
          <w:tcPr>
            <w:tcW w:w="0" w:type="dxa"/>
            <w:vAlign w:val="bottom"/>
          </w:tcPr>
          <w:p w14:paraId="736D610D" w14:textId="77777777" w:rsidR="001A2306" w:rsidRPr="00925811" w:rsidRDefault="001A2306" w:rsidP="001A2306">
            <w:r w:rsidRPr="00925811">
              <w:t>1.383</w:t>
            </w:r>
          </w:p>
        </w:tc>
      </w:tr>
      <w:tr w:rsidR="001A2306" w:rsidRPr="00925811" w14:paraId="3F19ABF8" w14:textId="77777777" w:rsidTr="00A75C46">
        <w:tc>
          <w:tcPr>
            <w:tcW w:w="0" w:type="dxa"/>
          </w:tcPr>
          <w:p w14:paraId="6603001F" w14:textId="77777777" w:rsidR="001A2306" w:rsidRPr="00925811" w:rsidRDefault="001A2306" w:rsidP="001A2306">
            <w:r w:rsidRPr="00925811">
              <w:t>SWALES</w:t>
            </w:r>
          </w:p>
        </w:tc>
        <w:tc>
          <w:tcPr>
            <w:tcW w:w="0" w:type="dxa"/>
            <w:vAlign w:val="bottom"/>
          </w:tcPr>
          <w:p w14:paraId="1C289282" w14:textId="77777777" w:rsidR="001A2306" w:rsidRPr="00925811" w:rsidRDefault="001A2306" w:rsidP="001A2306">
            <w:r w:rsidRPr="00925811">
              <w:t>0.461</w:t>
            </w:r>
          </w:p>
        </w:tc>
        <w:tc>
          <w:tcPr>
            <w:tcW w:w="0" w:type="dxa"/>
            <w:vAlign w:val="bottom"/>
          </w:tcPr>
          <w:p w14:paraId="5B89589F" w14:textId="77777777" w:rsidR="001A2306" w:rsidRPr="00925811" w:rsidRDefault="001A2306" w:rsidP="001A2306">
            <w:r w:rsidRPr="00925811">
              <w:t>0.691</w:t>
            </w:r>
          </w:p>
        </w:tc>
      </w:tr>
      <w:tr w:rsidR="001A2306" w:rsidRPr="00925811" w14:paraId="198CF9DE" w14:textId="77777777" w:rsidTr="00A75C46">
        <w:tc>
          <w:tcPr>
            <w:tcW w:w="0" w:type="dxa"/>
          </w:tcPr>
          <w:p w14:paraId="56E72BA0" w14:textId="77777777" w:rsidR="001A2306" w:rsidRPr="00925811" w:rsidRDefault="001A2306" w:rsidP="001A2306">
            <w:r w:rsidRPr="00925811">
              <w:t>SWEST</w:t>
            </w:r>
          </w:p>
        </w:tc>
        <w:tc>
          <w:tcPr>
            <w:tcW w:w="0" w:type="dxa"/>
            <w:vAlign w:val="bottom"/>
          </w:tcPr>
          <w:p w14:paraId="7D816D7E" w14:textId="77777777" w:rsidR="001A2306" w:rsidRPr="00925811" w:rsidRDefault="001A2306" w:rsidP="001A2306">
            <w:r w:rsidRPr="00925811">
              <w:t>0.700</w:t>
            </w:r>
          </w:p>
        </w:tc>
        <w:tc>
          <w:tcPr>
            <w:tcW w:w="0" w:type="dxa"/>
            <w:vAlign w:val="bottom"/>
          </w:tcPr>
          <w:p w14:paraId="695268D7" w14:textId="77777777" w:rsidR="001A2306" w:rsidRPr="00925811" w:rsidRDefault="001A2306" w:rsidP="001A2306">
            <w:r w:rsidRPr="00925811">
              <w:t>1.049</w:t>
            </w:r>
          </w:p>
        </w:tc>
      </w:tr>
      <w:tr w:rsidR="001A2306" w:rsidRPr="00925811" w14:paraId="16E8FE77" w14:textId="77777777" w:rsidTr="00A75C46">
        <w:tc>
          <w:tcPr>
            <w:tcW w:w="0" w:type="dxa"/>
          </w:tcPr>
          <w:p w14:paraId="505A737E" w14:textId="77777777" w:rsidR="001A2306" w:rsidRPr="00925811" w:rsidRDefault="001A2306" w:rsidP="001A2306">
            <w:r w:rsidRPr="00925811">
              <w:t>LPN</w:t>
            </w:r>
          </w:p>
        </w:tc>
        <w:tc>
          <w:tcPr>
            <w:tcW w:w="0" w:type="dxa"/>
            <w:vAlign w:val="bottom"/>
          </w:tcPr>
          <w:p w14:paraId="390D8B4E" w14:textId="77777777" w:rsidR="001A2306" w:rsidRPr="00925811" w:rsidRDefault="001A2306" w:rsidP="001A2306">
            <w:r w:rsidRPr="00925811">
              <w:t>0.605</w:t>
            </w:r>
          </w:p>
        </w:tc>
        <w:tc>
          <w:tcPr>
            <w:tcW w:w="0" w:type="dxa"/>
            <w:vAlign w:val="bottom"/>
          </w:tcPr>
          <w:p w14:paraId="57A603B4" w14:textId="77777777" w:rsidR="001A2306" w:rsidRPr="00925811" w:rsidRDefault="001A2306" w:rsidP="001A2306">
            <w:r w:rsidRPr="00925811">
              <w:t>0.908</w:t>
            </w:r>
          </w:p>
        </w:tc>
      </w:tr>
      <w:tr w:rsidR="001A2306" w:rsidRPr="00925811" w14:paraId="753C6BA4" w14:textId="77777777" w:rsidTr="00A75C46">
        <w:tc>
          <w:tcPr>
            <w:tcW w:w="0" w:type="dxa"/>
          </w:tcPr>
          <w:p w14:paraId="0376C831" w14:textId="77777777" w:rsidR="001A2306" w:rsidRPr="00925811" w:rsidRDefault="001A2306" w:rsidP="001A2306">
            <w:r w:rsidRPr="00925811">
              <w:t>SPN</w:t>
            </w:r>
          </w:p>
        </w:tc>
        <w:tc>
          <w:tcPr>
            <w:tcW w:w="0" w:type="dxa"/>
            <w:vAlign w:val="bottom"/>
          </w:tcPr>
          <w:p w14:paraId="7EEAB2AC" w14:textId="77777777" w:rsidR="001A2306" w:rsidRPr="00925811" w:rsidRDefault="001A2306" w:rsidP="001A2306">
            <w:r w:rsidRPr="00925811">
              <w:t>0.626</w:t>
            </w:r>
          </w:p>
        </w:tc>
        <w:tc>
          <w:tcPr>
            <w:tcW w:w="0" w:type="dxa"/>
            <w:vAlign w:val="bottom"/>
          </w:tcPr>
          <w:p w14:paraId="0CD57D81" w14:textId="77777777" w:rsidR="001A2306" w:rsidRPr="00925811" w:rsidRDefault="001A2306" w:rsidP="001A2306">
            <w:r w:rsidRPr="00925811">
              <w:t>0.939</w:t>
            </w:r>
          </w:p>
        </w:tc>
      </w:tr>
      <w:tr w:rsidR="001A2306" w:rsidRPr="00925811" w14:paraId="0B73BB77" w14:textId="77777777" w:rsidTr="00A75C46">
        <w:tc>
          <w:tcPr>
            <w:tcW w:w="0" w:type="dxa"/>
          </w:tcPr>
          <w:p w14:paraId="29FA721C" w14:textId="77777777" w:rsidR="001A2306" w:rsidRPr="00925811" w:rsidRDefault="001A2306" w:rsidP="001A2306">
            <w:r w:rsidRPr="00925811">
              <w:t>EPN</w:t>
            </w:r>
          </w:p>
        </w:tc>
        <w:tc>
          <w:tcPr>
            <w:tcW w:w="0" w:type="dxa"/>
            <w:vAlign w:val="bottom"/>
          </w:tcPr>
          <w:p w14:paraId="07F855A5" w14:textId="77777777" w:rsidR="001A2306" w:rsidRPr="00925811" w:rsidRDefault="001A2306" w:rsidP="001A2306">
            <w:r w:rsidRPr="00925811">
              <w:t>0.978</w:t>
            </w:r>
          </w:p>
        </w:tc>
        <w:tc>
          <w:tcPr>
            <w:tcW w:w="0" w:type="dxa"/>
            <w:vAlign w:val="bottom"/>
          </w:tcPr>
          <w:p w14:paraId="5CFA5AA1" w14:textId="77777777" w:rsidR="001A2306" w:rsidRPr="00925811" w:rsidRDefault="001A2306" w:rsidP="001A2306">
            <w:r w:rsidRPr="00925811">
              <w:t>1.467</w:t>
            </w:r>
          </w:p>
        </w:tc>
      </w:tr>
      <w:tr w:rsidR="001A2306" w:rsidRPr="00925811" w14:paraId="53869BC2" w14:textId="77777777" w:rsidTr="00A75C46">
        <w:tc>
          <w:tcPr>
            <w:tcW w:w="0" w:type="dxa"/>
          </w:tcPr>
          <w:p w14:paraId="71EB8A10" w14:textId="77777777" w:rsidR="001A2306" w:rsidRPr="00925811" w:rsidRDefault="001A2306" w:rsidP="001A2306">
            <w:r w:rsidRPr="00925811">
              <w:t>SPD</w:t>
            </w:r>
          </w:p>
        </w:tc>
        <w:tc>
          <w:tcPr>
            <w:tcW w:w="0" w:type="dxa"/>
            <w:vAlign w:val="bottom"/>
          </w:tcPr>
          <w:p w14:paraId="741C6CBD" w14:textId="77777777" w:rsidR="001A2306" w:rsidRPr="00925811" w:rsidRDefault="001A2306" w:rsidP="001A2306">
            <w:r w:rsidRPr="00925811">
              <w:t>0.665</w:t>
            </w:r>
          </w:p>
        </w:tc>
        <w:tc>
          <w:tcPr>
            <w:tcW w:w="0" w:type="dxa"/>
            <w:vAlign w:val="bottom"/>
          </w:tcPr>
          <w:p w14:paraId="01848247" w14:textId="77777777" w:rsidR="001A2306" w:rsidRPr="00925811" w:rsidRDefault="001A2306" w:rsidP="001A2306">
            <w:r w:rsidRPr="00925811">
              <w:t>0.997</w:t>
            </w:r>
          </w:p>
        </w:tc>
      </w:tr>
      <w:tr w:rsidR="001A2306" w:rsidRPr="00925811" w14:paraId="40D47BB4" w14:textId="77777777" w:rsidTr="00A75C46">
        <w:tc>
          <w:tcPr>
            <w:tcW w:w="0" w:type="dxa"/>
          </w:tcPr>
          <w:p w14:paraId="6E1243A2" w14:textId="77777777" w:rsidR="001A2306" w:rsidRPr="00925811" w:rsidRDefault="001A2306" w:rsidP="001A2306">
            <w:r w:rsidRPr="00925811">
              <w:t>SPMW</w:t>
            </w:r>
          </w:p>
        </w:tc>
        <w:tc>
          <w:tcPr>
            <w:tcW w:w="0" w:type="dxa"/>
            <w:vAlign w:val="bottom"/>
          </w:tcPr>
          <w:p w14:paraId="4DB98135" w14:textId="77777777" w:rsidR="001A2306" w:rsidRPr="00925811" w:rsidRDefault="001A2306" w:rsidP="001A2306">
            <w:r w:rsidRPr="00925811">
              <w:t>0.739</w:t>
            </w:r>
          </w:p>
        </w:tc>
        <w:tc>
          <w:tcPr>
            <w:tcW w:w="0" w:type="dxa"/>
            <w:vAlign w:val="bottom"/>
          </w:tcPr>
          <w:p w14:paraId="609EA2B2" w14:textId="77777777" w:rsidR="001A2306" w:rsidRPr="00925811" w:rsidRDefault="001A2306" w:rsidP="001A2306">
            <w:r w:rsidRPr="00925811">
              <w:t>1.109</w:t>
            </w:r>
          </w:p>
        </w:tc>
      </w:tr>
      <w:tr w:rsidR="001A2306" w:rsidRPr="00925811" w14:paraId="4F3C6209" w14:textId="77777777" w:rsidTr="00A75C46">
        <w:tc>
          <w:tcPr>
            <w:tcW w:w="0" w:type="dxa"/>
          </w:tcPr>
          <w:p w14:paraId="329A7797" w14:textId="77777777" w:rsidR="001A2306" w:rsidRPr="00925811" w:rsidRDefault="001A2306" w:rsidP="001A2306">
            <w:r w:rsidRPr="00925811">
              <w:t>SSEH</w:t>
            </w:r>
          </w:p>
        </w:tc>
        <w:tc>
          <w:tcPr>
            <w:tcW w:w="0" w:type="dxa"/>
            <w:vAlign w:val="bottom"/>
          </w:tcPr>
          <w:p w14:paraId="6AEAB578" w14:textId="77777777" w:rsidR="001A2306" w:rsidRPr="00925811" w:rsidRDefault="001A2306" w:rsidP="001A2306">
            <w:r w:rsidRPr="00925811">
              <w:t>0.496</w:t>
            </w:r>
          </w:p>
        </w:tc>
        <w:tc>
          <w:tcPr>
            <w:tcW w:w="0" w:type="dxa"/>
            <w:vAlign w:val="bottom"/>
          </w:tcPr>
          <w:p w14:paraId="49409FB9" w14:textId="77777777" w:rsidR="001A2306" w:rsidRPr="00925811" w:rsidRDefault="001A2306" w:rsidP="001A2306">
            <w:r w:rsidRPr="00925811">
              <w:t>0.744</w:t>
            </w:r>
          </w:p>
        </w:tc>
      </w:tr>
      <w:tr w:rsidR="001A2306" w:rsidRPr="00925811" w14:paraId="233BFD89" w14:textId="77777777" w:rsidTr="00A75C46">
        <w:tc>
          <w:tcPr>
            <w:tcW w:w="0" w:type="dxa"/>
          </w:tcPr>
          <w:p w14:paraId="5A89C756" w14:textId="77777777" w:rsidR="001A2306" w:rsidRPr="00925811" w:rsidRDefault="001A2306" w:rsidP="001A2306">
            <w:r w:rsidRPr="00925811">
              <w:t>SSES</w:t>
            </w:r>
          </w:p>
        </w:tc>
        <w:tc>
          <w:tcPr>
            <w:tcW w:w="0" w:type="dxa"/>
            <w:vAlign w:val="bottom"/>
          </w:tcPr>
          <w:p w14:paraId="72B126CD" w14:textId="77777777" w:rsidR="001A2306" w:rsidRPr="00925811" w:rsidRDefault="001A2306" w:rsidP="001A2306">
            <w:r w:rsidRPr="00925811">
              <w:t>0.935</w:t>
            </w:r>
          </w:p>
        </w:tc>
        <w:tc>
          <w:tcPr>
            <w:tcW w:w="0" w:type="dxa"/>
            <w:vAlign w:val="bottom"/>
          </w:tcPr>
          <w:p w14:paraId="112A6A48" w14:textId="77777777" w:rsidR="001A2306" w:rsidRPr="00925811" w:rsidRDefault="001A2306" w:rsidP="001A2306">
            <w:r w:rsidRPr="00925811">
              <w:t>1.403</w:t>
            </w:r>
          </w:p>
        </w:tc>
      </w:tr>
    </w:tbl>
    <w:p w14:paraId="4F7A3F25" w14:textId="67B843A4" w:rsidR="001A2306" w:rsidRPr="00925811" w:rsidRDefault="001A2306" w:rsidP="001A2306">
      <w:pPr>
        <w:pStyle w:val="Heading2"/>
      </w:pPr>
      <w:bookmarkStart w:id="253" w:name="_Toc115252657"/>
      <w:bookmarkStart w:id="254" w:name="_Toc121743752"/>
      <w:bookmarkStart w:id="255" w:name="_Toc126074419"/>
      <w:r w:rsidRPr="00925811">
        <w:t>Consumer value proposition</w:t>
      </w:r>
      <w:bookmarkEnd w:id="253"/>
      <w:bookmarkEnd w:id="254"/>
      <w:bookmarkEnd w:id="255"/>
    </w:p>
    <w:p w14:paraId="1FD54822" w14:textId="77777777" w:rsidR="001A2306" w:rsidRPr="00925811" w:rsidRDefault="001A2306" w:rsidP="001A2306">
      <w:pPr>
        <w:pStyle w:val="Heading3nonumbering"/>
      </w:pPr>
      <w:r w:rsidRPr="00925811">
        <w:t>Introduction</w:t>
      </w:r>
    </w:p>
    <w:p w14:paraId="543D0416" w14:textId="77777777" w:rsidR="001A2306" w:rsidRPr="00925811" w:rsidRDefault="001A2306" w:rsidP="001A2306">
      <w:pPr>
        <w:pStyle w:val="NumberedNormal"/>
      </w:pPr>
      <w:r w:rsidRPr="00925811">
        <w:t>The purpose of this condition is to:</w:t>
      </w:r>
    </w:p>
    <w:p w14:paraId="43D2A1A0" w14:textId="77777777" w:rsidR="001A2306" w:rsidRPr="00925811" w:rsidRDefault="001A2306" w:rsidP="001A2306">
      <w:pPr>
        <w:pStyle w:val="ListNormal"/>
        <w:tabs>
          <w:tab w:val="num" w:pos="879"/>
        </w:tabs>
      </w:pPr>
      <w:r w:rsidRPr="00925811">
        <w:t>specify the CVP Outputs and associated CVP Rewards; and</w:t>
      </w:r>
    </w:p>
    <w:p w14:paraId="028F449B" w14:textId="77777777" w:rsidR="001A2306" w:rsidRPr="00925811" w:rsidRDefault="001A2306" w:rsidP="001A2306">
      <w:pPr>
        <w:pStyle w:val="ListNormal"/>
        <w:tabs>
          <w:tab w:val="num" w:pos="879"/>
        </w:tabs>
      </w:pPr>
      <w:r w:rsidRPr="00925811">
        <w:t>allow for the adjustment of the term BPI</w:t>
      </w:r>
      <w:r w:rsidRPr="00925811">
        <w:rPr>
          <w:vertAlign w:val="subscript"/>
        </w:rPr>
        <w:t xml:space="preserve">t </w:t>
      </w:r>
      <w:r w:rsidRPr="00925811">
        <w:t>(the business plan incentive term), which contributes to the calculation of Calculated Revenue in Special condition 2.1 (Revenue restriction).</w:t>
      </w:r>
    </w:p>
    <w:p w14:paraId="4D479ABE" w14:textId="77777777" w:rsidR="001A2306" w:rsidRPr="00925811" w:rsidRDefault="001A2306" w:rsidP="001A2306">
      <w:pPr>
        <w:pStyle w:val="NumberedNormal"/>
      </w:pPr>
      <w:r w:rsidRPr="00925811">
        <w:t>This condition also explains the process the Authority will follow when assessing the delivery of the CVP Outputs and directing an adjustment to the BPI</w:t>
      </w:r>
      <w:r w:rsidRPr="00925811">
        <w:rPr>
          <w:vertAlign w:val="subscript"/>
        </w:rPr>
        <w:t>t</w:t>
      </w:r>
      <w:r w:rsidRPr="00925811">
        <w:t xml:space="preserve"> term.</w:t>
      </w:r>
    </w:p>
    <w:p w14:paraId="4F0839DA" w14:textId="77777777" w:rsidR="001A2306" w:rsidRPr="00925811" w:rsidRDefault="001A2306" w:rsidP="001A2306">
      <w:pPr>
        <w:pStyle w:val="Heading3"/>
      </w:pPr>
      <w:r w:rsidRPr="00925811">
        <w:t>What is the licensee expected to deliver?</w:t>
      </w:r>
    </w:p>
    <w:p w14:paraId="09A02DF9" w14:textId="77777777" w:rsidR="001A2306" w:rsidRPr="00925811" w:rsidRDefault="001A2306" w:rsidP="001A2306">
      <w:pPr>
        <w:pStyle w:val="NumberedNormal"/>
      </w:pPr>
      <w:r w:rsidRPr="00925811">
        <w:t>Appendix 1 specifies the CVP Outputs that the licensee is expected to deliver, the delivery dates for those outputs and the rewards provided.</w:t>
      </w:r>
    </w:p>
    <w:p w14:paraId="611071C3" w14:textId="77777777" w:rsidR="001A2306" w:rsidRPr="00925811" w:rsidRDefault="001A2306" w:rsidP="001A2306">
      <w:pPr>
        <w:pStyle w:val="Heading3"/>
      </w:pPr>
      <w:r w:rsidRPr="00925811">
        <w:t>Reporting requirements</w:t>
      </w:r>
    </w:p>
    <w:p w14:paraId="4EE92A8B" w14:textId="77777777" w:rsidR="001A2306" w:rsidRPr="00925811" w:rsidRDefault="001A2306" w:rsidP="001A2306">
      <w:pPr>
        <w:pStyle w:val="NumberedNormal"/>
      </w:pPr>
      <w:r w:rsidRPr="00925811">
        <w:t>The licensee must submit a report to the Authority:</w:t>
      </w:r>
    </w:p>
    <w:p w14:paraId="6211F521" w14:textId="77777777" w:rsidR="001A2306" w:rsidRPr="00925811" w:rsidRDefault="001A2306" w:rsidP="001A2306">
      <w:pPr>
        <w:pStyle w:val="ListNormal"/>
        <w:tabs>
          <w:tab w:val="num" w:pos="879"/>
        </w:tabs>
      </w:pPr>
      <w:r w:rsidRPr="00925811">
        <w:t>demonstrating how the licensee has delivered its CVP Outputs;</w:t>
      </w:r>
    </w:p>
    <w:p w14:paraId="65F5DCA3" w14:textId="77777777" w:rsidR="001A2306" w:rsidRPr="00925811" w:rsidRDefault="001A2306" w:rsidP="001A2306">
      <w:pPr>
        <w:pStyle w:val="ListNormal"/>
        <w:tabs>
          <w:tab w:val="num" w:pos="879"/>
        </w:tabs>
      </w:pPr>
      <w:r w:rsidRPr="00925811">
        <w:t>where it has not delivered a CVP Output, an explanation of the reasons why it has not done so; and</w:t>
      </w:r>
    </w:p>
    <w:p w14:paraId="241E3767" w14:textId="77777777" w:rsidR="001A2306" w:rsidRPr="00925811" w:rsidRDefault="001A2306" w:rsidP="001A2306">
      <w:pPr>
        <w:pStyle w:val="ListNormal"/>
        <w:tabs>
          <w:tab w:val="num" w:pos="879"/>
        </w:tabs>
      </w:pPr>
      <w:r w:rsidRPr="00925811">
        <w:t>such detailed supporting evidence as is reasonable in the circumstances.</w:t>
      </w:r>
    </w:p>
    <w:p w14:paraId="36402A42" w14:textId="77777777" w:rsidR="001A2306" w:rsidRPr="00925811" w:rsidRDefault="001A2306" w:rsidP="001A2306">
      <w:pPr>
        <w:pStyle w:val="NumberedNormal"/>
      </w:pPr>
      <w:r w:rsidRPr="00925811">
        <w:t>The report must be submitted on or before a date directed by the Authority, which must be after the Price Control Period ends in a format prescribed by the Authority.</w:t>
      </w:r>
    </w:p>
    <w:p w14:paraId="56A1F686" w14:textId="77777777" w:rsidR="001A2306" w:rsidRPr="00925811" w:rsidRDefault="001A2306" w:rsidP="001A2306">
      <w:pPr>
        <w:pStyle w:val="Heading3"/>
      </w:pPr>
      <w:r w:rsidRPr="00925811">
        <w:t>Authority assessment and direction</w:t>
      </w:r>
    </w:p>
    <w:p w14:paraId="1E7B56A3" w14:textId="0E83D131" w:rsidR="001A2306" w:rsidRPr="00925811" w:rsidRDefault="001A2306" w:rsidP="001A2306">
      <w:pPr>
        <w:pStyle w:val="NumberedNormal"/>
      </w:pPr>
      <w:r w:rsidRPr="00925811">
        <w:t>The Authority may direct a</w:t>
      </w:r>
      <w:r w:rsidR="00E81394" w:rsidRPr="00925811">
        <w:t>n</w:t>
      </w:r>
      <w:r w:rsidRPr="00925811">
        <w:t xml:space="preserve"> adjustment to BPI</w:t>
      </w:r>
      <w:r w:rsidRPr="00925811">
        <w:rPr>
          <w:vertAlign w:val="subscript"/>
        </w:rPr>
        <w:t xml:space="preserve">t </w:t>
      </w:r>
      <w:r w:rsidRPr="00925811">
        <w:t>after the Price Control Period where the licensee has not demonstrated CVP Full Delivery.</w:t>
      </w:r>
    </w:p>
    <w:p w14:paraId="7CB76A87" w14:textId="77777777" w:rsidR="001A2306" w:rsidRPr="00925811" w:rsidRDefault="001A2306" w:rsidP="001A2306">
      <w:pPr>
        <w:pStyle w:val="NumberedNormal"/>
      </w:pPr>
      <w:r w:rsidRPr="00925811">
        <w:t>Any adjustment to BPI</w:t>
      </w:r>
      <w:r w:rsidRPr="00925811">
        <w:rPr>
          <w:vertAlign w:val="subscript"/>
        </w:rPr>
        <w:t xml:space="preserve">t </w:t>
      </w:r>
      <w:r w:rsidRPr="00925811">
        <w:t xml:space="preserve">will be assessed on a proportionate basis relative to the CVP Outputs delivered during the Price Control Period as specified in Appendix 1 and the information the licensee reports to the Authority in accordance with Part B. </w:t>
      </w:r>
    </w:p>
    <w:p w14:paraId="237EA98B" w14:textId="77777777" w:rsidR="001A2306" w:rsidRPr="00925811" w:rsidRDefault="001A2306" w:rsidP="001A2306">
      <w:pPr>
        <w:pStyle w:val="NumberedNormal"/>
      </w:pPr>
      <w:r w:rsidRPr="00925811">
        <w:t>Before making a direction under paragraph 4.7.6 the Authority must publish on the Authority’s Website:</w:t>
      </w:r>
    </w:p>
    <w:p w14:paraId="4D3AED92" w14:textId="77777777" w:rsidR="001A2306" w:rsidRPr="00925811" w:rsidRDefault="001A2306" w:rsidP="001A2306">
      <w:pPr>
        <w:pStyle w:val="ListNormal"/>
        <w:tabs>
          <w:tab w:val="num" w:pos="879"/>
        </w:tabs>
      </w:pPr>
      <w:r w:rsidRPr="00925811">
        <w:t>the text of the proposed direction;</w:t>
      </w:r>
    </w:p>
    <w:p w14:paraId="68B8DD18" w14:textId="77777777" w:rsidR="001A2306" w:rsidRPr="00925811" w:rsidRDefault="001A2306" w:rsidP="001A2306">
      <w:pPr>
        <w:pStyle w:val="ListNormal"/>
        <w:tabs>
          <w:tab w:val="num" w:pos="879"/>
        </w:tabs>
      </w:pPr>
      <w:r w:rsidRPr="00925811">
        <w:t>the reasons for the proposed direction; and</w:t>
      </w:r>
    </w:p>
    <w:p w14:paraId="1706C082" w14:textId="77777777" w:rsidR="001A2306" w:rsidRPr="00925811" w:rsidRDefault="001A2306" w:rsidP="001A2306">
      <w:pPr>
        <w:pStyle w:val="ListNormal"/>
        <w:tabs>
          <w:tab w:val="num" w:pos="879"/>
        </w:tabs>
      </w:pPr>
      <w:r w:rsidRPr="00925811">
        <w:t>a period during which representations may be made on the proposed direction, which must not be less than 28 days.</w:t>
      </w:r>
    </w:p>
    <w:p w14:paraId="7913E615" w14:textId="77777777" w:rsidR="001A2306" w:rsidRPr="00925811" w:rsidRDefault="001A2306" w:rsidP="001A2306">
      <w:pPr>
        <w:pStyle w:val="NumberedNormal"/>
      </w:pPr>
      <w:r w:rsidRPr="00925811">
        <w:t>A direction under paragraph 4.7.6 must set out the value of the BPI</w:t>
      </w:r>
      <w:r w:rsidRPr="00925811">
        <w:rPr>
          <w:vertAlign w:val="subscript"/>
        </w:rPr>
        <w:t>t</w:t>
      </w:r>
      <w:r w:rsidRPr="00925811">
        <w:t xml:space="preserve"> term and the Regulatory Year to which it relates.</w:t>
      </w:r>
    </w:p>
    <w:p w14:paraId="0B6EAFF0" w14:textId="77777777" w:rsidR="001A2306" w:rsidRPr="00925811" w:rsidRDefault="001A2306" w:rsidP="001A2306">
      <w:pPr>
        <w:pStyle w:val="AppendixHeading"/>
      </w:pPr>
    </w:p>
    <w:p w14:paraId="30604ADA" w14:textId="77777777" w:rsidR="001A2306" w:rsidRPr="00925811" w:rsidRDefault="001A2306" w:rsidP="007D4E1B">
      <w:pPr>
        <w:pStyle w:val="Caption"/>
      </w:pPr>
      <w:r w:rsidRPr="00925811">
        <w:t>Consumer value propositions</w:t>
      </w:r>
    </w:p>
    <w:tbl>
      <w:tblPr>
        <w:tblStyle w:val="AppendixTable"/>
        <w:tblW w:w="0" w:type="auto"/>
        <w:tblLook w:val="04A0" w:firstRow="1" w:lastRow="0" w:firstColumn="1" w:lastColumn="0" w:noHBand="0" w:noVBand="1"/>
      </w:tblPr>
      <w:tblGrid>
        <w:gridCol w:w="1518"/>
        <w:gridCol w:w="1952"/>
        <w:gridCol w:w="1894"/>
        <w:gridCol w:w="1831"/>
        <w:gridCol w:w="1821"/>
      </w:tblGrid>
      <w:tr w:rsidR="001A2306" w:rsidRPr="00925811" w14:paraId="3DA7B585" w14:textId="77777777" w:rsidTr="00A75C46">
        <w:trPr>
          <w:cnfStyle w:val="100000000000" w:firstRow="1" w:lastRow="0" w:firstColumn="0" w:lastColumn="0" w:oddVBand="0" w:evenVBand="0" w:oddHBand="0" w:evenHBand="0" w:firstRowFirstColumn="0" w:firstRowLastColumn="0" w:lastRowFirstColumn="0" w:lastRowLastColumn="0"/>
        </w:trPr>
        <w:tc>
          <w:tcPr>
            <w:tcW w:w="1518" w:type="dxa"/>
          </w:tcPr>
          <w:p w14:paraId="79245DAA" w14:textId="77777777" w:rsidR="001A2306" w:rsidRPr="00925811" w:rsidRDefault="001A2306" w:rsidP="001A2306">
            <w:r w:rsidRPr="00925811">
              <w:t>Licensee</w:t>
            </w:r>
          </w:p>
        </w:tc>
        <w:tc>
          <w:tcPr>
            <w:tcW w:w="1952" w:type="dxa"/>
          </w:tcPr>
          <w:p w14:paraId="032A461C" w14:textId="77777777" w:rsidR="001A2306" w:rsidRPr="00925811" w:rsidRDefault="001A2306" w:rsidP="001A2306">
            <w:r w:rsidRPr="00925811">
              <w:t>CVP</w:t>
            </w:r>
          </w:p>
        </w:tc>
        <w:tc>
          <w:tcPr>
            <w:tcW w:w="1894" w:type="dxa"/>
          </w:tcPr>
          <w:p w14:paraId="07D063B0" w14:textId="77777777" w:rsidR="001A2306" w:rsidRPr="00925811" w:rsidRDefault="001A2306" w:rsidP="001A2306">
            <w:r w:rsidRPr="00925811">
              <w:t>CVP Output</w:t>
            </w:r>
          </w:p>
        </w:tc>
        <w:tc>
          <w:tcPr>
            <w:tcW w:w="1831" w:type="dxa"/>
          </w:tcPr>
          <w:p w14:paraId="608CFD4D" w14:textId="77777777" w:rsidR="001A2306" w:rsidRPr="00925811" w:rsidRDefault="001A2306" w:rsidP="001A2306">
            <w:r w:rsidRPr="00925811">
              <w:t>Delivery date</w:t>
            </w:r>
          </w:p>
        </w:tc>
        <w:tc>
          <w:tcPr>
            <w:tcW w:w="1821" w:type="dxa"/>
          </w:tcPr>
          <w:p w14:paraId="1BDE63CF" w14:textId="77777777" w:rsidR="001A2306" w:rsidRPr="00925811" w:rsidRDefault="001A2306" w:rsidP="001A2306">
            <w:r w:rsidRPr="00925811">
              <w:t>Reward (£m)</w:t>
            </w:r>
          </w:p>
        </w:tc>
      </w:tr>
      <w:tr w:rsidR="001A2306" w:rsidRPr="00925811" w14:paraId="7C23371B" w14:textId="77777777" w:rsidTr="00A75C46">
        <w:tc>
          <w:tcPr>
            <w:tcW w:w="1518" w:type="dxa"/>
          </w:tcPr>
          <w:p w14:paraId="3CAA9449" w14:textId="77777777" w:rsidR="001A2306" w:rsidRPr="00925811" w:rsidRDefault="001A2306" w:rsidP="001A2306">
            <w:r w:rsidRPr="00925811">
              <w:t>SWALES</w:t>
            </w:r>
          </w:p>
        </w:tc>
        <w:tc>
          <w:tcPr>
            <w:tcW w:w="1952" w:type="dxa"/>
            <w:vAlign w:val="center"/>
          </w:tcPr>
          <w:p w14:paraId="77078D3B" w14:textId="77777777" w:rsidR="001A2306" w:rsidRPr="00925811" w:rsidRDefault="001A2306" w:rsidP="001A2306">
            <w:r w:rsidRPr="00925811">
              <w:t>Smart energy action plans</w:t>
            </w:r>
          </w:p>
        </w:tc>
        <w:tc>
          <w:tcPr>
            <w:tcW w:w="1894" w:type="dxa"/>
            <w:vAlign w:val="center"/>
          </w:tcPr>
          <w:p w14:paraId="77C21308" w14:textId="77777777" w:rsidR="001A2306" w:rsidRPr="00925811" w:rsidRDefault="001A2306" w:rsidP="001A2306">
            <w:pPr>
              <w:pStyle w:val="ListParagraph"/>
            </w:pPr>
            <w:r w:rsidRPr="00925811">
              <w:t>Offer bespoke smart energy action plans to 180,000 Priority Services Register Customers every two years.</w:t>
            </w:r>
          </w:p>
        </w:tc>
        <w:tc>
          <w:tcPr>
            <w:tcW w:w="1831" w:type="dxa"/>
            <w:vAlign w:val="center"/>
          </w:tcPr>
          <w:p w14:paraId="6B610AD2" w14:textId="77777777" w:rsidR="001A2306" w:rsidRPr="00925811" w:rsidRDefault="001A2306" w:rsidP="001A2306">
            <w:r w:rsidRPr="00925811">
              <w:t>31 March 2028</w:t>
            </w:r>
          </w:p>
        </w:tc>
        <w:tc>
          <w:tcPr>
            <w:tcW w:w="1821" w:type="dxa"/>
            <w:vAlign w:val="center"/>
          </w:tcPr>
          <w:p w14:paraId="04E9104E" w14:textId="77777777" w:rsidR="001A2306" w:rsidRPr="00925811" w:rsidRDefault="001A2306" w:rsidP="001A2306">
            <w:r w:rsidRPr="00925811">
              <w:t>£0.69m</w:t>
            </w:r>
          </w:p>
        </w:tc>
      </w:tr>
    </w:tbl>
    <w:p w14:paraId="6E05FE8B" w14:textId="77777777" w:rsidR="001A2306" w:rsidRPr="00925811" w:rsidRDefault="001A2306" w:rsidP="001A2306"/>
    <w:p w14:paraId="7702FE86" w14:textId="77777777" w:rsidR="001A2306" w:rsidRPr="00925811" w:rsidRDefault="001A2306" w:rsidP="001A2306">
      <w:pPr>
        <w:pStyle w:val="Heading2"/>
      </w:pPr>
      <w:bookmarkStart w:id="256" w:name="_Toc115252658"/>
      <w:bookmarkStart w:id="257" w:name="_Toc121736135"/>
      <w:bookmarkStart w:id="258" w:name="_Toc126074420"/>
      <w:r w:rsidRPr="00925811">
        <w:t>Distribution System Operation output delivery incentive</w:t>
      </w:r>
      <w:bookmarkEnd w:id="256"/>
      <w:bookmarkEnd w:id="257"/>
      <w:r w:rsidRPr="00925811">
        <w:t xml:space="preserve"> (DSOI</w:t>
      </w:r>
      <w:r w:rsidRPr="00925811">
        <w:rPr>
          <w:rStyle w:val="Subscript"/>
        </w:rPr>
        <w:t>t</w:t>
      </w:r>
      <w:r w:rsidRPr="00925811">
        <w:t>)</w:t>
      </w:r>
      <w:bookmarkEnd w:id="258"/>
    </w:p>
    <w:p w14:paraId="48EB4767" w14:textId="77777777" w:rsidR="001A2306" w:rsidRPr="00925811" w:rsidRDefault="001A2306" w:rsidP="001A2306">
      <w:pPr>
        <w:pStyle w:val="Heading3nonumbering"/>
      </w:pPr>
      <w:r w:rsidRPr="00925811">
        <w:t>Introduction</w:t>
      </w:r>
    </w:p>
    <w:p w14:paraId="051F037A" w14:textId="77777777" w:rsidR="001A2306" w:rsidRPr="00925811" w:rsidRDefault="001A2306" w:rsidP="001A2306">
      <w:pPr>
        <w:pStyle w:val="NumberedNormal"/>
      </w:pPr>
      <w:r w:rsidRPr="00925811">
        <w:t>The purpose of this condition is to calculate the term DSOI</w:t>
      </w:r>
      <w:r w:rsidRPr="00925811">
        <w:rPr>
          <w:rStyle w:val="Subscript"/>
        </w:rPr>
        <w:t>t</w:t>
      </w:r>
      <w:r w:rsidRPr="00925811">
        <w:t xml:space="preserve"> (the Distribution System Operation output delivery incentive term). This contributes to the calculation of the term ODI</w:t>
      </w:r>
      <w:r w:rsidRPr="00925811">
        <w:rPr>
          <w:rStyle w:val="Subscript"/>
        </w:rPr>
        <w:t>t</w:t>
      </w:r>
      <w:r w:rsidRPr="00925811">
        <w:t xml:space="preserve"> (the output delivery incentives term), which in turn feeds into Calculated Revenue in Special Condition 2.1 (Revenue restriction).</w:t>
      </w:r>
    </w:p>
    <w:p w14:paraId="11D5169F" w14:textId="77777777" w:rsidR="001A2306" w:rsidRPr="00925811" w:rsidRDefault="001A2306" w:rsidP="001A2306">
      <w:pPr>
        <w:pStyle w:val="NumberedNormal"/>
      </w:pPr>
      <w:r w:rsidRPr="00925811">
        <w:t xml:space="preserve">The effect of this condition is to reward or penalise the licensee’s performance of its Distribution System Operation functions, unless such performance falls within the deadband. </w:t>
      </w:r>
    </w:p>
    <w:p w14:paraId="36D18730" w14:textId="77777777" w:rsidR="001A2306" w:rsidRPr="00925811" w:rsidRDefault="001A2306" w:rsidP="001A2306">
      <w:pPr>
        <w:pStyle w:val="NumberedNormal"/>
      </w:pPr>
      <w:r w:rsidRPr="00925811">
        <w:t>This condition also establishes the Distribution System Operation Incentive Governance Document.</w:t>
      </w:r>
    </w:p>
    <w:p w14:paraId="1F3C0379" w14:textId="77777777" w:rsidR="001A2306" w:rsidRPr="00925811" w:rsidRDefault="001A2306" w:rsidP="001A2306">
      <w:pPr>
        <w:pStyle w:val="Heading3"/>
      </w:pPr>
      <w:r w:rsidRPr="00925811">
        <w:t>Formula for calculating the Distribution System Operation output delivery incentive term (DSOI</w:t>
      </w:r>
      <w:r w:rsidRPr="00925811">
        <w:rPr>
          <w:rStyle w:val="Subscript"/>
        </w:rPr>
        <w:t>t</w:t>
      </w:r>
      <w:r w:rsidRPr="00925811">
        <w:t>)</w:t>
      </w:r>
    </w:p>
    <w:p w14:paraId="5C5DF3ED" w14:textId="77777777" w:rsidR="001A2306" w:rsidRPr="00925811" w:rsidRDefault="001A2306" w:rsidP="001A2306">
      <w:pPr>
        <w:pStyle w:val="NumberedNormal"/>
      </w:pPr>
      <w:r w:rsidRPr="00925811">
        <w:t>The value of the term DSOI</w:t>
      </w:r>
      <w:r w:rsidRPr="00925811">
        <w:rPr>
          <w:rStyle w:val="Subscript"/>
        </w:rPr>
        <w:t>t</w:t>
      </w:r>
      <w:r w:rsidRPr="00925811">
        <w:t xml:space="preserve"> is derived in accordance with the following formula:</w:t>
      </w:r>
    </w:p>
    <w:p w14:paraId="1B63A311" w14:textId="77777777" w:rsidR="001A2306" w:rsidRPr="00925811" w:rsidRDefault="00883AC9" w:rsidP="001A2306">
      <m:oMathPara>
        <m:oMath>
          <m:sSub>
            <m:sSubPr>
              <m:ctrlPr>
                <w:rPr>
                  <w:rFonts w:ascii="Cambria Math" w:hAnsi="Cambria Math"/>
                </w:rPr>
              </m:ctrlPr>
            </m:sSubPr>
            <m:e>
              <m:r>
                <w:rPr>
                  <w:rFonts w:ascii="Cambria Math" w:hAnsi="Cambria Math"/>
                </w:rPr>
                <m:t>DSOI</m:t>
              </m:r>
            </m:e>
            <m:sub>
              <m:r>
                <w:rPr>
                  <w:rFonts w:ascii="Cambria Math" w:hAnsi="Cambria Math"/>
                </w:rPr>
                <m:t>t</m:t>
              </m:r>
            </m:sub>
          </m:sSub>
          <m:r>
            <w:rPr>
              <w:rFonts w:ascii="Cambria Math" w:hAnsi="Cambria Math"/>
            </w:rPr>
            <m:t xml:space="preserve"> = </m:t>
          </m:r>
          <m:sSub>
            <m:sSubPr>
              <m:ctrlPr>
                <w:rPr>
                  <w:rFonts w:ascii="Cambria Math" w:hAnsi="Cambria Math"/>
                </w:rPr>
              </m:ctrlPr>
            </m:sSubPr>
            <m:e>
              <m:r>
                <w:rPr>
                  <w:rFonts w:ascii="Cambria Math" w:hAnsi="Cambria Math"/>
                </w:rPr>
                <m:t>DSOS</m:t>
              </m:r>
            </m:e>
            <m:sub>
              <m:r>
                <w:rPr>
                  <w:rFonts w:ascii="Cambria Math" w:hAnsi="Cambria Math"/>
                </w:rPr>
                <m:t>t</m:t>
              </m:r>
            </m:sub>
          </m:sSub>
          <m:r>
            <w:rPr>
              <w:rFonts w:ascii="Cambria Math" w:hAnsi="Cambria Math"/>
            </w:rPr>
            <m:t xml:space="preserve"> + </m:t>
          </m:r>
          <m:sSub>
            <m:sSubPr>
              <m:ctrlPr>
                <w:rPr>
                  <w:rFonts w:ascii="Cambria Math" w:hAnsi="Cambria Math"/>
                </w:rPr>
              </m:ctrlPr>
            </m:sSubPr>
            <m:e>
              <m:r>
                <w:rPr>
                  <w:rFonts w:ascii="Cambria Math" w:hAnsi="Cambria Math"/>
                </w:rPr>
                <m:t>DSOP</m:t>
              </m:r>
            </m:e>
            <m:sub>
              <m:r>
                <w:rPr>
                  <w:rFonts w:ascii="Cambria Math" w:hAnsi="Cambria Math"/>
                </w:rPr>
                <m:t>t</m:t>
              </m:r>
            </m:sub>
          </m:sSub>
          <m:r>
            <w:rPr>
              <w:rFonts w:ascii="Cambria Math" w:hAnsi="Cambria Math"/>
            </w:rPr>
            <m:t xml:space="preserve"> + </m:t>
          </m:r>
          <m:sSub>
            <m:sSubPr>
              <m:ctrlPr>
                <w:rPr>
                  <w:rFonts w:ascii="Cambria Math" w:hAnsi="Cambria Math"/>
                </w:rPr>
              </m:ctrlPr>
            </m:sSubPr>
            <m:e>
              <m:r>
                <w:rPr>
                  <w:rFonts w:ascii="Cambria Math" w:hAnsi="Cambria Math"/>
                </w:rPr>
                <m:t>DSOM</m:t>
              </m:r>
            </m:e>
            <m:sub>
              <m:r>
                <w:rPr>
                  <w:rFonts w:ascii="Cambria Math" w:hAnsi="Cambria Math"/>
                </w:rPr>
                <m:t>t</m:t>
              </m:r>
            </m:sub>
          </m:sSub>
        </m:oMath>
      </m:oMathPara>
    </w:p>
    <w:p w14:paraId="58738017" w14:textId="77777777" w:rsidR="001A2306" w:rsidRPr="00925811" w:rsidRDefault="001A2306" w:rsidP="001A2306">
      <w:pPr>
        <w:pStyle w:val="FormulaDefinitions"/>
      </w:pPr>
      <w:r w:rsidRPr="00925811">
        <w:t xml:space="preserve">where: </w:t>
      </w:r>
    </w:p>
    <w:tbl>
      <w:tblPr>
        <w:tblStyle w:val="TableGridLight"/>
        <w:tblW w:w="8613" w:type="dxa"/>
        <w:tblLook w:val="04A0" w:firstRow="1" w:lastRow="0" w:firstColumn="1" w:lastColumn="0" w:noHBand="0" w:noVBand="1"/>
      </w:tblPr>
      <w:tblGrid>
        <w:gridCol w:w="1588"/>
        <w:gridCol w:w="7025"/>
      </w:tblGrid>
      <w:tr w:rsidR="001A2306" w:rsidRPr="00925811" w14:paraId="04557E6A" w14:textId="77777777" w:rsidTr="00A75C46">
        <w:trPr>
          <w:cnfStyle w:val="100000000000" w:firstRow="1" w:lastRow="0" w:firstColumn="0" w:lastColumn="0" w:oddVBand="0" w:evenVBand="0" w:oddHBand="0"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1588" w:type="dxa"/>
          </w:tcPr>
          <w:p w14:paraId="6205E60B" w14:textId="77777777" w:rsidR="001A2306" w:rsidRPr="00925811" w:rsidRDefault="001A2306" w:rsidP="001A2306">
            <w:r w:rsidRPr="00925811">
              <w:t>DSOS</w:t>
            </w:r>
            <w:r w:rsidRPr="00925811">
              <w:rPr>
                <w:rStyle w:val="Subscript"/>
              </w:rPr>
              <w:t>t</w:t>
            </w:r>
            <w:r w:rsidRPr="00925811">
              <w:t xml:space="preserve"> </w:t>
            </w:r>
          </w:p>
        </w:tc>
        <w:tc>
          <w:tcPr>
            <w:tcW w:w="7025" w:type="dxa"/>
          </w:tcPr>
          <w:p w14:paraId="17571F39" w14:textId="77777777" w:rsidR="001A2306" w:rsidRPr="00925811" w:rsidRDefault="001A2306" w:rsidP="001A2306">
            <w:pPr>
              <w:cnfStyle w:val="100000000000" w:firstRow="1" w:lastRow="0" w:firstColumn="0" w:lastColumn="0" w:oddVBand="0" w:evenVBand="0" w:oddHBand="0" w:evenHBand="0" w:firstRowFirstColumn="0" w:firstRowLastColumn="0" w:lastRowFirstColumn="0" w:lastRowLastColumn="0"/>
            </w:pPr>
            <w:r w:rsidRPr="00925811">
              <w:t>means the Distribution System Operation Stakeholder Satisfaction Survey term and is derived in accordance with Part B;</w:t>
            </w:r>
          </w:p>
        </w:tc>
      </w:tr>
      <w:tr w:rsidR="001A2306" w:rsidRPr="00925811" w14:paraId="6C7AE203"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588" w:type="dxa"/>
          </w:tcPr>
          <w:p w14:paraId="5EDF5E88" w14:textId="77777777" w:rsidR="001A2306" w:rsidRPr="00925811" w:rsidRDefault="001A2306" w:rsidP="001A2306">
            <w:r w:rsidRPr="00925811">
              <w:t>DSOP</w:t>
            </w:r>
            <w:r w:rsidRPr="00925811">
              <w:rPr>
                <w:rStyle w:val="Subscript"/>
              </w:rPr>
              <w:t>t</w:t>
            </w:r>
          </w:p>
        </w:tc>
        <w:tc>
          <w:tcPr>
            <w:tcW w:w="7025" w:type="dxa"/>
          </w:tcPr>
          <w:p w14:paraId="3A3A5FD3"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means the Distribution System Operation Performance Panel assessment term and is derived in accordance with Part C; and</w:t>
            </w:r>
          </w:p>
        </w:tc>
      </w:tr>
      <w:tr w:rsidR="001A2306" w:rsidRPr="00925811" w14:paraId="5893CFDC"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588" w:type="dxa"/>
          </w:tcPr>
          <w:p w14:paraId="413D8E6B" w14:textId="77777777" w:rsidR="001A2306" w:rsidRPr="00925811" w:rsidRDefault="001A2306" w:rsidP="001A2306">
            <w:r w:rsidRPr="00925811">
              <w:t>DSOM</w:t>
            </w:r>
            <w:r w:rsidRPr="00925811">
              <w:rPr>
                <w:rStyle w:val="Subscript"/>
              </w:rPr>
              <w:t>t</w:t>
            </w:r>
            <w:r w:rsidRPr="00925811">
              <w:t xml:space="preserve"> </w:t>
            </w:r>
          </w:p>
        </w:tc>
        <w:tc>
          <w:tcPr>
            <w:tcW w:w="7025" w:type="dxa"/>
          </w:tcPr>
          <w:p w14:paraId="718D6620"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 xml:space="preserve">means the Distribution System Operation outturn performance metrics term and is derived in accordance with Part D. </w:t>
            </w:r>
          </w:p>
        </w:tc>
      </w:tr>
    </w:tbl>
    <w:p w14:paraId="399A1D0A" w14:textId="77777777" w:rsidR="001A2306" w:rsidRPr="00925811" w:rsidRDefault="001A2306" w:rsidP="001A2306">
      <w:pPr>
        <w:pStyle w:val="Heading3"/>
      </w:pPr>
      <w:r w:rsidRPr="00925811">
        <w:t>Formulae for calculating the Distribution System Operation Stakeholder Satisfaction Survey term (DSOS</w:t>
      </w:r>
      <w:r w:rsidRPr="00925811">
        <w:rPr>
          <w:rStyle w:val="Subscript"/>
        </w:rPr>
        <w:t>t</w:t>
      </w:r>
      <w:r w:rsidRPr="00925811">
        <w:t>)</w:t>
      </w:r>
    </w:p>
    <w:p w14:paraId="6858D49C" w14:textId="77777777" w:rsidR="001A2306" w:rsidRPr="00925811" w:rsidRDefault="001A2306" w:rsidP="001A2306">
      <w:pPr>
        <w:pStyle w:val="NumberedNormal"/>
      </w:pPr>
      <w:r w:rsidRPr="00925811">
        <w:t>The value of DSOS</w:t>
      </w:r>
      <w:r w:rsidRPr="00925811">
        <w:rPr>
          <w:rStyle w:val="Subscript"/>
        </w:rPr>
        <w:t>t</w:t>
      </w:r>
      <w:r w:rsidRPr="00925811">
        <w:t xml:space="preserve"> is derived in accordance with the following formulae:</w:t>
      </w:r>
    </w:p>
    <w:p w14:paraId="32E1458E" w14:textId="77777777" w:rsidR="001A2306" w:rsidRPr="00925811" w:rsidRDefault="001A2306" w:rsidP="001A2306">
      <w:pPr>
        <w:pStyle w:val="FormulaDefinitions"/>
      </w:pPr>
      <w:bookmarkStart w:id="259" w:name="_Hlk106018798"/>
      <w:r w:rsidRPr="00925811">
        <w:t xml:space="preserve">If </w:t>
      </w:r>
      <m:oMath>
        <m:sSub>
          <m:sSubPr>
            <m:ctrlPr>
              <w:rPr>
                <w:rFonts w:ascii="Cambria Math" w:hAnsi="Cambria Math"/>
              </w:rPr>
            </m:ctrlPr>
          </m:sSubPr>
          <m:e>
            <m:r>
              <w:rPr>
                <w:rFonts w:ascii="Cambria Math" w:hAnsi="Cambria Math"/>
              </w:rPr>
              <m:t>DSOSDL</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DSOSAS</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DSOSDU</m:t>
            </m:r>
          </m:e>
          <m:sub>
            <m:r>
              <w:rPr>
                <w:rFonts w:ascii="Cambria Math" w:hAnsi="Cambria Math"/>
              </w:rPr>
              <m:t>t</m:t>
            </m:r>
          </m:sub>
        </m:sSub>
      </m:oMath>
      <w:r w:rsidRPr="00925811">
        <w:t xml:space="preserve"> then:</w:t>
      </w:r>
    </w:p>
    <w:p w14:paraId="07362D1C" w14:textId="77777777" w:rsidR="001A2306" w:rsidRPr="00925811" w:rsidRDefault="00883AC9" w:rsidP="001A2306">
      <m:oMathPara>
        <m:oMathParaPr>
          <m:jc m:val="center"/>
        </m:oMathParaPr>
        <m:oMath>
          <m:sSub>
            <m:sSubPr>
              <m:ctrlPr>
                <w:rPr>
                  <w:rFonts w:ascii="Cambria Math" w:hAnsi="Cambria Math"/>
                </w:rPr>
              </m:ctrlPr>
            </m:sSubPr>
            <m:e>
              <m:r>
                <w:rPr>
                  <w:rFonts w:ascii="Cambria Math" w:hAnsi="Cambria Math"/>
                </w:rPr>
                <m:t>DSOS</m:t>
              </m:r>
            </m:e>
            <m:sub>
              <m:r>
                <w:rPr>
                  <w:rFonts w:ascii="Cambria Math" w:hAnsi="Cambria Math"/>
                </w:rPr>
                <m:t>t</m:t>
              </m:r>
            </m:sub>
          </m:sSub>
          <m:r>
            <w:rPr>
              <w:rFonts w:ascii="Cambria Math" w:hAnsi="Cambria Math"/>
            </w:rPr>
            <m:t>=0</m:t>
          </m:r>
        </m:oMath>
      </m:oMathPara>
    </w:p>
    <w:p w14:paraId="446D3A74" w14:textId="77777777" w:rsidR="001A2306" w:rsidRPr="00925811" w:rsidRDefault="001A2306" w:rsidP="001A2306">
      <w:pPr>
        <w:pStyle w:val="FormulaDefinitions"/>
      </w:pPr>
      <w:r w:rsidRPr="00925811">
        <w:t xml:space="preserve">If </w:t>
      </w:r>
      <m:oMath>
        <m:sSub>
          <m:sSubPr>
            <m:ctrlPr>
              <w:rPr>
                <w:rFonts w:ascii="Cambria Math" w:hAnsi="Cambria Math"/>
              </w:rPr>
            </m:ctrlPr>
          </m:sSubPr>
          <m:e>
            <m:r>
              <w:rPr>
                <w:rFonts w:ascii="Cambria Math" w:hAnsi="Cambria Math"/>
              </w:rPr>
              <m:t>DSOSAS</m:t>
            </m:r>
          </m:e>
          <m:sub>
            <m:r>
              <w:rPr>
                <w:rFonts w:ascii="Cambria Math" w:hAnsi="Cambria Math"/>
              </w:rPr>
              <m:t>t</m:t>
            </m:r>
          </m:sub>
        </m:sSub>
        <m:r>
          <m:rPr>
            <m:sty m:val="p"/>
          </m:rPr>
          <w:rPr>
            <w:rFonts w:ascii="Cambria Math" w:hAnsi="Cambria Math"/>
          </w:rPr>
          <m:t>&gt;</m:t>
        </m:r>
        <m:sSub>
          <m:sSubPr>
            <m:ctrlPr>
              <w:rPr>
                <w:rFonts w:ascii="Cambria Math" w:hAnsi="Cambria Math"/>
              </w:rPr>
            </m:ctrlPr>
          </m:sSubPr>
          <m:e>
            <m:r>
              <w:rPr>
                <w:rFonts w:ascii="Cambria Math" w:hAnsi="Cambria Math"/>
              </w:rPr>
              <m:t>DSOSDU</m:t>
            </m:r>
          </m:e>
          <m:sub>
            <m:r>
              <w:rPr>
                <w:rFonts w:ascii="Cambria Math" w:hAnsi="Cambria Math"/>
              </w:rPr>
              <m:t>t</m:t>
            </m:r>
          </m:sub>
        </m:sSub>
      </m:oMath>
      <w:r w:rsidRPr="00925811">
        <w:t xml:space="preserve"> then:</w:t>
      </w:r>
    </w:p>
    <w:p w14:paraId="2D683F38" w14:textId="5EC5622A" w:rsidR="001A2306" w:rsidRPr="00925811" w:rsidRDefault="00D26DB6" w:rsidP="001A2306">
      <w:pPr>
        <w:pStyle w:val="FormulaDefinitions"/>
      </w:pPr>
      <m:oMath>
        <m:r>
          <w:rPr>
            <w:rFonts w:ascii="Cambria Math" w:hAnsi="Cambria Math"/>
          </w:rPr>
          <m:t xml:space="preserve">                      </m:t>
        </m:r>
        <m:sSub>
          <m:sSubPr>
            <m:ctrlPr>
              <w:rPr>
                <w:rFonts w:ascii="Cambria Math" w:hAnsi="Cambria Math"/>
              </w:rPr>
            </m:ctrlPr>
          </m:sSubPr>
          <m:e>
            <m:r>
              <w:rPr>
                <w:rFonts w:ascii="Cambria Math" w:hAnsi="Cambria Math"/>
              </w:rPr>
              <m:t>DSOS</m:t>
            </m:r>
          </m:e>
          <m:sub>
            <m:r>
              <w:rPr>
                <w:rFonts w:ascii="Cambria Math" w:hAnsi="Cambria Math"/>
              </w:rPr>
              <m:t>t</m:t>
            </m:r>
          </m:sub>
        </m:sSub>
        <m:r>
          <m:rPr>
            <m:sty m:val="p"/>
          </m:rPr>
          <w:rPr>
            <w:rFonts w:ascii="Cambria Math" w:hAnsi="Cambria Math"/>
          </w:rPr>
          <m:t>=</m:t>
        </m:r>
        <m:func>
          <m:funcPr>
            <m:ctrlPr>
              <w:rPr>
                <w:rFonts w:ascii="Cambria Math" w:hAnsi="Cambria Math"/>
              </w:rPr>
            </m:ctrlPr>
          </m:funcPr>
          <m:fName>
            <m:r>
              <w:rPr>
                <w:rFonts w:ascii="Cambria Math" w:hAnsi="Cambria Math"/>
              </w:rPr>
              <m:t>min</m:t>
            </m:r>
          </m:fName>
          <m:e>
            <m:r>
              <m:rPr>
                <m:sty m:val="p"/>
              </m:rPr>
              <w:rPr>
                <w:rFonts w:ascii="Cambria Math" w:hAnsi="Cambria Math"/>
              </w:rPr>
              <m:t>(</m:t>
            </m:r>
            <m:sSub>
              <m:sSubPr>
                <m:ctrlPr>
                  <w:rPr>
                    <w:rFonts w:ascii="Cambria Math" w:hAnsi="Cambria Math"/>
                  </w:rPr>
                </m:ctrlPr>
              </m:sSubPr>
              <m:e>
                <m:r>
                  <w:rPr>
                    <w:rFonts w:ascii="Cambria Math" w:hAnsi="Cambria Math"/>
                  </w:rPr>
                  <m:t>DSOSAU</m:t>
                </m:r>
              </m:e>
              <m:sub>
                <m:r>
                  <w:rPr>
                    <w:rFonts w:ascii="Cambria Math" w:hAnsi="Cambria Math"/>
                  </w:rPr>
                  <m:t>t</m:t>
                </m:r>
              </m:sub>
            </m:sSub>
            <m:r>
              <m:rPr>
                <m:sty m:val="p"/>
              </m:rPr>
              <w:rPr>
                <w:rFonts w:ascii="Cambria Math" w:hAnsi="Cambria Math"/>
              </w:rPr>
              <m:t>, ⁡((</m:t>
            </m:r>
            <m:sSub>
              <m:sSubPr>
                <m:ctrlPr>
                  <w:rPr>
                    <w:rFonts w:ascii="Cambria Math" w:hAnsi="Cambria Math"/>
                  </w:rPr>
                </m:ctrlPr>
              </m:sSubPr>
              <m:e>
                <m:r>
                  <w:rPr>
                    <w:rFonts w:ascii="Cambria Math" w:hAnsi="Cambria Math"/>
                  </w:rPr>
                  <m:t>DSOSAS</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DSOSDU</m:t>
                </m:r>
              </m:e>
              <m:sub>
                <m:r>
                  <w:rPr>
                    <w:rFonts w:ascii="Cambria Math" w:hAnsi="Cambria Math"/>
                  </w:rPr>
                  <m:t>t</m:t>
                </m:r>
              </m:sub>
            </m:sSub>
            <m:r>
              <m:rPr>
                <m:sty m:val="p"/>
              </m:rPr>
              <w:rPr>
                <w:rFonts w:ascii="Cambria Math" w:hAnsi="Cambria Math"/>
              </w:rPr>
              <m:t>)</m:t>
            </m:r>
          </m:e>
        </m:func>
        <m:r>
          <m:rPr>
            <m:sty m:val="p"/>
          </m:rPr>
          <w:rPr>
            <w:rFonts w:ascii="Cambria Math" w:hAnsi="Cambria Math"/>
          </w:rPr>
          <m:t>×</m:t>
        </m:r>
        <m:sSub>
          <m:sSubPr>
            <m:ctrlPr>
              <w:rPr>
                <w:rFonts w:ascii="Cambria Math" w:hAnsi="Cambria Math"/>
              </w:rPr>
            </m:ctrlPr>
          </m:sSubPr>
          <m:e>
            <m:r>
              <w:rPr>
                <w:rFonts w:ascii="Cambria Math" w:hAnsi="Cambria Math"/>
              </w:rPr>
              <m:t>DSOSRIR</m:t>
            </m:r>
          </m:e>
          <m:sub>
            <m:r>
              <w:rPr>
                <w:rFonts w:ascii="Cambria Math" w:hAnsi="Cambria Math"/>
              </w:rPr>
              <m:t>t</m:t>
            </m:r>
          </m:sub>
        </m:sSub>
      </m:oMath>
      <w:r w:rsidR="001A2306" w:rsidRPr="00925811">
        <w:t>))</w:t>
      </w:r>
    </w:p>
    <w:p w14:paraId="134E2156" w14:textId="77777777" w:rsidR="001A2306" w:rsidRPr="00925811" w:rsidRDefault="001A2306" w:rsidP="001A2306">
      <w:pPr>
        <w:pStyle w:val="FormulaDefinitions"/>
      </w:pPr>
      <w:r w:rsidRPr="00925811">
        <w:t xml:space="preserve">If </w:t>
      </w:r>
      <m:oMath>
        <m:sSub>
          <m:sSubPr>
            <m:ctrlPr>
              <w:rPr>
                <w:rFonts w:ascii="Cambria Math" w:hAnsi="Cambria Math"/>
              </w:rPr>
            </m:ctrlPr>
          </m:sSubPr>
          <m:e>
            <m:r>
              <w:rPr>
                <w:rFonts w:ascii="Cambria Math" w:hAnsi="Cambria Math"/>
              </w:rPr>
              <m:t>DSOSAS</m:t>
            </m:r>
          </m:e>
          <m:sub>
            <m:r>
              <w:rPr>
                <w:rFonts w:ascii="Cambria Math" w:hAnsi="Cambria Math"/>
              </w:rPr>
              <m:t>t</m:t>
            </m:r>
          </m:sub>
        </m:sSub>
        <m:r>
          <m:rPr>
            <m:sty m:val="p"/>
          </m:rPr>
          <w:rPr>
            <w:rFonts w:ascii="Cambria Math" w:hAnsi="Cambria Math"/>
          </w:rPr>
          <m:t>&lt;</m:t>
        </m:r>
        <m:sSub>
          <m:sSubPr>
            <m:ctrlPr>
              <w:rPr>
                <w:rFonts w:ascii="Cambria Math" w:hAnsi="Cambria Math"/>
              </w:rPr>
            </m:ctrlPr>
          </m:sSubPr>
          <m:e>
            <m:r>
              <w:rPr>
                <w:rFonts w:ascii="Cambria Math" w:hAnsi="Cambria Math"/>
              </w:rPr>
              <m:t>DSOSDL</m:t>
            </m:r>
          </m:e>
          <m:sub>
            <m:r>
              <w:rPr>
                <w:rFonts w:ascii="Cambria Math" w:hAnsi="Cambria Math"/>
              </w:rPr>
              <m:t>t</m:t>
            </m:r>
          </m:sub>
        </m:sSub>
      </m:oMath>
      <w:r w:rsidRPr="00925811">
        <w:t xml:space="preserve"> then:</w:t>
      </w:r>
    </w:p>
    <w:p w14:paraId="3761997D" w14:textId="60A80A01" w:rsidR="001A2306" w:rsidRPr="00925811" w:rsidRDefault="00883AC9" w:rsidP="001A2306">
      <m:oMathPara>
        <m:oMathParaPr>
          <m:jc m:val="center"/>
        </m:oMathParaPr>
        <m:oMath>
          <m:sSub>
            <m:sSubPr>
              <m:ctrlPr>
                <w:rPr>
                  <w:rFonts w:ascii="Cambria Math" w:hAnsi="Cambria Math"/>
                </w:rPr>
              </m:ctrlPr>
            </m:sSubPr>
            <m:e>
              <m:r>
                <w:rPr>
                  <w:rFonts w:ascii="Cambria Math" w:hAnsi="Cambria Math"/>
                </w:rPr>
                <m:t xml:space="preserve">                                      DSOS</m:t>
              </m:r>
            </m:e>
            <m:sub>
              <m:r>
                <w:rPr>
                  <w:rFonts w:ascii="Cambria Math" w:hAnsi="Cambria Math"/>
                </w:rPr>
                <m:t>t</m:t>
              </m:r>
            </m:sub>
          </m:sSub>
          <m:r>
            <w:rPr>
              <w:rFonts w:ascii="Cambria Math" w:hAnsi="Cambria Math"/>
            </w:rPr>
            <m:t>=</m:t>
          </m:r>
          <m:func>
            <m:funcPr>
              <m:ctrlPr>
                <w:rPr>
                  <w:rFonts w:ascii="Cambria Math" w:hAnsi="Cambria Math"/>
                </w:rPr>
              </m:ctrlPr>
            </m:funcPr>
            <m:fName>
              <m:r>
                <w:rPr>
                  <w:rFonts w:ascii="Cambria Math" w:hAnsi="Cambria Math"/>
                </w:rPr>
                <m:t>max</m:t>
              </m:r>
            </m:fName>
            <m:e>
              <m:r>
                <w:rPr>
                  <w:rFonts w:ascii="Cambria Math" w:hAnsi="Cambria Math"/>
                </w:rPr>
                <m:t>(-</m:t>
              </m:r>
              <m:sSub>
                <m:sSubPr>
                  <m:ctrlPr>
                    <w:rPr>
                      <w:rFonts w:ascii="Cambria Math" w:hAnsi="Cambria Math"/>
                    </w:rPr>
                  </m:ctrlPr>
                </m:sSubPr>
                <m:e>
                  <m:r>
                    <w:rPr>
                      <w:rFonts w:ascii="Cambria Math" w:hAnsi="Cambria Math"/>
                    </w:rPr>
                    <m:t>DSOSAD</m:t>
                  </m:r>
                </m:e>
                <m:sub>
                  <m:r>
                    <w:rPr>
                      <w:rFonts w:ascii="Cambria Math" w:hAnsi="Cambria Math"/>
                    </w:rPr>
                    <m:t>t</m:t>
                  </m:r>
                </m:sub>
              </m:sSub>
              <m:r>
                <w:rPr>
                  <w:rFonts w:ascii="Cambria Math" w:hAnsi="Cambria Math"/>
                </w:rPr>
                <m:t xml:space="preserve">, </m:t>
              </m:r>
              <m:d>
                <m:dPr>
                  <m:ctrlPr>
                    <w:rPr>
                      <w:rFonts w:ascii="Cambria Math" w:hAnsi="Cambria Math"/>
                    </w:rPr>
                  </m:ctrlPr>
                </m:dPr>
                <m:e>
                  <m:d>
                    <m:dPr>
                      <m:ctrlPr>
                        <w:rPr>
                          <w:rFonts w:ascii="Cambria Math" w:hAnsi="Cambria Math"/>
                        </w:rPr>
                      </m:ctrlPr>
                    </m:dPr>
                    <m:e>
                      <m:sSub>
                        <m:sSubPr>
                          <m:ctrlPr>
                            <w:rPr>
                              <w:rFonts w:ascii="Cambria Math" w:hAnsi="Cambria Math"/>
                            </w:rPr>
                          </m:ctrlPr>
                        </m:sSubPr>
                        <m:e>
                          <m:r>
                            <w:rPr>
                              <w:rFonts w:ascii="Cambria Math" w:hAnsi="Cambria Math"/>
                            </w:rPr>
                            <m:t>DSOSAS</m:t>
                          </m:r>
                        </m:e>
                        <m:sub>
                          <m:r>
                            <w:rPr>
                              <w:rFonts w:ascii="Cambria Math" w:hAnsi="Cambria Math"/>
                            </w:rPr>
                            <m:t>t</m:t>
                          </m:r>
                        </m:sub>
                      </m:sSub>
                      <m:r>
                        <w:rPr>
                          <w:rFonts w:ascii="Cambria Math" w:hAnsi="Cambria Math"/>
                        </w:rPr>
                        <m:t xml:space="preserve"> -</m:t>
                      </m:r>
                      <m:sSub>
                        <m:sSubPr>
                          <m:ctrlPr>
                            <w:rPr>
                              <w:rFonts w:ascii="Cambria Math" w:hAnsi="Cambria Math"/>
                            </w:rPr>
                          </m:ctrlPr>
                        </m:sSubPr>
                        <m:e>
                          <m:r>
                            <w:rPr>
                              <w:rFonts w:ascii="Cambria Math" w:hAnsi="Cambria Math"/>
                            </w:rPr>
                            <m:t>DSOSDL</m:t>
                          </m:r>
                        </m:e>
                        <m:sub>
                          <m:r>
                            <w:rPr>
                              <w:rFonts w:ascii="Cambria Math" w:hAnsi="Cambria Math"/>
                            </w:rPr>
                            <m:t>t</m:t>
                          </m:r>
                        </m:sub>
                      </m:sSub>
                    </m:e>
                  </m:d>
                  <m:r>
                    <w:rPr>
                      <w:rFonts w:ascii="Cambria Math" w:hAnsi="Cambria Math"/>
                    </w:rPr>
                    <m:t>×</m:t>
                  </m:r>
                  <m:sSub>
                    <m:sSubPr>
                      <m:ctrlPr>
                        <w:rPr>
                          <w:rFonts w:ascii="Cambria Math" w:hAnsi="Cambria Math"/>
                        </w:rPr>
                      </m:ctrlPr>
                    </m:sSubPr>
                    <m:e>
                      <m:r>
                        <w:rPr>
                          <w:rFonts w:ascii="Cambria Math" w:hAnsi="Cambria Math"/>
                        </w:rPr>
                        <m:t>DSOSPIR</m:t>
                      </m:r>
                    </m:e>
                    <m:sub>
                      <m:r>
                        <w:rPr>
                          <w:rFonts w:ascii="Cambria Math" w:hAnsi="Cambria Math"/>
                        </w:rPr>
                        <m:t>t</m:t>
                      </m:r>
                    </m:sub>
                  </m:sSub>
                </m:e>
              </m:d>
              <m:r>
                <w:rPr>
                  <w:rFonts w:ascii="Cambria Math" w:hAnsi="Cambria Math"/>
                </w:rPr>
                <m:t>)</m:t>
              </m:r>
            </m:e>
          </m:func>
        </m:oMath>
      </m:oMathPara>
    </w:p>
    <w:p w14:paraId="364A218F" w14:textId="77777777" w:rsidR="001A2306" w:rsidRPr="00925811" w:rsidRDefault="001A2306" w:rsidP="001A2306">
      <w:pPr>
        <w:pStyle w:val="FormulaDefinitions"/>
      </w:pPr>
      <w:bookmarkStart w:id="260" w:name="_Hlk107238636"/>
      <w:r w:rsidRPr="00925811">
        <w:t>where:</w:t>
      </w:r>
    </w:p>
    <w:tbl>
      <w:tblPr>
        <w:tblStyle w:val="TableGridLight"/>
        <w:tblW w:w="8613" w:type="dxa"/>
        <w:tblLook w:val="04A0" w:firstRow="1" w:lastRow="0" w:firstColumn="1" w:lastColumn="0" w:noHBand="0" w:noVBand="1"/>
      </w:tblPr>
      <w:tblGrid>
        <w:gridCol w:w="1588"/>
        <w:gridCol w:w="7025"/>
      </w:tblGrid>
      <w:tr w:rsidR="001A2306" w:rsidRPr="00925811" w14:paraId="2ACDB755" w14:textId="77777777" w:rsidTr="00A75C46">
        <w:trPr>
          <w:cnfStyle w:val="100000000000" w:firstRow="1" w:lastRow="0" w:firstColumn="0" w:lastColumn="0" w:oddVBand="0" w:evenVBand="0" w:oddHBand="0"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1588" w:type="dxa"/>
          </w:tcPr>
          <w:bookmarkStart w:id="261" w:name="_Hlk106005954"/>
          <w:p w14:paraId="54F639EC" w14:textId="77777777" w:rsidR="001A2306" w:rsidRPr="00925811" w:rsidRDefault="00883AC9" w:rsidP="001A2306">
            <m:oMathPara>
              <m:oMathParaPr>
                <m:jc m:val="left"/>
              </m:oMathParaPr>
              <m:oMath>
                <m:sSub>
                  <m:sSubPr>
                    <m:ctrlPr>
                      <w:rPr>
                        <w:rFonts w:ascii="Cambria Math" w:hAnsi="Cambria Math"/>
                      </w:rPr>
                    </m:ctrlPr>
                  </m:sSubPr>
                  <m:e>
                    <m:r>
                      <w:rPr>
                        <w:rFonts w:ascii="Cambria Math" w:hAnsi="Cambria Math"/>
                      </w:rPr>
                      <m:t>DSOSAS</m:t>
                    </m:r>
                  </m:e>
                  <m:sub>
                    <m:r>
                      <w:rPr>
                        <w:rFonts w:ascii="Cambria Math" w:hAnsi="Cambria Math"/>
                      </w:rPr>
                      <m:t>t</m:t>
                    </m:r>
                  </m:sub>
                </m:sSub>
              </m:oMath>
            </m:oMathPara>
          </w:p>
        </w:tc>
        <w:tc>
          <w:tcPr>
            <w:tcW w:w="7025" w:type="dxa"/>
          </w:tcPr>
          <w:p w14:paraId="0518FDD0" w14:textId="77777777" w:rsidR="001A2306" w:rsidRPr="00925811" w:rsidRDefault="001A2306" w:rsidP="001A2306">
            <w:pPr>
              <w:cnfStyle w:val="100000000000" w:firstRow="1" w:lastRow="0" w:firstColumn="0" w:lastColumn="0" w:oddVBand="0" w:evenVBand="0" w:oddHBand="0" w:evenHBand="0" w:firstRowFirstColumn="0" w:firstRowLastColumn="0" w:lastRowFirstColumn="0" w:lastRowLastColumn="0"/>
            </w:pPr>
            <w:r w:rsidRPr="00925811">
              <w:t>means the licensee’s actual performance for the Distribution System Operation Stakeholder Satisfaction Survey term, as measured in accordance with the Distribution System Operation Incentive Governance Document;</w:t>
            </w:r>
          </w:p>
        </w:tc>
      </w:tr>
      <w:tr w:rsidR="001A2306" w:rsidRPr="00925811" w14:paraId="693E1694"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588" w:type="dxa"/>
          </w:tcPr>
          <w:p w14:paraId="30FEF625" w14:textId="77777777" w:rsidR="001A2306" w:rsidRPr="00925811" w:rsidRDefault="00883AC9" w:rsidP="001A2306">
            <m:oMathPara>
              <m:oMathParaPr>
                <m:jc m:val="left"/>
              </m:oMathParaPr>
              <m:oMath>
                <m:sSub>
                  <m:sSubPr>
                    <m:ctrlPr>
                      <w:rPr>
                        <w:rFonts w:ascii="Cambria Math" w:hAnsi="Cambria Math"/>
                      </w:rPr>
                    </m:ctrlPr>
                  </m:sSubPr>
                  <m:e>
                    <m:r>
                      <w:rPr>
                        <w:rFonts w:ascii="Cambria Math" w:hAnsi="Cambria Math"/>
                      </w:rPr>
                      <m:t>DSOSDL</m:t>
                    </m:r>
                  </m:e>
                  <m:sub>
                    <m:r>
                      <w:rPr>
                        <w:rFonts w:ascii="Cambria Math" w:hAnsi="Cambria Math"/>
                      </w:rPr>
                      <m:t>t</m:t>
                    </m:r>
                  </m:sub>
                </m:sSub>
              </m:oMath>
            </m:oMathPara>
          </w:p>
        </w:tc>
        <w:tc>
          <w:tcPr>
            <w:tcW w:w="7025" w:type="dxa"/>
          </w:tcPr>
          <w:p w14:paraId="4035C11C"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 xml:space="preserve">means the lower deadband for the Distribution System Operation Stakeholder Satisfaction Survey term and equals 7.50; </w:t>
            </w:r>
          </w:p>
        </w:tc>
      </w:tr>
      <w:tr w:rsidR="001A2306" w:rsidRPr="00925811" w14:paraId="3A924EC7"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588" w:type="dxa"/>
          </w:tcPr>
          <w:p w14:paraId="0DF50994" w14:textId="77777777" w:rsidR="001A2306" w:rsidRPr="00925811" w:rsidRDefault="001A2306" w:rsidP="001A2306">
            <w:r w:rsidRPr="00925811">
              <w:t>DSOSDU</w:t>
            </w:r>
            <w:r w:rsidRPr="00925811">
              <w:rPr>
                <w:rStyle w:val="Subscript"/>
              </w:rPr>
              <w:t>t</w:t>
            </w:r>
          </w:p>
        </w:tc>
        <w:tc>
          <w:tcPr>
            <w:tcW w:w="7025" w:type="dxa"/>
          </w:tcPr>
          <w:p w14:paraId="0C7D3621"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means the upper deadband for the Distribution System Operation Stakeholder Satisfaction Survey term and equals 7.90;</w:t>
            </w:r>
          </w:p>
        </w:tc>
      </w:tr>
      <w:tr w:rsidR="001A2306" w:rsidRPr="00925811" w14:paraId="60D5D38A"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588" w:type="dxa"/>
          </w:tcPr>
          <w:p w14:paraId="19E50A60" w14:textId="77777777" w:rsidR="001A2306" w:rsidRPr="00925811" w:rsidRDefault="001A2306" w:rsidP="001A2306">
            <w:r w:rsidRPr="00925811">
              <w:t>DSOSAU</w:t>
            </w:r>
            <w:r w:rsidRPr="00925811">
              <w:rPr>
                <w:rStyle w:val="Subscript"/>
              </w:rPr>
              <w:t>t</w:t>
            </w:r>
          </w:p>
        </w:tc>
        <w:tc>
          <w:tcPr>
            <w:tcW w:w="7025" w:type="dxa"/>
          </w:tcPr>
          <w:p w14:paraId="02CBD5CD"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 xml:space="preserve">means the maximum reward in respect of the Distribution System Operation Stakeholder Satisfaction Survey term for the licensee, as specified in Appendix 1, which is awarded when </w:t>
            </w:r>
            <m:oMath>
              <m:sSub>
                <m:sSubPr>
                  <m:ctrlPr>
                    <w:rPr>
                      <w:rFonts w:ascii="Cambria Math" w:hAnsi="Cambria Math"/>
                    </w:rPr>
                  </m:ctrlPr>
                </m:sSubPr>
                <m:e>
                  <m:r>
                    <m:rPr>
                      <m:sty m:val="p"/>
                    </m:rPr>
                    <w:rPr>
                      <w:rFonts w:ascii="Cambria Math" w:hAnsi="Cambria Math"/>
                    </w:rPr>
                    <m:t>DSOSAS</m:t>
                  </m:r>
                </m:e>
                <m:sub>
                  <m:r>
                    <m:rPr>
                      <m:sty m:val="p"/>
                    </m:rPr>
                    <w:rPr>
                      <w:rFonts w:ascii="Cambria Math" w:hAnsi="Cambria Math"/>
                    </w:rPr>
                    <m:t>t</m:t>
                  </m:r>
                </m:sub>
              </m:sSub>
            </m:oMath>
            <w:r w:rsidRPr="00925811">
              <w:t xml:space="preserve"> is greater than or equal to 9.00;</w:t>
            </w:r>
          </w:p>
        </w:tc>
      </w:tr>
      <w:tr w:rsidR="001A2306" w:rsidRPr="00925811" w14:paraId="386F1E7D"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588" w:type="dxa"/>
          </w:tcPr>
          <w:p w14:paraId="06214C93" w14:textId="77777777" w:rsidR="001A2306" w:rsidRPr="00925811" w:rsidRDefault="001A2306" w:rsidP="001A2306">
            <w:r w:rsidRPr="00925811">
              <w:t>DSOSRIR</w:t>
            </w:r>
            <w:r w:rsidRPr="00925811">
              <w:rPr>
                <w:rStyle w:val="Subscript"/>
              </w:rPr>
              <w:t>t</w:t>
            </w:r>
          </w:p>
        </w:tc>
        <w:tc>
          <w:tcPr>
            <w:tcW w:w="7025" w:type="dxa"/>
          </w:tcPr>
          <w:p w14:paraId="46835C0C"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 xml:space="preserve">means the licensee's reward incentive rate for the Distribution System Operation Stakeholder Satisfaction Survey term, as specified in Appendix 2; </w:t>
            </w:r>
          </w:p>
        </w:tc>
      </w:tr>
      <w:tr w:rsidR="001A2306" w:rsidRPr="00925811" w14:paraId="377CCFDA"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588" w:type="dxa"/>
          </w:tcPr>
          <w:p w14:paraId="19F16AFE" w14:textId="77777777" w:rsidR="001A2306" w:rsidRPr="00925811" w:rsidRDefault="001A2306" w:rsidP="001A2306">
            <w:r w:rsidRPr="00925811">
              <w:t>DSOSAD</w:t>
            </w:r>
            <w:r w:rsidRPr="00925811">
              <w:rPr>
                <w:rStyle w:val="Subscript"/>
              </w:rPr>
              <w:t>t</w:t>
            </w:r>
          </w:p>
        </w:tc>
        <w:tc>
          <w:tcPr>
            <w:tcW w:w="7025" w:type="dxa"/>
          </w:tcPr>
          <w:p w14:paraId="5DA253FC"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 xml:space="preserve">means the maximum penalty in respect of the Distribution System Operation Stakeholder Satisfaction Survey term for the licensee, as specified in Appendix 3, which is awarded when </w:t>
            </w:r>
            <m:oMath>
              <m:sSub>
                <m:sSubPr>
                  <m:ctrlPr>
                    <w:rPr>
                      <w:rFonts w:ascii="Cambria Math" w:hAnsi="Cambria Math"/>
                    </w:rPr>
                  </m:ctrlPr>
                </m:sSubPr>
                <m:e>
                  <m:r>
                    <m:rPr>
                      <m:sty m:val="p"/>
                    </m:rPr>
                    <w:rPr>
                      <w:rFonts w:ascii="Cambria Math" w:hAnsi="Cambria Math"/>
                    </w:rPr>
                    <m:t>DSOSAS</m:t>
                  </m:r>
                </m:e>
                <m:sub>
                  <m:r>
                    <m:rPr>
                      <m:sty m:val="p"/>
                    </m:rPr>
                    <w:rPr>
                      <w:rFonts w:ascii="Cambria Math" w:hAnsi="Cambria Math"/>
                    </w:rPr>
                    <m:t>t</m:t>
                  </m:r>
                </m:sub>
              </m:sSub>
            </m:oMath>
            <w:r w:rsidRPr="00925811">
              <w:t xml:space="preserve"> is less than or equal to 6.40; and</w:t>
            </w:r>
          </w:p>
        </w:tc>
      </w:tr>
      <w:tr w:rsidR="001A2306" w:rsidRPr="00925811" w14:paraId="5F3F588E" w14:textId="77777777" w:rsidTr="00A75C46">
        <w:trPr>
          <w:trHeight w:val="32"/>
        </w:trPr>
        <w:tc>
          <w:tcPr>
            <w:cnfStyle w:val="001000000000" w:firstRow="0" w:lastRow="0" w:firstColumn="1" w:lastColumn="0" w:oddVBand="0" w:evenVBand="0" w:oddHBand="0" w:evenHBand="0" w:firstRowFirstColumn="0" w:firstRowLastColumn="0" w:lastRowFirstColumn="0" w:lastRowLastColumn="0"/>
            <w:tcW w:w="1588" w:type="dxa"/>
          </w:tcPr>
          <w:p w14:paraId="4A3EA7D9" w14:textId="77777777" w:rsidR="001A2306" w:rsidRPr="00925811" w:rsidRDefault="001A2306" w:rsidP="001A2306">
            <w:r w:rsidRPr="00925811">
              <w:t>DSOSPIR</w:t>
            </w:r>
            <w:r w:rsidRPr="00925811">
              <w:rPr>
                <w:rStyle w:val="Subscript"/>
              </w:rPr>
              <w:t>t</w:t>
            </w:r>
          </w:p>
        </w:tc>
        <w:tc>
          <w:tcPr>
            <w:tcW w:w="7025" w:type="dxa"/>
          </w:tcPr>
          <w:p w14:paraId="60BA1EE0"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means the licensee's penalty incentive rate for the Distribution System Operation Stakeholder Satisfaction Survey term, as specified in Appendix 4.</w:t>
            </w:r>
          </w:p>
        </w:tc>
      </w:tr>
    </w:tbl>
    <w:p w14:paraId="1C352FFB" w14:textId="77777777" w:rsidR="001A2306" w:rsidRPr="00925811" w:rsidRDefault="001A2306" w:rsidP="001A2306">
      <w:pPr>
        <w:pStyle w:val="NumberedNormal"/>
      </w:pPr>
      <w:bookmarkStart w:id="262" w:name="_Hlk108534936"/>
      <w:bookmarkEnd w:id="259"/>
      <w:bookmarkEnd w:id="260"/>
      <w:bookmarkEnd w:id="261"/>
      <w:r w:rsidRPr="00925811">
        <w:t>The Authority may keep DSOSDL</w:t>
      </w:r>
      <w:r w:rsidRPr="00925811">
        <w:rPr>
          <w:rStyle w:val="Subscript"/>
        </w:rPr>
        <w:t>t</w:t>
      </w:r>
      <w:r w:rsidRPr="00925811">
        <w:t xml:space="preserve"> and DSOSDU</w:t>
      </w:r>
      <w:r w:rsidRPr="00925811">
        <w:rPr>
          <w:rStyle w:val="Subscript"/>
        </w:rPr>
        <w:t>t</w:t>
      </w:r>
      <w:r w:rsidRPr="00925811">
        <w:t xml:space="preserve"> under review and any modifications must be made under section 11A (modifications of conditions of licences) of the Act.</w:t>
      </w:r>
    </w:p>
    <w:bookmarkEnd w:id="262"/>
    <w:p w14:paraId="3F7E7558" w14:textId="77777777" w:rsidR="001A2306" w:rsidRPr="00925811" w:rsidRDefault="001A2306" w:rsidP="001A2306">
      <w:pPr>
        <w:pStyle w:val="Heading3"/>
      </w:pPr>
      <w:r w:rsidRPr="00925811">
        <w:t>Formulae for calculating the Distribution System Operation Performance Panel assessment term (DSOP</w:t>
      </w:r>
      <w:r w:rsidRPr="00925811">
        <w:rPr>
          <w:rStyle w:val="Subscript"/>
        </w:rPr>
        <w:t>t</w:t>
      </w:r>
      <w:r w:rsidRPr="00925811">
        <w:t xml:space="preserve">) </w:t>
      </w:r>
    </w:p>
    <w:p w14:paraId="71687D8B" w14:textId="77777777" w:rsidR="001A2306" w:rsidRPr="00925811" w:rsidRDefault="001A2306" w:rsidP="001A2306">
      <w:pPr>
        <w:pStyle w:val="NumberedNormal"/>
      </w:pPr>
      <w:r w:rsidRPr="00925811">
        <w:t>The value of DSOP</w:t>
      </w:r>
      <w:r w:rsidRPr="00925811">
        <w:rPr>
          <w:rStyle w:val="Subscript"/>
        </w:rPr>
        <w:t>t</w:t>
      </w:r>
      <w:r w:rsidRPr="00925811">
        <w:t xml:space="preserve"> is derived in accordance with the following formulae:</w:t>
      </w:r>
    </w:p>
    <w:p w14:paraId="50A52FC3" w14:textId="77777777" w:rsidR="001A2306" w:rsidRPr="00925811" w:rsidRDefault="001A2306" w:rsidP="001A2306">
      <w:pPr>
        <w:pStyle w:val="FormulaDefinitions"/>
      </w:pPr>
      <w:r w:rsidRPr="00925811">
        <w:t xml:space="preserve">If </w:t>
      </w:r>
      <m:oMath>
        <m:sSub>
          <m:sSubPr>
            <m:ctrlPr>
              <w:rPr>
                <w:rFonts w:ascii="Cambria Math" w:hAnsi="Cambria Math"/>
              </w:rPr>
            </m:ctrlPr>
          </m:sSubPr>
          <m:e>
            <m:r>
              <w:rPr>
                <w:rFonts w:ascii="Cambria Math" w:hAnsi="Cambria Math"/>
              </w:rPr>
              <m:t>DSOPDL</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DSOPAS</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DSOPDU</m:t>
            </m:r>
          </m:e>
          <m:sub>
            <m:r>
              <w:rPr>
                <w:rFonts w:ascii="Cambria Math" w:hAnsi="Cambria Math"/>
              </w:rPr>
              <m:t>t</m:t>
            </m:r>
          </m:sub>
        </m:sSub>
      </m:oMath>
      <w:r w:rsidRPr="00925811">
        <w:t>, then:</w:t>
      </w:r>
    </w:p>
    <w:p w14:paraId="6C2625D4" w14:textId="77777777" w:rsidR="001A2306" w:rsidRPr="00925811" w:rsidRDefault="00883AC9" w:rsidP="001A2306">
      <w:pPr>
        <w:pStyle w:val="FormulaDefinitions"/>
      </w:pPr>
      <m:oMathPara>
        <m:oMathParaPr>
          <m:jc m:val="center"/>
        </m:oMathParaPr>
        <m:oMath>
          <m:sSub>
            <m:sSubPr>
              <m:ctrlPr>
                <w:rPr>
                  <w:rFonts w:ascii="Cambria Math" w:hAnsi="Cambria Math"/>
                </w:rPr>
              </m:ctrlPr>
            </m:sSubPr>
            <m:e>
              <m:r>
                <w:rPr>
                  <w:rFonts w:ascii="Cambria Math" w:hAnsi="Cambria Math"/>
                </w:rPr>
                <m:t>DSOP</m:t>
              </m:r>
            </m:e>
            <m:sub>
              <m:r>
                <w:rPr>
                  <w:rFonts w:ascii="Cambria Math" w:hAnsi="Cambria Math"/>
                </w:rPr>
                <m:t>t</m:t>
              </m:r>
            </m:sub>
          </m:sSub>
          <m:r>
            <m:rPr>
              <m:sty m:val="p"/>
            </m:rPr>
            <w:rPr>
              <w:rFonts w:ascii="Cambria Math" w:hAnsi="Cambria Math"/>
            </w:rPr>
            <m:t>=0</m:t>
          </m:r>
        </m:oMath>
      </m:oMathPara>
    </w:p>
    <w:p w14:paraId="0E8615A1" w14:textId="77777777" w:rsidR="001A2306" w:rsidRPr="00925811" w:rsidRDefault="001A2306" w:rsidP="001A2306">
      <w:pPr>
        <w:pStyle w:val="FormulaDefinitions"/>
      </w:pPr>
      <m:oMath>
        <m:r>
          <m:rPr>
            <m:sty m:val="p"/>
          </m:rPr>
          <w:rPr>
            <w:rFonts w:ascii="Cambria Math" w:hAnsi="Cambria Math"/>
          </w:rPr>
          <m:t xml:space="preserve">If </m:t>
        </m:r>
        <m:sSub>
          <m:sSubPr>
            <m:ctrlPr>
              <w:rPr>
                <w:rFonts w:ascii="Cambria Math" w:hAnsi="Cambria Math"/>
              </w:rPr>
            </m:ctrlPr>
          </m:sSubPr>
          <m:e>
            <m:r>
              <w:rPr>
                <w:rFonts w:ascii="Cambria Math" w:hAnsi="Cambria Math"/>
              </w:rPr>
              <m:t>DSOPAS</m:t>
            </m:r>
          </m:e>
          <m:sub>
            <m:r>
              <w:rPr>
                <w:rFonts w:ascii="Cambria Math" w:hAnsi="Cambria Math"/>
              </w:rPr>
              <m:t>t</m:t>
            </m:r>
          </m:sub>
        </m:sSub>
        <m:r>
          <m:rPr>
            <m:sty m:val="p"/>
          </m:rPr>
          <w:rPr>
            <w:rFonts w:ascii="Cambria Math" w:hAnsi="Cambria Math"/>
          </w:rPr>
          <m:t>&gt;</m:t>
        </m:r>
        <m:sSub>
          <m:sSubPr>
            <m:ctrlPr>
              <w:rPr>
                <w:rFonts w:ascii="Cambria Math" w:hAnsi="Cambria Math"/>
              </w:rPr>
            </m:ctrlPr>
          </m:sSubPr>
          <m:e>
            <m:r>
              <w:rPr>
                <w:rFonts w:ascii="Cambria Math" w:hAnsi="Cambria Math"/>
              </w:rPr>
              <m:t>DSOPDU</m:t>
            </m:r>
          </m:e>
          <m:sub>
            <m:r>
              <w:rPr>
                <w:rFonts w:ascii="Cambria Math" w:hAnsi="Cambria Math"/>
              </w:rPr>
              <m:t>t</m:t>
            </m:r>
          </m:sub>
        </m:sSub>
      </m:oMath>
      <w:r w:rsidRPr="00925811">
        <w:t xml:space="preserve"> then:</w:t>
      </w:r>
    </w:p>
    <w:p w14:paraId="48F86C46" w14:textId="20CE5A07" w:rsidR="001A2306" w:rsidRPr="00925811" w:rsidRDefault="00D26DB6" w:rsidP="001A2306">
      <w:pPr>
        <w:pStyle w:val="FormulaDefinitions"/>
      </w:pPr>
      <w:r w:rsidRPr="00925811">
        <w:rPr>
          <w:rFonts w:eastAsiaTheme="minorEastAsia"/>
        </w:rPr>
        <w:t xml:space="preserve">                       </w:t>
      </w:r>
      <m:oMath>
        <m:sSub>
          <m:sSubPr>
            <m:ctrlPr>
              <w:rPr>
                <w:rFonts w:ascii="Cambria Math" w:hAnsi="Cambria Math"/>
              </w:rPr>
            </m:ctrlPr>
          </m:sSubPr>
          <m:e>
            <m:r>
              <w:rPr>
                <w:rFonts w:ascii="Cambria Math" w:hAnsi="Cambria Math"/>
              </w:rPr>
              <m:t>DSOP</m:t>
            </m:r>
          </m:e>
          <m:sub>
            <m:r>
              <w:rPr>
                <w:rFonts w:ascii="Cambria Math" w:hAnsi="Cambria Math"/>
              </w:rPr>
              <m:t>t</m:t>
            </m:r>
          </m:sub>
        </m:sSub>
        <m:r>
          <m:rPr>
            <m:sty m:val="p"/>
          </m:rPr>
          <w:rPr>
            <w:rFonts w:ascii="Cambria Math" w:hAnsi="Cambria Math"/>
          </w:rPr>
          <m:t>=</m:t>
        </m:r>
        <m:func>
          <m:funcPr>
            <m:ctrlPr>
              <w:rPr>
                <w:rFonts w:ascii="Cambria Math" w:hAnsi="Cambria Math"/>
              </w:rPr>
            </m:ctrlPr>
          </m:funcPr>
          <m:fName>
            <m:r>
              <w:rPr>
                <w:rFonts w:ascii="Cambria Math" w:hAnsi="Cambria Math"/>
              </w:rPr>
              <m:t>min</m:t>
            </m:r>
          </m:fName>
          <m:e>
            <m:r>
              <m:rPr>
                <m:sty m:val="p"/>
              </m:rPr>
              <w:rPr>
                <w:rFonts w:ascii="Cambria Math" w:hAnsi="Cambria Math"/>
              </w:rPr>
              <m:t>(</m:t>
            </m:r>
            <m:sSub>
              <m:sSubPr>
                <m:ctrlPr>
                  <w:rPr>
                    <w:rFonts w:ascii="Cambria Math" w:hAnsi="Cambria Math"/>
                  </w:rPr>
                </m:ctrlPr>
              </m:sSubPr>
              <m:e>
                <m:r>
                  <w:rPr>
                    <w:rFonts w:ascii="Cambria Math" w:hAnsi="Cambria Math"/>
                  </w:rPr>
                  <m:t>DSOPAU</m:t>
                </m:r>
              </m:e>
              <m:sub>
                <m:r>
                  <w:rPr>
                    <w:rFonts w:ascii="Cambria Math" w:hAnsi="Cambria Math"/>
                  </w:rPr>
                  <m:t>t</m:t>
                </m:r>
              </m:sub>
            </m:sSub>
            <m:r>
              <m:rPr>
                <m:sty m:val="p"/>
              </m:rPr>
              <w:rPr>
                <w:rFonts w:ascii="Cambria Math" w:hAnsi="Cambria Math"/>
              </w:rPr>
              <m:t>, ⁡((</m:t>
            </m:r>
            <m:sSub>
              <m:sSubPr>
                <m:ctrlPr>
                  <w:rPr>
                    <w:rFonts w:ascii="Cambria Math" w:hAnsi="Cambria Math"/>
                  </w:rPr>
                </m:ctrlPr>
              </m:sSubPr>
              <m:e>
                <m:r>
                  <w:rPr>
                    <w:rFonts w:ascii="Cambria Math" w:hAnsi="Cambria Math"/>
                  </w:rPr>
                  <m:t>DSOPAS</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DSOPDU</m:t>
                </m:r>
              </m:e>
              <m:sub>
                <m:r>
                  <w:rPr>
                    <w:rFonts w:ascii="Cambria Math" w:hAnsi="Cambria Math"/>
                  </w:rPr>
                  <m:t>t</m:t>
                </m:r>
              </m:sub>
            </m:sSub>
            <m:r>
              <m:rPr>
                <m:sty m:val="p"/>
              </m:rPr>
              <w:rPr>
                <w:rFonts w:ascii="Cambria Math" w:hAnsi="Cambria Math"/>
              </w:rPr>
              <m:t>)</m:t>
            </m:r>
          </m:e>
        </m:func>
        <m:r>
          <m:rPr>
            <m:sty m:val="p"/>
          </m:rPr>
          <w:rPr>
            <w:rFonts w:ascii="Cambria Math" w:hAnsi="Cambria Math"/>
          </w:rPr>
          <m:t>×</m:t>
        </m:r>
        <m:sSub>
          <m:sSubPr>
            <m:ctrlPr>
              <w:rPr>
                <w:rFonts w:ascii="Cambria Math" w:hAnsi="Cambria Math"/>
              </w:rPr>
            </m:ctrlPr>
          </m:sSubPr>
          <m:e>
            <m:r>
              <w:rPr>
                <w:rFonts w:ascii="Cambria Math" w:hAnsi="Cambria Math"/>
              </w:rPr>
              <m:t>DSOPRIR</m:t>
            </m:r>
          </m:e>
          <m:sub>
            <m:r>
              <w:rPr>
                <w:rFonts w:ascii="Cambria Math" w:hAnsi="Cambria Math"/>
              </w:rPr>
              <m:t>t</m:t>
            </m:r>
          </m:sub>
        </m:sSub>
      </m:oMath>
      <w:r w:rsidR="001A2306" w:rsidRPr="00925811">
        <w:t>))</w:t>
      </w:r>
    </w:p>
    <w:p w14:paraId="7D5E8867" w14:textId="77777777" w:rsidR="001A2306" w:rsidRPr="00925811" w:rsidRDefault="001A2306" w:rsidP="001A2306">
      <w:pPr>
        <w:pStyle w:val="FormulaDefinitions"/>
      </w:pPr>
      <m:oMath>
        <m:r>
          <m:rPr>
            <m:sty m:val="p"/>
          </m:rPr>
          <w:rPr>
            <w:rFonts w:ascii="Cambria Math" w:hAnsi="Cambria Math"/>
          </w:rPr>
          <m:t xml:space="preserve">If </m:t>
        </m:r>
        <m:sSub>
          <m:sSubPr>
            <m:ctrlPr>
              <w:rPr>
                <w:rFonts w:ascii="Cambria Math" w:hAnsi="Cambria Math"/>
              </w:rPr>
            </m:ctrlPr>
          </m:sSubPr>
          <m:e>
            <m:r>
              <w:rPr>
                <w:rFonts w:ascii="Cambria Math" w:hAnsi="Cambria Math"/>
              </w:rPr>
              <m:t>DSOPAS</m:t>
            </m:r>
          </m:e>
          <m:sub>
            <m:r>
              <w:rPr>
                <w:rFonts w:ascii="Cambria Math" w:hAnsi="Cambria Math"/>
              </w:rPr>
              <m:t>t</m:t>
            </m:r>
          </m:sub>
        </m:sSub>
        <m:r>
          <m:rPr>
            <m:sty m:val="p"/>
          </m:rPr>
          <w:rPr>
            <w:rFonts w:ascii="Cambria Math" w:hAnsi="Cambria Math"/>
          </w:rPr>
          <m:t>&lt;</m:t>
        </m:r>
        <m:sSub>
          <m:sSubPr>
            <m:ctrlPr>
              <w:rPr>
                <w:rFonts w:ascii="Cambria Math" w:hAnsi="Cambria Math"/>
              </w:rPr>
            </m:ctrlPr>
          </m:sSubPr>
          <m:e>
            <m:r>
              <w:rPr>
                <w:rFonts w:ascii="Cambria Math" w:hAnsi="Cambria Math"/>
              </w:rPr>
              <m:t>DSOPDL</m:t>
            </m:r>
          </m:e>
          <m:sub>
            <m:r>
              <w:rPr>
                <w:rFonts w:ascii="Cambria Math" w:hAnsi="Cambria Math"/>
              </w:rPr>
              <m:t>t</m:t>
            </m:r>
          </m:sub>
        </m:sSub>
      </m:oMath>
      <w:r w:rsidRPr="00925811">
        <w:t xml:space="preserve"> then:</w:t>
      </w:r>
    </w:p>
    <w:p w14:paraId="2EA3C27E" w14:textId="766521C0" w:rsidR="001A2306" w:rsidRPr="00925811" w:rsidRDefault="00883AC9" w:rsidP="001A2306">
      <m:oMathPara>
        <m:oMathParaPr>
          <m:jc m:val="center"/>
        </m:oMathParaPr>
        <m:oMath>
          <m:sSub>
            <m:sSubPr>
              <m:ctrlPr>
                <w:rPr>
                  <w:rFonts w:ascii="Cambria Math" w:hAnsi="Cambria Math"/>
                </w:rPr>
              </m:ctrlPr>
            </m:sSubPr>
            <m:e>
              <m:r>
                <w:rPr>
                  <w:rFonts w:ascii="Cambria Math" w:hAnsi="Cambria Math"/>
                </w:rPr>
                <m:t xml:space="preserve">                                      DSOP</m:t>
              </m:r>
            </m:e>
            <m:sub>
              <m:r>
                <w:rPr>
                  <w:rFonts w:ascii="Cambria Math" w:hAnsi="Cambria Math"/>
                </w:rPr>
                <m:t>t</m:t>
              </m:r>
            </m:sub>
          </m:sSub>
          <m:r>
            <m:rPr>
              <m:sty m:val="p"/>
            </m:rPr>
            <w:rPr>
              <w:rFonts w:ascii="Cambria Math" w:hAnsi="Cambria Math"/>
            </w:rPr>
            <m:t>=</m:t>
          </m:r>
          <m:func>
            <m:funcPr>
              <m:ctrlPr>
                <w:rPr>
                  <w:rFonts w:ascii="Cambria Math" w:hAnsi="Cambria Math"/>
                </w:rPr>
              </m:ctrlPr>
            </m:funcPr>
            <m:fName>
              <m:r>
                <w:rPr>
                  <w:rFonts w:ascii="Cambria Math" w:hAnsi="Cambria Math"/>
                </w:rPr>
                <m:t>max</m:t>
              </m:r>
            </m:fName>
            <m:e>
              <m:r>
                <m:rPr>
                  <m:sty m:val="p"/>
                </m:rPr>
                <w:rPr>
                  <w:rFonts w:ascii="Cambria Math" w:hAnsi="Cambria Math"/>
                </w:rPr>
                <m:t>(-</m:t>
              </m:r>
              <m:sSub>
                <m:sSubPr>
                  <m:ctrlPr>
                    <w:rPr>
                      <w:rFonts w:ascii="Cambria Math" w:hAnsi="Cambria Math"/>
                    </w:rPr>
                  </m:ctrlPr>
                </m:sSubPr>
                <m:e>
                  <m:r>
                    <w:rPr>
                      <w:rFonts w:ascii="Cambria Math" w:hAnsi="Cambria Math"/>
                    </w:rPr>
                    <m:t>DSOPAD</m:t>
                  </m:r>
                </m:e>
                <m:sub>
                  <m:r>
                    <w:rPr>
                      <w:rFonts w:ascii="Cambria Math" w:hAnsi="Cambria Math"/>
                    </w:rPr>
                    <m:t>t</m:t>
                  </m:r>
                </m:sub>
              </m:sSub>
              <m:r>
                <m:rPr>
                  <m:sty m:val="p"/>
                </m:rPr>
                <w:rPr>
                  <w:rFonts w:ascii="Cambria Math" w:hAnsi="Cambria Math"/>
                </w:rPr>
                <m:t xml:space="preserve">, </m:t>
              </m:r>
              <m:d>
                <m:dPr>
                  <m:ctrlPr>
                    <w:rPr>
                      <w:rFonts w:ascii="Cambria Math" w:hAnsi="Cambria Math"/>
                    </w:rPr>
                  </m:ctrlPr>
                </m:dPr>
                <m:e>
                  <m:d>
                    <m:dPr>
                      <m:ctrlPr>
                        <w:rPr>
                          <w:rFonts w:ascii="Cambria Math" w:hAnsi="Cambria Math"/>
                        </w:rPr>
                      </m:ctrlPr>
                    </m:dPr>
                    <m:e>
                      <m:sSub>
                        <m:sSubPr>
                          <m:ctrlPr>
                            <w:rPr>
                              <w:rFonts w:ascii="Cambria Math" w:hAnsi="Cambria Math"/>
                            </w:rPr>
                          </m:ctrlPr>
                        </m:sSubPr>
                        <m:e>
                          <m:r>
                            <w:rPr>
                              <w:rFonts w:ascii="Cambria Math" w:hAnsi="Cambria Math"/>
                            </w:rPr>
                            <m:t>DSOPAS</m:t>
                          </m:r>
                        </m:e>
                        <m:sub>
                          <m:r>
                            <w:rPr>
                              <w:rFonts w:ascii="Cambria Math" w:hAnsi="Cambria Math"/>
                            </w:rPr>
                            <m:t>t</m:t>
                          </m:r>
                        </m:sub>
                      </m:sSub>
                      <m:r>
                        <m:rPr>
                          <m:sty m:val="p"/>
                        </m:rPr>
                        <w:rPr>
                          <w:rFonts w:ascii="Cambria Math" w:hAnsi="Cambria Math"/>
                        </w:rPr>
                        <m:t xml:space="preserve"> -</m:t>
                      </m:r>
                      <m:sSub>
                        <m:sSubPr>
                          <m:ctrlPr>
                            <w:rPr>
                              <w:rFonts w:ascii="Cambria Math" w:hAnsi="Cambria Math"/>
                            </w:rPr>
                          </m:ctrlPr>
                        </m:sSubPr>
                        <m:e>
                          <m:r>
                            <w:rPr>
                              <w:rFonts w:ascii="Cambria Math" w:hAnsi="Cambria Math"/>
                            </w:rPr>
                            <m:t>DSOPDL</m:t>
                          </m:r>
                        </m:e>
                        <m:sub>
                          <m:r>
                            <w:rPr>
                              <w:rFonts w:ascii="Cambria Math" w:hAnsi="Cambria Math"/>
                            </w:rPr>
                            <m:t>t</m:t>
                          </m:r>
                        </m:sub>
                      </m:sSub>
                    </m:e>
                  </m:d>
                  <m:r>
                    <m:rPr>
                      <m:sty m:val="p"/>
                    </m:rPr>
                    <w:rPr>
                      <w:rFonts w:ascii="Cambria Math" w:hAnsi="Cambria Math"/>
                    </w:rPr>
                    <m:t>×</m:t>
                  </m:r>
                  <m:sSub>
                    <m:sSubPr>
                      <m:ctrlPr>
                        <w:rPr>
                          <w:rFonts w:ascii="Cambria Math" w:hAnsi="Cambria Math"/>
                        </w:rPr>
                      </m:ctrlPr>
                    </m:sSubPr>
                    <m:e>
                      <m:r>
                        <w:rPr>
                          <w:rFonts w:ascii="Cambria Math" w:hAnsi="Cambria Math"/>
                        </w:rPr>
                        <m:t>DSOPPIR</m:t>
                      </m:r>
                    </m:e>
                    <m:sub>
                      <m:r>
                        <w:rPr>
                          <w:rFonts w:ascii="Cambria Math" w:hAnsi="Cambria Math"/>
                        </w:rPr>
                        <m:t>t</m:t>
                      </m:r>
                    </m:sub>
                  </m:sSub>
                  <m:r>
                    <m:rPr>
                      <m:sty m:val="p"/>
                    </m:rPr>
                    <w:rPr>
                      <w:rFonts w:ascii="Cambria Math" w:hAnsi="Cambria Math"/>
                    </w:rPr>
                    <m:t>)</m:t>
                  </m:r>
                </m:e>
              </m:d>
            </m:e>
          </m:func>
        </m:oMath>
      </m:oMathPara>
    </w:p>
    <w:p w14:paraId="5B6924FA" w14:textId="77777777" w:rsidR="001A2306" w:rsidRPr="00925811" w:rsidRDefault="001A2306" w:rsidP="001A2306">
      <w:pPr>
        <w:pStyle w:val="FormulaDefinitions"/>
      </w:pPr>
      <w:r w:rsidRPr="00925811">
        <w:t>where:</w:t>
      </w:r>
    </w:p>
    <w:tbl>
      <w:tblPr>
        <w:tblStyle w:val="TableGridLight"/>
        <w:tblW w:w="8613" w:type="dxa"/>
        <w:tblLook w:val="04A0" w:firstRow="1" w:lastRow="0" w:firstColumn="1" w:lastColumn="0" w:noHBand="0" w:noVBand="1"/>
      </w:tblPr>
      <w:tblGrid>
        <w:gridCol w:w="1588"/>
        <w:gridCol w:w="7025"/>
      </w:tblGrid>
      <w:tr w:rsidR="001A2306" w:rsidRPr="00925811" w14:paraId="015762BB" w14:textId="77777777" w:rsidTr="00A75C46">
        <w:trPr>
          <w:cnfStyle w:val="100000000000" w:firstRow="1" w:lastRow="0" w:firstColumn="0" w:lastColumn="0" w:oddVBand="0" w:evenVBand="0" w:oddHBand="0"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1588" w:type="dxa"/>
          </w:tcPr>
          <w:p w14:paraId="6BBC766A" w14:textId="77777777" w:rsidR="001A2306" w:rsidRPr="00925811" w:rsidRDefault="00883AC9" w:rsidP="001A2306">
            <m:oMathPara>
              <m:oMathParaPr>
                <m:jc m:val="left"/>
              </m:oMathParaPr>
              <m:oMath>
                <m:sSub>
                  <m:sSubPr>
                    <m:ctrlPr>
                      <w:rPr>
                        <w:rFonts w:ascii="Cambria Math" w:hAnsi="Cambria Math"/>
                      </w:rPr>
                    </m:ctrlPr>
                  </m:sSubPr>
                  <m:e>
                    <m:r>
                      <w:rPr>
                        <w:rFonts w:ascii="Cambria Math" w:hAnsi="Cambria Math"/>
                      </w:rPr>
                      <m:t>DSOPAS</m:t>
                    </m:r>
                  </m:e>
                  <m:sub>
                    <m:r>
                      <w:rPr>
                        <w:rFonts w:ascii="Cambria Math" w:hAnsi="Cambria Math"/>
                      </w:rPr>
                      <m:t>t</m:t>
                    </m:r>
                  </m:sub>
                </m:sSub>
              </m:oMath>
            </m:oMathPara>
          </w:p>
        </w:tc>
        <w:tc>
          <w:tcPr>
            <w:tcW w:w="7025" w:type="dxa"/>
          </w:tcPr>
          <w:p w14:paraId="3817BA6B" w14:textId="77777777" w:rsidR="001A2306" w:rsidRPr="00925811" w:rsidRDefault="001A2306" w:rsidP="001A2306">
            <w:pPr>
              <w:cnfStyle w:val="100000000000" w:firstRow="1" w:lastRow="0" w:firstColumn="0" w:lastColumn="0" w:oddVBand="0" w:evenVBand="0" w:oddHBand="0" w:evenHBand="0" w:firstRowFirstColumn="0" w:firstRowLastColumn="0" w:lastRowFirstColumn="0" w:lastRowLastColumn="0"/>
            </w:pPr>
            <w:r w:rsidRPr="00925811">
              <w:t xml:space="preserve">means the licensee’s Distribution System Operation Performance Panel actual score as determined by the Authority in accordance with the Distribution System Operation Incentive Governance Document; </w:t>
            </w:r>
          </w:p>
        </w:tc>
      </w:tr>
      <w:tr w:rsidR="001A2306" w:rsidRPr="00925811" w14:paraId="52878DFE"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588" w:type="dxa"/>
          </w:tcPr>
          <w:p w14:paraId="10735AD5" w14:textId="77777777" w:rsidR="001A2306" w:rsidRPr="00925811" w:rsidRDefault="00883AC9" w:rsidP="001A2306">
            <m:oMathPara>
              <m:oMathParaPr>
                <m:jc m:val="left"/>
              </m:oMathParaPr>
              <m:oMath>
                <m:sSub>
                  <m:sSubPr>
                    <m:ctrlPr>
                      <w:rPr>
                        <w:rFonts w:ascii="Cambria Math" w:hAnsi="Cambria Math"/>
                      </w:rPr>
                    </m:ctrlPr>
                  </m:sSubPr>
                  <m:e>
                    <m:r>
                      <w:rPr>
                        <w:rFonts w:ascii="Cambria Math" w:hAnsi="Cambria Math"/>
                      </w:rPr>
                      <m:t>DSOPDL</m:t>
                    </m:r>
                  </m:e>
                  <m:sub>
                    <m:r>
                      <w:rPr>
                        <w:rFonts w:ascii="Cambria Math" w:hAnsi="Cambria Math"/>
                      </w:rPr>
                      <m:t>t</m:t>
                    </m:r>
                  </m:sub>
                </m:sSub>
              </m:oMath>
            </m:oMathPara>
          </w:p>
        </w:tc>
        <w:tc>
          <w:tcPr>
            <w:tcW w:w="7025" w:type="dxa"/>
          </w:tcPr>
          <w:p w14:paraId="34704804"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means the lower deadband for the Distribution System Operation Performance Panel term and equals 5;</w:t>
            </w:r>
          </w:p>
        </w:tc>
      </w:tr>
      <w:tr w:rsidR="001A2306" w:rsidRPr="00925811" w14:paraId="5D8EB002"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588" w:type="dxa"/>
          </w:tcPr>
          <w:p w14:paraId="355F24E0" w14:textId="77777777" w:rsidR="001A2306" w:rsidRPr="00925811" w:rsidRDefault="001A2306" w:rsidP="001A2306">
            <w:r w:rsidRPr="00925811">
              <w:t>DSOPDU</w:t>
            </w:r>
            <w:r w:rsidRPr="00925811">
              <w:rPr>
                <w:rStyle w:val="Subscript"/>
              </w:rPr>
              <w:t>t</w:t>
            </w:r>
          </w:p>
        </w:tc>
        <w:tc>
          <w:tcPr>
            <w:tcW w:w="7025" w:type="dxa"/>
          </w:tcPr>
          <w:p w14:paraId="1E166E35"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means the upper deadband for the Distribution System Operation Performance Panel term and equals 6;</w:t>
            </w:r>
          </w:p>
        </w:tc>
      </w:tr>
      <w:tr w:rsidR="001A2306" w:rsidRPr="00925811" w14:paraId="07A252D8"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588" w:type="dxa"/>
          </w:tcPr>
          <w:p w14:paraId="460324E0" w14:textId="77777777" w:rsidR="001A2306" w:rsidRPr="00925811" w:rsidRDefault="001A2306" w:rsidP="001A2306">
            <w:r w:rsidRPr="00925811">
              <w:t>DSOPAU</w:t>
            </w:r>
            <w:r w:rsidRPr="00925811">
              <w:rPr>
                <w:rStyle w:val="Subscript"/>
              </w:rPr>
              <w:t>t</w:t>
            </w:r>
          </w:p>
        </w:tc>
        <w:tc>
          <w:tcPr>
            <w:tcW w:w="7025" w:type="dxa"/>
          </w:tcPr>
          <w:p w14:paraId="01AA91A7"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 xml:space="preserve">means the maximum reward in respect of the Distribution System Operation Performance Panel term for the licensee, as specified in Appendix 5, which is awarded when </w:t>
            </w:r>
            <m:oMath>
              <m:sSub>
                <m:sSubPr>
                  <m:ctrlPr>
                    <w:rPr>
                      <w:rFonts w:ascii="Cambria Math" w:hAnsi="Cambria Math"/>
                    </w:rPr>
                  </m:ctrlPr>
                </m:sSubPr>
                <m:e>
                  <m:r>
                    <m:rPr>
                      <m:sty m:val="p"/>
                    </m:rPr>
                    <w:rPr>
                      <w:rFonts w:ascii="Cambria Math" w:hAnsi="Cambria Math"/>
                    </w:rPr>
                    <m:t>DSOPAS</m:t>
                  </m:r>
                </m:e>
                <m:sub>
                  <m:r>
                    <w:rPr>
                      <w:rFonts w:ascii="Cambria Math" w:hAnsi="Cambria Math"/>
                    </w:rPr>
                    <m:t>t</m:t>
                  </m:r>
                </m:sub>
              </m:sSub>
            </m:oMath>
            <w:r w:rsidRPr="00925811">
              <w:t xml:space="preserve"> is greater than or equal to 8;</w:t>
            </w:r>
          </w:p>
        </w:tc>
      </w:tr>
      <w:tr w:rsidR="001A2306" w:rsidRPr="00925811" w14:paraId="22165CBC"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588" w:type="dxa"/>
          </w:tcPr>
          <w:p w14:paraId="7950CB29" w14:textId="77777777" w:rsidR="001A2306" w:rsidRPr="00925811" w:rsidRDefault="001A2306" w:rsidP="001A2306">
            <w:r w:rsidRPr="00925811">
              <w:t>DSOPRIR</w:t>
            </w:r>
            <w:r w:rsidRPr="00925811">
              <w:rPr>
                <w:rStyle w:val="Subscript"/>
              </w:rPr>
              <w:t>t</w:t>
            </w:r>
          </w:p>
        </w:tc>
        <w:tc>
          <w:tcPr>
            <w:tcW w:w="7025" w:type="dxa"/>
          </w:tcPr>
          <w:p w14:paraId="2B8ED88D"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 xml:space="preserve">means the licensee's reward incentive rate for the Distribution System Operation Performance Panel term, as specified in Appendix 6; </w:t>
            </w:r>
          </w:p>
        </w:tc>
      </w:tr>
      <w:tr w:rsidR="001A2306" w:rsidRPr="00925811" w14:paraId="49DC9E7D"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588" w:type="dxa"/>
          </w:tcPr>
          <w:p w14:paraId="4EF06506" w14:textId="77777777" w:rsidR="001A2306" w:rsidRPr="00925811" w:rsidRDefault="001A2306" w:rsidP="001A2306">
            <w:r w:rsidRPr="00925811">
              <w:t>DSOPAD</w:t>
            </w:r>
            <w:r w:rsidRPr="00925811">
              <w:rPr>
                <w:rStyle w:val="Subscript"/>
              </w:rPr>
              <w:t>t</w:t>
            </w:r>
          </w:p>
        </w:tc>
        <w:tc>
          <w:tcPr>
            <w:tcW w:w="7025" w:type="dxa"/>
          </w:tcPr>
          <w:p w14:paraId="77607104"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 xml:space="preserve">means the maximum penalty in respect of the Distribution System Operation Performance Panel term for the licensee, as specified in Appendix 7, which is awarded when </w:t>
            </w:r>
            <m:oMath>
              <m:sSub>
                <m:sSubPr>
                  <m:ctrlPr>
                    <w:rPr>
                      <w:rFonts w:ascii="Cambria Math" w:hAnsi="Cambria Math"/>
                    </w:rPr>
                  </m:ctrlPr>
                </m:sSubPr>
                <m:e>
                  <m:r>
                    <m:rPr>
                      <m:sty m:val="p"/>
                    </m:rPr>
                    <w:rPr>
                      <w:rFonts w:ascii="Cambria Math" w:hAnsi="Cambria Math"/>
                    </w:rPr>
                    <m:t>DSOPAS</m:t>
                  </m:r>
                </m:e>
                <m:sub>
                  <m:r>
                    <m:rPr>
                      <m:sty m:val="p"/>
                    </m:rPr>
                    <w:rPr>
                      <w:rFonts w:ascii="Cambria Math" w:hAnsi="Cambria Math"/>
                    </w:rPr>
                    <m:t>t</m:t>
                  </m:r>
                </m:sub>
              </m:sSub>
            </m:oMath>
            <w:r w:rsidRPr="00925811">
              <w:t xml:space="preserve"> is less than or equal to 3; and</w:t>
            </w:r>
          </w:p>
        </w:tc>
      </w:tr>
      <w:tr w:rsidR="001A2306" w:rsidRPr="00925811" w14:paraId="5B366A8F"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588" w:type="dxa"/>
          </w:tcPr>
          <w:p w14:paraId="2FB8FAF3" w14:textId="77777777" w:rsidR="001A2306" w:rsidRPr="00925811" w:rsidRDefault="001A2306" w:rsidP="001A2306">
            <w:r w:rsidRPr="00925811">
              <w:t>DSOPPIR</w:t>
            </w:r>
            <w:r w:rsidRPr="00925811">
              <w:rPr>
                <w:rStyle w:val="Subscript"/>
              </w:rPr>
              <w:t>t</w:t>
            </w:r>
          </w:p>
        </w:tc>
        <w:tc>
          <w:tcPr>
            <w:tcW w:w="7025" w:type="dxa"/>
          </w:tcPr>
          <w:p w14:paraId="66801870"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means the licensee's penalty incentive rate for the Distribution System Operation Performance Panel term, as specified in Appendix 8.</w:t>
            </w:r>
          </w:p>
        </w:tc>
      </w:tr>
    </w:tbl>
    <w:p w14:paraId="51A2E30A" w14:textId="77777777" w:rsidR="001A2306" w:rsidRPr="00925811" w:rsidRDefault="001A2306" w:rsidP="001A2306">
      <w:pPr>
        <w:pStyle w:val="Heading3"/>
      </w:pPr>
      <w:r w:rsidRPr="00925811">
        <w:t>Formula for calculating the Distribution System Operation outturn performance metrics term (DSOM</w:t>
      </w:r>
      <w:r w:rsidRPr="00925811">
        <w:rPr>
          <w:rStyle w:val="Subscript"/>
        </w:rPr>
        <w:t>t</w:t>
      </w:r>
      <w:r w:rsidRPr="00925811">
        <w:t>)</w:t>
      </w:r>
    </w:p>
    <w:p w14:paraId="70ECD078" w14:textId="77777777" w:rsidR="001A2306" w:rsidRPr="00925811" w:rsidRDefault="001A2306" w:rsidP="001A2306">
      <w:pPr>
        <w:pStyle w:val="NumberedNormal"/>
      </w:pPr>
      <w:r w:rsidRPr="00925811">
        <w:t>The value of DSOM</w:t>
      </w:r>
      <w:r w:rsidRPr="00925811">
        <w:rPr>
          <w:rStyle w:val="Subscript"/>
        </w:rPr>
        <w:t>t</w:t>
      </w:r>
      <w:r w:rsidRPr="00925811">
        <w:t xml:space="preserve"> is derived in accordance with the following formula:</w:t>
      </w:r>
    </w:p>
    <w:p w14:paraId="480683A1" w14:textId="77777777" w:rsidR="001A2306" w:rsidRPr="00925811" w:rsidRDefault="00883AC9" w:rsidP="001A2306">
      <m:oMathPara>
        <m:oMath>
          <m:sSub>
            <m:sSubPr>
              <m:ctrlPr>
                <w:rPr>
                  <w:rFonts w:ascii="Cambria Math" w:hAnsi="Cambria Math"/>
                </w:rPr>
              </m:ctrlPr>
            </m:sSubPr>
            <m:e>
              <m:r>
                <w:rPr>
                  <w:rFonts w:ascii="Cambria Math" w:hAnsi="Cambria Math"/>
                </w:rPr>
                <m:t>DSOM</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FD</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NV</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CE</m:t>
              </m:r>
            </m:e>
            <m:sub>
              <m:r>
                <w:rPr>
                  <w:rFonts w:ascii="Cambria Math" w:hAnsi="Cambria Math"/>
                </w:rPr>
                <m:t>t</m:t>
              </m:r>
            </m:sub>
          </m:sSub>
        </m:oMath>
      </m:oMathPara>
    </w:p>
    <w:p w14:paraId="3CF49107" w14:textId="77777777" w:rsidR="001A2306" w:rsidRPr="00925811" w:rsidRDefault="001A2306" w:rsidP="001A2306">
      <w:pPr>
        <w:pStyle w:val="FormulaDefinitions"/>
      </w:pPr>
      <w:r w:rsidRPr="00925811">
        <w:t>where:</w:t>
      </w:r>
    </w:p>
    <w:tbl>
      <w:tblPr>
        <w:tblStyle w:val="TableGridLight"/>
        <w:tblW w:w="8613" w:type="dxa"/>
        <w:tblLook w:val="04A0" w:firstRow="1" w:lastRow="0" w:firstColumn="1" w:lastColumn="0" w:noHBand="0" w:noVBand="1"/>
      </w:tblPr>
      <w:tblGrid>
        <w:gridCol w:w="1323"/>
        <w:gridCol w:w="7290"/>
      </w:tblGrid>
      <w:tr w:rsidR="001A2306" w:rsidRPr="00925811" w14:paraId="4388716E" w14:textId="77777777" w:rsidTr="00A75C46">
        <w:trPr>
          <w:cnfStyle w:val="100000000000" w:firstRow="1" w:lastRow="0" w:firstColumn="0" w:lastColumn="0" w:oddVBand="0" w:evenVBand="0" w:oddHBand="0"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1323" w:type="dxa"/>
          </w:tcPr>
          <w:p w14:paraId="0D6C95B5" w14:textId="77777777" w:rsidR="001A2306" w:rsidRPr="00925811" w:rsidRDefault="001A2306" w:rsidP="001A2306">
            <w:r w:rsidRPr="00925811">
              <w:t>FD</w:t>
            </w:r>
            <w:r w:rsidRPr="00925811">
              <w:rPr>
                <w:rStyle w:val="Subscript"/>
              </w:rPr>
              <w:t>t</w:t>
            </w:r>
          </w:p>
        </w:tc>
        <w:tc>
          <w:tcPr>
            <w:tcW w:w="7290" w:type="dxa"/>
          </w:tcPr>
          <w:p w14:paraId="19B80444" w14:textId="77777777" w:rsidR="001A2306" w:rsidRPr="00925811" w:rsidRDefault="001A2306" w:rsidP="001A2306">
            <w:pPr>
              <w:cnfStyle w:val="100000000000" w:firstRow="1" w:lastRow="0" w:firstColumn="0" w:lastColumn="0" w:oddVBand="0" w:evenVBand="0" w:oddHBand="0" w:evenHBand="0" w:firstRowFirstColumn="0" w:firstRowLastColumn="0" w:lastRowFirstColumn="0" w:lastRowLastColumn="0"/>
            </w:pPr>
            <w:r w:rsidRPr="00925811">
              <w:t>means the Flexibility Reinforcement Deferral Outturn Performance Metric term;</w:t>
            </w:r>
          </w:p>
        </w:tc>
      </w:tr>
      <w:tr w:rsidR="001A2306" w:rsidRPr="00925811" w14:paraId="5A1A78D4"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323" w:type="dxa"/>
          </w:tcPr>
          <w:p w14:paraId="647462CC" w14:textId="77777777" w:rsidR="001A2306" w:rsidRPr="00925811" w:rsidRDefault="001A2306" w:rsidP="001A2306">
            <w:r w:rsidRPr="00925811">
              <w:t>NV</w:t>
            </w:r>
            <w:r w:rsidRPr="00925811">
              <w:rPr>
                <w:rStyle w:val="Subscript"/>
              </w:rPr>
              <w:t>t</w:t>
            </w:r>
            <w:r w:rsidRPr="00925811">
              <w:tab/>
            </w:r>
          </w:p>
        </w:tc>
        <w:tc>
          <w:tcPr>
            <w:tcW w:w="7290" w:type="dxa"/>
          </w:tcPr>
          <w:p w14:paraId="5FFF2425"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means the Secondary Network Visibility Outturn Performance Metric term; and</w:t>
            </w:r>
          </w:p>
        </w:tc>
      </w:tr>
      <w:tr w:rsidR="001A2306" w:rsidRPr="00925811" w14:paraId="09FFF8CB"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323" w:type="dxa"/>
          </w:tcPr>
          <w:p w14:paraId="449A519B" w14:textId="77777777" w:rsidR="001A2306" w:rsidRPr="00925811" w:rsidRDefault="001A2306" w:rsidP="001A2306">
            <w:r w:rsidRPr="00925811">
              <w:t>CE</w:t>
            </w:r>
            <w:r w:rsidRPr="00925811">
              <w:rPr>
                <w:rStyle w:val="Subscript"/>
              </w:rPr>
              <w:t>t</w:t>
            </w:r>
          </w:p>
        </w:tc>
        <w:tc>
          <w:tcPr>
            <w:tcW w:w="7290" w:type="dxa"/>
          </w:tcPr>
          <w:p w14:paraId="6F39730F"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means the Curtailment Efficiency Outturn Performance Metric term.</w:t>
            </w:r>
          </w:p>
        </w:tc>
      </w:tr>
    </w:tbl>
    <w:p w14:paraId="3BF83E6A" w14:textId="77777777" w:rsidR="001A2306" w:rsidRPr="00925811" w:rsidRDefault="001A2306" w:rsidP="001A2306">
      <w:pPr>
        <w:pStyle w:val="NumberedNormal"/>
      </w:pPr>
      <w:r w:rsidRPr="00925811">
        <w:t>The value of FD</w:t>
      </w:r>
      <w:r w:rsidRPr="00925811">
        <w:rPr>
          <w:rStyle w:val="Subscript"/>
        </w:rPr>
        <w:t>t</w:t>
      </w:r>
      <w:r w:rsidRPr="00925811">
        <w:t>, NV</w:t>
      </w:r>
      <w:r w:rsidRPr="00925811">
        <w:rPr>
          <w:rStyle w:val="Subscript"/>
        </w:rPr>
        <w:t>t</w:t>
      </w:r>
      <w:r w:rsidRPr="00925811">
        <w:t xml:space="preserve"> and CE</w:t>
      </w:r>
      <w:r w:rsidRPr="00925811">
        <w:rPr>
          <w:rStyle w:val="Subscript"/>
        </w:rPr>
        <w:t>t</w:t>
      </w:r>
      <w:r w:rsidRPr="00925811">
        <w:t xml:space="preserve"> is zero, unless the Authority modifies the licence under section 11A (modifications of conditions of licences) of the Act to specify otherwise for any Regulatory Year.</w:t>
      </w:r>
    </w:p>
    <w:p w14:paraId="3D7F4AF7" w14:textId="77777777" w:rsidR="001A2306" w:rsidRPr="00925811" w:rsidRDefault="001A2306" w:rsidP="001A2306">
      <w:pPr>
        <w:pStyle w:val="Heading3"/>
      </w:pPr>
      <w:r w:rsidRPr="00925811">
        <w:t>Requirement to prepare and publish a Distribution System Operation Performance Panel Submission</w:t>
      </w:r>
    </w:p>
    <w:p w14:paraId="576BB321" w14:textId="77777777" w:rsidR="001A2306" w:rsidRPr="00925811" w:rsidRDefault="001A2306" w:rsidP="001A2306">
      <w:pPr>
        <w:pStyle w:val="NumberedNormal"/>
      </w:pPr>
      <w:r w:rsidRPr="00925811">
        <w:t>With effect from the Regulatory Year beginning on 1 April 2024, the licensee must provide a Distribution System Operation Performance Panel Submission in accordance with the Distribution System Operation Incentive Governance Document.</w:t>
      </w:r>
    </w:p>
    <w:p w14:paraId="59C3EB2E" w14:textId="77777777" w:rsidR="001A2306" w:rsidRPr="00925811" w:rsidRDefault="001A2306" w:rsidP="001A2306">
      <w:pPr>
        <w:pStyle w:val="NumberedNormal"/>
      </w:pPr>
      <w:r w:rsidRPr="00925811">
        <w:t>The licensee must prepare and publish a Distribution System Operation Performance Panel Submission for the preceding Regulatory Year on, or before, the date specified in the Distribution System Operation Incentive Governance Document.</w:t>
      </w:r>
    </w:p>
    <w:p w14:paraId="4C2216A8" w14:textId="77777777" w:rsidR="001A2306" w:rsidRPr="00925811" w:rsidRDefault="001A2306" w:rsidP="001A2306">
      <w:pPr>
        <w:pStyle w:val="NumberedNormal"/>
      </w:pPr>
      <w:r w:rsidRPr="00925811">
        <w:t>The licensee must publish its Distribution System Operation Performance Panel Submission on the licensee’s Website where it is readily accessible to the public.</w:t>
      </w:r>
    </w:p>
    <w:p w14:paraId="52CC07CB" w14:textId="77777777" w:rsidR="001A2306" w:rsidRPr="00925811" w:rsidRDefault="001A2306" w:rsidP="001A2306">
      <w:pPr>
        <w:pStyle w:val="Heading3"/>
      </w:pPr>
      <w:r w:rsidRPr="00925811">
        <w:t>The Distribution System Operation Incentive Governance Document</w:t>
      </w:r>
    </w:p>
    <w:p w14:paraId="7853CBA3" w14:textId="77777777" w:rsidR="001A2306" w:rsidRPr="00925811" w:rsidRDefault="001A2306" w:rsidP="001A2306">
      <w:pPr>
        <w:pStyle w:val="NumberedNormal"/>
      </w:pPr>
      <w:r w:rsidRPr="00925811">
        <w:t>The licensee must comply with the Distribution System Operation Incentive Governance Document in relation to the Distribution System Operation output delivery incentive.</w:t>
      </w:r>
    </w:p>
    <w:p w14:paraId="41B824B3" w14:textId="77777777" w:rsidR="001A2306" w:rsidRPr="00925811" w:rsidRDefault="001A2306" w:rsidP="001A2306">
      <w:pPr>
        <w:pStyle w:val="NumberedNormal"/>
      </w:pPr>
      <w:r w:rsidRPr="00925811">
        <w:t>The Distribution System Operation Incentive Governance Document may make provision about the governance of this output delivery incentive, including:</w:t>
      </w:r>
    </w:p>
    <w:p w14:paraId="5064C3DD" w14:textId="77777777" w:rsidR="001A2306" w:rsidRPr="00925811" w:rsidRDefault="001A2306" w:rsidP="001A2306">
      <w:pPr>
        <w:pStyle w:val="ListNormal"/>
        <w:tabs>
          <w:tab w:val="num" w:pos="879"/>
        </w:tabs>
      </w:pPr>
      <w:r w:rsidRPr="00925811">
        <w:t>the criteria against which the performance of the licensee will be assessed;</w:t>
      </w:r>
    </w:p>
    <w:p w14:paraId="44BAD126" w14:textId="77777777" w:rsidR="001A2306" w:rsidRPr="00925811" w:rsidRDefault="001A2306" w:rsidP="001A2306">
      <w:pPr>
        <w:pStyle w:val="ListNormal"/>
        <w:tabs>
          <w:tab w:val="num" w:pos="879"/>
        </w:tabs>
      </w:pPr>
      <w:r w:rsidRPr="00925811">
        <w:t>the process and procedures that will be in place for assessing the performance of the licensee;</w:t>
      </w:r>
    </w:p>
    <w:p w14:paraId="4DF66CCE" w14:textId="77777777" w:rsidR="001A2306" w:rsidRPr="00925811" w:rsidRDefault="001A2306" w:rsidP="001A2306">
      <w:pPr>
        <w:pStyle w:val="ListNormal"/>
        <w:tabs>
          <w:tab w:val="num" w:pos="879"/>
        </w:tabs>
      </w:pPr>
      <w:r w:rsidRPr="00925811">
        <w:t>the requirements the licensee must fulfil as part of the assessment process, including the information the licensee must provide to determine the value of DSOS</w:t>
      </w:r>
      <w:r w:rsidRPr="00925811">
        <w:rPr>
          <w:rStyle w:val="Subscript"/>
        </w:rPr>
        <w:t>t</w:t>
      </w:r>
      <w:r w:rsidRPr="00925811">
        <w:t>, FD</w:t>
      </w:r>
      <w:r w:rsidRPr="00925811">
        <w:rPr>
          <w:rStyle w:val="Subscript"/>
        </w:rPr>
        <w:t>t</w:t>
      </w:r>
      <w:r w:rsidRPr="00925811">
        <w:t>, NV</w:t>
      </w:r>
      <w:r w:rsidRPr="00925811">
        <w:rPr>
          <w:rStyle w:val="Subscript"/>
        </w:rPr>
        <w:t>t</w:t>
      </w:r>
      <w:r w:rsidRPr="00925811">
        <w:t xml:space="preserve"> and CE</w:t>
      </w:r>
      <w:r w:rsidRPr="00925811">
        <w:rPr>
          <w:rStyle w:val="Subscript"/>
        </w:rPr>
        <w:t>t</w:t>
      </w:r>
      <w:r w:rsidRPr="00925811">
        <w:t>, and its attendance at Distribution System Operation Performance Panel meetings;</w:t>
      </w:r>
    </w:p>
    <w:p w14:paraId="01B8F80D" w14:textId="77777777" w:rsidR="001A2306" w:rsidRPr="00925811" w:rsidRDefault="001A2306" w:rsidP="001A2306">
      <w:pPr>
        <w:pStyle w:val="ListNormal"/>
        <w:tabs>
          <w:tab w:val="num" w:pos="879"/>
        </w:tabs>
      </w:pPr>
      <w:r w:rsidRPr="00925811">
        <w:t>the information that will be used for the performance assessment, including how reporting will be used in that evaluation;</w:t>
      </w:r>
    </w:p>
    <w:p w14:paraId="3010BCB3" w14:textId="77777777" w:rsidR="001A2306" w:rsidRPr="00925811" w:rsidRDefault="001A2306" w:rsidP="001A2306">
      <w:pPr>
        <w:pStyle w:val="ListNormal"/>
        <w:tabs>
          <w:tab w:val="num" w:pos="879"/>
        </w:tabs>
      </w:pPr>
      <w:r w:rsidRPr="00925811">
        <w:t>the methodology the Authority will use to determine an incentive reward or penalty, including the manner and process by which the licensee’s Distribution System Operation Performance Panel Submission will be used by the Authority to determine the value of DSOP</w:t>
      </w:r>
      <w:r w:rsidRPr="00925811">
        <w:rPr>
          <w:rStyle w:val="Subscript"/>
        </w:rPr>
        <w:t>t</w:t>
      </w:r>
      <w:r w:rsidRPr="00925811">
        <w:t>;</w:t>
      </w:r>
    </w:p>
    <w:p w14:paraId="0D23FECB" w14:textId="77777777" w:rsidR="001A2306" w:rsidRPr="00925811" w:rsidRDefault="001A2306" w:rsidP="001A2306">
      <w:pPr>
        <w:pStyle w:val="ListNormal"/>
        <w:tabs>
          <w:tab w:val="num" w:pos="879"/>
        </w:tabs>
      </w:pPr>
      <w:r w:rsidRPr="00925811">
        <w:t>the role of the Distribution System Operation Performance Panel; and</w:t>
      </w:r>
    </w:p>
    <w:p w14:paraId="38F25B1B" w14:textId="77777777" w:rsidR="001A2306" w:rsidRPr="00925811" w:rsidRDefault="001A2306" w:rsidP="001A2306">
      <w:pPr>
        <w:pStyle w:val="ListNormal"/>
        <w:tabs>
          <w:tab w:val="num" w:pos="879"/>
        </w:tabs>
      </w:pPr>
      <w:r w:rsidRPr="00925811">
        <w:t>the process for the appointment, by the Authority, of persons who will make up the Distribution System Operation Performance Panel.</w:t>
      </w:r>
    </w:p>
    <w:p w14:paraId="449DFED7" w14:textId="77777777" w:rsidR="001A2306" w:rsidRPr="00925811" w:rsidRDefault="001A2306" w:rsidP="001A2306">
      <w:pPr>
        <w:pStyle w:val="NumberedNormal"/>
      </w:pPr>
      <w:r w:rsidRPr="00925811">
        <w:t>The procedure for issuing and amending the Distribution System Operation Incentive Governance Document is provided in Special Condition 1.3 (Common procedure).</w:t>
      </w:r>
    </w:p>
    <w:p w14:paraId="7C464463" w14:textId="77777777" w:rsidR="001A2306" w:rsidRPr="00925811" w:rsidRDefault="001A2306" w:rsidP="001A2306">
      <w:pPr>
        <w:pStyle w:val="AppendixHeading"/>
      </w:pPr>
      <w:bookmarkStart w:id="263" w:name="_Hlk106895271"/>
    </w:p>
    <w:p w14:paraId="2EBA7257" w14:textId="77777777" w:rsidR="001A2306" w:rsidRPr="00925811" w:rsidRDefault="001A2306" w:rsidP="001A2306">
      <w:pPr>
        <w:pStyle w:val="Caption"/>
      </w:pPr>
      <w:r w:rsidRPr="00925811">
        <w:t>Maximum reward for the Distribution System Operation Stakeholder Satisfaction Survey term (DSOSAU</w:t>
      </w:r>
      <w:r w:rsidRPr="00925811">
        <w:rPr>
          <w:rStyle w:val="Subscript"/>
        </w:rPr>
        <w:t>t</w:t>
      </w:r>
      <w:r w:rsidRPr="00925811">
        <w:t>) (£m)</w:t>
      </w:r>
    </w:p>
    <w:tbl>
      <w:tblPr>
        <w:tblStyle w:val="AppendixTable"/>
        <w:tblW w:w="8896" w:type="dxa"/>
        <w:tblLayout w:type="fixed"/>
        <w:tblLook w:val="04A0" w:firstRow="1" w:lastRow="0" w:firstColumn="1" w:lastColumn="0" w:noHBand="0" w:noVBand="1"/>
      </w:tblPr>
      <w:tblGrid>
        <w:gridCol w:w="1129"/>
        <w:gridCol w:w="1553"/>
        <w:gridCol w:w="1553"/>
        <w:gridCol w:w="1554"/>
        <w:gridCol w:w="1553"/>
        <w:gridCol w:w="1554"/>
      </w:tblGrid>
      <w:tr w:rsidR="001A2306" w:rsidRPr="00925811" w14:paraId="75FF9A69" w14:textId="77777777" w:rsidTr="00A75C46">
        <w:trPr>
          <w:cnfStyle w:val="100000000000" w:firstRow="1" w:lastRow="0" w:firstColumn="0" w:lastColumn="0" w:oddVBand="0" w:evenVBand="0" w:oddHBand="0" w:evenHBand="0" w:firstRowFirstColumn="0" w:firstRowLastColumn="0" w:lastRowFirstColumn="0" w:lastRowLastColumn="0"/>
          <w:trHeight w:val="338"/>
        </w:trPr>
        <w:tc>
          <w:tcPr>
            <w:tcW w:w="1129" w:type="dxa"/>
          </w:tcPr>
          <w:p w14:paraId="41C14E7E" w14:textId="77777777" w:rsidR="001A2306" w:rsidRPr="00925811" w:rsidRDefault="001A2306" w:rsidP="001A2306">
            <w:r w:rsidRPr="00925811">
              <w:t>Licensee</w:t>
            </w:r>
          </w:p>
        </w:tc>
        <w:tc>
          <w:tcPr>
            <w:tcW w:w="1553" w:type="dxa"/>
          </w:tcPr>
          <w:p w14:paraId="2FED1E47" w14:textId="77777777" w:rsidR="001A2306" w:rsidRPr="00925811" w:rsidRDefault="001A2306" w:rsidP="001A2306">
            <w:r w:rsidRPr="00925811">
              <w:t>2023/24</w:t>
            </w:r>
          </w:p>
        </w:tc>
        <w:tc>
          <w:tcPr>
            <w:tcW w:w="1553" w:type="dxa"/>
          </w:tcPr>
          <w:p w14:paraId="36AF4FDA" w14:textId="77777777" w:rsidR="001A2306" w:rsidRPr="00925811" w:rsidRDefault="001A2306" w:rsidP="001A2306">
            <w:r w:rsidRPr="00925811">
              <w:t>2024/25</w:t>
            </w:r>
          </w:p>
        </w:tc>
        <w:tc>
          <w:tcPr>
            <w:tcW w:w="1554" w:type="dxa"/>
          </w:tcPr>
          <w:p w14:paraId="7E9731A9" w14:textId="77777777" w:rsidR="001A2306" w:rsidRPr="00925811" w:rsidRDefault="001A2306" w:rsidP="001A2306">
            <w:r w:rsidRPr="00925811">
              <w:t>2025/26</w:t>
            </w:r>
          </w:p>
        </w:tc>
        <w:tc>
          <w:tcPr>
            <w:tcW w:w="1553" w:type="dxa"/>
          </w:tcPr>
          <w:p w14:paraId="09592DF0" w14:textId="77777777" w:rsidR="001A2306" w:rsidRPr="00925811" w:rsidRDefault="001A2306" w:rsidP="001A2306">
            <w:r w:rsidRPr="00925811">
              <w:t>2026/27</w:t>
            </w:r>
          </w:p>
        </w:tc>
        <w:tc>
          <w:tcPr>
            <w:tcW w:w="1554" w:type="dxa"/>
          </w:tcPr>
          <w:p w14:paraId="3D44084F" w14:textId="77777777" w:rsidR="001A2306" w:rsidRPr="00925811" w:rsidRDefault="001A2306" w:rsidP="001A2306">
            <w:r w:rsidRPr="00925811">
              <w:t>2027/28</w:t>
            </w:r>
          </w:p>
        </w:tc>
      </w:tr>
      <w:tr w:rsidR="001A2306" w:rsidRPr="00925811" w14:paraId="6A810D1D" w14:textId="77777777" w:rsidTr="00A75C46">
        <w:trPr>
          <w:trHeight w:val="338"/>
        </w:trPr>
        <w:tc>
          <w:tcPr>
            <w:tcW w:w="1129" w:type="dxa"/>
          </w:tcPr>
          <w:p w14:paraId="69D39492" w14:textId="77777777" w:rsidR="001A2306" w:rsidRPr="00925811" w:rsidRDefault="001A2306" w:rsidP="001A2306">
            <w:r w:rsidRPr="00925811">
              <w:t>ENWL</w:t>
            </w:r>
          </w:p>
        </w:tc>
        <w:tc>
          <w:tcPr>
            <w:tcW w:w="1553" w:type="dxa"/>
          </w:tcPr>
          <w:p w14:paraId="74F78A90" w14:textId="77777777" w:rsidR="001A2306" w:rsidRPr="00925811" w:rsidRDefault="001A2306" w:rsidP="001A2306">
            <w:r w:rsidRPr="00925811">
              <w:t>1.396</w:t>
            </w:r>
          </w:p>
        </w:tc>
        <w:tc>
          <w:tcPr>
            <w:tcW w:w="1553" w:type="dxa"/>
          </w:tcPr>
          <w:p w14:paraId="578BBB3C" w14:textId="77777777" w:rsidR="001A2306" w:rsidRPr="00925811" w:rsidRDefault="001A2306" w:rsidP="001A2306">
            <w:r w:rsidRPr="00925811">
              <w:t>1.396</w:t>
            </w:r>
          </w:p>
        </w:tc>
        <w:tc>
          <w:tcPr>
            <w:tcW w:w="1554" w:type="dxa"/>
          </w:tcPr>
          <w:p w14:paraId="269ACFA1" w14:textId="77777777" w:rsidR="001A2306" w:rsidRPr="00925811" w:rsidRDefault="001A2306" w:rsidP="001A2306">
            <w:r w:rsidRPr="00925811">
              <w:t>1.396</w:t>
            </w:r>
          </w:p>
        </w:tc>
        <w:tc>
          <w:tcPr>
            <w:tcW w:w="1553" w:type="dxa"/>
          </w:tcPr>
          <w:p w14:paraId="1C1C1D5F" w14:textId="77777777" w:rsidR="001A2306" w:rsidRPr="00925811" w:rsidRDefault="001A2306" w:rsidP="001A2306">
            <w:r w:rsidRPr="00925811">
              <w:t>1.396</w:t>
            </w:r>
          </w:p>
        </w:tc>
        <w:tc>
          <w:tcPr>
            <w:tcW w:w="1554" w:type="dxa"/>
          </w:tcPr>
          <w:p w14:paraId="7D9F7CBB" w14:textId="77777777" w:rsidR="001A2306" w:rsidRPr="00925811" w:rsidRDefault="001A2306" w:rsidP="001A2306">
            <w:r w:rsidRPr="00925811">
              <w:t>1.396</w:t>
            </w:r>
          </w:p>
        </w:tc>
      </w:tr>
      <w:tr w:rsidR="001A2306" w:rsidRPr="00925811" w14:paraId="5C53B7F2" w14:textId="77777777" w:rsidTr="00A75C46">
        <w:trPr>
          <w:trHeight w:val="338"/>
        </w:trPr>
        <w:tc>
          <w:tcPr>
            <w:tcW w:w="1129" w:type="dxa"/>
          </w:tcPr>
          <w:p w14:paraId="73E1030C" w14:textId="77777777" w:rsidR="001A2306" w:rsidRPr="00925811" w:rsidRDefault="001A2306" w:rsidP="001A2306">
            <w:r w:rsidRPr="00925811">
              <w:t>NPgN</w:t>
            </w:r>
          </w:p>
        </w:tc>
        <w:tc>
          <w:tcPr>
            <w:tcW w:w="1553" w:type="dxa"/>
          </w:tcPr>
          <w:p w14:paraId="1A3EEAAF" w14:textId="77777777" w:rsidR="001A2306" w:rsidRPr="00925811" w:rsidRDefault="001A2306" w:rsidP="001A2306">
            <w:r w:rsidRPr="00925811">
              <w:t>1.037</w:t>
            </w:r>
          </w:p>
        </w:tc>
        <w:tc>
          <w:tcPr>
            <w:tcW w:w="1553" w:type="dxa"/>
          </w:tcPr>
          <w:p w14:paraId="7ABDF0D8" w14:textId="77777777" w:rsidR="001A2306" w:rsidRPr="00925811" w:rsidRDefault="001A2306" w:rsidP="001A2306">
            <w:r w:rsidRPr="00925811">
              <w:t>1.037</w:t>
            </w:r>
          </w:p>
        </w:tc>
        <w:tc>
          <w:tcPr>
            <w:tcW w:w="1554" w:type="dxa"/>
          </w:tcPr>
          <w:p w14:paraId="63CD944A" w14:textId="77777777" w:rsidR="001A2306" w:rsidRPr="00925811" w:rsidRDefault="001A2306" w:rsidP="001A2306">
            <w:r w:rsidRPr="00925811">
              <w:t>1.037</w:t>
            </w:r>
          </w:p>
        </w:tc>
        <w:tc>
          <w:tcPr>
            <w:tcW w:w="1553" w:type="dxa"/>
          </w:tcPr>
          <w:p w14:paraId="60BEC49B" w14:textId="77777777" w:rsidR="001A2306" w:rsidRPr="00925811" w:rsidRDefault="001A2306" w:rsidP="001A2306">
            <w:r w:rsidRPr="00925811">
              <w:t>1.037</w:t>
            </w:r>
          </w:p>
        </w:tc>
        <w:tc>
          <w:tcPr>
            <w:tcW w:w="1554" w:type="dxa"/>
          </w:tcPr>
          <w:p w14:paraId="11895377" w14:textId="77777777" w:rsidR="001A2306" w:rsidRPr="00925811" w:rsidRDefault="001A2306" w:rsidP="001A2306">
            <w:r w:rsidRPr="00925811">
              <w:t>1.037</w:t>
            </w:r>
          </w:p>
        </w:tc>
      </w:tr>
      <w:tr w:rsidR="001A2306" w:rsidRPr="00925811" w14:paraId="5842BFCB" w14:textId="77777777" w:rsidTr="00A75C46">
        <w:trPr>
          <w:trHeight w:val="338"/>
        </w:trPr>
        <w:tc>
          <w:tcPr>
            <w:tcW w:w="1129" w:type="dxa"/>
          </w:tcPr>
          <w:p w14:paraId="12C4B634" w14:textId="77777777" w:rsidR="001A2306" w:rsidRPr="00925811" w:rsidRDefault="001A2306" w:rsidP="001A2306">
            <w:r w:rsidRPr="00925811">
              <w:t>NPgY</w:t>
            </w:r>
          </w:p>
        </w:tc>
        <w:tc>
          <w:tcPr>
            <w:tcW w:w="1553" w:type="dxa"/>
          </w:tcPr>
          <w:p w14:paraId="1F8EA2F6" w14:textId="77777777" w:rsidR="001A2306" w:rsidRPr="00925811" w:rsidRDefault="001A2306" w:rsidP="001A2306">
            <w:r w:rsidRPr="00925811">
              <w:t>1.431</w:t>
            </w:r>
          </w:p>
        </w:tc>
        <w:tc>
          <w:tcPr>
            <w:tcW w:w="1553" w:type="dxa"/>
          </w:tcPr>
          <w:p w14:paraId="3E0E8871" w14:textId="77777777" w:rsidR="001A2306" w:rsidRPr="00925811" w:rsidRDefault="001A2306" w:rsidP="001A2306">
            <w:r w:rsidRPr="00925811">
              <w:t>1.431</w:t>
            </w:r>
          </w:p>
        </w:tc>
        <w:tc>
          <w:tcPr>
            <w:tcW w:w="1554" w:type="dxa"/>
          </w:tcPr>
          <w:p w14:paraId="4E951F0E" w14:textId="77777777" w:rsidR="001A2306" w:rsidRPr="00925811" w:rsidRDefault="001A2306" w:rsidP="001A2306">
            <w:r w:rsidRPr="00925811">
              <w:t>1.431</w:t>
            </w:r>
          </w:p>
        </w:tc>
        <w:tc>
          <w:tcPr>
            <w:tcW w:w="1553" w:type="dxa"/>
          </w:tcPr>
          <w:p w14:paraId="49D54B47" w14:textId="77777777" w:rsidR="001A2306" w:rsidRPr="00925811" w:rsidRDefault="001A2306" w:rsidP="001A2306">
            <w:r w:rsidRPr="00925811">
              <w:t>1.431</w:t>
            </w:r>
          </w:p>
        </w:tc>
        <w:tc>
          <w:tcPr>
            <w:tcW w:w="1554" w:type="dxa"/>
          </w:tcPr>
          <w:p w14:paraId="16B5D1EA" w14:textId="77777777" w:rsidR="001A2306" w:rsidRPr="00925811" w:rsidRDefault="001A2306" w:rsidP="001A2306">
            <w:r w:rsidRPr="00925811">
              <w:t>1.431</w:t>
            </w:r>
          </w:p>
        </w:tc>
      </w:tr>
      <w:tr w:rsidR="001A2306" w:rsidRPr="00925811" w14:paraId="4A2C5518" w14:textId="77777777" w:rsidTr="00A75C46">
        <w:trPr>
          <w:trHeight w:val="338"/>
        </w:trPr>
        <w:tc>
          <w:tcPr>
            <w:tcW w:w="1129" w:type="dxa"/>
          </w:tcPr>
          <w:p w14:paraId="13C4BB05" w14:textId="77777777" w:rsidR="001A2306" w:rsidRPr="00925811" w:rsidRDefault="001A2306" w:rsidP="001A2306">
            <w:r w:rsidRPr="00925811">
              <w:t>WMID</w:t>
            </w:r>
          </w:p>
        </w:tc>
        <w:tc>
          <w:tcPr>
            <w:tcW w:w="1553" w:type="dxa"/>
          </w:tcPr>
          <w:p w14:paraId="7D477459" w14:textId="77777777" w:rsidR="001A2306" w:rsidRPr="00925811" w:rsidRDefault="001A2306" w:rsidP="001A2306">
            <w:r w:rsidRPr="00925811">
              <w:t>1.802</w:t>
            </w:r>
          </w:p>
        </w:tc>
        <w:tc>
          <w:tcPr>
            <w:tcW w:w="1553" w:type="dxa"/>
          </w:tcPr>
          <w:p w14:paraId="394769C0" w14:textId="77777777" w:rsidR="001A2306" w:rsidRPr="00925811" w:rsidRDefault="001A2306" w:rsidP="001A2306">
            <w:r w:rsidRPr="00925811">
              <w:t>1.802</w:t>
            </w:r>
          </w:p>
        </w:tc>
        <w:tc>
          <w:tcPr>
            <w:tcW w:w="1554" w:type="dxa"/>
          </w:tcPr>
          <w:p w14:paraId="03B0C87D" w14:textId="77777777" w:rsidR="001A2306" w:rsidRPr="00925811" w:rsidRDefault="001A2306" w:rsidP="001A2306">
            <w:r w:rsidRPr="00925811">
              <w:t>1.802</w:t>
            </w:r>
          </w:p>
        </w:tc>
        <w:tc>
          <w:tcPr>
            <w:tcW w:w="1553" w:type="dxa"/>
          </w:tcPr>
          <w:p w14:paraId="30081FCE" w14:textId="77777777" w:rsidR="001A2306" w:rsidRPr="00925811" w:rsidRDefault="001A2306" w:rsidP="001A2306">
            <w:r w:rsidRPr="00925811">
              <w:t>1.802</w:t>
            </w:r>
          </w:p>
        </w:tc>
        <w:tc>
          <w:tcPr>
            <w:tcW w:w="1554" w:type="dxa"/>
          </w:tcPr>
          <w:p w14:paraId="42B8E4BF" w14:textId="77777777" w:rsidR="001A2306" w:rsidRPr="00925811" w:rsidRDefault="001A2306" w:rsidP="001A2306">
            <w:r w:rsidRPr="00925811">
              <w:t>1.802</w:t>
            </w:r>
          </w:p>
        </w:tc>
      </w:tr>
      <w:tr w:rsidR="001A2306" w:rsidRPr="00925811" w14:paraId="4BD83609" w14:textId="77777777" w:rsidTr="00A75C46">
        <w:trPr>
          <w:trHeight w:val="338"/>
        </w:trPr>
        <w:tc>
          <w:tcPr>
            <w:tcW w:w="1129" w:type="dxa"/>
          </w:tcPr>
          <w:p w14:paraId="21C94E2A" w14:textId="77777777" w:rsidR="001A2306" w:rsidRPr="00925811" w:rsidRDefault="001A2306" w:rsidP="001A2306">
            <w:r w:rsidRPr="00925811">
              <w:t>EMID</w:t>
            </w:r>
          </w:p>
        </w:tc>
        <w:tc>
          <w:tcPr>
            <w:tcW w:w="1553" w:type="dxa"/>
          </w:tcPr>
          <w:p w14:paraId="42C86FEF" w14:textId="77777777" w:rsidR="001A2306" w:rsidRPr="00925811" w:rsidRDefault="001A2306" w:rsidP="001A2306">
            <w:r w:rsidRPr="00925811">
              <w:t>1.844</w:t>
            </w:r>
          </w:p>
        </w:tc>
        <w:tc>
          <w:tcPr>
            <w:tcW w:w="1553" w:type="dxa"/>
          </w:tcPr>
          <w:p w14:paraId="1E7AF307" w14:textId="77777777" w:rsidR="001A2306" w:rsidRPr="00925811" w:rsidRDefault="001A2306" w:rsidP="001A2306">
            <w:r w:rsidRPr="00925811">
              <w:t>1.844</w:t>
            </w:r>
          </w:p>
        </w:tc>
        <w:tc>
          <w:tcPr>
            <w:tcW w:w="1554" w:type="dxa"/>
          </w:tcPr>
          <w:p w14:paraId="6DCA06CB" w14:textId="77777777" w:rsidR="001A2306" w:rsidRPr="00925811" w:rsidRDefault="001A2306" w:rsidP="001A2306">
            <w:r w:rsidRPr="00925811">
              <w:t>1.844</w:t>
            </w:r>
          </w:p>
        </w:tc>
        <w:tc>
          <w:tcPr>
            <w:tcW w:w="1553" w:type="dxa"/>
          </w:tcPr>
          <w:p w14:paraId="7A737CDF" w14:textId="77777777" w:rsidR="001A2306" w:rsidRPr="00925811" w:rsidRDefault="001A2306" w:rsidP="001A2306">
            <w:r w:rsidRPr="00925811">
              <w:t>1.844</w:t>
            </w:r>
          </w:p>
        </w:tc>
        <w:tc>
          <w:tcPr>
            <w:tcW w:w="1554" w:type="dxa"/>
          </w:tcPr>
          <w:p w14:paraId="3B8A8334" w14:textId="77777777" w:rsidR="001A2306" w:rsidRPr="00925811" w:rsidRDefault="001A2306" w:rsidP="001A2306">
            <w:r w:rsidRPr="00925811">
              <w:t>1.844</w:t>
            </w:r>
          </w:p>
        </w:tc>
      </w:tr>
      <w:tr w:rsidR="001A2306" w:rsidRPr="00925811" w14:paraId="3D0C9BCF" w14:textId="77777777" w:rsidTr="00A75C46">
        <w:trPr>
          <w:trHeight w:val="338"/>
        </w:trPr>
        <w:tc>
          <w:tcPr>
            <w:tcW w:w="1129" w:type="dxa"/>
          </w:tcPr>
          <w:p w14:paraId="409DD06F" w14:textId="77777777" w:rsidR="001A2306" w:rsidRPr="00925811" w:rsidRDefault="001A2306" w:rsidP="001A2306">
            <w:r w:rsidRPr="00925811">
              <w:t>SWALES</w:t>
            </w:r>
          </w:p>
        </w:tc>
        <w:tc>
          <w:tcPr>
            <w:tcW w:w="1553" w:type="dxa"/>
          </w:tcPr>
          <w:p w14:paraId="01521203" w14:textId="77777777" w:rsidR="001A2306" w:rsidRPr="00925811" w:rsidRDefault="001A2306" w:rsidP="001A2306">
            <w:r w:rsidRPr="00925811">
              <w:t>0.921</w:t>
            </w:r>
          </w:p>
        </w:tc>
        <w:tc>
          <w:tcPr>
            <w:tcW w:w="1553" w:type="dxa"/>
          </w:tcPr>
          <w:p w14:paraId="4489AED8" w14:textId="77777777" w:rsidR="001A2306" w:rsidRPr="00925811" w:rsidRDefault="001A2306" w:rsidP="001A2306">
            <w:r w:rsidRPr="00925811">
              <w:t>0.921</w:t>
            </w:r>
          </w:p>
        </w:tc>
        <w:tc>
          <w:tcPr>
            <w:tcW w:w="1554" w:type="dxa"/>
          </w:tcPr>
          <w:p w14:paraId="71055F52" w14:textId="77777777" w:rsidR="001A2306" w:rsidRPr="00925811" w:rsidRDefault="001A2306" w:rsidP="001A2306">
            <w:r w:rsidRPr="00925811">
              <w:t>0.921</w:t>
            </w:r>
          </w:p>
        </w:tc>
        <w:tc>
          <w:tcPr>
            <w:tcW w:w="1553" w:type="dxa"/>
          </w:tcPr>
          <w:p w14:paraId="7626C3B3" w14:textId="77777777" w:rsidR="001A2306" w:rsidRPr="00925811" w:rsidRDefault="001A2306" w:rsidP="001A2306">
            <w:r w:rsidRPr="00925811">
              <w:t>0.921</w:t>
            </w:r>
          </w:p>
        </w:tc>
        <w:tc>
          <w:tcPr>
            <w:tcW w:w="1554" w:type="dxa"/>
          </w:tcPr>
          <w:p w14:paraId="482E8E0E" w14:textId="77777777" w:rsidR="001A2306" w:rsidRPr="00925811" w:rsidRDefault="001A2306" w:rsidP="001A2306">
            <w:r w:rsidRPr="00925811">
              <w:t>0.921</w:t>
            </w:r>
          </w:p>
        </w:tc>
      </w:tr>
      <w:tr w:rsidR="001A2306" w:rsidRPr="00925811" w14:paraId="0926C479" w14:textId="77777777" w:rsidTr="00A75C46">
        <w:trPr>
          <w:trHeight w:val="338"/>
        </w:trPr>
        <w:tc>
          <w:tcPr>
            <w:tcW w:w="1129" w:type="dxa"/>
          </w:tcPr>
          <w:p w14:paraId="27C21D2E" w14:textId="77777777" w:rsidR="001A2306" w:rsidRPr="00925811" w:rsidRDefault="001A2306" w:rsidP="001A2306">
            <w:r w:rsidRPr="00925811">
              <w:t>SWEST</w:t>
            </w:r>
          </w:p>
        </w:tc>
        <w:tc>
          <w:tcPr>
            <w:tcW w:w="1553" w:type="dxa"/>
          </w:tcPr>
          <w:p w14:paraId="5CE64467" w14:textId="77777777" w:rsidR="001A2306" w:rsidRPr="00925811" w:rsidRDefault="001A2306" w:rsidP="001A2306">
            <w:r w:rsidRPr="00925811">
              <w:t>1.399</w:t>
            </w:r>
          </w:p>
        </w:tc>
        <w:tc>
          <w:tcPr>
            <w:tcW w:w="1553" w:type="dxa"/>
          </w:tcPr>
          <w:p w14:paraId="08DB0354" w14:textId="77777777" w:rsidR="001A2306" w:rsidRPr="00925811" w:rsidRDefault="001A2306" w:rsidP="001A2306">
            <w:r w:rsidRPr="00925811">
              <w:t>1.399</w:t>
            </w:r>
          </w:p>
        </w:tc>
        <w:tc>
          <w:tcPr>
            <w:tcW w:w="1554" w:type="dxa"/>
          </w:tcPr>
          <w:p w14:paraId="551B742C" w14:textId="77777777" w:rsidR="001A2306" w:rsidRPr="00925811" w:rsidRDefault="001A2306" w:rsidP="001A2306">
            <w:r w:rsidRPr="00925811">
              <w:t>1.399</w:t>
            </w:r>
          </w:p>
        </w:tc>
        <w:tc>
          <w:tcPr>
            <w:tcW w:w="1553" w:type="dxa"/>
          </w:tcPr>
          <w:p w14:paraId="1944A0D7" w14:textId="77777777" w:rsidR="001A2306" w:rsidRPr="00925811" w:rsidRDefault="001A2306" w:rsidP="001A2306">
            <w:r w:rsidRPr="00925811">
              <w:t>1.399</w:t>
            </w:r>
          </w:p>
        </w:tc>
        <w:tc>
          <w:tcPr>
            <w:tcW w:w="1554" w:type="dxa"/>
          </w:tcPr>
          <w:p w14:paraId="78DB1E4F" w14:textId="77777777" w:rsidR="001A2306" w:rsidRPr="00925811" w:rsidRDefault="001A2306" w:rsidP="001A2306">
            <w:r w:rsidRPr="00925811">
              <w:t>1.399</w:t>
            </w:r>
          </w:p>
        </w:tc>
      </w:tr>
      <w:tr w:rsidR="001A2306" w:rsidRPr="00925811" w14:paraId="1E182E97" w14:textId="77777777" w:rsidTr="00A75C46">
        <w:trPr>
          <w:trHeight w:val="338"/>
        </w:trPr>
        <w:tc>
          <w:tcPr>
            <w:tcW w:w="1129" w:type="dxa"/>
          </w:tcPr>
          <w:p w14:paraId="2F4C0E87" w14:textId="77777777" w:rsidR="001A2306" w:rsidRPr="00925811" w:rsidRDefault="001A2306" w:rsidP="001A2306">
            <w:r w:rsidRPr="00925811">
              <w:t>LPN</w:t>
            </w:r>
          </w:p>
        </w:tc>
        <w:tc>
          <w:tcPr>
            <w:tcW w:w="1553" w:type="dxa"/>
          </w:tcPr>
          <w:p w14:paraId="13D63034" w14:textId="77777777" w:rsidR="001A2306" w:rsidRPr="00925811" w:rsidRDefault="001A2306" w:rsidP="001A2306">
            <w:r w:rsidRPr="00925811">
              <w:t>1.211</w:t>
            </w:r>
          </w:p>
        </w:tc>
        <w:tc>
          <w:tcPr>
            <w:tcW w:w="1553" w:type="dxa"/>
          </w:tcPr>
          <w:p w14:paraId="1B040898" w14:textId="77777777" w:rsidR="001A2306" w:rsidRPr="00925811" w:rsidRDefault="001A2306" w:rsidP="001A2306">
            <w:r w:rsidRPr="00925811">
              <w:t>1.211</w:t>
            </w:r>
          </w:p>
        </w:tc>
        <w:tc>
          <w:tcPr>
            <w:tcW w:w="1554" w:type="dxa"/>
          </w:tcPr>
          <w:p w14:paraId="04CA708F" w14:textId="77777777" w:rsidR="001A2306" w:rsidRPr="00925811" w:rsidRDefault="001A2306" w:rsidP="001A2306">
            <w:r w:rsidRPr="00925811">
              <w:t>1.211</w:t>
            </w:r>
          </w:p>
        </w:tc>
        <w:tc>
          <w:tcPr>
            <w:tcW w:w="1553" w:type="dxa"/>
          </w:tcPr>
          <w:p w14:paraId="654CE069" w14:textId="77777777" w:rsidR="001A2306" w:rsidRPr="00925811" w:rsidRDefault="001A2306" w:rsidP="001A2306">
            <w:r w:rsidRPr="00925811">
              <w:t>1.211</w:t>
            </w:r>
          </w:p>
        </w:tc>
        <w:tc>
          <w:tcPr>
            <w:tcW w:w="1554" w:type="dxa"/>
          </w:tcPr>
          <w:p w14:paraId="5149FA67" w14:textId="77777777" w:rsidR="001A2306" w:rsidRPr="00925811" w:rsidRDefault="001A2306" w:rsidP="001A2306">
            <w:r w:rsidRPr="00925811">
              <w:t>1.211</w:t>
            </w:r>
          </w:p>
        </w:tc>
      </w:tr>
      <w:tr w:rsidR="001A2306" w:rsidRPr="00925811" w14:paraId="1B200DFC" w14:textId="77777777" w:rsidTr="00A75C46">
        <w:trPr>
          <w:trHeight w:val="338"/>
        </w:trPr>
        <w:tc>
          <w:tcPr>
            <w:tcW w:w="1129" w:type="dxa"/>
          </w:tcPr>
          <w:p w14:paraId="20C02349" w14:textId="77777777" w:rsidR="001A2306" w:rsidRPr="00925811" w:rsidRDefault="001A2306" w:rsidP="001A2306">
            <w:r w:rsidRPr="00925811">
              <w:t>SPN</w:t>
            </w:r>
          </w:p>
        </w:tc>
        <w:tc>
          <w:tcPr>
            <w:tcW w:w="1553" w:type="dxa"/>
          </w:tcPr>
          <w:p w14:paraId="0616657D" w14:textId="77777777" w:rsidR="001A2306" w:rsidRPr="00925811" w:rsidRDefault="001A2306" w:rsidP="001A2306">
            <w:r w:rsidRPr="00925811">
              <w:t>1.253</w:t>
            </w:r>
          </w:p>
        </w:tc>
        <w:tc>
          <w:tcPr>
            <w:tcW w:w="1553" w:type="dxa"/>
          </w:tcPr>
          <w:p w14:paraId="24402834" w14:textId="77777777" w:rsidR="001A2306" w:rsidRPr="00925811" w:rsidRDefault="001A2306" w:rsidP="001A2306">
            <w:r w:rsidRPr="00925811">
              <w:t>1.253</w:t>
            </w:r>
          </w:p>
        </w:tc>
        <w:tc>
          <w:tcPr>
            <w:tcW w:w="1554" w:type="dxa"/>
          </w:tcPr>
          <w:p w14:paraId="4C532AC8" w14:textId="77777777" w:rsidR="001A2306" w:rsidRPr="00925811" w:rsidRDefault="001A2306" w:rsidP="001A2306">
            <w:r w:rsidRPr="00925811">
              <w:t>1.253</w:t>
            </w:r>
          </w:p>
        </w:tc>
        <w:tc>
          <w:tcPr>
            <w:tcW w:w="1553" w:type="dxa"/>
          </w:tcPr>
          <w:p w14:paraId="2D9D16F8" w14:textId="77777777" w:rsidR="001A2306" w:rsidRPr="00925811" w:rsidRDefault="001A2306" w:rsidP="001A2306">
            <w:r w:rsidRPr="00925811">
              <w:t>1.253</w:t>
            </w:r>
          </w:p>
        </w:tc>
        <w:tc>
          <w:tcPr>
            <w:tcW w:w="1554" w:type="dxa"/>
          </w:tcPr>
          <w:p w14:paraId="7E86F98A" w14:textId="77777777" w:rsidR="001A2306" w:rsidRPr="00925811" w:rsidRDefault="001A2306" w:rsidP="001A2306">
            <w:r w:rsidRPr="00925811">
              <w:t>1.253</w:t>
            </w:r>
          </w:p>
        </w:tc>
      </w:tr>
      <w:tr w:rsidR="001A2306" w:rsidRPr="00925811" w14:paraId="55337A8E" w14:textId="77777777" w:rsidTr="00A75C46">
        <w:trPr>
          <w:trHeight w:val="338"/>
        </w:trPr>
        <w:tc>
          <w:tcPr>
            <w:tcW w:w="1129" w:type="dxa"/>
          </w:tcPr>
          <w:p w14:paraId="37C530EC" w14:textId="77777777" w:rsidR="001A2306" w:rsidRPr="00925811" w:rsidRDefault="001A2306" w:rsidP="001A2306">
            <w:r w:rsidRPr="00925811">
              <w:t>EPN</w:t>
            </w:r>
          </w:p>
        </w:tc>
        <w:tc>
          <w:tcPr>
            <w:tcW w:w="1553" w:type="dxa"/>
          </w:tcPr>
          <w:p w14:paraId="22F2A64D" w14:textId="77777777" w:rsidR="001A2306" w:rsidRPr="00925811" w:rsidRDefault="001A2306" w:rsidP="001A2306">
            <w:r w:rsidRPr="00925811">
              <w:t>1.956</w:t>
            </w:r>
          </w:p>
        </w:tc>
        <w:tc>
          <w:tcPr>
            <w:tcW w:w="1553" w:type="dxa"/>
          </w:tcPr>
          <w:p w14:paraId="51E2A646" w14:textId="77777777" w:rsidR="001A2306" w:rsidRPr="00925811" w:rsidRDefault="001A2306" w:rsidP="001A2306">
            <w:r w:rsidRPr="00925811">
              <w:t>1.956</w:t>
            </w:r>
          </w:p>
        </w:tc>
        <w:tc>
          <w:tcPr>
            <w:tcW w:w="1554" w:type="dxa"/>
          </w:tcPr>
          <w:p w14:paraId="7F119E26" w14:textId="77777777" w:rsidR="001A2306" w:rsidRPr="00925811" w:rsidRDefault="001A2306" w:rsidP="001A2306">
            <w:r w:rsidRPr="00925811">
              <w:t>1.956</w:t>
            </w:r>
          </w:p>
        </w:tc>
        <w:tc>
          <w:tcPr>
            <w:tcW w:w="1553" w:type="dxa"/>
          </w:tcPr>
          <w:p w14:paraId="61ED0606" w14:textId="77777777" w:rsidR="001A2306" w:rsidRPr="00925811" w:rsidRDefault="001A2306" w:rsidP="001A2306">
            <w:r w:rsidRPr="00925811">
              <w:t>1.956</w:t>
            </w:r>
          </w:p>
        </w:tc>
        <w:tc>
          <w:tcPr>
            <w:tcW w:w="1554" w:type="dxa"/>
          </w:tcPr>
          <w:p w14:paraId="5D0CF583" w14:textId="77777777" w:rsidR="001A2306" w:rsidRPr="00925811" w:rsidRDefault="001A2306" w:rsidP="001A2306">
            <w:r w:rsidRPr="00925811">
              <w:t>1.956</w:t>
            </w:r>
          </w:p>
        </w:tc>
      </w:tr>
      <w:tr w:rsidR="001A2306" w:rsidRPr="00925811" w14:paraId="3E53C1A1" w14:textId="77777777" w:rsidTr="00A75C46">
        <w:trPr>
          <w:trHeight w:val="338"/>
        </w:trPr>
        <w:tc>
          <w:tcPr>
            <w:tcW w:w="1129" w:type="dxa"/>
          </w:tcPr>
          <w:p w14:paraId="32F17CDE" w14:textId="77777777" w:rsidR="001A2306" w:rsidRPr="00925811" w:rsidRDefault="001A2306" w:rsidP="001A2306">
            <w:r w:rsidRPr="00925811">
              <w:t>SPD</w:t>
            </w:r>
          </w:p>
        </w:tc>
        <w:tc>
          <w:tcPr>
            <w:tcW w:w="1553" w:type="dxa"/>
          </w:tcPr>
          <w:p w14:paraId="75501DF9" w14:textId="77777777" w:rsidR="001A2306" w:rsidRPr="00925811" w:rsidRDefault="001A2306" w:rsidP="001A2306">
            <w:r w:rsidRPr="00925811">
              <w:t>1.329</w:t>
            </w:r>
          </w:p>
        </w:tc>
        <w:tc>
          <w:tcPr>
            <w:tcW w:w="1553" w:type="dxa"/>
          </w:tcPr>
          <w:p w14:paraId="1D9AC4AF" w14:textId="77777777" w:rsidR="001A2306" w:rsidRPr="00925811" w:rsidRDefault="001A2306" w:rsidP="001A2306">
            <w:r w:rsidRPr="00925811">
              <w:t>1.329</w:t>
            </w:r>
          </w:p>
        </w:tc>
        <w:tc>
          <w:tcPr>
            <w:tcW w:w="1554" w:type="dxa"/>
          </w:tcPr>
          <w:p w14:paraId="55781E5A" w14:textId="77777777" w:rsidR="001A2306" w:rsidRPr="00925811" w:rsidRDefault="001A2306" w:rsidP="001A2306">
            <w:r w:rsidRPr="00925811">
              <w:t>1.329</w:t>
            </w:r>
          </w:p>
        </w:tc>
        <w:tc>
          <w:tcPr>
            <w:tcW w:w="1553" w:type="dxa"/>
          </w:tcPr>
          <w:p w14:paraId="7C31460C" w14:textId="77777777" w:rsidR="001A2306" w:rsidRPr="00925811" w:rsidRDefault="001A2306" w:rsidP="001A2306">
            <w:r w:rsidRPr="00925811">
              <w:t>1.329</w:t>
            </w:r>
          </w:p>
        </w:tc>
        <w:tc>
          <w:tcPr>
            <w:tcW w:w="1554" w:type="dxa"/>
          </w:tcPr>
          <w:p w14:paraId="09593505" w14:textId="77777777" w:rsidR="001A2306" w:rsidRPr="00925811" w:rsidRDefault="001A2306" w:rsidP="001A2306">
            <w:r w:rsidRPr="00925811">
              <w:t>1.329</w:t>
            </w:r>
          </w:p>
        </w:tc>
      </w:tr>
      <w:tr w:rsidR="001A2306" w:rsidRPr="00925811" w14:paraId="24D76FE0" w14:textId="77777777" w:rsidTr="00A75C46">
        <w:trPr>
          <w:trHeight w:val="338"/>
        </w:trPr>
        <w:tc>
          <w:tcPr>
            <w:tcW w:w="1129" w:type="dxa"/>
          </w:tcPr>
          <w:p w14:paraId="2E381BE6" w14:textId="77777777" w:rsidR="001A2306" w:rsidRPr="00925811" w:rsidRDefault="001A2306" w:rsidP="001A2306">
            <w:r w:rsidRPr="00925811">
              <w:t>SPMW</w:t>
            </w:r>
          </w:p>
        </w:tc>
        <w:tc>
          <w:tcPr>
            <w:tcW w:w="1553" w:type="dxa"/>
          </w:tcPr>
          <w:p w14:paraId="39931B4D" w14:textId="77777777" w:rsidR="001A2306" w:rsidRPr="00925811" w:rsidRDefault="001A2306" w:rsidP="001A2306">
            <w:r w:rsidRPr="00925811">
              <w:t>1.479</w:t>
            </w:r>
          </w:p>
        </w:tc>
        <w:tc>
          <w:tcPr>
            <w:tcW w:w="1553" w:type="dxa"/>
          </w:tcPr>
          <w:p w14:paraId="5B8B1D28" w14:textId="77777777" w:rsidR="001A2306" w:rsidRPr="00925811" w:rsidRDefault="001A2306" w:rsidP="001A2306">
            <w:r w:rsidRPr="00925811">
              <w:t>1.479</w:t>
            </w:r>
          </w:p>
        </w:tc>
        <w:tc>
          <w:tcPr>
            <w:tcW w:w="1554" w:type="dxa"/>
          </w:tcPr>
          <w:p w14:paraId="02EA6C9D" w14:textId="77777777" w:rsidR="001A2306" w:rsidRPr="00925811" w:rsidRDefault="001A2306" w:rsidP="001A2306">
            <w:r w:rsidRPr="00925811">
              <w:t>1.479</w:t>
            </w:r>
          </w:p>
        </w:tc>
        <w:tc>
          <w:tcPr>
            <w:tcW w:w="1553" w:type="dxa"/>
          </w:tcPr>
          <w:p w14:paraId="765577C8" w14:textId="77777777" w:rsidR="001A2306" w:rsidRPr="00925811" w:rsidRDefault="001A2306" w:rsidP="001A2306">
            <w:r w:rsidRPr="00925811">
              <w:t>1.479</w:t>
            </w:r>
          </w:p>
        </w:tc>
        <w:tc>
          <w:tcPr>
            <w:tcW w:w="1554" w:type="dxa"/>
          </w:tcPr>
          <w:p w14:paraId="47E12F11" w14:textId="77777777" w:rsidR="001A2306" w:rsidRPr="00925811" w:rsidRDefault="001A2306" w:rsidP="001A2306">
            <w:r w:rsidRPr="00925811">
              <w:t>1.479</w:t>
            </w:r>
          </w:p>
        </w:tc>
      </w:tr>
      <w:tr w:rsidR="001A2306" w:rsidRPr="00925811" w14:paraId="451DC57C" w14:textId="77777777" w:rsidTr="00A75C46">
        <w:trPr>
          <w:trHeight w:val="338"/>
        </w:trPr>
        <w:tc>
          <w:tcPr>
            <w:tcW w:w="1129" w:type="dxa"/>
          </w:tcPr>
          <w:p w14:paraId="77EBAFE6" w14:textId="77777777" w:rsidR="001A2306" w:rsidRPr="00925811" w:rsidRDefault="001A2306" w:rsidP="001A2306">
            <w:r w:rsidRPr="00925811">
              <w:t>SSEH</w:t>
            </w:r>
          </w:p>
        </w:tc>
        <w:tc>
          <w:tcPr>
            <w:tcW w:w="1553" w:type="dxa"/>
          </w:tcPr>
          <w:p w14:paraId="27C80E5B" w14:textId="77777777" w:rsidR="001A2306" w:rsidRPr="00925811" w:rsidRDefault="001A2306" w:rsidP="001A2306">
            <w:r w:rsidRPr="00925811">
              <w:t>0.992</w:t>
            </w:r>
          </w:p>
        </w:tc>
        <w:tc>
          <w:tcPr>
            <w:tcW w:w="1553" w:type="dxa"/>
          </w:tcPr>
          <w:p w14:paraId="40DB8004" w14:textId="77777777" w:rsidR="001A2306" w:rsidRPr="00925811" w:rsidRDefault="001A2306" w:rsidP="001A2306">
            <w:r w:rsidRPr="00925811">
              <w:t>0.992</w:t>
            </w:r>
          </w:p>
        </w:tc>
        <w:tc>
          <w:tcPr>
            <w:tcW w:w="1554" w:type="dxa"/>
          </w:tcPr>
          <w:p w14:paraId="3FCAF3D1" w14:textId="77777777" w:rsidR="001A2306" w:rsidRPr="00925811" w:rsidRDefault="001A2306" w:rsidP="001A2306">
            <w:r w:rsidRPr="00925811">
              <w:t>0.992</w:t>
            </w:r>
          </w:p>
        </w:tc>
        <w:tc>
          <w:tcPr>
            <w:tcW w:w="1553" w:type="dxa"/>
          </w:tcPr>
          <w:p w14:paraId="67F87503" w14:textId="77777777" w:rsidR="001A2306" w:rsidRPr="00925811" w:rsidRDefault="001A2306" w:rsidP="001A2306">
            <w:r w:rsidRPr="00925811">
              <w:t>0.992</w:t>
            </w:r>
          </w:p>
        </w:tc>
        <w:tc>
          <w:tcPr>
            <w:tcW w:w="1554" w:type="dxa"/>
          </w:tcPr>
          <w:p w14:paraId="41ADD6FF" w14:textId="77777777" w:rsidR="001A2306" w:rsidRPr="00925811" w:rsidRDefault="001A2306" w:rsidP="001A2306">
            <w:r w:rsidRPr="00925811">
              <w:t>0.992</w:t>
            </w:r>
          </w:p>
        </w:tc>
      </w:tr>
      <w:tr w:rsidR="001A2306" w:rsidRPr="00925811" w14:paraId="4FC67462" w14:textId="77777777" w:rsidTr="00A75C46">
        <w:trPr>
          <w:trHeight w:val="338"/>
        </w:trPr>
        <w:tc>
          <w:tcPr>
            <w:tcW w:w="1129" w:type="dxa"/>
          </w:tcPr>
          <w:p w14:paraId="222DFF83" w14:textId="77777777" w:rsidR="001A2306" w:rsidRPr="00925811" w:rsidRDefault="001A2306" w:rsidP="001A2306">
            <w:r w:rsidRPr="00925811">
              <w:t>SSES</w:t>
            </w:r>
          </w:p>
        </w:tc>
        <w:tc>
          <w:tcPr>
            <w:tcW w:w="1553" w:type="dxa"/>
          </w:tcPr>
          <w:p w14:paraId="59B019C8" w14:textId="77777777" w:rsidR="001A2306" w:rsidRPr="00925811" w:rsidRDefault="001A2306" w:rsidP="001A2306">
            <w:r w:rsidRPr="00925811">
              <w:t>1.871</w:t>
            </w:r>
          </w:p>
        </w:tc>
        <w:tc>
          <w:tcPr>
            <w:tcW w:w="1553" w:type="dxa"/>
          </w:tcPr>
          <w:p w14:paraId="53D9FBA6" w14:textId="77777777" w:rsidR="001A2306" w:rsidRPr="00925811" w:rsidRDefault="001A2306" w:rsidP="001A2306">
            <w:r w:rsidRPr="00925811">
              <w:t>1.871</w:t>
            </w:r>
          </w:p>
        </w:tc>
        <w:tc>
          <w:tcPr>
            <w:tcW w:w="1554" w:type="dxa"/>
          </w:tcPr>
          <w:p w14:paraId="6C980204" w14:textId="77777777" w:rsidR="001A2306" w:rsidRPr="00925811" w:rsidRDefault="001A2306" w:rsidP="001A2306">
            <w:r w:rsidRPr="00925811">
              <w:t>1.871</w:t>
            </w:r>
          </w:p>
        </w:tc>
        <w:tc>
          <w:tcPr>
            <w:tcW w:w="1553" w:type="dxa"/>
          </w:tcPr>
          <w:p w14:paraId="1E92572E" w14:textId="77777777" w:rsidR="001A2306" w:rsidRPr="00925811" w:rsidRDefault="001A2306" w:rsidP="001A2306">
            <w:r w:rsidRPr="00925811">
              <w:t>1.871</w:t>
            </w:r>
          </w:p>
        </w:tc>
        <w:tc>
          <w:tcPr>
            <w:tcW w:w="1554" w:type="dxa"/>
          </w:tcPr>
          <w:p w14:paraId="6F273FC6" w14:textId="77777777" w:rsidR="001A2306" w:rsidRPr="00925811" w:rsidRDefault="001A2306" w:rsidP="001A2306">
            <w:r w:rsidRPr="00925811">
              <w:t>1.871</w:t>
            </w:r>
          </w:p>
        </w:tc>
      </w:tr>
    </w:tbl>
    <w:p w14:paraId="0B6BAB59" w14:textId="77777777" w:rsidR="001A2306" w:rsidRPr="00925811" w:rsidRDefault="001A2306" w:rsidP="001A2306">
      <w:pPr>
        <w:pStyle w:val="AppendixHeading"/>
      </w:pPr>
      <w:bookmarkStart w:id="264" w:name="_Hlk107414203"/>
      <w:bookmarkEnd w:id="263"/>
    </w:p>
    <w:p w14:paraId="3C991D58" w14:textId="77777777" w:rsidR="001A2306" w:rsidRPr="00925811" w:rsidRDefault="001A2306" w:rsidP="001A2306">
      <w:pPr>
        <w:pStyle w:val="Caption"/>
      </w:pPr>
      <w:r w:rsidRPr="00925811">
        <w:t>Reward incentive rate for the Distribution System Operation Stakeholder Satisfaction Survey term (DSOSRIR</w:t>
      </w:r>
      <w:r w:rsidRPr="00925811">
        <w:rPr>
          <w:rStyle w:val="Subscript"/>
        </w:rPr>
        <w:t>t</w:t>
      </w:r>
      <w:r w:rsidRPr="00925811">
        <w:t>) (£m)</w:t>
      </w:r>
    </w:p>
    <w:tbl>
      <w:tblPr>
        <w:tblStyle w:val="AppendixTable"/>
        <w:tblW w:w="8526" w:type="dxa"/>
        <w:tblLayout w:type="fixed"/>
        <w:tblLook w:val="04A0" w:firstRow="1" w:lastRow="0" w:firstColumn="1" w:lastColumn="0" w:noHBand="0" w:noVBand="1"/>
      </w:tblPr>
      <w:tblGrid>
        <w:gridCol w:w="1118"/>
        <w:gridCol w:w="1481"/>
        <w:gridCol w:w="1482"/>
        <w:gridCol w:w="1481"/>
        <w:gridCol w:w="1482"/>
        <w:gridCol w:w="1482"/>
      </w:tblGrid>
      <w:tr w:rsidR="001A2306" w:rsidRPr="00925811" w14:paraId="483A0E27" w14:textId="77777777" w:rsidTr="00A75C46">
        <w:trPr>
          <w:cnfStyle w:val="100000000000" w:firstRow="1" w:lastRow="0" w:firstColumn="0" w:lastColumn="0" w:oddVBand="0" w:evenVBand="0" w:oddHBand="0" w:evenHBand="0" w:firstRowFirstColumn="0" w:firstRowLastColumn="0" w:lastRowFirstColumn="0" w:lastRowLastColumn="0"/>
          <w:trHeight w:val="300"/>
        </w:trPr>
        <w:tc>
          <w:tcPr>
            <w:tcW w:w="1118" w:type="dxa"/>
          </w:tcPr>
          <w:bookmarkEnd w:id="264"/>
          <w:p w14:paraId="590792A8" w14:textId="77777777" w:rsidR="001A2306" w:rsidRPr="00925811" w:rsidRDefault="001A2306" w:rsidP="001A2306">
            <w:r w:rsidRPr="00925811">
              <w:t>Licensee</w:t>
            </w:r>
          </w:p>
        </w:tc>
        <w:tc>
          <w:tcPr>
            <w:tcW w:w="1481" w:type="dxa"/>
          </w:tcPr>
          <w:p w14:paraId="12922122" w14:textId="77777777" w:rsidR="001A2306" w:rsidRPr="00925811" w:rsidRDefault="001A2306" w:rsidP="001A2306">
            <w:r w:rsidRPr="00925811">
              <w:t>2023/24</w:t>
            </w:r>
          </w:p>
        </w:tc>
        <w:tc>
          <w:tcPr>
            <w:tcW w:w="1482" w:type="dxa"/>
          </w:tcPr>
          <w:p w14:paraId="0B0DD0A0" w14:textId="77777777" w:rsidR="001A2306" w:rsidRPr="00925811" w:rsidRDefault="001A2306" w:rsidP="001A2306">
            <w:r w:rsidRPr="00925811">
              <w:t>2024/25</w:t>
            </w:r>
          </w:p>
        </w:tc>
        <w:tc>
          <w:tcPr>
            <w:tcW w:w="1481" w:type="dxa"/>
          </w:tcPr>
          <w:p w14:paraId="2C09313D" w14:textId="77777777" w:rsidR="001A2306" w:rsidRPr="00925811" w:rsidRDefault="001A2306" w:rsidP="001A2306">
            <w:r w:rsidRPr="00925811">
              <w:t>2025/26</w:t>
            </w:r>
          </w:p>
        </w:tc>
        <w:tc>
          <w:tcPr>
            <w:tcW w:w="1482" w:type="dxa"/>
          </w:tcPr>
          <w:p w14:paraId="77B2C3F4" w14:textId="77777777" w:rsidR="001A2306" w:rsidRPr="00925811" w:rsidRDefault="001A2306" w:rsidP="001A2306">
            <w:r w:rsidRPr="00925811">
              <w:t>2026/27</w:t>
            </w:r>
          </w:p>
        </w:tc>
        <w:tc>
          <w:tcPr>
            <w:tcW w:w="1482" w:type="dxa"/>
          </w:tcPr>
          <w:p w14:paraId="20145CD5" w14:textId="77777777" w:rsidR="001A2306" w:rsidRPr="00925811" w:rsidRDefault="001A2306" w:rsidP="001A2306">
            <w:r w:rsidRPr="00925811">
              <w:t>2027/28</w:t>
            </w:r>
          </w:p>
        </w:tc>
      </w:tr>
      <w:tr w:rsidR="001A2306" w:rsidRPr="00925811" w14:paraId="1DDF365C" w14:textId="77777777" w:rsidTr="00A75C46">
        <w:trPr>
          <w:trHeight w:val="300"/>
        </w:trPr>
        <w:tc>
          <w:tcPr>
            <w:tcW w:w="1118" w:type="dxa"/>
          </w:tcPr>
          <w:p w14:paraId="763DBF8A" w14:textId="77777777" w:rsidR="001A2306" w:rsidRPr="00925811" w:rsidRDefault="001A2306" w:rsidP="001A2306">
            <w:r w:rsidRPr="00925811">
              <w:t>ENWL</w:t>
            </w:r>
          </w:p>
        </w:tc>
        <w:tc>
          <w:tcPr>
            <w:tcW w:w="1481" w:type="dxa"/>
          </w:tcPr>
          <w:p w14:paraId="39E9F503" w14:textId="77777777" w:rsidR="001A2306" w:rsidRPr="00925811" w:rsidRDefault="001A2306" w:rsidP="001A2306">
            <w:r w:rsidRPr="00925811">
              <w:t>1.269</w:t>
            </w:r>
          </w:p>
        </w:tc>
        <w:tc>
          <w:tcPr>
            <w:tcW w:w="1482" w:type="dxa"/>
          </w:tcPr>
          <w:p w14:paraId="5F6952DF" w14:textId="77777777" w:rsidR="001A2306" w:rsidRPr="00925811" w:rsidRDefault="001A2306" w:rsidP="001A2306">
            <w:r w:rsidRPr="00925811">
              <w:t>1.269</w:t>
            </w:r>
          </w:p>
        </w:tc>
        <w:tc>
          <w:tcPr>
            <w:tcW w:w="1481" w:type="dxa"/>
          </w:tcPr>
          <w:p w14:paraId="669D2C98" w14:textId="77777777" w:rsidR="001A2306" w:rsidRPr="00925811" w:rsidRDefault="001A2306" w:rsidP="001A2306">
            <w:r w:rsidRPr="00925811">
              <w:t>1.269</w:t>
            </w:r>
          </w:p>
        </w:tc>
        <w:tc>
          <w:tcPr>
            <w:tcW w:w="1482" w:type="dxa"/>
          </w:tcPr>
          <w:p w14:paraId="36C4BF87" w14:textId="77777777" w:rsidR="001A2306" w:rsidRPr="00925811" w:rsidRDefault="001A2306" w:rsidP="001A2306">
            <w:r w:rsidRPr="00925811">
              <w:t>1.269</w:t>
            </w:r>
          </w:p>
        </w:tc>
        <w:tc>
          <w:tcPr>
            <w:tcW w:w="1482" w:type="dxa"/>
          </w:tcPr>
          <w:p w14:paraId="34F45EA2" w14:textId="77777777" w:rsidR="001A2306" w:rsidRPr="00925811" w:rsidRDefault="001A2306" w:rsidP="001A2306">
            <w:r w:rsidRPr="00925811">
              <w:t>1.269</w:t>
            </w:r>
          </w:p>
        </w:tc>
      </w:tr>
      <w:tr w:rsidR="001A2306" w:rsidRPr="00925811" w14:paraId="00D6B7D7" w14:textId="77777777" w:rsidTr="00A75C46">
        <w:trPr>
          <w:trHeight w:val="300"/>
        </w:trPr>
        <w:tc>
          <w:tcPr>
            <w:tcW w:w="1118" w:type="dxa"/>
          </w:tcPr>
          <w:p w14:paraId="1735222B" w14:textId="77777777" w:rsidR="001A2306" w:rsidRPr="00925811" w:rsidRDefault="001A2306" w:rsidP="001A2306">
            <w:r w:rsidRPr="00925811">
              <w:t>NPgN</w:t>
            </w:r>
          </w:p>
        </w:tc>
        <w:tc>
          <w:tcPr>
            <w:tcW w:w="1481" w:type="dxa"/>
          </w:tcPr>
          <w:p w14:paraId="6C6C8EAE" w14:textId="77777777" w:rsidR="001A2306" w:rsidRPr="00925811" w:rsidRDefault="001A2306" w:rsidP="001A2306">
            <w:r w:rsidRPr="00925811">
              <w:t>0.943</w:t>
            </w:r>
          </w:p>
        </w:tc>
        <w:tc>
          <w:tcPr>
            <w:tcW w:w="1482" w:type="dxa"/>
          </w:tcPr>
          <w:p w14:paraId="1BAA98DB" w14:textId="77777777" w:rsidR="001A2306" w:rsidRPr="00925811" w:rsidRDefault="001A2306" w:rsidP="001A2306">
            <w:r w:rsidRPr="00925811">
              <w:t>0.943</w:t>
            </w:r>
          </w:p>
        </w:tc>
        <w:tc>
          <w:tcPr>
            <w:tcW w:w="1481" w:type="dxa"/>
          </w:tcPr>
          <w:p w14:paraId="7AB6D5E8" w14:textId="77777777" w:rsidR="001A2306" w:rsidRPr="00925811" w:rsidRDefault="001A2306" w:rsidP="001A2306">
            <w:r w:rsidRPr="00925811">
              <w:t>0.943</w:t>
            </w:r>
          </w:p>
        </w:tc>
        <w:tc>
          <w:tcPr>
            <w:tcW w:w="1482" w:type="dxa"/>
          </w:tcPr>
          <w:p w14:paraId="53392901" w14:textId="77777777" w:rsidR="001A2306" w:rsidRPr="00925811" w:rsidRDefault="001A2306" w:rsidP="001A2306">
            <w:r w:rsidRPr="00925811">
              <w:t>0.943</w:t>
            </w:r>
          </w:p>
        </w:tc>
        <w:tc>
          <w:tcPr>
            <w:tcW w:w="1482" w:type="dxa"/>
          </w:tcPr>
          <w:p w14:paraId="52E6F1CA" w14:textId="77777777" w:rsidR="001A2306" w:rsidRPr="00925811" w:rsidRDefault="001A2306" w:rsidP="001A2306">
            <w:r w:rsidRPr="00925811">
              <w:t>0.943</w:t>
            </w:r>
          </w:p>
        </w:tc>
      </w:tr>
      <w:tr w:rsidR="001A2306" w:rsidRPr="00925811" w14:paraId="50D04F9E" w14:textId="77777777" w:rsidTr="00A75C46">
        <w:trPr>
          <w:trHeight w:val="300"/>
        </w:trPr>
        <w:tc>
          <w:tcPr>
            <w:tcW w:w="1118" w:type="dxa"/>
          </w:tcPr>
          <w:p w14:paraId="48576455" w14:textId="77777777" w:rsidR="001A2306" w:rsidRPr="00925811" w:rsidRDefault="001A2306" w:rsidP="001A2306">
            <w:r w:rsidRPr="00925811">
              <w:t>NPgY</w:t>
            </w:r>
          </w:p>
        </w:tc>
        <w:tc>
          <w:tcPr>
            <w:tcW w:w="1481" w:type="dxa"/>
          </w:tcPr>
          <w:p w14:paraId="5BB0F7AE" w14:textId="77777777" w:rsidR="001A2306" w:rsidRPr="00925811" w:rsidRDefault="001A2306" w:rsidP="001A2306">
            <w:r w:rsidRPr="00925811">
              <w:t>1.301</w:t>
            </w:r>
          </w:p>
        </w:tc>
        <w:tc>
          <w:tcPr>
            <w:tcW w:w="1482" w:type="dxa"/>
          </w:tcPr>
          <w:p w14:paraId="2F1ABB9C" w14:textId="77777777" w:rsidR="001A2306" w:rsidRPr="00925811" w:rsidRDefault="001A2306" w:rsidP="001A2306">
            <w:r w:rsidRPr="00925811">
              <w:t>1.301</w:t>
            </w:r>
          </w:p>
        </w:tc>
        <w:tc>
          <w:tcPr>
            <w:tcW w:w="1481" w:type="dxa"/>
          </w:tcPr>
          <w:p w14:paraId="2F9C0AA4" w14:textId="77777777" w:rsidR="001A2306" w:rsidRPr="00925811" w:rsidRDefault="001A2306" w:rsidP="001A2306">
            <w:r w:rsidRPr="00925811">
              <w:t>1.301</w:t>
            </w:r>
          </w:p>
        </w:tc>
        <w:tc>
          <w:tcPr>
            <w:tcW w:w="1482" w:type="dxa"/>
          </w:tcPr>
          <w:p w14:paraId="10510D8C" w14:textId="77777777" w:rsidR="001A2306" w:rsidRPr="00925811" w:rsidRDefault="001A2306" w:rsidP="001A2306">
            <w:r w:rsidRPr="00925811">
              <w:t>1.301</w:t>
            </w:r>
          </w:p>
        </w:tc>
        <w:tc>
          <w:tcPr>
            <w:tcW w:w="1482" w:type="dxa"/>
          </w:tcPr>
          <w:p w14:paraId="108170C8" w14:textId="77777777" w:rsidR="001A2306" w:rsidRPr="00925811" w:rsidRDefault="001A2306" w:rsidP="001A2306">
            <w:r w:rsidRPr="00925811">
              <w:t>1.301</w:t>
            </w:r>
          </w:p>
        </w:tc>
      </w:tr>
      <w:tr w:rsidR="001A2306" w:rsidRPr="00925811" w14:paraId="533C6C09" w14:textId="77777777" w:rsidTr="00A75C46">
        <w:trPr>
          <w:trHeight w:val="300"/>
        </w:trPr>
        <w:tc>
          <w:tcPr>
            <w:tcW w:w="1118" w:type="dxa"/>
          </w:tcPr>
          <w:p w14:paraId="628B4B9E" w14:textId="77777777" w:rsidR="001A2306" w:rsidRPr="00925811" w:rsidRDefault="001A2306" w:rsidP="001A2306">
            <w:r w:rsidRPr="00925811">
              <w:t>WMID</w:t>
            </w:r>
          </w:p>
        </w:tc>
        <w:tc>
          <w:tcPr>
            <w:tcW w:w="1481" w:type="dxa"/>
          </w:tcPr>
          <w:p w14:paraId="14E0E9D5" w14:textId="77777777" w:rsidR="001A2306" w:rsidRPr="00925811" w:rsidRDefault="001A2306" w:rsidP="001A2306">
            <w:r w:rsidRPr="00925811">
              <w:t>1.638</w:t>
            </w:r>
          </w:p>
        </w:tc>
        <w:tc>
          <w:tcPr>
            <w:tcW w:w="1482" w:type="dxa"/>
          </w:tcPr>
          <w:p w14:paraId="13774668" w14:textId="77777777" w:rsidR="001A2306" w:rsidRPr="00925811" w:rsidRDefault="001A2306" w:rsidP="001A2306">
            <w:r w:rsidRPr="00925811">
              <w:t>1.638</w:t>
            </w:r>
          </w:p>
        </w:tc>
        <w:tc>
          <w:tcPr>
            <w:tcW w:w="1481" w:type="dxa"/>
          </w:tcPr>
          <w:p w14:paraId="61D4B5D5" w14:textId="77777777" w:rsidR="001A2306" w:rsidRPr="00925811" w:rsidRDefault="001A2306" w:rsidP="001A2306">
            <w:r w:rsidRPr="00925811">
              <w:t>1.638</w:t>
            </w:r>
          </w:p>
        </w:tc>
        <w:tc>
          <w:tcPr>
            <w:tcW w:w="1482" w:type="dxa"/>
          </w:tcPr>
          <w:p w14:paraId="3850931B" w14:textId="77777777" w:rsidR="001A2306" w:rsidRPr="00925811" w:rsidRDefault="001A2306" w:rsidP="001A2306">
            <w:r w:rsidRPr="00925811">
              <w:t>1.638</w:t>
            </w:r>
          </w:p>
        </w:tc>
        <w:tc>
          <w:tcPr>
            <w:tcW w:w="1482" w:type="dxa"/>
          </w:tcPr>
          <w:p w14:paraId="06284DC7" w14:textId="77777777" w:rsidR="001A2306" w:rsidRPr="00925811" w:rsidRDefault="001A2306" w:rsidP="001A2306">
            <w:r w:rsidRPr="00925811">
              <w:t>1.638</w:t>
            </w:r>
          </w:p>
        </w:tc>
      </w:tr>
      <w:tr w:rsidR="001A2306" w:rsidRPr="00925811" w14:paraId="7B367FC9" w14:textId="77777777" w:rsidTr="00A75C46">
        <w:trPr>
          <w:trHeight w:val="300"/>
        </w:trPr>
        <w:tc>
          <w:tcPr>
            <w:tcW w:w="1118" w:type="dxa"/>
          </w:tcPr>
          <w:p w14:paraId="50097D92" w14:textId="77777777" w:rsidR="001A2306" w:rsidRPr="00925811" w:rsidRDefault="001A2306" w:rsidP="001A2306">
            <w:r w:rsidRPr="00925811">
              <w:t>EMID</w:t>
            </w:r>
          </w:p>
        </w:tc>
        <w:tc>
          <w:tcPr>
            <w:tcW w:w="1481" w:type="dxa"/>
          </w:tcPr>
          <w:p w14:paraId="17231DE3" w14:textId="77777777" w:rsidR="001A2306" w:rsidRPr="00925811" w:rsidRDefault="001A2306" w:rsidP="001A2306">
            <w:r w:rsidRPr="00925811">
              <w:t>1.677</w:t>
            </w:r>
          </w:p>
        </w:tc>
        <w:tc>
          <w:tcPr>
            <w:tcW w:w="1482" w:type="dxa"/>
          </w:tcPr>
          <w:p w14:paraId="393E4AC2" w14:textId="77777777" w:rsidR="001A2306" w:rsidRPr="00925811" w:rsidRDefault="001A2306" w:rsidP="001A2306">
            <w:r w:rsidRPr="00925811">
              <w:t>1.677</w:t>
            </w:r>
          </w:p>
        </w:tc>
        <w:tc>
          <w:tcPr>
            <w:tcW w:w="1481" w:type="dxa"/>
          </w:tcPr>
          <w:p w14:paraId="25C6BE48" w14:textId="77777777" w:rsidR="001A2306" w:rsidRPr="00925811" w:rsidRDefault="001A2306" w:rsidP="001A2306">
            <w:r w:rsidRPr="00925811">
              <w:t>1.677</w:t>
            </w:r>
          </w:p>
        </w:tc>
        <w:tc>
          <w:tcPr>
            <w:tcW w:w="1482" w:type="dxa"/>
          </w:tcPr>
          <w:p w14:paraId="547EA6C6" w14:textId="77777777" w:rsidR="001A2306" w:rsidRPr="00925811" w:rsidRDefault="001A2306" w:rsidP="001A2306">
            <w:r w:rsidRPr="00925811">
              <w:t>1.677</w:t>
            </w:r>
          </w:p>
        </w:tc>
        <w:tc>
          <w:tcPr>
            <w:tcW w:w="1482" w:type="dxa"/>
          </w:tcPr>
          <w:p w14:paraId="19D0D2DF" w14:textId="77777777" w:rsidR="001A2306" w:rsidRPr="00925811" w:rsidRDefault="001A2306" w:rsidP="001A2306">
            <w:r w:rsidRPr="00925811">
              <w:t>1.677</w:t>
            </w:r>
          </w:p>
        </w:tc>
      </w:tr>
      <w:tr w:rsidR="001A2306" w:rsidRPr="00925811" w14:paraId="02378006" w14:textId="77777777" w:rsidTr="00A75C46">
        <w:trPr>
          <w:trHeight w:val="300"/>
        </w:trPr>
        <w:tc>
          <w:tcPr>
            <w:tcW w:w="1118" w:type="dxa"/>
          </w:tcPr>
          <w:p w14:paraId="74D14CDC" w14:textId="77777777" w:rsidR="001A2306" w:rsidRPr="00925811" w:rsidRDefault="001A2306" w:rsidP="001A2306">
            <w:r w:rsidRPr="00925811">
              <w:t>SWALES</w:t>
            </w:r>
          </w:p>
        </w:tc>
        <w:tc>
          <w:tcPr>
            <w:tcW w:w="1481" w:type="dxa"/>
          </w:tcPr>
          <w:p w14:paraId="1C7E8418" w14:textId="77777777" w:rsidR="001A2306" w:rsidRPr="00925811" w:rsidRDefault="001A2306" w:rsidP="001A2306">
            <w:r w:rsidRPr="00925811">
              <w:t>0.837</w:t>
            </w:r>
          </w:p>
        </w:tc>
        <w:tc>
          <w:tcPr>
            <w:tcW w:w="1482" w:type="dxa"/>
          </w:tcPr>
          <w:p w14:paraId="3C9E3D0C" w14:textId="77777777" w:rsidR="001A2306" w:rsidRPr="00925811" w:rsidRDefault="001A2306" w:rsidP="001A2306">
            <w:r w:rsidRPr="00925811">
              <w:t>0.837</w:t>
            </w:r>
          </w:p>
        </w:tc>
        <w:tc>
          <w:tcPr>
            <w:tcW w:w="1481" w:type="dxa"/>
          </w:tcPr>
          <w:p w14:paraId="1D98D545" w14:textId="77777777" w:rsidR="001A2306" w:rsidRPr="00925811" w:rsidRDefault="001A2306" w:rsidP="001A2306">
            <w:r w:rsidRPr="00925811">
              <w:t>0.837</w:t>
            </w:r>
          </w:p>
        </w:tc>
        <w:tc>
          <w:tcPr>
            <w:tcW w:w="1482" w:type="dxa"/>
          </w:tcPr>
          <w:p w14:paraId="0B3A7EBA" w14:textId="77777777" w:rsidR="001A2306" w:rsidRPr="00925811" w:rsidRDefault="001A2306" w:rsidP="001A2306">
            <w:r w:rsidRPr="00925811">
              <w:t>0.837</w:t>
            </w:r>
          </w:p>
        </w:tc>
        <w:tc>
          <w:tcPr>
            <w:tcW w:w="1482" w:type="dxa"/>
          </w:tcPr>
          <w:p w14:paraId="5E1C640F" w14:textId="77777777" w:rsidR="001A2306" w:rsidRPr="00925811" w:rsidRDefault="001A2306" w:rsidP="001A2306">
            <w:r w:rsidRPr="00925811">
              <w:t>0.837</w:t>
            </w:r>
          </w:p>
        </w:tc>
      </w:tr>
      <w:tr w:rsidR="001A2306" w:rsidRPr="00925811" w14:paraId="6269FF67" w14:textId="77777777" w:rsidTr="00A75C46">
        <w:trPr>
          <w:trHeight w:val="300"/>
        </w:trPr>
        <w:tc>
          <w:tcPr>
            <w:tcW w:w="1118" w:type="dxa"/>
          </w:tcPr>
          <w:p w14:paraId="2637213A" w14:textId="77777777" w:rsidR="001A2306" w:rsidRPr="00925811" w:rsidRDefault="001A2306" w:rsidP="001A2306">
            <w:r w:rsidRPr="00925811">
              <w:t>SWEST</w:t>
            </w:r>
          </w:p>
        </w:tc>
        <w:tc>
          <w:tcPr>
            <w:tcW w:w="1481" w:type="dxa"/>
          </w:tcPr>
          <w:p w14:paraId="2C0266A5" w14:textId="77777777" w:rsidR="001A2306" w:rsidRPr="00925811" w:rsidRDefault="001A2306" w:rsidP="001A2306">
            <w:r w:rsidRPr="00925811">
              <w:t>1.272</w:t>
            </w:r>
          </w:p>
        </w:tc>
        <w:tc>
          <w:tcPr>
            <w:tcW w:w="1482" w:type="dxa"/>
          </w:tcPr>
          <w:p w14:paraId="732897BD" w14:textId="77777777" w:rsidR="001A2306" w:rsidRPr="00925811" w:rsidRDefault="001A2306" w:rsidP="001A2306">
            <w:r w:rsidRPr="00925811">
              <w:t>1.272</w:t>
            </w:r>
          </w:p>
        </w:tc>
        <w:tc>
          <w:tcPr>
            <w:tcW w:w="1481" w:type="dxa"/>
          </w:tcPr>
          <w:p w14:paraId="775218A8" w14:textId="77777777" w:rsidR="001A2306" w:rsidRPr="00925811" w:rsidRDefault="001A2306" w:rsidP="001A2306">
            <w:r w:rsidRPr="00925811">
              <w:t>1.272</w:t>
            </w:r>
          </w:p>
        </w:tc>
        <w:tc>
          <w:tcPr>
            <w:tcW w:w="1482" w:type="dxa"/>
          </w:tcPr>
          <w:p w14:paraId="2388CD8F" w14:textId="77777777" w:rsidR="001A2306" w:rsidRPr="00925811" w:rsidRDefault="001A2306" w:rsidP="001A2306">
            <w:r w:rsidRPr="00925811">
              <w:t>1.272</w:t>
            </w:r>
          </w:p>
        </w:tc>
        <w:tc>
          <w:tcPr>
            <w:tcW w:w="1482" w:type="dxa"/>
          </w:tcPr>
          <w:p w14:paraId="5242A969" w14:textId="77777777" w:rsidR="001A2306" w:rsidRPr="00925811" w:rsidRDefault="001A2306" w:rsidP="001A2306">
            <w:r w:rsidRPr="00925811">
              <w:t>1.272</w:t>
            </w:r>
          </w:p>
        </w:tc>
      </w:tr>
      <w:tr w:rsidR="001A2306" w:rsidRPr="00925811" w14:paraId="39451CA3" w14:textId="77777777" w:rsidTr="00A75C46">
        <w:trPr>
          <w:trHeight w:val="300"/>
        </w:trPr>
        <w:tc>
          <w:tcPr>
            <w:tcW w:w="1118" w:type="dxa"/>
          </w:tcPr>
          <w:p w14:paraId="1777FF97" w14:textId="77777777" w:rsidR="001A2306" w:rsidRPr="00925811" w:rsidRDefault="001A2306" w:rsidP="001A2306">
            <w:r w:rsidRPr="00925811">
              <w:t>LPN</w:t>
            </w:r>
          </w:p>
        </w:tc>
        <w:tc>
          <w:tcPr>
            <w:tcW w:w="1481" w:type="dxa"/>
          </w:tcPr>
          <w:p w14:paraId="71951048" w14:textId="77777777" w:rsidR="001A2306" w:rsidRPr="00925811" w:rsidRDefault="001A2306" w:rsidP="001A2306">
            <w:r w:rsidRPr="00925811">
              <w:t>1.101</w:t>
            </w:r>
          </w:p>
        </w:tc>
        <w:tc>
          <w:tcPr>
            <w:tcW w:w="1482" w:type="dxa"/>
          </w:tcPr>
          <w:p w14:paraId="7E9E7E7B" w14:textId="77777777" w:rsidR="001A2306" w:rsidRPr="00925811" w:rsidRDefault="001A2306" w:rsidP="001A2306">
            <w:r w:rsidRPr="00925811">
              <w:t>1.101</w:t>
            </w:r>
          </w:p>
        </w:tc>
        <w:tc>
          <w:tcPr>
            <w:tcW w:w="1481" w:type="dxa"/>
          </w:tcPr>
          <w:p w14:paraId="21673D48" w14:textId="77777777" w:rsidR="001A2306" w:rsidRPr="00925811" w:rsidRDefault="001A2306" w:rsidP="001A2306">
            <w:r w:rsidRPr="00925811">
              <w:t>1.101</w:t>
            </w:r>
          </w:p>
        </w:tc>
        <w:tc>
          <w:tcPr>
            <w:tcW w:w="1482" w:type="dxa"/>
          </w:tcPr>
          <w:p w14:paraId="10A6ABBB" w14:textId="77777777" w:rsidR="001A2306" w:rsidRPr="00925811" w:rsidRDefault="001A2306" w:rsidP="001A2306">
            <w:r w:rsidRPr="00925811">
              <w:t>1.101</w:t>
            </w:r>
          </w:p>
        </w:tc>
        <w:tc>
          <w:tcPr>
            <w:tcW w:w="1482" w:type="dxa"/>
          </w:tcPr>
          <w:p w14:paraId="6516DDBA" w14:textId="77777777" w:rsidR="001A2306" w:rsidRPr="00925811" w:rsidRDefault="001A2306" w:rsidP="001A2306">
            <w:r w:rsidRPr="00925811">
              <w:t>1.101</w:t>
            </w:r>
          </w:p>
        </w:tc>
      </w:tr>
      <w:tr w:rsidR="001A2306" w:rsidRPr="00925811" w14:paraId="7D46321A" w14:textId="77777777" w:rsidTr="00A75C46">
        <w:trPr>
          <w:trHeight w:val="300"/>
        </w:trPr>
        <w:tc>
          <w:tcPr>
            <w:tcW w:w="1118" w:type="dxa"/>
          </w:tcPr>
          <w:p w14:paraId="2B685A8E" w14:textId="77777777" w:rsidR="001A2306" w:rsidRPr="00925811" w:rsidRDefault="001A2306" w:rsidP="001A2306">
            <w:r w:rsidRPr="00925811">
              <w:t>SPN</w:t>
            </w:r>
          </w:p>
        </w:tc>
        <w:tc>
          <w:tcPr>
            <w:tcW w:w="1481" w:type="dxa"/>
          </w:tcPr>
          <w:p w14:paraId="5D66BC0C" w14:textId="77777777" w:rsidR="001A2306" w:rsidRPr="00925811" w:rsidRDefault="001A2306" w:rsidP="001A2306">
            <w:r w:rsidRPr="00925811">
              <w:t>1.139</w:t>
            </w:r>
          </w:p>
        </w:tc>
        <w:tc>
          <w:tcPr>
            <w:tcW w:w="1482" w:type="dxa"/>
          </w:tcPr>
          <w:p w14:paraId="4948F69E" w14:textId="77777777" w:rsidR="001A2306" w:rsidRPr="00925811" w:rsidRDefault="001A2306" w:rsidP="001A2306">
            <w:r w:rsidRPr="00925811">
              <w:t>1.139</w:t>
            </w:r>
          </w:p>
        </w:tc>
        <w:tc>
          <w:tcPr>
            <w:tcW w:w="1481" w:type="dxa"/>
          </w:tcPr>
          <w:p w14:paraId="0F29F892" w14:textId="77777777" w:rsidR="001A2306" w:rsidRPr="00925811" w:rsidRDefault="001A2306" w:rsidP="001A2306">
            <w:r w:rsidRPr="00925811">
              <w:t>1.139</w:t>
            </w:r>
          </w:p>
        </w:tc>
        <w:tc>
          <w:tcPr>
            <w:tcW w:w="1482" w:type="dxa"/>
          </w:tcPr>
          <w:p w14:paraId="5831C577" w14:textId="77777777" w:rsidR="001A2306" w:rsidRPr="00925811" w:rsidRDefault="001A2306" w:rsidP="001A2306">
            <w:r w:rsidRPr="00925811">
              <w:t>1.139</w:t>
            </w:r>
          </w:p>
        </w:tc>
        <w:tc>
          <w:tcPr>
            <w:tcW w:w="1482" w:type="dxa"/>
          </w:tcPr>
          <w:p w14:paraId="08714A90" w14:textId="77777777" w:rsidR="001A2306" w:rsidRPr="00925811" w:rsidRDefault="001A2306" w:rsidP="001A2306">
            <w:r w:rsidRPr="00925811">
              <w:t>1.139</w:t>
            </w:r>
          </w:p>
        </w:tc>
      </w:tr>
      <w:tr w:rsidR="001A2306" w:rsidRPr="00925811" w14:paraId="4912782F" w14:textId="77777777" w:rsidTr="00A75C46">
        <w:trPr>
          <w:trHeight w:val="300"/>
        </w:trPr>
        <w:tc>
          <w:tcPr>
            <w:tcW w:w="1118" w:type="dxa"/>
          </w:tcPr>
          <w:p w14:paraId="08FD0DB4" w14:textId="77777777" w:rsidR="001A2306" w:rsidRPr="00925811" w:rsidRDefault="001A2306" w:rsidP="001A2306">
            <w:r w:rsidRPr="00925811">
              <w:t>EPN</w:t>
            </w:r>
          </w:p>
        </w:tc>
        <w:tc>
          <w:tcPr>
            <w:tcW w:w="1481" w:type="dxa"/>
          </w:tcPr>
          <w:p w14:paraId="6F036869" w14:textId="77777777" w:rsidR="001A2306" w:rsidRPr="00925811" w:rsidRDefault="001A2306" w:rsidP="001A2306">
            <w:r w:rsidRPr="00925811">
              <w:t>1.778</w:t>
            </w:r>
          </w:p>
        </w:tc>
        <w:tc>
          <w:tcPr>
            <w:tcW w:w="1482" w:type="dxa"/>
          </w:tcPr>
          <w:p w14:paraId="70C982EC" w14:textId="77777777" w:rsidR="001A2306" w:rsidRPr="00925811" w:rsidRDefault="001A2306" w:rsidP="001A2306">
            <w:r w:rsidRPr="00925811">
              <w:t>1.778</w:t>
            </w:r>
          </w:p>
        </w:tc>
        <w:tc>
          <w:tcPr>
            <w:tcW w:w="1481" w:type="dxa"/>
          </w:tcPr>
          <w:p w14:paraId="7DB07E75" w14:textId="77777777" w:rsidR="001A2306" w:rsidRPr="00925811" w:rsidRDefault="001A2306" w:rsidP="001A2306">
            <w:r w:rsidRPr="00925811">
              <w:t>1.778</w:t>
            </w:r>
          </w:p>
        </w:tc>
        <w:tc>
          <w:tcPr>
            <w:tcW w:w="1482" w:type="dxa"/>
          </w:tcPr>
          <w:p w14:paraId="76F04FE7" w14:textId="77777777" w:rsidR="001A2306" w:rsidRPr="00925811" w:rsidRDefault="001A2306" w:rsidP="001A2306">
            <w:r w:rsidRPr="00925811">
              <w:t>1.778</w:t>
            </w:r>
          </w:p>
        </w:tc>
        <w:tc>
          <w:tcPr>
            <w:tcW w:w="1482" w:type="dxa"/>
          </w:tcPr>
          <w:p w14:paraId="7C36456E" w14:textId="77777777" w:rsidR="001A2306" w:rsidRPr="00925811" w:rsidRDefault="001A2306" w:rsidP="001A2306">
            <w:r w:rsidRPr="00925811">
              <w:t>1.778</w:t>
            </w:r>
          </w:p>
        </w:tc>
      </w:tr>
      <w:tr w:rsidR="001A2306" w:rsidRPr="00925811" w14:paraId="4641A5BD" w14:textId="77777777" w:rsidTr="00A75C46">
        <w:trPr>
          <w:trHeight w:val="300"/>
        </w:trPr>
        <w:tc>
          <w:tcPr>
            <w:tcW w:w="1118" w:type="dxa"/>
          </w:tcPr>
          <w:p w14:paraId="64997A37" w14:textId="77777777" w:rsidR="001A2306" w:rsidRPr="00925811" w:rsidRDefault="001A2306" w:rsidP="001A2306">
            <w:r w:rsidRPr="00925811">
              <w:t>SPD</w:t>
            </w:r>
          </w:p>
        </w:tc>
        <w:tc>
          <w:tcPr>
            <w:tcW w:w="1481" w:type="dxa"/>
          </w:tcPr>
          <w:p w14:paraId="6EF27355" w14:textId="77777777" w:rsidR="001A2306" w:rsidRPr="00925811" w:rsidRDefault="001A2306" w:rsidP="001A2306">
            <w:r w:rsidRPr="00925811">
              <w:t>1.208</w:t>
            </w:r>
          </w:p>
        </w:tc>
        <w:tc>
          <w:tcPr>
            <w:tcW w:w="1482" w:type="dxa"/>
          </w:tcPr>
          <w:p w14:paraId="663F7E89" w14:textId="77777777" w:rsidR="001A2306" w:rsidRPr="00925811" w:rsidRDefault="001A2306" w:rsidP="001A2306">
            <w:r w:rsidRPr="00925811">
              <w:t>1.208</w:t>
            </w:r>
          </w:p>
        </w:tc>
        <w:tc>
          <w:tcPr>
            <w:tcW w:w="1481" w:type="dxa"/>
          </w:tcPr>
          <w:p w14:paraId="2CE634F3" w14:textId="77777777" w:rsidR="001A2306" w:rsidRPr="00925811" w:rsidRDefault="001A2306" w:rsidP="001A2306">
            <w:r w:rsidRPr="00925811">
              <w:t>1.208</w:t>
            </w:r>
          </w:p>
        </w:tc>
        <w:tc>
          <w:tcPr>
            <w:tcW w:w="1482" w:type="dxa"/>
          </w:tcPr>
          <w:p w14:paraId="168A0654" w14:textId="77777777" w:rsidR="001A2306" w:rsidRPr="00925811" w:rsidRDefault="001A2306" w:rsidP="001A2306">
            <w:r w:rsidRPr="00925811">
              <w:t>1.208</w:t>
            </w:r>
          </w:p>
        </w:tc>
        <w:tc>
          <w:tcPr>
            <w:tcW w:w="1482" w:type="dxa"/>
          </w:tcPr>
          <w:p w14:paraId="482172E5" w14:textId="77777777" w:rsidR="001A2306" w:rsidRPr="00925811" w:rsidRDefault="001A2306" w:rsidP="001A2306">
            <w:r w:rsidRPr="00925811">
              <w:t>1.208</w:t>
            </w:r>
          </w:p>
        </w:tc>
      </w:tr>
      <w:tr w:rsidR="001A2306" w:rsidRPr="00925811" w14:paraId="08F680EB" w14:textId="77777777" w:rsidTr="00A75C46">
        <w:trPr>
          <w:trHeight w:val="300"/>
        </w:trPr>
        <w:tc>
          <w:tcPr>
            <w:tcW w:w="1118" w:type="dxa"/>
          </w:tcPr>
          <w:p w14:paraId="5F8028BD" w14:textId="77777777" w:rsidR="001A2306" w:rsidRPr="00925811" w:rsidRDefault="001A2306" w:rsidP="001A2306">
            <w:r w:rsidRPr="00925811">
              <w:t>SPMW</w:t>
            </w:r>
          </w:p>
        </w:tc>
        <w:tc>
          <w:tcPr>
            <w:tcW w:w="1481" w:type="dxa"/>
          </w:tcPr>
          <w:p w14:paraId="52A7B5C6" w14:textId="77777777" w:rsidR="001A2306" w:rsidRPr="00925811" w:rsidRDefault="001A2306" w:rsidP="001A2306">
            <w:r w:rsidRPr="00925811">
              <w:t>1.344</w:t>
            </w:r>
          </w:p>
        </w:tc>
        <w:tc>
          <w:tcPr>
            <w:tcW w:w="1482" w:type="dxa"/>
          </w:tcPr>
          <w:p w14:paraId="06F541FA" w14:textId="77777777" w:rsidR="001A2306" w:rsidRPr="00925811" w:rsidRDefault="001A2306" w:rsidP="001A2306">
            <w:r w:rsidRPr="00925811">
              <w:t>1.344</w:t>
            </w:r>
          </w:p>
        </w:tc>
        <w:tc>
          <w:tcPr>
            <w:tcW w:w="1481" w:type="dxa"/>
          </w:tcPr>
          <w:p w14:paraId="09F0CD85" w14:textId="77777777" w:rsidR="001A2306" w:rsidRPr="00925811" w:rsidRDefault="001A2306" w:rsidP="001A2306">
            <w:r w:rsidRPr="00925811">
              <w:t>1.344</w:t>
            </w:r>
          </w:p>
        </w:tc>
        <w:tc>
          <w:tcPr>
            <w:tcW w:w="1482" w:type="dxa"/>
          </w:tcPr>
          <w:p w14:paraId="7609158B" w14:textId="77777777" w:rsidR="001A2306" w:rsidRPr="00925811" w:rsidRDefault="001A2306" w:rsidP="001A2306">
            <w:r w:rsidRPr="00925811">
              <w:t>1.344</w:t>
            </w:r>
          </w:p>
        </w:tc>
        <w:tc>
          <w:tcPr>
            <w:tcW w:w="1482" w:type="dxa"/>
          </w:tcPr>
          <w:p w14:paraId="558C7878" w14:textId="77777777" w:rsidR="001A2306" w:rsidRPr="00925811" w:rsidRDefault="001A2306" w:rsidP="001A2306">
            <w:r w:rsidRPr="00925811">
              <w:t>1.344</w:t>
            </w:r>
          </w:p>
        </w:tc>
      </w:tr>
      <w:tr w:rsidR="001A2306" w:rsidRPr="00925811" w14:paraId="62F8DFE3" w14:textId="77777777" w:rsidTr="00A75C46">
        <w:trPr>
          <w:trHeight w:val="300"/>
        </w:trPr>
        <w:tc>
          <w:tcPr>
            <w:tcW w:w="1118" w:type="dxa"/>
          </w:tcPr>
          <w:p w14:paraId="73BC6B5E" w14:textId="77777777" w:rsidR="001A2306" w:rsidRPr="00925811" w:rsidRDefault="001A2306" w:rsidP="001A2306">
            <w:r w:rsidRPr="00925811">
              <w:t>SSEH</w:t>
            </w:r>
          </w:p>
        </w:tc>
        <w:tc>
          <w:tcPr>
            <w:tcW w:w="1481" w:type="dxa"/>
          </w:tcPr>
          <w:p w14:paraId="1E6FF79A" w14:textId="77777777" w:rsidR="001A2306" w:rsidRPr="00925811" w:rsidRDefault="001A2306" w:rsidP="001A2306">
            <w:r w:rsidRPr="00925811">
              <w:t>0.902</w:t>
            </w:r>
          </w:p>
        </w:tc>
        <w:tc>
          <w:tcPr>
            <w:tcW w:w="1482" w:type="dxa"/>
          </w:tcPr>
          <w:p w14:paraId="487A8B90" w14:textId="77777777" w:rsidR="001A2306" w:rsidRPr="00925811" w:rsidRDefault="001A2306" w:rsidP="001A2306">
            <w:r w:rsidRPr="00925811">
              <w:t>0.902</w:t>
            </w:r>
          </w:p>
        </w:tc>
        <w:tc>
          <w:tcPr>
            <w:tcW w:w="1481" w:type="dxa"/>
          </w:tcPr>
          <w:p w14:paraId="2048EB21" w14:textId="77777777" w:rsidR="001A2306" w:rsidRPr="00925811" w:rsidRDefault="001A2306" w:rsidP="001A2306">
            <w:r w:rsidRPr="00925811">
              <w:t>0.902</w:t>
            </w:r>
          </w:p>
        </w:tc>
        <w:tc>
          <w:tcPr>
            <w:tcW w:w="1482" w:type="dxa"/>
          </w:tcPr>
          <w:p w14:paraId="28712655" w14:textId="77777777" w:rsidR="001A2306" w:rsidRPr="00925811" w:rsidRDefault="001A2306" w:rsidP="001A2306">
            <w:r w:rsidRPr="00925811">
              <w:t>0.902</w:t>
            </w:r>
          </w:p>
        </w:tc>
        <w:tc>
          <w:tcPr>
            <w:tcW w:w="1482" w:type="dxa"/>
          </w:tcPr>
          <w:p w14:paraId="17D86073" w14:textId="77777777" w:rsidR="001A2306" w:rsidRPr="00925811" w:rsidRDefault="001A2306" w:rsidP="001A2306">
            <w:r w:rsidRPr="00925811">
              <w:t>0.902</w:t>
            </w:r>
          </w:p>
        </w:tc>
      </w:tr>
      <w:tr w:rsidR="001A2306" w:rsidRPr="00925811" w14:paraId="5A0220B0" w14:textId="77777777" w:rsidTr="00A75C46">
        <w:trPr>
          <w:trHeight w:val="300"/>
        </w:trPr>
        <w:tc>
          <w:tcPr>
            <w:tcW w:w="1118" w:type="dxa"/>
          </w:tcPr>
          <w:p w14:paraId="00B1E594" w14:textId="77777777" w:rsidR="001A2306" w:rsidRPr="00925811" w:rsidRDefault="001A2306" w:rsidP="001A2306">
            <w:r w:rsidRPr="00925811">
              <w:t>SSES</w:t>
            </w:r>
          </w:p>
        </w:tc>
        <w:tc>
          <w:tcPr>
            <w:tcW w:w="1481" w:type="dxa"/>
          </w:tcPr>
          <w:p w14:paraId="43C117A3" w14:textId="77777777" w:rsidR="001A2306" w:rsidRPr="00925811" w:rsidRDefault="001A2306" w:rsidP="001A2306">
            <w:r w:rsidRPr="00925811">
              <w:t>1.701</w:t>
            </w:r>
          </w:p>
        </w:tc>
        <w:tc>
          <w:tcPr>
            <w:tcW w:w="1482" w:type="dxa"/>
          </w:tcPr>
          <w:p w14:paraId="61B49CE2" w14:textId="77777777" w:rsidR="001A2306" w:rsidRPr="00925811" w:rsidRDefault="001A2306" w:rsidP="001A2306">
            <w:r w:rsidRPr="00925811">
              <w:t>1.701</w:t>
            </w:r>
          </w:p>
        </w:tc>
        <w:tc>
          <w:tcPr>
            <w:tcW w:w="1481" w:type="dxa"/>
          </w:tcPr>
          <w:p w14:paraId="68F37925" w14:textId="77777777" w:rsidR="001A2306" w:rsidRPr="00925811" w:rsidRDefault="001A2306" w:rsidP="001A2306">
            <w:r w:rsidRPr="00925811">
              <w:t>1.701</w:t>
            </w:r>
          </w:p>
        </w:tc>
        <w:tc>
          <w:tcPr>
            <w:tcW w:w="1482" w:type="dxa"/>
          </w:tcPr>
          <w:p w14:paraId="5F7B619F" w14:textId="77777777" w:rsidR="001A2306" w:rsidRPr="00925811" w:rsidRDefault="001A2306" w:rsidP="001A2306">
            <w:r w:rsidRPr="00925811">
              <w:t>1.701</w:t>
            </w:r>
          </w:p>
        </w:tc>
        <w:tc>
          <w:tcPr>
            <w:tcW w:w="1482" w:type="dxa"/>
          </w:tcPr>
          <w:p w14:paraId="1B5D0128" w14:textId="77777777" w:rsidR="001A2306" w:rsidRPr="00925811" w:rsidRDefault="001A2306" w:rsidP="001A2306">
            <w:r w:rsidRPr="00925811">
              <w:t>1.701</w:t>
            </w:r>
          </w:p>
        </w:tc>
      </w:tr>
    </w:tbl>
    <w:p w14:paraId="1EACF2E1" w14:textId="77777777" w:rsidR="001A2306" w:rsidRPr="00925811" w:rsidRDefault="001A2306" w:rsidP="001A2306">
      <w:pPr>
        <w:pStyle w:val="AppendixHeading"/>
      </w:pPr>
      <w:bookmarkStart w:id="265" w:name="_Hlk107410688"/>
      <w:bookmarkStart w:id="266" w:name="_Hlk107410500"/>
    </w:p>
    <w:p w14:paraId="6BEE6DA3" w14:textId="77777777" w:rsidR="001A2306" w:rsidRPr="00925811" w:rsidRDefault="001A2306" w:rsidP="001A2306">
      <w:pPr>
        <w:pStyle w:val="Caption"/>
      </w:pPr>
      <w:r w:rsidRPr="00925811">
        <w:t>Maximum penalty for the Distribution System Operation Stakeholder Satisfaction Survey term (DSOSAD</w:t>
      </w:r>
      <w:r w:rsidRPr="00925811">
        <w:rPr>
          <w:rStyle w:val="Subscript"/>
        </w:rPr>
        <w:t>t</w:t>
      </w:r>
      <w:r w:rsidRPr="00925811">
        <w:t>) (£m)</w:t>
      </w:r>
      <w:bookmarkEnd w:id="265"/>
    </w:p>
    <w:tbl>
      <w:tblPr>
        <w:tblStyle w:val="AppendixTable"/>
        <w:tblW w:w="8931" w:type="dxa"/>
        <w:tblLayout w:type="fixed"/>
        <w:tblLook w:val="04A0" w:firstRow="1" w:lastRow="0" w:firstColumn="1" w:lastColumn="0" w:noHBand="0" w:noVBand="1"/>
      </w:tblPr>
      <w:tblGrid>
        <w:gridCol w:w="1134"/>
        <w:gridCol w:w="1559"/>
        <w:gridCol w:w="1559"/>
        <w:gridCol w:w="1560"/>
        <w:gridCol w:w="1559"/>
        <w:gridCol w:w="1560"/>
      </w:tblGrid>
      <w:tr w:rsidR="001A2306" w:rsidRPr="00925811" w14:paraId="413F58D9" w14:textId="77777777" w:rsidTr="00A75C46">
        <w:trPr>
          <w:cnfStyle w:val="100000000000" w:firstRow="1" w:lastRow="0" w:firstColumn="0" w:lastColumn="0" w:oddVBand="0" w:evenVBand="0" w:oddHBand="0" w:evenHBand="0" w:firstRowFirstColumn="0" w:firstRowLastColumn="0" w:lastRowFirstColumn="0" w:lastRowLastColumn="0"/>
        </w:trPr>
        <w:tc>
          <w:tcPr>
            <w:tcW w:w="1134" w:type="dxa"/>
          </w:tcPr>
          <w:bookmarkEnd w:id="266"/>
          <w:p w14:paraId="34F1067E" w14:textId="77777777" w:rsidR="001A2306" w:rsidRPr="00925811" w:rsidRDefault="001A2306" w:rsidP="001A2306">
            <w:r w:rsidRPr="00925811">
              <w:t>Licensee</w:t>
            </w:r>
          </w:p>
        </w:tc>
        <w:tc>
          <w:tcPr>
            <w:tcW w:w="1559" w:type="dxa"/>
          </w:tcPr>
          <w:p w14:paraId="1D92E86B" w14:textId="77777777" w:rsidR="001A2306" w:rsidRPr="00925811" w:rsidRDefault="001A2306" w:rsidP="001A2306">
            <w:r w:rsidRPr="00925811">
              <w:t>2023/24</w:t>
            </w:r>
          </w:p>
        </w:tc>
        <w:tc>
          <w:tcPr>
            <w:tcW w:w="1559" w:type="dxa"/>
          </w:tcPr>
          <w:p w14:paraId="27EAFFC7" w14:textId="77777777" w:rsidR="001A2306" w:rsidRPr="00925811" w:rsidRDefault="001A2306" w:rsidP="001A2306">
            <w:r w:rsidRPr="00925811">
              <w:t>2024/25</w:t>
            </w:r>
          </w:p>
        </w:tc>
        <w:tc>
          <w:tcPr>
            <w:tcW w:w="1560" w:type="dxa"/>
          </w:tcPr>
          <w:p w14:paraId="7D6343E4" w14:textId="77777777" w:rsidR="001A2306" w:rsidRPr="00925811" w:rsidRDefault="001A2306" w:rsidP="001A2306">
            <w:r w:rsidRPr="00925811">
              <w:t>2025/26</w:t>
            </w:r>
          </w:p>
        </w:tc>
        <w:tc>
          <w:tcPr>
            <w:tcW w:w="1559" w:type="dxa"/>
          </w:tcPr>
          <w:p w14:paraId="6430706C" w14:textId="77777777" w:rsidR="001A2306" w:rsidRPr="00925811" w:rsidRDefault="001A2306" w:rsidP="001A2306">
            <w:r w:rsidRPr="00925811">
              <w:t>2026/27</w:t>
            </w:r>
          </w:p>
        </w:tc>
        <w:tc>
          <w:tcPr>
            <w:tcW w:w="1560" w:type="dxa"/>
          </w:tcPr>
          <w:p w14:paraId="3155BCF9" w14:textId="77777777" w:rsidR="001A2306" w:rsidRPr="00925811" w:rsidRDefault="001A2306" w:rsidP="001A2306">
            <w:r w:rsidRPr="00925811">
              <w:t>2027/28</w:t>
            </w:r>
          </w:p>
        </w:tc>
      </w:tr>
      <w:tr w:rsidR="001A2306" w:rsidRPr="00925811" w14:paraId="6095DEDC" w14:textId="77777777" w:rsidTr="00A75C46">
        <w:tc>
          <w:tcPr>
            <w:tcW w:w="1134" w:type="dxa"/>
          </w:tcPr>
          <w:p w14:paraId="3640661B" w14:textId="77777777" w:rsidR="001A2306" w:rsidRPr="00925811" w:rsidRDefault="001A2306" w:rsidP="001A2306">
            <w:r w:rsidRPr="00925811">
              <w:t>ENWL</w:t>
            </w:r>
          </w:p>
        </w:tc>
        <w:tc>
          <w:tcPr>
            <w:tcW w:w="1559" w:type="dxa"/>
          </w:tcPr>
          <w:p w14:paraId="5F99FB83" w14:textId="77777777" w:rsidR="001A2306" w:rsidRPr="00925811" w:rsidRDefault="001A2306" w:rsidP="001A2306">
            <w:r w:rsidRPr="00925811">
              <w:t>0.698</w:t>
            </w:r>
          </w:p>
        </w:tc>
        <w:tc>
          <w:tcPr>
            <w:tcW w:w="1559" w:type="dxa"/>
          </w:tcPr>
          <w:p w14:paraId="3152CB66" w14:textId="77777777" w:rsidR="001A2306" w:rsidRPr="00925811" w:rsidRDefault="001A2306" w:rsidP="001A2306">
            <w:r w:rsidRPr="00925811">
              <w:t>0.698</w:t>
            </w:r>
          </w:p>
        </w:tc>
        <w:tc>
          <w:tcPr>
            <w:tcW w:w="1560" w:type="dxa"/>
          </w:tcPr>
          <w:p w14:paraId="5051D6BB" w14:textId="77777777" w:rsidR="001A2306" w:rsidRPr="00925811" w:rsidRDefault="001A2306" w:rsidP="001A2306">
            <w:r w:rsidRPr="00925811">
              <w:t>0.698</w:t>
            </w:r>
          </w:p>
        </w:tc>
        <w:tc>
          <w:tcPr>
            <w:tcW w:w="1559" w:type="dxa"/>
          </w:tcPr>
          <w:p w14:paraId="6EA79321" w14:textId="77777777" w:rsidR="001A2306" w:rsidRPr="00925811" w:rsidRDefault="001A2306" w:rsidP="001A2306">
            <w:r w:rsidRPr="00925811">
              <w:t>0.698</w:t>
            </w:r>
          </w:p>
        </w:tc>
        <w:tc>
          <w:tcPr>
            <w:tcW w:w="1560" w:type="dxa"/>
          </w:tcPr>
          <w:p w14:paraId="2DC458F8" w14:textId="77777777" w:rsidR="001A2306" w:rsidRPr="00925811" w:rsidRDefault="001A2306" w:rsidP="001A2306">
            <w:r w:rsidRPr="00925811">
              <w:t>0.698</w:t>
            </w:r>
          </w:p>
        </w:tc>
      </w:tr>
      <w:tr w:rsidR="001A2306" w:rsidRPr="00925811" w14:paraId="105B5A38" w14:textId="77777777" w:rsidTr="00A75C46">
        <w:tc>
          <w:tcPr>
            <w:tcW w:w="1134" w:type="dxa"/>
          </w:tcPr>
          <w:p w14:paraId="709383AC" w14:textId="77777777" w:rsidR="001A2306" w:rsidRPr="00925811" w:rsidRDefault="001A2306" w:rsidP="001A2306">
            <w:r w:rsidRPr="00925811">
              <w:t>NPgN</w:t>
            </w:r>
          </w:p>
        </w:tc>
        <w:tc>
          <w:tcPr>
            <w:tcW w:w="1559" w:type="dxa"/>
          </w:tcPr>
          <w:p w14:paraId="662F50F2" w14:textId="77777777" w:rsidR="001A2306" w:rsidRPr="00925811" w:rsidRDefault="001A2306" w:rsidP="001A2306">
            <w:r w:rsidRPr="00925811">
              <w:t>0.519</w:t>
            </w:r>
          </w:p>
        </w:tc>
        <w:tc>
          <w:tcPr>
            <w:tcW w:w="1559" w:type="dxa"/>
          </w:tcPr>
          <w:p w14:paraId="404150AC" w14:textId="77777777" w:rsidR="001A2306" w:rsidRPr="00925811" w:rsidRDefault="001A2306" w:rsidP="001A2306">
            <w:r w:rsidRPr="00925811">
              <w:t>0.519</w:t>
            </w:r>
          </w:p>
        </w:tc>
        <w:tc>
          <w:tcPr>
            <w:tcW w:w="1560" w:type="dxa"/>
          </w:tcPr>
          <w:p w14:paraId="24C09A85" w14:textId="77777777" w:rsidR="001A2306" w:rsidRPr="00925811" w:rsidRDefault="001A2306" w:rsidP="001A2306">
            <w:r w:rsidRPr="00925811">
              <w:t>0.519</w:t>
            </w:r>
          </w:p>
        </w:tc>
        <w:tc>
          <w:tcPr>
            <w:tcW w:w="1559" w:type="dxa"/>
          </w:tcPr>
          <w:p w14:paraId="0BF4B776" w14:textId="77777777" w:rsidR="001A2306" w:rsidRPr="00925811" w:rsidRDefault="001A2306" w:rsidP="001A2306">
            <w:r w:rsidRPr="00925811">
              <w:t>0.519</w:t>
            </w:r>
          </w:p>
        </w:tc>
        <w:tc>
          <w:tcPr>
            <w:tcW w:w="1560" w:type="dxa"/>
          </w:tcPr>
          <w:p w14:paraId="462EE6DC" w14:textId="77777777" w:rsidR="001A2306" w:rsidRPr="00925811" w:rsidRDefault="001A2306" w:rsidP="001A2306">
            <w:r w:rsidRPr="00925811">
              <w:t>0.519</w:t>
            </w:r>
          </w:p>
        </w:tc>
      </w:tr>
      <w:tr w:rsidR="001A2306" w:rsidRPr="00925811" w14:paraId="4DF43917" w14:textId="77777777" w:rsidTr="00A75C46">
        <w:tc>
          <w:tcPr>
            <w:tcW w:w="1134" w:type="dxa"/>
          </w:tcPr>
          <w:p w14:paraId="1BA0D716" w14:textId="77777777" w:rsidR="001A2306" w:rsidRPr="00925811" w:rsidRDefault="001A2306" w:rsidP="001A2306">
            <w:r w:rsidRPr="00925811">
              <w:t>NPgY</w:t>
            </w:r>
          </w:p>
        </w:tc>
        <w:tc>
          <w:tcPr>
            <w:tcW w:w="1559" w:type="dxa"/>
          </w:tcPr>
          <w:p w14:paraId="04681813" w14:textId="77777777" w:rsidR="001A2306" w:rsidRPr="00925811" w:rsidRDefault="001A2306" w:rsidP="001A2306">
            <w:r w:rsidRPr="00925811">
              <w:t>0.716</w:t>
            </w:r>
          </w:p>
        </w:tc>
        <w:tc>
          <w:tcPr>
            <w:tcW w:w="1559" w:type="dxa"/>
          </w:tcPr>
          <w:p w14:paraId="28704368" w14:textId="77777777" w:rsidR="001A2306" w:rsidRPr="00925811" w:rsidRDefault="001A2306" w:rsidP="001A2306">
            <w:r w:rsidRPr="00925811">
              <w:t>0.716</w:t>
            </w:r>
          </w:p>
        </w:tc>
        <w:tc>
          <w:tcPr>
            <w:tcW w:w="1560" w:type="dxa"/>
          </w:tcPr>
          <w:p w14:paraId="75D6B097" w14:textId="77777777" w:rsidR="001A2306" w:rsidRPr="00925811" w:rsidRDefault="001A2306" w:rsidP="001A2306">
            <w:r w:rsidRPr="00925811">
              <w:t>0.716</w:t>
            </w:r>
          </w:p>
        </w:tc>
        <w:tc>
          <w:tcPr>
            <w:tcW w:w="1559" w:type="dxa"/>
          </w:tcPr>
          <w:p w14:paraId="48417975" w14:textId="77777777" w:rsidR="001A2306" w:rsidRPr="00925811" w:rsidRDefault="001A2306" w:rsidP="001A2306">
            <w:r w:rsidRPr="00925811">
              <w:t>0.716</w:t>
            </w:r>
          </w:p>
        </w:tc>
        <w:tc>
          <w:tcPr>
            <w:tcW w:w="1560" w:type="dxa"/>
          </w:tcPr>
          <w:p w14:paraId="12DD46DD" w14:textId="77777777" w:rsidR="001A2306" w:rsidRPr="00925811" w:rsidRDefault="001A2306" w:rsidP="001A2306">
            <w:r w:rsidRPr="00925811">
              <w:t>0.716</w:t>
            </w:r>
          </w:p>
        </w:tc>
      </w:tr>
      <w:tr w:rsidR="001A2306" w:rsidRPr="00925811" w14:paraId="22B3773F" w14:textId="77777777" w:rsidTr="00A75C46">
        <w:tc>
          <w:tcPr>
            <w:tcW w:w="1134" w:type="dxa"/>
          </w:tcPr>
          <w:p w14:paraId="2D3F1906" w14:textId="77777777" w:rsidR="001A2306" w:rsidRPr="00925811" w:rsidRDefault="001A2306" w:rsidP="001A2306">
            <w:r w:rsidRPr="00925811">
              <w:t>WMID</w:t>
            </w:r>
          </w:p>
        </w:tc>
        <w:tc>
          <w:tcPr>
            <w:tcW w:w="1559" w:type="dxa"/>
          </w:tcPr>
          <w:p w14:paraId="68AFC3B5" w14:textId="77777777" w:rsidR="001A2306" w:rsidRPr="00925811" w:rsidRDefault="001A2306" w:rsidP="001A2306">
            <w:r w:rsidRPr="00925811">
              <w:t>0.901</w:t>
            </w:r>
          </w:p>
        </w:tc>
        <w:tc>
          <w:tcPr>
            <w:tcW w:w="1559" w:type="dxa"/>
          </w:tcPr>
          <w:p w14:paraId="39F3F05D" w14:textId="77777777" w:rsidR="001A2306" w:rsidRPr="00925811" w:rsidRDefault="001A2306" w:rsidP="001A2306">
            <w:r w:rsidRPr="00925811">
              <w:t>0.901</w:t>
            </w:r>
          </w:p>
        </w:tc>
        <w:tc>
          <w:tcPr>
            <w:tcW w:w="1560" w:type="dxa"/>
          </w:tcPr>
          <w:p w14:paraId="5E58F20E" w14:textId="77777777" w:rsidR="001A2306" w:rsidRPr="00925811" w:rsidRDefault="001A2306" w:rsidP="001A2306">
            <w:r w:rsidRPr="00925811">
              <w:t>0.901</w:t>
            </w:r>
          </w:p>
        </w:tc>
        <w:tc>
          <w:tcPr>
            <w:tcW w:w="1559" w:type="dxa"/>
          </w:tcPr>
          <w:p w14:paraId="154AEDDD" w14:textId="77777777" w:rsidR="001A2306" w:rsidRPr="00925811" w:rsidRDefault="001A2306" w:rsidP="001A2306">
            <w:r w:rsidRPr="00925811">
              <w:t>0.901</w:t>
            </w:r>
          </w:p>
        </w:tc>
        <w:tc>
          <w:tcPr>
            <w:tcW w:w="1560" w:type="dxa"/>
          </w:tcPr>
          <w:p w14:paraId="7693E48A" w14:textId="77777777" w:rsidR="001A2306" w:rsidRPr="00925811" w:rsidRDefault="001A2306" w:rsidP="001A2306">
            <w:r w:rsidRPr="00925811">
              <w:t>0.901</w:t>
            </w:r>
          </w:p>
        </w:tc>
      </w:tr>
      <w:tr w:rsidR="001A2306" w:rsidRPr="00925811" w14:paraId="1EE72FFF" w14:textId="77777777" w:rsidTr="00A75C46">
        <w:tc>
          <w:tcPr>
            <w:tcW w:w="1134" w:type="dxa"/>
          </w:tcPr>
          <w:p w14:paraId="59F28221" w14:textId="77777777" w:rsidR="001A2306" w:rsidRPr="00925811" w:rsidRDefault="001A2306" w:rsidP="001A2306">
            <w:r w:rsidRPr="00925811">
              <w:t>EMID</w:t>
            </w:r>
          </w:p>
        </w:tc>
        <w:tc>
          <w:tcPr>
            <w:tcW w:w="1559" w:type="dxa"/>
          </w:tcPr>
          <w:p w14:paraId="47770873" w14:textId="77777777" w:rsidR="001A2306" w:rsidRPr="00925811" w:rsidRDefault="001A2306" w:rsidP="001A2306">
            <w:r w:rsidRPr="00925811">
              <w:t>0.922</w:t>
            </w:r>
          </w:p>
        </w:tc>
        <w:tc>
          <w:tcPr>
            <w:tcW w:w="1559" w:type="dxa"/>
          </w:tcPr>
          <w:p w14:paraId="3C8C0329" w14:textId="77777777" w:rsidR="001A2306" w:rsidRPr="00925811" w:rsidRDefault="001A2306" w:rsidP="001A2306">
            <w:r w:rsidRPr="00925811">
              <w:t>0.922</w:t>
            </w:r>
          </w:p>
        </w:tc>
        <w:tc>
          <w:tcPr>
            <w:tcW w:w="1560" w:type="dxa"/>
          </w:tcPr>
          <w:p w14:paraId="62621E80" w14:textId="77777777" w:rsidR="001A2306" w:rsidRPr="00925811" w:rsidRDefault="001A2306" w:rsidP="001A2306">
            <w:r w:rsidRPr="00925811">
              <w:t>0.922</w:t>
            </w:r>
          </w:p>
        </w:tc>
        <w:tc>
          <w:tcPr>
            <w:tcW w:w="1559" w:type="dxa"/>
          </w:tcPr>
          <w:p w14:paraId="6938EFD6" w14:textId="77777777" w:rsidR="001A2306" w:rsidRPr="00925811" w:rsidRDefault="001A2306" w:rsidP="001A2306">
            <w:r w:rsidRPr="00925811">
              <w:t>0.922</w:t>
            </w:r>
          </w:p>
        </w:tc>
        <w:tc>
          <w:tcPr>
            <w:tcW w:w="1560" w:type="dxa"/>
          </w:tcPr>
          <w:p w14:paraId="4855CEB1" w14:textId="77777777" w:rsidR="001A2306" w:rsidRPr="00925811" w:rsidRDefault="001A2306" w:rsidP="001A2306">
            <w:r w:rsidRPr="00925811">
              <w:t>0.922</w:t>
            </w:r>
          </w:p>
        </w:tc>
      </w:tr>
      <w:tr w:rsidR="001A2306" w:rsidRPr="00925811" w14:paraId="079756AB" w14:textId="77777777" w:rsidTr="00A75C46">
        <w:tc>
          <w:tcPr>
            <w:tcW w:w="1134" w:type="dxa"/>
          </w:tcPr>
          <w:p w14:paraId="26291F5B" w14:textId="77777777" w:rsidR="001A2306" w:rsidRPr="00925811" w:rsidRDefault="001A2306" w:rsidP="001A2306">
            <w:r w:rsidRPr="00925811">
              <w:t>SWALES</w:t>
            </w:r>
          </w:p>
        </w:tc>
        <w:tc>
          <w:tcPr>
            <w:tcW w:w="1559" w:type="dxa"/>
          </w:tcPr>
          <w:p w14:paraId="12A4B81C" w14:textId="77777777" w:rsidR="001A2306" w:rsidRPr="00925811" w:rsidRDefault="001A2306" w:rsidP="001A2306">
            <w:r w:rsidRPr="00925811">
              <w:t>0.461</w:t>
            </w:r>
          </w:p>
        </w:tc>
        <w:tc>
          <w:tcPr>
            <w:tcW w:w="1559" w:type="dxa"/>
          </w:tcPr>
          <w:p w14:paraId="5437B9AD" w14:textId="77777777" w:rsidR="001A2306" w:rsidRPr="00925811" w:rsidRDefault="001A2306" w:rsidP="001A2306">
            <w:r w:rsidRPr="00925811">
              <w:t>0.461</w:t>
            </w:r>
          </w:p>
        </w:tc>
        <w:tc>
          <w:tcPr>
            <w:tcW w:w="1560" w:type="dxa"/>
          </w:tcPr>
          <w:p w14:paraId="78DB01D4" w14:textId="77777777" w:rsidR="001A2306" w:rsidRPr="00925811" w:rsidRDefault="001A2306" w:rsidP="001A2306">
            <w:r w:rsidRPr="00925811">
              <w:t>0.461</w:t>
            </w:r>
          </w:p>
        </w:tc>
        <w:tc>
          <w:tcPr>
            <w:tcW w:w="1559" w:type="dxa"/>
          </w:tcPr>
          <w:p w14:paraId="04E21602" w14:textId="77777777" w:rsidR="001A2306" w:rsidRPr="00925811" w:rsidRDefault="001A2306" w:rsidP="001A2306">
            <w:r w:rsidRPr="00925811">
              <w:t>0.461</w:t>
            </w:r>
          </w:p>
        </w:tc>
        <w:tc>
          <w:tcPr>
            <w:tcW w:w="1560" w:type="dxa"/>
          </w:tcPr>
          <w:p w14:paraId="70730518" w14:textId="77777777" w:rsidR="001A2306" w:rsidRPr="00925811" w:rsidRDefault="001A2306" w:rsidP="001A2306">
            <w:r w:rsidRPr="00925811">
              <w:t>0.461</w:t>
            </w:r>
          </w:p>
        </w:tc>
      </w:tr>
      <w:tr w:rsidR="001A2306" w:rsidRPr="00925811" w14:paraId="4EEF5503" w14:textId="77777777" w:rsidTr="00A75C46">
        <w:tc>
          <w:tcPr>
            <w:tcW w:w="1134" w:type="dxa"/>
          </w:tcPr>
          <w:p w14:paraId="53E495CB" w14:textId="77777777" w:rsidR="001A2306" w:rsidRPr="00925811" w:rsidRDefault="001A2306" w:rsidP="001A2306">
            <w:r w:rsidRPr="00925811">
              <w:t>SWEST</w:t>
            </w:r>
          </w:p>
        </w:tc>
        <w:tc>
          <w:tcPr>
            <w:tcW w:w="1559" w:type="dxa"/>
          </w:tcPr>
          <w:p w14:paraId="03536504" w14:textId="77777777" w:rsidR="001A2306" w:rsidRPr="00925811" w:rsidRDefault="001A2306" w:rsidP="001A2306">
            <w:r w:rsidRPr="00925811">
              <w:t>0.700</w:t>
            </w:r>
          </w:p>
        </w:tc>
        <w:tc>
          <w:tcPr>
            <w:tcW w:w="1559" w:type="dxa"/>
          </w:tcPr>
          <w:p w14:paraId="3156FCE2" w14:textId="77777777" w:rsidR="001A2306" w:rsidRPr="00925811" w:rsidRDefault="001A2306" w:rsidP="001A2306">
            <w:r w:rsidRPr="00925811">
              <w:t>0.700</w:t>
            </w:r>
          </w:p>
        </w:tc>
        <w:tc>
          <w:tcPr>
            <w:tcW w:w="1560" w:type="dxa"/>
          </w:tcPr>
          <w:p w14:paraId="713026F1" w14:textId="77777777" w:rsidR="001A2306" w:rsidRPr="00925811" w:rsidRDefault="001A2306" w:rsidP="001A2306">
            <w:r w:rsidRPr="00925811">
              <w:t>0.700</w:t>
            </w:r>
          </w:p>
        </w:tc>
        <w:tc>
          <w:tcPr>
            <w:tcW w:w="1559" w:type="dxa"/>
          </w:tcPr>
          <w:p w14:paraId="5F52EF46" w14:textId="77777777" w:rsidR="001A2306" w:rsidRPr="00925811" w:rsidRDefault="001A2306" w:rsidP="001A2306">
            <w:r w:rsidRPr="00925811">
              <w:t>0.700</w:t>
            </w:r>
          </w:p>
        </w:tc>
        <w:tc>
          <w:tcPr>
            <w:tcW w:w="1560" w:type="dxa"/>
          </w:tcPr>
          <w:p w14:paraId="0BB236DC" w14:textId="77777777" w:rsidR="001A2306" w:rsidRPr="00925811" w:rsidRDefault="001A2306" w:rsidP="001A2306">
            <w:r w:rsidRPr="00925811">
              <w:t>0.700</w:t>
            </w:r>
          </w:p>
        </w:tc>
      </w:tr>
      <w:tr w:rsidR="001A2306" w:rsidRPr="00925811" w14:paraId="2A01B00F" w14:textId="77777777" w:rsidTr="00A75C46">
        <w:tc>
          <w:tcPr>
            <w:tcW w:w="1134" w:type="dxa"/>
          </w:tcPr>
          <w:p w14:paraId="4E9D2BAE" w14:textId="77777777" w:rsidR="001A2306" w:rsidRPr="00925811" w:rsidRDefault="001A2306" w:rsidP="001A2306">
            <w:r w:rsidRPr="00925811">
              <w:t>LPN</w:t>
            </w:r>
          </w:p>
        </w:tc>
        <w:tc>
          <w:tcPr>
            <w:tcW w:w="1559" w:type="dxa"/>
          </w:tcPr>
          <w:p w14:paraId="7EA19902" w14:textId="77777777" w:rsidR="001A2306" w:rsidRPr="00925811" w:rsidRDefault="001A2306" w:rsidP="001A2306">
            <w:r w:rsidRPr="00925811">
              <w:t>0.605</w:t>
            </w:r>
          </w:p>
        </w:tc>
        <w:tc>
          <w:tcPr>
            <w:tcW w:w="1559" w:type="dxa"/>
          </w:tcPr>
          <w:p w14:paraId="1877EA06" w14:textId="77777777" w:rsidR="001A2306" w:rsidRPr="00925811" w:rsidRDefault="001A2306" w:rsidP="001A2306">
            <w:r w:rsidRPr="00925811">
              <w:t>0.605</w:t>
            </w:r>
          </w:p>
        </w:tc>
        <w:tc>
          <w:tcPr>
            <w:tcW w:w="1560" w:type="dxa"/>
          </w:tcPr>
          <w:p w14:paraId="4B59AB3D" w14:textId="77777777" w:rsidR="001A2306" w:rsidRPr="00925811" w:rsidRDefault="001A2306" w:rsidP="001A2306">
            <w:r w:rsidRPr="00925811">
              <w:t>0.605</w:t>
            </w:r>
          </w:p>
        </w:tc>
        <w:tc>
          <w:tcPr>
            <w:tcW w:w="1559" w:type="dxa"/>
          </w:tcPr>
          <w:p w14:paraId="4A0B32CE" w14:textId="77777777" w:rsidR="001A2306" w:rsidRPr="00925811" w:rsidRDefault="001A2306" w:rsidP="001A2306">
            <w:r w:rsidRPr="00925811">
              <w:t>0.605</w:t>
            </w:r>
          </w:p>
        </w:tc>
        <w:tc>
          <w:tcPr>
            <w:tcW w:w="1560" w:type="dxa"/>
          </w:tcPr>
          <w:p w14:paraId="2AA8D50A" w14:textId="77777777" w:rsidR="001A2306" w:rsidRPr="00925811" w:rsidRDefault="001A2306" w:rsidP="001A2306">
            <w:r w:rsidRPr="00925811">
              <w:t>0.605</w:t>
            </w:r>
          </w:p>
        </w:tc>
      </w:tr>
      <w:tr w:rsidR="001A2306" w:rsidRPr="00925811" w14:paraId="309CEC06" w14:textId="77777777" w:rsidTr="00A75C46">
        <w:tc>
          <w:tcPr>
            <w:tcW w:w="1134" w:type="dxa"/>
          </w:tcPr>
          <w:p w14:paraId="1DCBF79C" w14:textId="77777777" w:rsidR="001A2306" w:rsidRPr="00925811" w:rsidRDefault="001A2306" w:rsidP="001A2306">
            <w:r w:rsidRPr="00925811">
              <w:t>SPN</w:t>
            </w:r>
          </w:p>
        </w:tc>
        <w:tc>
          <w:tcPr>
            <w:tcW w:w="1559" w:type="dxa"/>
          </w:tcPr>
          <w:p w14:paraId="34E6CC14" w14:textId="77777777" w:rsidR="001A2306" w:rsidRPr="00925811" w:rsidRDefault="001A2306" w:rsidP="001A2306">
            <w:r w:rsidRPr="00925811">
              <w:t>0.626</w:t>
            </w:r>
          </w:p>
        </w:tc>
        <w:tc>
          <w:tcPr>
            <w:tcW w:w="1559" w:type="dxa"/>
          </w:tcPr>
          <w:p w14:paraId="152FDBC8" w14:textId="77777777" w:rsidR="001A2306" w:rsidRPr="00925811" w:rsidRDefault="001A2306" w:rsidP="001A2306">
            <w:r w:rsidRPr="00925811">
              <w:t>0.626</w:t>
            </w:r>
          </w:p>
        </w:tc>
        <w:tc>
          <w:tcPr>
            <w:tcW w:w="1560" w:type="dxa"/>
          </w:tcPr>
          <w:p w14:paraId="680F4A31" w14:textId="77777777" w:rsidR="001A2306" w:rsidRPr="00925811" w:rsidRDefault="001A2306" w:rsidP="001A2306">
            <w:r w:rsidRPr="00925811">
              <w:t>0.626</w:t>
            </w:r>
          </w:p>
        </w:tc>
        <w:tc>
          <w:tcPr>
            <w:tcW w:w="1559" w:type="dxa"/>
          </w:tcPr>
          <w:p w14:paraId="2D9E1F08" w14:textId="77777777" w:rsidR="001A2306" w:rsidRPr="00925811" w:rsidRDefault="001A2306" w:rsidP="001A2306">
            <w:r w:rsidRPr="00925811">
              <w:t>0.626</w:t>
            </w:r>
          </w:p>
        </w:tc>
        <w:tc>
          <w:tcPr>
            <w:tcW w:w="1560" w:type="dxa"/>
          </w:tcPr>
          <w:p w14:paraId="26193898" w14:textId="77777777" w:rsidR="001A2306" w:rsidRPr="00925811" w:rsidRDefault="001A2306" w:rsidP="001A2306">
            <w:r w:rsidRPr="00925811">
              <w:t>0.626</w:t>
            </w:r>
          </w:p>
        </w:tc>
      </w:tr>
      <w:tr w:rsidR="001A2306" w:rsidRPr="00925811" w14:paraId="3184B404" w14:textId="77777777" w:rsidTr="00A75C46">
        <w:tc>
          <w:tcPr>
            <w:tcW w:w="1134" w:type="dxa"/>
          </w:tcPr>
          <w:p w14:paraId="0F175CA1" w14:textId="77777777" w:rsidR="001A2306" w:rsidRPr="00925811" w:rsidRDefault="001A2306" w:rsidP="001A2306">
            <w:r w:rsidRPr="00925811">
              <w:t>EPN</w:t>
            </w:r>
          </w:p>
        </w:tc>
        <w:tc>
          <w:tcPr>
            <w:tcW w:w="1559" w:type="dxa"/>
          </w:tcPr>
          <w:p w14:paraId="0E4933AE" w14:textId="77777777" w:rsidR="001A2306" w:rsidRPr="00925811" w:rsidRDefault="001A2306" w:rsidP="001A2306">
            <w:r w:rsidRPr="00925811">
              <w:t>0.978</w:t>
            </w:r>
          </w:p>
        </w:tc>
        <w:tc>
          <w:tcPr>
            <w:tcW w:w="1559" w:type="dxa"/>
          </w:tcPr>
          <w:p w14:paraId="29504D9D" w14:textId="77777777" w:rsidR="001A2306" w:rsidRPr="00925811" w:rsidRDefault="001A2306" w:rsidP="001A2306">
            <w:r w:rsidRPr="00925811">
              <w:t>0.978</w:t>
            </w:r>
          </w:p>
        </w:tc>
        <w:tc>
          <w:tcPr>
            <w:tcW w:w="1560" w:type="dxa"/>
          </w:tcPr>
          <w:p w14:paraId="08BE4ABE" w14:textId="77777777" w:rsidR="001A2306" w:rsidRPr="00925811" w:rsidRDefault="001A2306" w:rsidP="001A2306">
            <w:r w:rsidRPr="00925811">
              <w:t>0.978</w:t>
            </w:r>
          </w:p>
        </w:tc>
        <w:tc>
          <w:tcPr>
            <w:tcW w:w="1559" w:type="dxa"/>
          </w:tcPr>
          <w:p w14:paraId="0746122D" w14:textId="77777777" w:rsidR="001A2306" w:rsidRPr="00925811" w:rsidRDefault="001A2306" w:rsidP="001A2306">
            <w:r w:rsidRPr="00925811">
              <w:t>0.978</w:t>
            </w:r>
          </w:p>
        </w:tc>
        <w:tc>
          <w:tcPr>
            <w:tcW w:w="1560" w:type="dxa"/>
          </w:tcPr>
          <w:p w14:paraId="2633EFD6" w14:textId="77777777" w:rsidR="001A2306" w:rsidRPr="00925811" w:rsidRDefault="001A2306" w:rsidP="001A2306">
            <w:r w:rsidRPr="00925811">
              <w:t>0.978</w:t>
            </w:r>
          </w:p>
        </w:tc>
      </w:tr>
      <w:tr w:rsidR="001A2306" w:rsidRPr="00925811" w14:paraId="30818C79" w14:textId="77777777" w:rsidTr="00A75C46">
        <w:tc>
          <w:tcPr>
            <w:tcW w:w="1134" w:type="dxa"/>
          </w:tcPr>
          <w:p w14:paraId="4AFADE09" w14:textId="77777777" w:rsidR="001A2306" w:rsidRPr="00925811" w:rsidRDefault="001A2306" w:rsidP="001A2306">
            <w:r w:rsidRPr="00925811">
              <w:t>SPD</w:t>
            </w:r>
          </w:p>
        </w:tc>
        <w:tc>
          <w:tcPr>
            <w:tcW w:w="1559" w:type="dxa"/>
          </w:tcPr>
          <w:p w14:paraId="1524DE48" w14:textId="77777777" w:rsidR="001A2306" w:rsidRPr="00925811" w:rsidRDefault="001A2306" w:rsidP="001A2306">
            <w:r w:rsidRPr="00925811">
              <w:t>0.665</w:t>
            </w:r>
          </w:p>
        </w:tc>
        <w:tc>
          <w:tcPr>
            <w:tcW w:w="1559" w:type="dxa"/>
          </w:tcPr>
          <w:p w14:paraId="42702FEC" w14:textId="77777777" w:rsidR="001A2306" w:rsidRPr="00925811" w:rsidRDefault="001A2306" w:rsidP="001A2306">
            <w:r w:rsidRPr="00925811">
              <w:t>0.665</w:t>
            </w:r>
          </w:p>
        </w:tc>
        <w:tc>
          <w:tcPr>
            <w:tcW w:w="1560" w:type="dxa"/>
          </w:tcPr>
          <w:p w14:paraId="64EB3A50" w14:textId="77777777" w:rsidR="001A2306" w:rsidRPr="00925811" w:rsidRDefault="001A2306" w:rsidP="001A2306">
            <w:r w:rsidRPr="00925811">
              <w:t>0.665</w:t>
            </w:r>
          </w:p>
        </w:tc>
        <w:tc>
          <w:tcPr>
            <w:tcW w:w="1559" w:type="dxa"/>
          </w:tcPr>
          <w:p w14:paraId="2F28F724" w14:textId="77777777" w:rsidR="001A2306" w:rsidRPr="00925811" w:rsidRDefault="001A2306" w:rsidP="001A2306">
            <w:r w:rsidRPr="00925811">
              <w:t>0.665</w:t>
            </w:r>
          </w:p>
        </w:tc>
        <w:tc>
          <w:tcPr>
            <w:tcW w:w="1560" w:type="dxa"/>
          </w:tcPr>
          <w:p w14:paraId="519DDF04" w14:textId="77777777" w:rsidR="001A2306" w:rsidRPr="00925811" w:rsidRDefault="001A2306" w:rsidP="001A2306">
            <w:r w:rsidRPr="00925811">
              <w:t>0.665</w:t>
            </w:r>
          </w:p>
        </w:tc>
      </w:tr>
      <w:tr w:rsidR="001A2306" w:rsidRPr="00925811" w14:paraId="4153AF1D" w14:textId="77777777" w:rsidTr="00A75C46">
        <w:tc>
          <w:tcPr>
            <w:tcW w:w="1134" w:type="dxa"/>
          </w:tcPr>
          <w:p w14:paraId="74F6C6A2" w14:textId="77777777" w:rsidR="001A2306" w:rsidRPr="00925811" w:rsidRDefault="001A2306" w:rsidP="001A2306">
            <w:r w:rsidRPr="00925811">
              <w:t>SPMW</w:t>
            </w:r>
          </w:p>
        </w:tc>
        <w:tc>
          <w:tcPr>
            <w:tcW w:w="1559" w:type="dxa"/>
          </w:tcPr>
          <w:p w14:paraId="3A2F3C66" w14:textId="77777777" w:rsidR="001A2306" w:rsidRPr="00925811" w:rsidRDefault="001A2306" w:rsidP="001A2306">
            <w:r w:rsidRPr="00925811">
              <w:t>0.739</w:t>
            </w:r>
          </w:p>
        </w:tc>
        <w:tc>
          <w:tcPr>
            <w:tcW w:w="1559" w:type="dxa"/>
          </w:tcPr>
          <w:p w14:paraId="412CDF29" w14:textId="77777777" w:rsidR="001A2306" w:rsidRPr="00925811" w:rsidRDefault="001A2306" w:rsidP="001A2306">
            <w:r w:rsidRPr="00925811">
              <w:t>0.739</w:t>
            </w:r>
          </w:p>
        </w:tc>
        <w:tc>
          <w:tcPr>
            <w:tcW w:w="1560" w:type="dxa"/>
          </w:tcPr>
          <w:p w14:paraId="7179F405" w14:textId="77777777" w:rsidR="001A2306" w:rsidRPr="00925811" w:rsidRDefault="001A2306" w:rsidP="001A2306">
            <w:r w:rsidRPr="00925811">
              <w:t>0.739</w:t>
            </w:r>
          </w:p>
        </w:tc>
        <w:tc>
          <w:tcPr>
            <w:tcW w:w="1559" w:type="dxa"/>
          </w:tcPr>
          <w:p w14:paraId="6E9352A2" w14:textId="77777777" w:rsidR="001A2306" w:rsidRPr="00925811" w:rsidRDefault="001A2306" w:rsidP="001A2306">
            <w:r w:rsidRPr="00925811">
              <w:t>0.739</w:t>
            </w:r>
          </w:p>
        </w:tc>
        <w:tc>
          <w:tcPr>
            <w:tcW w:w="1560" w:type="dxa"/>
          </w:tcPr>
          <w:p w14:paraId="24D60392" w14:textId="77777777" w:rsidR="001A2306" w:rsidRPr="00925811" w:rsidRDefault="001A2306" w:rsidP="001A2306">
            <w:r w:rsidRPr="00925811">
              <w:t>0.739</w:t>
            </w:r>
          </w:p>
        </w:tc>
      </w:tr>
      <w:tr w:rsidR="001A2306" w:rsidRPr="00925811" w14:paraId="00B1275D" w14:textId="77777777" w:rsidTr="00A75C46">
        <w:tc>
          <w:tcPr>
            <w:tcW w:w="1134" w:type="dxa"/>
          </w:tcPr>
          <w:p w14:paraId="4271B26B" w14:textId="77777777" w:rsidR="001A2306" w:rsidRPr="00925811" w:rsidRDefault="001A2306" w:rsidP="001A2306">
            <w:r w:rsidRPr="00925811">
              <w:t>SSEH</w:t>
            </w:r>
          </w:p>
        </w:tc>
        <w:tc>
          <w:tcPr>
            <w:tcW w:w="1559" w:type="dxa"/>
          </w:tcPr>
          <w:p w14:paraId="1ED68645" w14:textId="77777777" w:rsidR="001A2306" w:rsidRPr="00925811" w:rsidRDefault="001A2306" w:rsidP="001A2306">
            <w:r w:rsidRPr="00925811">
              <w:t>0.496</w:t>
            </w:r>
          </w:p>
        </w:tc>
        <w:tc>
          <w:tcPr>
            <w:tcW w:w="1559" w:type="dxa"/>
          </w:tcPr>
          <w:p w14:paraId="26E9BEEA" w14:textId="77777777" w:rsidR="001A2306" w:rsidRPr="00925811" w:rsidRDefault="001A2306" w:rsidP="001A2306">
            <w:r w:rsidRPr="00925811">
              <w:t>0.496</w:t>
            </w:r>
          </w:p>
        </w:tc>
        <w:tc>
          <w:tcPr>
            <w:tcW w:w="1560" w:type="dxa"/>
          </w:tcPr>
          <w:p w14:paraId="704DD32C" w14:textId="77777777" w:rsidR="001A2306" w:rsidRPr="00925811" w:rsidRDefault="001A2306" w:rsidP="001A2306">
            <w:r w:rsidRPr="00925811">
              <w:t>0.496</w:t>
            </w:r>
          </w:p>
        </w:tc>
        <w:tc>
          <w:tcPr>
            <w:tcW w:w="1559" w:type="dxa"/>
          </w:tcPr>
          <w:p w14:paraId="74AB39B7" w14:textId="77777777" w:rsidR="001A2306" w:rsidRPr="00925811" w:rsidRDefault="001A2306" w:rsidP="001A2306">
            <w:r w:rsidRPr="00925811">
              <w:t>0.496</w:t>
            </w:r>
          </w:p>
        </w:tc>
        <w:tc>
          <w:tcPr>
            <w:tcW w:w="1560" w:type="dxa"/>
          </w:tcPr>
          <w:p w14:paraId="67D20FB3" w14:textId="77777777" w:rsidR="001A2306" w:rsidRPr="00925811" w:rsidRDefault="001A2306" w:rsidP="001A2306">
            <w:r w:rsidRPr="00925811">
              <w:t>0.496</w:t>
            </w:r>
          </w:p>
        </w:tc>
      </w:tr>
      <w:tr w:rsidR="001A2306" w:rsidRPr="00925811" w14:paraId="1837D3F9" w14:textId="77777777" w:rsidTr="00A75C46">
        <w:tc>
          <w:tcPr>
            <w:tcW w:w="1134" w:type="dxa"/>
          </w:tcPr>
          <w:p w14:paraId="273FCC64" w14:textId="77777777" w:rsidR="001A2306" w:rsidRPr="00925811" w:rsidRDefault="001A2306" w:rsidP="001A2306">
            <w:r w:rsidRPr="00925811">
              <w:t>SSES</w:t>
            </w:r>
          </w:p>
        </w:tc>
        <w:tc>
          <w:tcPr>
            <w:tcW w:w="1559" w:type="dxa"/>
          </w:tcPr>
          <w:p w14:paraId="5590D53F" w14:textId="77777777" w:rsidR="001A2306" w:rsidRPr="00925811" w:rsidRDefault="001A2306" w:rsidP="001A2306">
            <w:r w:rsidRPr="00925811">
              <w:t>0.935</w:t>
            </w:r>
          </w:p>
        </w:tc>
        <w:tc>
          <w:tcPr>
            <w:tcW w:w="1559" w:type="dxa"/>
          </w:tcPr>
          <w:p w14:paraId="3051AAB7" w14:textId="77777777" w:rsidR="001A2306" w:rsidRPr="00925811" w:rsidRDefault="001A2306" w:rsidP="001A2306">
            <w:r w:rsidRPr="00925811">
              <w:t>0.935</w:t>
            </w:r>
          </w:p>
        </w:tc>
        <w:tc>
          <w:tcPr>
            <w:tcW w:w="1560" w:type="dxa"/>
          </w:tcPr>
          <w:p w14:paraId="480F01F3" w14:textId="77777777" w:rsidR="001A2306" w:rsidRPr="00925811" w:rsidRDefault="001A2306" w:rsidP="001A2306">
            <w:r w:rsidRPr="00925811">
              <w:t>0.935</w:t>
            </w:r>
          </w:p>
        </w:tc>
        <w:tc>
          <w:tcPr>
            <w:tcW w:w="1559" w:type="dxa"/>
          </w:tcPr>
          <w:p w14:paraId="02CAAE75" w14:textId="77777777" w:rsidR="001A2306" w:rsidRPr="00925811" w:rsidRDefault="001A2306" w:rsidP="001A2306">
            <w:r w:rsidRPr="00925811">
              <w:t>0.935</w:t>
            </w:r>
          </w:p>
        </w:tc>
        <w:tc>
          <w:tcPr>
            <w:tcW w:w="1560" w:type="dxa"/>
          </w:tcPr>
          <w:p w14:paraId="3493768D" w14:textId="77777777" w:rsidR="001A2306" w:rsidRPr="00925811" w:rsidRDefault="001A2306" w:rsidP="001A2306">
            <w:r w:rsidRPr="00925811">
              <w:t>0.935</w:t>
            </w:r>
          </w:p>
        </w:tc>
      </w:tr>
    </w:tbl>
    <w:p w14:paraId="30CBAC48" w14:textId="77777777" w:rsidR="001A2306" w:rsidRPr="00925811" w:rsidRDefault="001A2306" w:rsidP="001A2306">
      <w:pPr>
        <w:pStyle w:val="AppendixHeading"/>
      </w:pPr>
    </w:p>
    <w:p w14:paraId="109D222C" w14:textId="77777777" w:rsidR="001A2306" w:rsidRPr="00925811" w:rsidRDefault="001A2306" w:rsidP="001A2306">
      <w:pPr>
        <w:pStyle w:val="Caption"/>
      </w:pPr>
      <w:r w:rsidRPr="00925811">
        <w:t>Penalty incentive rate for the Distribution System Operation Stakeholder Satisfaction Survey term (DSOSPIR</w:t>
      </w:r>
      <w:r w:rsidRPr="00925811">
        <w:rPr>
          <w:rStyle w:val="Subscript"/>
        </w:rPr>
        <w:t>t</w:t>
      </w:r>
      <w:r w:rsidRPr="00925811">
        <w:t>) (£m)</w:t>
      </w:r>
    </w:p>
    <w:tbl>
      <w:tblPr>
        <w:tblStyle w:val="AppendixTable"/>
        <w:tblW w:w="8789" w:type="dxa"/>
        <w:tblLayout w:type="fixed"/>
        <w:tblLook w:val="04A0" w:firstRow="1" w:lastRow="0" w:firstColumn="1" w:lastColumn="0" w:noHBand="0" w:noVBand="1"/>
      </w:tblPr>
      <w:tblGrid>
        <w:gridCol w:w="1134"/>
        <w:gridCol w:w="1531"/>
        <w:gridCol w:w="1531"/>
        <w:gridCol w:w="1531"/>
        <w:gridCol w:w="1531"/>
        <w:gridCol w:w="1531"/>
      </w:tblGrid>
      <w:tr w:rsidR="001A2306" w:rsidRPr="00925811" w14:paraId="183BC3D6" w14:textId="77777777" w:rsidTr="00A75C46">
        <w:trPr>
          <w:cnfStyle w:val="100000000000" w:firstRow="1" w:lastRow="0" w:firstColumn="0" w:lastColumn="0" w:oddVBand="0" w:evenVBand="0" w:oddHBand="0" w:evenHBand="0" w:firstRowFirstColumn="0" w:firstRowLastColumn="0" w:lastRowFirstColumn="0" w:lastRowLastColumn="0"/>
        </w:trPr>
        <w:tc>
          <w:tcPr>
            <w:tcW w:w="1134" w:type="dxa"/>
          </w:tcPr>
          <w:p w14:paraId="7734A78E" w14:textId="77777777" w:rsidR="001A2306" w:rsidRPr="00925811" w:rsidRDefault="001A2306" w:rsidP="001A2306">
            <w:bookmarkStart w:id="267" w:name="_Hlk107410287"/>
            <w:r w:rsidRPr="00925811">
              <w:t>Licensee</w:t>
            </w:r>
          </w:p>
        </w:tc>
        <w:tc>
          <w:tcPr>
            <w:tcW w:w="1531" w:type="dxa"/>
          </w:tcPr>
          <w:p w14:paraId="3A0CEDEB" w14:textId="77777777" w:rsidR="001A2306" w:rsidRPr="00925811" w:rsidRDefault="001A2306" w:rsidP="001A2306">
            <w:r w:rsidRPr="00925811">
              <w:t>2023/24</w:t>
            </w:r>
          </w:p>
        </w:tc>
        <w:tc>
          <w:tcPr>
            <w:tcW w:w="1531" w:type="dxa"/>
          </w:tcPr>
          <w:p w14:paraId="1D10299D" w14:textId="77777777" w:rsidR="001A2306" w:rsidRPr="00925811" w:rsidRDefault="001A2306" w:rsidP="001A2306">
            <w:r w:rsidRPr="00925811">
              <w:t>2024/25</w:t>
            </w:r>
          </w:p>
        </w:tc>
        <w:tc>
          <w:tcPr>
            <w:tcW w:w="1531" w:type="dxa"/>
          </w:tcPr>
          <w:p w14:paraId="10192C54" w14:textId="77777777" w:rsidR="001A2306" w:rsidRPr="00925811" w:rsidRDefault="001A2306" w:rsidP="001A2306">
            <w:r w:rsidRPr="00925811">
              <w:t>2025/26</w:t>
            </w:r>
          </w:p>
        </w:tc>
        <w:tc>
          <w:tcPr>
            <w:tcW w:w="1531" w:type="dxa"/>
          </w:tcPr>
          <w:p w14:paraId="30C64026" w14:textId="77777777" w:rsidR="001A2306" w:rsidRPr="00925811" w:rsidRDefault="001A2306" w:rsidP="001A2306">
            <w:r w:rsidRPr="00925811">
              <w:t>2026/27</w:t>
            </w:r>
          </w:p>
        </w:tc>
        <w:tc>
          <w:tcPr>
            <w:tcW w:w="1531" w:type="dxa"/>
          </w:tcPr>
          <w:p w14:paraId="4097BD08" w14:textId="77777777" w:rsidR="001A2306" w:rsidRPr="00925811" w:rsidRDefault="001A2306" w:rsidP="001A2306">
            <w:r w:rsidRPr="00925811">
              <w:t>2027/28</w:t>
            </w:r>
          </w:p>
        </w:tc>
      </w:tr>
      <w:tr w:rsidR="001A2306" w:rsidRPr="00925811" w14:paraId="59EF049E" w14:textId="77777777" w:rsidTr="00A75C46">
        <w:tc>
          <w:tcPr>
            <w:tcW w:w="1134" w:type="dxa"/>
          </w:tcPr>
          <w:p w14:paraId="47D499BF" w14:textId="77777777" w:rsidR="001A2306" w:rsidRPr="00925811" w:rsidRDefault="001A2306" w:rsidP="001A2306">
            <w:r w:rsidRPr="00925811">
              <w:t>ENWL</w:t>
            </w:r>
          </w:p>
        </w:tc>
        <w:tc>
          <w:tcPr>
            <w:tcW w:w="1531" w:type="dxa"/>
          </w:tcPr>
          <w:p w14:paraId="421B0649" w14:textId="77777777" w:rsidR="001A2306" w:rsidRPr="00925811" w:rsidRDefault="001A2306" w:rsidP="001A2306">
            <w:r w:rsidRPr="00925811">
              <w:t>0.634</w:t>
            </w:r>
          </w:p>
        </w:tc>
        <w:tc>
          <w:tcPr>
            <w:tcW w:w="1531" w:type="dxa"/>
          </w:tcPr>
          <w:p w14:paraId="21CCE674" w14:textId="77777777" w:rsidR="001A2306" w:rsidRPr="00925811" w:rsidRDefault="001A2306" w:rsidP="001A2306">
            <w:r w:rsidRPr="00925811">
              <w:t>0.634</w:t>
            </w:r>
          </w:p>
        </w:tc>
        <w:tc>
          <w:tcPr>
            <w:tcW w:w="1531" w:type="dxa"/>
          </w:tcPr>
          <w:p w14:paraId="4CB1B201" w14:textId="77777777" w:rsidR="001A2306" w:rsidRPr="00925811" w:rsidRDefault="001A2306" w:rsidP="001A2306">
            <w:r w:rsidRPr="00925811">
              <w:t>0.634</w:t>
            </w:r>
          </w:p>
        </w:tc>
        <w:tc>
          <w:tcPr>
            <w:tcW w:w="1531" w:type="dxa"/>
          </w:tcPr>
          <w:p w14:paraId="58069D3D" w14:textId="77777777" w:rsidR="001A2306" w:rsidRPr="00925811" w:rsidRDefault="001A2306" w:rsidP="001A2306">
            <w:r w:rsidRPr="00925811">
              <w:t>0.634</w:t>
            </w:r>
          </w:p>
        </w:tc>
        <w:tc>
          <w:tcPr>
            <w:tcW w:w="1531" w:type="dxa"/>
          </w:tcPr>
          <w:p w14:paraId="10CB14F0" w14:textId="77777777" w:rsidR="001A2306" w:rsidRPr="00925811" w:rsidRDefault="001A2306" w:rsidP="001A2306">
            <w:r w:rsidRPr="00925811">
              <w:t>0.634</w:t>
            </w:r>
          </w:p>
        </w:tc>
      </w:tr>
      <w:tr w:rsidR="001A2306" w:rsidRPr="00925811" w14:paraId="716D7205" w14:textId="77777777" w:rsidTr="00A75C46">
        <w:tc>
          <w:tcPr>
            <w:tcW w:w="1134" w:type="dxa"/>
          </w:tcPr>
          <w:p w14:paraId="4190FB8A" w14:textId="77777777" w:rsidR="001A2306" w:rsidRPr="00925811" w:rsidRDefault="001A2306" w:rsidP="001A2306">
            <w:r w:rsidRPr="00925811">
              <w:t>NPgN</w:t>
            </w:r>
          </w:p>
        </w:tc>
        <w:tc>
          <w:tcPr>
            <w:tcW w:w="1531" w:type="dxa"/>
          </w:tcPr>
          <w:p w14:paraId="720EA450" w14:textId="77777777" w:rsidR="001A2306" w:rsidRPr="00925811" w:rsidRDefault="001A2306" w:rsidP="001A2306">
            <w:r w:rsidRPr="00925811">
              <w:t>0.471</w:t>
            </w:r>
          </w:p>
        </w:tc>
        <w:tc>
          <w:tcPr>
            <w:tcW w:w="1531" w:type="dxa"/>
          </w:tcPr>
          <w:p w14:paraId="36C28055" w14:textId="77777777" w:rsidR="001A2306" w:rsidRPr="00925811" w:rsidRDefault="001A2306" w:rsidP="001A2306">
            <w:r w:rsidRPr="00925811">
              <w:t>0.471</w:t>
            </w:r>
          </w:p>
        </w:tc>
        <w:tc>
          <w:tcPr>
            <w:tcW w:w="1531" w:type="dxa"/>
          </w:tcPr>
          <w:p w14:paraId="5EC20CAD" w14:textId="77777777" w:rsidR="001A2306" w:rsidRPr="00925811" w:rsidRDefault="001A2306" w:rsidP="001A2306">
            <w:r w:rsidRPr="00925811">
              <w:t>0.471</w:t>
            </w:r>
          </w:p>
        </w:tc>
        <w:tc>
          <w:tcPr>
            <w:tcW w:w="1531" w:type="dxa"/>
          </w:tcPr>
          <w:p w14:paraId="556D33D8" w14:textId="77777777" w:rsidR="001A2306" w:rsidRPr="00925811" w:rsidRDefault="001A2306" w:rsidP="001A2306">
            <w:r w:rsidRPr="00925811">
              <w:t>0.471</w:t>
            </w:r>
          </w:p>
        </w:tc>
        <w:tc>
          <w:tcPr>
            <w:tcW w:w="1531" w:type="dxa"/>
          </w:tcPr>
          <w:p w14:paraId="596ACDFE" w14:textId="77777777" w:rsidR="001A2306" w:rsidRPr="00925811" w:rsidRDefault="001A2306" w:rsidP="001A2306">
            <w:r w:rsidRPr="00925811">
              <w:t>0.471</w:t>
            </w:r>
          </w:p>
        </w:tc>
      </w:tr>
      <w:tr w:rsidR="001A2306" w:rsidRPr="00925811" w14:paraId="3E9AB021" w14:textId="77777777" w:rsidTr="00A75C46">
        <w:tc>
          <w:tcPr>
            <w:tcW w:w="1134" w:type="dxa"/>
          </w:tcPr>
          <w:p w14:paraId="0EBC2779" w14:textId="77777777" w:rsidR="001A2306" w:rsidRPr="00925811" w:rsidRDefault="001A2306" w:rsidP="001A2306">
            <w:r w:rsidRPr="00925811">
              <w:t>NPgY</w:t>
            </w:r>
          </w:p>
        </w:tc>
        <w:tc>
          <w:tcPr>
            <w:tcW w:w="1531" w:type="dxa"/>
          </w:tcPr>
          <w:p w14:paraId="634317F5" w14:textId="77777777" w:rsidR="001A2306" w:rsidRPr="00925811" w:rsidRDefault="001A2306" w:rsidP="001A2306">
            <w:r w:rsidRPr="00925811">
              <w:t>0.650</w:t>
            </w:r>
          </w:p>
        </w:tc>
        <w:tc>
          <w:tcPr>
            <w:tcW w:w="1531" w:type="dxa"/>
          </w:tcPr>
          <w:p w14:paraId="1FFB0B64" w14:textId="77777777" w:rsidR="001A2306" w:rsidRPr="00925811" w:rsidRDefault="001A2306" w:rsidP="001A2306">
            <w:r w:rsidRPr="00925811">
              <w:t>0.650</w:t>
            </w:r>
          </w:p>
        </w:tc>
        <w:tc>
          <w:tcPr>
            <w:tcW w:w="1531" w:type="dxa"/>
          </w:tcPr>
          <w:p w14:paraId="7CF0B8B1" w14:textId="77777777" w:rsidR="001A2306" w:rsidRPr="00925811" w:rsidRDefault="001A2306" w:rsidP="001A2306">
            <w:r w:rsidRPr="00925811">
              <w:t>0.650</w:t>
            </w:r>
          </w:p>
        </w:tc>
        <w:tc>
          <w:tcPr>
            <w:tcW w:w="1531" w:type="dxa"/>
          </w:tcPr>
          <w:p w14:paraId="39EA5570" w14:textId="77777777" w:rsidR="001A2306" w:rsidRPr="00925811" w:rsidRDefault="001A2306" w:rsidP="001A2306">
            <w:r w:rsidRPr="00925811">
              <w:t>0.650</w:t>
            </w:r>
          </w:p>
        </w:tc>
        <w:tc>
          <w:tcPr>
            <w:tcW w:w="1531" w:type="dxa"/>
          </w:tcPr>
          <w:p w14:paraId="6DDC7C55" w14:textId="77777777" w:rsidR="001A2306" w:rsidRPr="00925811" w:rsidRDefault="001A2306" w:rsidP="001A2306">
            <w:r w:rsidRPr="00925811">
              <w:t>0.650</w:t>
            </w:r>
          </w:p>
        </w:tc>
      </w:tr>
      <w:tr w:rsidR="001A2306" w:rsidRPr="00925811" w14:paraId="7AF5B80A" w14:textId="77777777" w:rsidTr="00A75C46">
        <w:tc>
          <w:tcPr>
            <w:tcW w:w="1134" w:type="dxa"/>
          </w:tcPr>
          <w:p w14:paraId="4F63C784" w14:textId="77777777" w:rsidR="001A2306" w:rsidRPr="00925811" w:rsidRDefault="001A2306" w:rsidP="001A2306">
            <w:r w:rsidRPr="00925811">
              <w:t>WMID</w:t>
            </w:r>
          </w:p>
        </w:tc>
        <w:tc>
          <w:tcPr>
            <w:tcW w:w="1531" w:type="dxa"/>
          </w:tcPr>
          <w:p w14:paraId="41E9F183" w14:textId="77777777" w:rsidR="001A2306" w:rsidRPr="00925811" w:rsidRDefault="001A2306" w:rsidP="001A2306">
            <w:r w:rsidRPr="00925811">
              <w:t>0.819</w:t>
            </w:r>
          </w:p>
        </w:tc>
        <w:tc>
          <w:tcPr>
            <w:tcW w:w="1531" w:type="dxa"/>
          </w:tcPr>
          <w:p w14:paraId="46E31145" w14:textId="77777777" w:rsidR="001A2306" w:rsidRPr="00925811" w:rsidRDefault="001A2306" w:rsidP="001A2306">
            <w:r w:rsidRPr="00925811">
              <w:t>0.819</w:t>
            </w:r>
          </w:p>
        </w:tc>
        <w:tc>
          <w:tcPr>
            <w:tcW w:w="1531" w:type="dxa"/>
          </w:tcPr>
          <w:p w14:paraId="101A6660" w14:textId="77777777" w:rsidR="001A2306" w:rsidRPr="00925811" w:rsidRDefault="001A2306" w:rsidP="001A2306">
            <w:r w:rsidRPr="00925811">
              <w:t>0.819</w:t>
            </w:r>
          </w:p>
        </w:tc>
        <w:tc>
          <w:tcPr>
            <w:tcW w:w="1531" w:type="dxa"/>
          </w:tcPr>
          <w:p w14:paraId="5FD63056" w14:textId="77777777" w:rsidR="001A2306" w:rsidRPr="00925811" w:rsidRDefault="001A2306" w:rsidP="001A2306">
            <w:r w:rsidRPr="00925811">
              <w:t>0.819</w:t>
            </w:r>
          </w:p>
        </w:tc>
        <w:tc>
          <w:tcPr>
            <w:tcW w:w="1531" w:type="dxa"/>
          </w:tcPr>
          <w:p w14:paraId="37094DAD" w14:textId="77777777" w:rsidR="001A2306" w:rsidRPr="00925811" w:rsidRDefault="001A2306" w:rsidP="001A2306">
            <w:r w:rsidRPr="00925811">
              <w:t>0.819</w:t>
            </w:r>
          </w:p>
        </w:tc>
      </w:tr>
      <w:tr w:rsidR="001A2306" w:rsidRPr="00925811" w14:paraId="660150AF" w14:textId="77777777" w:rsidTr="00A75C46">
        <w:tc>
          <w:tcPr>
            <w:tcW w:w="1134" w:type="dxa"/>
          </w:tcPr>
          <w:p w14:paraId="3FA261CD" w14:textId="77777777" w:rsidR="001A2306" w:rsidRPr="00925811" w:rsidRDefault="001A2306" w:rsidP="001A2306">
            <w:r w:rsidRPr="00925811">
              <w:t>EMID</w:t>
            </w:r>
          </w:p>
        </w:tc>
        <w:tc>
          <w:tcPr>
            <w:tcW w:w="1531" w:type="dxa"/>
          </w:tcPr>
          <w:p w14:paraId="538ECD36" w14:textId="77777777" w:rsidR="001A2306" w:rsidRPr="00925811" w:rsidRDefault="001A2306" w:rsidP="001A2306">
            <w:r w:rsidRPr="00925811">
              <w:t>0.838</w:t>
            </w:r>
          </w:p>
        </w:tc>
        <w:tc>
          <w:tcPr>
            <w:tcW w:w="1531" w:type="dxa"/>
          </w:tcPr>
          <w:p w14:paraId="2863855B" w14:textId="77777777" w:rsidR="001A2306" w:rsidRPr="00925811" w:rsidRDefault="001A2306" w:rsidP="001A2306">
            <w:r w:rsidRPr="00925811">
              <w:t>0.838</w:t>
            </w:r>
          </w:p>
        </w:tc>
        <w:tc>
          <w:tcPr>
            <w:tcW w:w="1531" w:type="dxa"/>
          </w:tcPr>
          <w:p w14:paraId="0CFFCDC0" w14:textId="77777777" w:rsidR="001A2306" w:rsidRPr="00925811" w:rsidRDefault="001A2306" w:rsidP="001A2306">
            <w:r w:rsidRPr="00925811">
              <w:t>0.838</w:t>
            </w:r>
          </w:p>
        </w:tc>
        <w:tc>
          <w:tcPr>
            <w:tcW w:w="1531" w:type="dxa"/>
          </w:tcPr>
          <w:p w14:paraId="4C85027C" w14:textId="77777777" w:rsidR="001A2306" w:rsidRPr="00925811" w:rsidRDefault="001A2306" w:rsidP="001A2306">
            <w:r w:rsidRPr="00925811">
              <w:t>0.838</w:t>
            </w:r>
          </w:p>
        </w:tc>
        <w:tc>
          <w:tcPr>
            <w:tcW w:w="1531" w:type="dxa"/>
          </w:tcPr>
          <w:p w14:paraId="25BD30AE" w14:textId="77777777" w:rsidR="001A2306" w:rsidRPr="00925811" w:rsidRDefault="001A2306" w:rsidP="001A2306">
            <w:r w:rsidRPr="00925811">
              <w:t>0.838</w:t>
            </w:r>
          </w:p>
        </w:tc>
      </w:tr>
      <w:tr w:rsidR="001A2306" w:rsidRPr="00925811" w14:paraId="5E295E29" w14:textId="77777777" w:rsidTr="00A75C46">
        <w:tc>
          <w:tcPr>
            <w:tcW w:w="1134" w:type="dxa"/>
          </w:tcPr>
          <w:p w14:paraId="5B8142BB" w14:textId="77777777" w:rsidR="001A2306" w:rsidRPr="00925811" w:rsidRDefault="001A2306" w:rsidP="001A2306">
            <w:r w:rsidRPr="00925811">
              <w:t>SWALES</w:t>
            </w:r>
          </w:p>
        </w:tc>
        <w:tc>
          <w:tcPr>
            <w:tcW w:w="1531" w:type="dxa"/>
          </w:tcPr>
          <w:p w14:paraId="08E9F520" w14:textId="77777777" w:rsidR="001A2306" w:rsidRPr="00925811" w:rsidRDefault="001A2306" w:rsidP="001A2306">
            <w:r w:rsidRPr="00925811">
              <w:t>0.419</w:t>
            </w:r>
          </w:p>
        </w:tc>
        <w:tc>
          <w:tcPr>
            <w:tcW w:w="1531" w:type="dxa"/>
          </w:tcPr>
          <w:p w14:paraId="126D8367" w14:textId="77777777" w:rsidR="001A2306" w:rsidRPr="00925811" w:rsidRDefault="001A2306" w:rsidP="001A2306">
            <w:r w:rsidRPr="00925811">
              <w:t>0.419</w:t>
            </w:r>
          </w:p>
        </w:tc>
        <w:tc>
          <w:tcPr>
            <w:tcW w:w="1531" w:type="dxa"/>
          </w:tcPr>
          <w:p w14:paraId="0E56B16E" w14:textId="77777777" w:rsidR="001A2306" w:rsidRPr="00925811" w:rsidRDefault="001A2306" w:rsidP="001A2306">
            <w:r w:rsidRPr="00925811">
              <w:t>0.419</w:t>
            </w:r>
          </w:p>
        </w:tc>
        <w:tc>
          <w:tcPr>
            <w:tcW w:w="1531" w:type="dxa"/>
          </w:tcPr>
          <w:p w14:paraId="2EE1867A" w14:textId="77777777" w:rsidR="001A2306" w:rsidRPr="00925811" w:rsidRDefault="001A2306" w:rsidP="001A2306">
            <w:r w:rsidRPr="00925811">
              <w:t>0.419</w:t>
            </w:r>
          </w:p>
        </w:tc>
        <w:tc>
          <w:tcPr>
            <w:tcW w:w="1531" w:type="dxa"/>
          </w:tcPr>
          <w:p w14:paraId="1CF0D508" w14:textId="77777777" w:rsidR="001A2306" w:rsidRPr="00925811" w:rsidRDefault="001A2306" w:rsidP="001A2306">
            <w:r w:rsidRPr="00925811">
              <w:t>0.419</w:t>
            </w:r>
          </w:p>
        </w:tc>
      </w:tr>
      <w:tr w:rsidR="001A2306" w:rsidRPr="00925811" w14:paraId="5C987670" w14:textId="77777777" w:rsidTr="00A75C46">
        <w:tc>
          <w:tcPr>
            <w:tcW w:w="1134" w:type="dxa"/>
          </w:tcPr>
          <w:p w14:paraId="740E24F5" w14:textId="77777777" w:rsidR="001A2306" w:rsidRPr="00925811" w:rsidRDefault="001A2306" w:rsidP="001A2306">
            <w:r w:rsidRPr="00925811">
              <w:t>SWEST</w:t>
            </w:r>
          </w:p>
        </w:tc>
        <w:tc>
          <w:tcPr>
            <w:tcW w:w="1531" w:type="dxa"/>
          </w:tcPr>
          <w:p w14:paraId="5DACB194" w14:textId="77777777" w:rsidR="001A2306" w:rsidRPr="00925811" w:rsidRDefault="001A2306" w:rsidP="001A2306">
            <w:r w:rsidRPr="00925811">
              <w:t>0.636</w:t>
            </w:r>
          </w:p>
        </w:tc>
        <w:tc>
          <w:tcPr>
            <w:tcW w:w="1531" w:type="dxa"/>
          </w:tcPr>
          <w:p w14:paraId="45256E3B" w14:textId="77777777" w:rsidR="001A2306" w:rsidRPr="00925811" w:rsidRDefault="001A2306" w:rsidP="001A2306">
            <w:r w:rsidRPr="00925811">
              <w:t>0.636</w:t>
            </w:r>
          </w:p>
        </w:tc>
        <w:tc>
          <w:tcPr>
            <w:tcW w:w="1531" w:type="dxa"/>
          </w:tcPr>
          <w:p w14:paraId="4802A3C0" w14:textId="77777777" w:rsidR="001A2306" w:rsidRPr="00925811" w:rsidRDefault="001A2306" w:rsidP="001A2306">
            <w:r w:rsidRPr="00925811">
              <w:t>0.636</w:t>
            </w:r>
          </w:p>
        </w:tc>
        <w:tc>
          <w:tcPr>
            <w:tcW w:w="1531" w:type="dxa"/>
          </w:tcPr>
          <w:p w14:paraId="2850E02E" w14:textId="77777777" w:rsidR="001A2306" w:rsidRPr="00925811" w:rsidRDefault="001A2306" w:rsidP="001A2306">
            <w:r w:rsidRPr="00925811">
              <w:t>0.636</w:t>
            </w:r>
          </w:p>
        </w:tc>
        <w:tc>
          <w:tcPr>
            <w:tcW w:w="1531" w:type="dxa"/>
          </w:tcPr>
          <w:p w14:paraId="41B51FF9" w14:textId="77777777" w:rsidR="001A2306" w:rsidRPr="00925811" w:rsidRDefault="001A2306" w:rsidP="001A2306">
            <w:r w:rsidRPr="00925811">
              <w:t>0.636</w:t>
            </w:r>
          </w:p>
        </w:tc>
      </w:tr>
      <w:tr w:rsidR="001A2306" w:rsidRPr="00925811" w14:paraId="01EA6B27" w14:textId="77777777" w:rsidTr="00A75C46">
        <w:tc>
          <w:tcPr>
            <w:tcW w:w="1134" w:type="dxa"/>
          </w:tcPr>
          <w:p w14:paraId="60047E80" w14:textId="77777777" w:rsidR="001A2306" w:rsidRPr="00925811" w:rsidRDefault="001A2306" w:rsidP="001A2306">
            <w:r w:rsidRPr="00925811">
              <w:t>LPN</w:t>
            </w:r>
          </w:p>
        </w:tc>
        <w:tc>
          <w:tcPr>
            <w:tcW w:w="1531" w:type="dxa"/>
          </w:tcPr>
          <w:p w14:paraId="2775F035" w14:textId="77777777" w:rsidR="001A2306" w:rsidRPr="00925811" w:rsidRDefault="001A2306" w:rsidP="001A2306">
            <w:r w:rsidRPr="00925811">
              <w:t>0.550</w:t>
            </w:r>
          </w:p>
        </w:tc>
        <w:tc>
          <w:tcPr>
            <w:tcW w:w="1531" w:type="dxa"/>
          </w:tcPr>
          <w:p w14:paraId="728CF6D2" w14:textId="77777777" w:rsidR="001A2306" w:rsidRPr="00925811" w:rsidRDefault="001A2306" w:rsidP="001A2306">
            <w:r w:rsidRPr="00925811">
              <w:t>0.550</w:t>
            </w:r>
          </w:p>
        </w:tc>
        <w:tc>
          <w:tcPr>
            <w:tcW w:w="1531" w:type="dxa"/>
          </w:tcPr>
          <w:p w14:paraId="24E5C0C4" w14:textId="77777777" w:rsidR="001A2306" w:rsidRPr="00925811" w:rsidRDefault="001A2306" w:rsidP="001A2306">
            <w:r w:rsidRPr="00925811">
              <w:t>0.550</w:t>
            </w:r>
          </w:p>
        </w:tc>
        <w:tc>
          <w:tcPr>
            <w:tcW w:w="1531" w:type="dxa"/>
          </w:tcPr>
          <w:p w14:paraId="1D20D707" w14:textId="77777777" w:rsidR="001A2306" w:rsidRPr="00925811" w:rsidRDefault="001A2306" w:rsidP="001A2306">
            <w:r w:rsidRPr="00925811">
              <w:t>0.550</w:t>
            </w:r>
          </w:p>
        </w:tc>
        <w:tc>
          <w:tcPr>
            <w:tcW w:w="1531" w:type="dxa"/>
          </w:tcPr>
          <w:p w14:paraId="0FE5E763" w14:textId="77777777" w:rsidR="001A2306" w:rsidRPr="00925811" w:rsidRDefault="001A2306" w:rsidP="001A2306">
            <w:r w:rsidRPr="00925811">
              <w:t>0.550</w:t>
            </w:r>
          </w:p>
        </w:tc>
      </w:tr>
      <w:tr w:rsidR="001A2306" w:rsidRPr="00925811" w14:paraId="44E51D7E" w14:textId="77777777" w:rsidTr="00A75C46">
        <w:tc>
          <w:tcPr>
            <w:tcW w:w="1134" w:type="dxa"/>
          </w:tcPr>
          <w:p w14:paraId="191D74C3" w14:textId="77777777" w:rsidR="001A2306" w:rsidRPr="00925811" w:rsidRDefault="001A2306" w:rsidP="001A2306">
            <w:r w:rsidRPr="00925811">
              <w:t>SPN</w:t>
            </w:r>
          </w:p>
        </w:tc>
        <w:tc>
          <w:tcPr>
            <w:tcW w:w="1531" w:type="dxa"/>
          </w:tcPr>
          <w:p w14:paraId="1A151C29" w14:textId="77777777" w:rsidR="001A2306" w:rsidRPr="00925811" w:rsidRDefault="001A2306" w:rsidP="001A2306">
            <w:r w:rsidRPr="00925811">
              <w:t>0.569</w:t>
            </w:r>
          </w:p>
        </w:tc>
        <w:tc>
          <w:tcPr>
            <w:tcW w:w="1531" w:type="dxa"/>
          </w:tcPr>
          <w:p w14:paraId="36E607AB" w14:textId="77777777" w:rsidR="001A2306" w:rsidRPr="00925811" w:rsidRDefault="001A2306" w:rsidP="001A2306">
            <w:r w:rsidRPr="00925811">
              <w:t>0.569</w:t>
            </w:r>
          </w:p>
        </w:tc>
        <w:tc>
          <w:tcPr>
            <w:tcW w:w="1531" w:type="dxa"/>
          </w:tcPr>
          <w:p w14:paraId="31C0FC7F" w14:textId="77777777" w:rsidR="001A2306" w:rsidRPr="00925811" w:rsidRDefault="001A2306" w:rsidP="001A2306">
            <w:r w:rsidRPr="00925811">
              <w:t>0.569</w:t>
            </w:r>
          </w:p>
        </w:tc>
        <w:tc>
          <w:tcPr>
            <w:tcW w:w="1531" w:type="dxa"/>
          </w:tcPr>
          <w:p w14:paraId="53A351A7" w14:textId="77777777" w:rsidR="001A2306" w:rsidRPr="00925811" w:rsidRDefault="001A2306" w:rsidP="001A2306">
            <w:r w:rsidRPr="00925811">
              <w:t>0.569</w:t>
            </w:r>
          </w:p>
        </w:tc>
        <w:tc>
          <w:tcPr>
            <w:tcW w:w="1531" w:type="dxa"/>
          </w:tcPr>
          <w:p w14:paraId="3B805261" w14:textId="77777777" w:rsidR="001A2306" w:rsidRPr="00925811" w:rsidRDefault="001A2306" w:rsidP="001A2306">
            <w:r w:rsidRPr="00925811">
              <w:t>0.569</w:t>
            </w:r>
          </w:p>
        </w:tc>
      </w:tr>
      <w:tr w:rsidR="001A2306" w:rsidRPr="00925811" w14:paraId="7AE98C0A" w14:textId="77777777" w:rsidTr="00A75C46">
        <w:tc>
          <w:tcPr>
            <w:tcW w:w="1134" w:type="dxa"/>
          </w:tcPr>
          <w:p w14:paraId="24A944D7" w14:textId="77777777" w:rsidR="001A2306" w:rsidRPr="00925811" w:rsidRDefault="001A2306" w:rsidP="001A2306">
            <w:r w:rsidRPr="00925811">
              <w:t>EPN</w:t>
            </w:r>
          </w:p>
        </w:tc>
        <w:tc>
          <w:tcPr>
            <w:tcW w:w="1531" w:type="dxa"/>
          </w:tcPr>
          <w:p w14:paraId="0CC2AC53" w14:textId="77777777" w:rsidR="001A2306" w:rsidRPr="00925811" w:rsidRDefault="001A2306" w:rsidP="001A2306">
            <w:r w:rsidRPr="00925811">
              <w:t>0.889</w:t>
            </w:r>
          </w:p>
        </w:tc>
        <w:tc>
          <w:tcPr>
            <w:tcW w:w="1531" w:type="dxa"/>
          </w:tcPr>
          <w:p w14:paraId="235992D1" w14:textId="77777777" w:rsidR="001A2306" w:rsidRPr="00925811" w:rsidRDefault="001A2306" w:rsidP="001A2306">
            <w:r w:rsidRPr="00925811">
              <w:t>0.889</w:t>
            </w:r>
          </w:p>
        </w:tc>
        <w:tc>
          <w:tcPr>
            <w:tcW w:w="1531" w:type="dxa"/>
          </w:tcPr>
          <w:p w14:paraId="3E622B46" w14:textId="77777777" w:rsidR="001A2306" w:rsidRPr="00925811" w:rsidRDefault="001A2306" w:rsidP="001A2306">
            <w:r w:rsidRPr="00925811">
              <w:t>0.889</w:t>
            </w:r>
          </w:p>
        </w:tc>
        <w:tc>
          <w:tcPr>
            <w:tcW w:w="1531" w:type="dxa"/>
          </w:tcPr>
          <w:p w14:paraId="572303FB" w14:textId="77777777" w:rsidR="001A2306" w:rsidRPr="00925811" w:rsidRDefault="001A2306" w:rsidP="001A2306">
            <w:r w:rsidRPr="00925811">
              <w:t>0.889</w:t>
            </w:r>
          </w:p>
        </w:tc>
        <w:tc>
          <w:tcPr>
            <w:tcW w:w="1531" w:type="dxa"/>
          </w:tcPr>
          <w:p w14:paraId="755C8F12" w14:textId="77777777" w:rsidR="001A2306" w:rsidRPr="00925811" w:rsidRDefault="001A2306" w:rsidP="001A2306">
            <w:r w:rsidRPr="00925811">
              <w:t>0.889</w:t>
            </w:r>
          </w:p>
        </w:tc>
      </w:tr>
      <w:tr w:rsidR="001A2306" w:rsidRPr="00925811" w14:paraId="1698E197" w14:textId="77777777" w:rsidTr="00A75C46">
        <w:tc>
          <w:tcPr>
            <w:tcW w:w="1134" w:type="dxa"/>
          </w:tcPr>
          <w:p w14:paraId="6CAE480D" w14:textId="77777777" w:rsidR="001A2306" w:rsidRPr="00925811" w:rsidRDefault="001A2306" w:rsidP="001A2306">
            <w:r w:rsidRPr="00925811">
              <w:t>SPD</w:t>
            </w:r>
          </w:p>
        </w:tc>
        <w:tc>
          <w:tcPr>
            <w:tcW w:w="1531" w:type="dxa"/>
          </w:tcPr>
          <w:p w14:paraId="750F14A1" w14:textId="77777777" w:rsidR="001A2306" w:rsidRPr="00925811" w:rsidRDefault="001A2306" w:rsidP="001A2306">
            <w:r w:rsidRPr="00925811">
              <w:t>0.604</w:t>
            </w:r>
          </w:p>
        </w:tc>
        <w:tc>
          <w:tcPr>
            <w:tcW w:w="1531" w:type="dxa"/>
          </w:tcPr>
          <w:p w14:paraId="5E9752B5" w14:textId="77777777" w:rsidR="001A2306" w:rsidRPr="00925811" w:rsidRDefault="001A2306" w:rsidP="001A2306">
            <w:r w:rsidRPr="00925811">
              <w:t>0.604</w:t>
            </w:r>
          </w:p>
        </w:tc>
        <w:tc>
          <w:tcPr>
            <w:tcW w:w="1531" w:type="dxa"/>
          </w:tcPr>
          <w:p w14:paraId="6E4CCB15" w14:textId="77777777" w:rsidR="001A2306" w:rsidRPr="00925811" w:rsidRDefault="001A2306" w:rsidP="001A2306">
            <w:r w:rsidRPr="00925811">
              <w:t>0.604</w:t>
            </w:r>
          </w:p>
        </w:tc>
        <w:tc>
          <w:tcPr>
            <w:tcW w:w="1531" w:type="dxa"/>
          </w:tcPr>
          <w:p w14:paraId="1317E2F6" w14:textId="77777777" w:rsidR="001A2306" w:rsidRPr="00925811" w:rsidRDefault="001A2306" w:rsidP="001A2306">
            <w:r w:rsidRPr="00925811">
              <w:t>0.604</w:t>
            </w:r>
          </w:p>
        </w:tc>
        <w:tc>
          <w:tcPr>
            <w:tcW w:w="1531" w:type="dxa"/>
          </w:tcPr>
          <w:p w14:paraId="166AB470" w14:textId="77777777" w:rsidR="001A2306" w:rsidRPr="00925811" w:rsidRDefault="001A2306" w:rsidP="001A2306">
            <w:r w:rsidRPr="00925811">
              <w:t>0.604</w:t>
            </w:r>
          </w:p>
        </w:tc>
      </w:tr>
      <w:tr w:rsidR="001A2306" w:rsidRPr="00925811" w14:paraId="37558AB7" w14:textId="77777777" w:rsidTr="00A75C46">
        <w:tc>
          <w:tcPr>
            <w:tcW w:w="1134" w:type="dxa"/>
          </w:tcPr>
          <w:p w14:paraId="02131A7A" w14:textId="77777777" w:rsidR="001A2306" w:rsidRPr="00925811" w:rsidRDefault="001A2306" w:rsidP="001A2306">
            <w:r w:rsidRPr="00925811">
              <w:t>SPMW</w:t>
            </w:r>
          </w:p>
        </w:tc>
        <w:tc>
          <w:tcPr>
            <w:tcW w:w="1531" w:type="dxa"/>
          </w:tcPr>
          <w:p w14:paraId="31EB6BC6" w14:textId="77777777" w:rsidR="001A2306" w:rsidRPr="00925811" w:rsidRDefault="001A2306" w:rsidP="001A2306">
            <w:r w:rsidRPr="00925811">
              <w:t>0.672</w:t>
            </w:r>
          </w:p>
        </w:tc>
        <w:tc>
          <w:tcPr>
            <w:tcW w:w="1531" w:type="dxa"/>
          </w:tcPr>
          <w:p w14:paraId="2F926047" w14:textId="77777777" w:rsidR="001A2306" w:rsidRPr="00925811" w:rsidRDefault="001A2306" w:rsidP="001A2306">
            <w:r w:rsidRPr="00925811">
              <w:t>0.672</w:t>
            </w:r>
          </w:p>
        </w:tc>
        <w:tc>
          <w:tcPr>
            <w:tcW w:w="1531" w:type="dxa"/>
          </w:tcPr>
          <w:p w14:paraId="1D844A01" w14:textId="77777777" w:rsidR="001A2306" w:rsidRPr="00925811" w:rsidRDefault="001A2306" w:rsidP="001A2306">
            <w:r w:rsidRPr="00925811">
              <w:t>0.672</w:t>
            </w:r>
          </w:p>
        </w:tc>
        <w:tc>
          <w:tcPr>
            <w:tcW w:w="1531" w:type="dxa"/>
          </w:tcPr>
          <w:p w14:paraId="7717C367" w14:textId="77777777" w:rsidR="001A2306" w:rsidRPr="00925811" w:rsidRDefault="001A2306" w:rsidP="001A2306">
            <w:r w:rsidRPr="00925811">
              <w:t>0.672</w:t>
            </w:r>
          </w:p>
        </w:tc>
        <w:tc>
          <w:tcPr>
            <w:tcW w:w="1531" w:type="dxa"/>
          </w:tcPr>
          <w:p w14:paraId="65B04BB7" w14:textId="77777777" w:rsidR="001A2306" w:rsidRPr="00925811" w:rsidRDefault="001A2306" w:rsidP="001A2306">
            <w:r w:rsidRPr="00925811">
              <w:t>0.672</w:t>
            </w:r>
          </w:p>
        </w:tc>
      </w:tr>
      <w:tr w:rsidR="001A2306" w:rsidRPr="00925811" w14:paraId="179656DF" w14:textId="77777777" w:rsidTr="00A75C46">
        <w:tc>
          <w:tcPr>
            <w:tcW w:w="1134" w:type="dxa"/>
          </w:tcPr>
          <w:p w14:paraId="67B76326" w14:textId="77777777" w:rsidR="001A2306" w:rsidRPr="00925811" w:rsidRDefault="001A2306" w:rsidP="001A2306">
            <w:r w:rsidRPr="00925811">
              <w:t>SSEH</w:t>
            </w:r>
          </w:p>
        </w:tc>
        <w:tc>
          <w:tcPr>
            <w:tcW w:w="1531" w:type="dxa"/>
          </w:tcPr>
          <w:p w14:paraId="01638C63" w14:textId="77777777" w:rsidR="001A2306" w:rsidRPr="00925811" w:rsidRDefault="001A2306" w:rsidP="001A2306">
            <w:r w:rsidRPr="00925811">
              <w:t>0.451</w:t>
            </w:r>
          </w:p>
        </w:tc>
        <w:tc>
          <w:tcPr>
            <w:tcW w:w="1531" w:type="dxa"/>
          </w:tcPr>
          <w:p w14:paraId="630D74CD" w14:textId="77777777" w:rsidR="001A2306" w:rsidRPr="00925811" w:rsidRDefault="001A2306" w:rsidP="001A2306">
            <w:r w:rsidRPr="00925811">
              <w:t>0.451</w:t>
            </w:r>
          </w:p>
        </w:tc>
        <w:tc>
          <w:tcPr>
            <w:tcW w:w="1531" w:type="dxa"/>
          </w:tcPr>
          <w:p w14:paraId="1646B737" w14:textId="77777777" w:rsidR="001A2306" w:rsidRPr="00925811" w:rsidRDefault="001A2306" w:rsidP="001A2306">
            <w:r w:rsidRPr="00925811">
              <w:t>0.451</w:t>
            </w:r>
          </w:p>
        </w:tc>
        <w:tc>
          <w:tcPr>
            <w:tcW w:w="1531" w:type="dxa"/>
          </w:tcPr>
          <w:p w14:paraId="31EF76A6" w14:textId="77777777" w:rsidR="001A2306" w:rsidRPr="00925811" w:rsidRDefault="001A2306" w:rsidP="001A2306">
            <w:r w:rsidRPr="00925811">
              <w:t>0.451</w:t>
            </w:r>
          </w:p>
        </w:tc>
        <w:tc>
          <w:tcPr>
            <w:tcW w:w="1531" w:type="dxa"/>
          </w:tcPr>
          <w:p w14:paraId="4AA78496" w14:textId="77777777" w:rsidR="001A2306" w:rsidRPr="00925811" w:rsidRDefault="001A2306" w:rsidP="001A2306">
            <w:r w:rsidRPr="00925811">
              <w:t>0.451</w:t>
            </w:r>
          </w:p>
        </w:tc>
      </w:tr>
      <w:tr w:rsidR="001A2306" w:rsidRPr="00925811" w14:paraId="0A7ABF9B" w14:textId="77777777" w:rsidTr="00A75C46">
        <w:tc>
          <w:tcPr>
            <w:tcW w:w="1134" w:type="dxa"/>
          </w:tcPr>
          <w:p w14:paraId="7D8F5D75" w14:textId="77777777" w:rsidR="001A2306" w:rsidRPr="00925811" w:rsidRDefault="001A2306" w:rsidP="001A2306">
            <w:r w:rsidRPr="00925811">
              <w:t>SSES</w:t>
            </w:r>
          </w:p>
        </w:tc>
        <w:tc>
          <w:tcPr>
            <w:tcW w:w="1531" w:type="dxa"/>
          </w:tcPr>
          <w:p w14:paraId="00015768" w14:textId="77777777" w:rsidR="001A2306" w:rsidRPr="00925811" w:rsidRDefault="001A2306" w:rsidP="001A2306">
            <w:r w:rsidRPr="00925811">
              <w:t>0.850</w:t>
            </w:r>
          </w:p>
        </w:tc>
        <w:tc>
          <w:tcPr>
            <w:tcW w:w="1531" w:type="dxa"/>
          </w:tcPr>
          <w:p w14:paraId="4E82D4AC" w14:textId="77777777" w:rsidR="001A2306" w:rsidRPr="00925811" w:rsidRDefault="001A2306" w:rsidP="001A2306">
            <w:r w:rsidRPr="00925811">
              <w:t>0.850</w:t>
            </w:r>
          </w:p>
        </w:tc>
        <w:tc>
          <w:tcPr>
            <w:tcW w:w="1531" w:type="dxa"/>
          </w:tcPr>
          <w:p w14:paraId="0C25A48E" w14:textId="77777777" w:rsidR="001A2306" w:rsidRPr="00925811" w:rsidRDefault="001A2306" w:rsidP="001A2306">
            <w:r w:rsidRPr="00925811">
              <w:t>0.850</w:t>
            </w:r>
          </w:p>
        </w:tc>
        <w:tc>
          <w:tcPr>
            <w:tcW w:w="1531" w:type="dxa"/>
          </w:tcPr>
          <w:p w14:paraId="1B26834D" w14:textId="77777777" w:rsidR="001A2306" w:rsidRPr="00925811" w:rsidRDefault="001A2306" w:rsidP="001A2306">
            <w:r w:rsidRPr="00925811">
              <w:t>0.850</w:t>
            </w:r>
          </w:p>
        </w:tc>
        <w:tc>
          <w:tcPr>
            <w:tcW w:w="1531" w:type="dxa"/>
          </w:tcPr>
          <w:p w14:paraId="2F87DECA" w14:textId="77777777" w:rsidR="001A2306" w:rsidRPr="00925811" w:rsidRDefault="001A2306" w:rsidP="001A2306">
            <w:r w:rsidRPr="00925811">
              <w:t>0.850</w:t>
            </w:r>
          </w:p>
        </w:tc>
      </w:tr>
    </w:tbl>
    <w:p w14:paraId="22155715" w14:textId="77777777" w:rsidR="001A2306" w:rsidRPr="00925811" w:rsidRDefault="001A2306" w:rsidP="001A2306">
      <w:pPr>
        <w:pStyle w:val="AppendixHeading"/>
      </w:pPr>
      <w:bookmarkStart w:id="268" w:name="_Hlk107414105"/>
      <w:bookmarkEnd w:id="267"/>
    </w:p>
    <w:p w14:paraId="27BA75D4" w14:textId="77777777" w:rsidR="001A2306" w:rsidRPr="00925811" w:rsidRDefault="001A2306" w:rsidP="001A2306">
      <w:pPr>
        <w:pStyle w:val="Caption"/>
      </w:pPr>
      <w:r w:rsidRPr="00925811">
        <w:t>Maximum reward for the Distribution System Operation Performance Panel term (DSOPAU</w:t>
      </w:r>
      <w:r w:rsidRPr="00925811">
        <w:rPr>
          <w:rStyle w:val="Subscript"/>
        </w:rPr>
        <w:t>t</w:t>
      </w:r>
      <w:r w:rsidRPr="00925811">
        <w:t>) (£m)</w:t>
      </w:r>
    </w:p>
    <w:tbl>
      <w:tblPr>
        <w:tblStyle w:val="AppendixTable"/>
        <w:tblW w:w="8931" w:type="dxa"/>
        <w:tblLayout w:type="fixed"/>
        <w:tblLook w:val="04A0" w:firstRow="1" w:lastRow="0" w:firstColumn="1" w:lastColumn="0" w:noHBand="0" w:noVBand="1"/>
      </w:tblPr>
      <w:tblGrid>
        <w:gridCol w:w="1134"/>
        <w:gridCol w:w="1559"/>
        <w:gridCol w:w="1559"/>
        <w:gridCol w:w="1560"/>
        <w:gridCol w:w="1559"/>
        <w:gridCol w:w="1560"/>
      </w:tblGrid>
      <w:tr w:rsidR="001A2306" w:rsidRPr="00925811" w14:paraId="44F891DA" w14:textId="77777777" w:rsidTr="00A75C46">
        <w:trPr>
          <w:cnfStyle w:val="100000000000" w:firstRow="1" w:lastRow="0" w:firstColumn="0" w:lastColumn="0" w:oddVBand="0" w:evenVBand="0" w:oddHBand="0" w:evenHBand="0" w:firstRowFirstColumn="0" w:firstRowLastColumn="0" w:lastRowFirstColumn="0" w:lastRowLastColumn="0"/>
        </w:trPr>
        <w:tc>
          <w:tcPr>
            <w:tcW w:w="1134" w:type="dxa"/>
          </w:tcPr>
          <w:bookmarkEnd w:id="268"/>
          <w:p w14:paraId="37471E82" w14:textId="77777777" w:rsidR="001A2306" w:rsidRPr="00925811" w:rsidRDefault="001A2306" w:rsidP="001A2306">
            <w:r w:rsidRPr="00925811">
              <w:t>Licensee</w:t>
            </w:r>
          </w:p>
        </w:tc>
        <w:tc>
          <w:tcPr>
            <w:tcW w:w="1559" w:type="dxa"/>
          </w:tcPr>
          <w:p w14:paraId="3E6A288F" w14:textId="77777777" w:rsidR="001A2306" w:rsidRPr="00925811" w:rsidRDefault="001A2306" w:rsidP="001A2306">
            <w:r w:rsidRPr="00925811">
              <w:t>2023/24</w:t>
            </w:r>
          </w:p>
        </w:tc>
        <w:tc>
          <w:tcPr>
            <w:tcW w:w="1559" w:type="dxa"/>
          </w:tcPr>
          <w:p w14:paraId="09A2CCCB" w14:textId="77777777" w:rsidR="001A2306" w:rsidRPr="00925811" w:rsidRDefault="001A2306" w:rsidP="001A2306">
            <w:r w:rsidRPr="00925811">
              <w:t>2024/25</w:t>
            </w:r>
          </w:p>
        </w:tc>
        <w:tc>
          <w:tcPr>
            <w:tcW w:w="1560" w:type="dxa"/>
          </w:tcPr>
          <w:p w14:paraId="45974F3A" w14:textId="77777777" w:rsidR="001A2306" w:rsidRPr="00925811" w:rsidRDefault="001A2306" w:rsidP="001A2306">
            <w:r w:rsidRPr="00925811">
              <w:t>2025/26</w:t>
            </w:r>
          </w:p>
        </w:tc>
        <w:tc>
          <w:tcPr>
            <w:tcW w:w="1559" w:type="dxa"/>
          </w:tcPr>
          <w:p w14:paraId="58C748D9" w14:textId="77777777" w:rsidR="001A2306" w:rsidRPr="00925811" w:rsidRDefault="001A2306" w:rsidP="001A2306">
            <w:r w:rsidRPr="00925811">
              <w:t>2026/27</w:t>
            </w:r>
          </w:p>
        </w:tc>
        <w:tc>
          <w:tcPr>
            <w:tcW w:w="1560" w:type="dxa"/>
          </w:tcPr>
          <w:p w14:paraId="7042926F" w14:textId="77777777" w:rsidR="001A2306" w:rsidRPr="00925811" w:rsidRDefault="001A2306" w:rsidP="001A2306">
            <w:r w:rsidRPr="00925811">
              <w:t>2027/28</w:t>
            </w:r>
          </w:p>
        </w:tc>
      </w:tr>
      <w:tr w:rsidR="001A2306" w:rsidRPr="00925811" w14:paraId="3B5C4503" w14:textId="77777777" w:rsidTr="00A75C46">
        <w:tc>
          <w:tcPr>
            <w:tcW w:w="1134" w:type="dxa"/>
          </w:tcPr>
          <w:p w14:paraId="0F0036D5" w14:textId="77777777" w:rsidR="001A2306" w:rsidRPr="00925811" w:rsidRDefault="001A2306" w:rsidP="001A2306">
            <w:r w:rsidRPr="00925811">
              <w:t>ENWL</w:t>
            </w:r>
          </w:p>
        </w:tc>
        <w:tc>
          <w:tcPr>
            <w:tcW w:w="1559" w:type="dxa"/>
          </w:tcPr>
          <w:p w14:paraId="16444CAB" w14:textId="77777777" w:rsidR="001A2306" w:rsidRPr="00925811" w:rsidRDefault="001A2306" w:rsidP="001A2306">
            <w:r w:rsidRPr="00925811">
              <w:t>1.396</w:t>
            </w:r>
          </w:p>
        </w:tc>
        <w:tc>
          <w:tcPr>
            <w:tcW w:w="1559" w:type="dxa"/>
          </w:tcPr>
          <w:p w14:paraId="553DF3F1" w14:textId="77777777" w:rsidR="001A2306" w:rsidRPr="00925811" w:rsidRDefault="001A2306" w:rsidP="001A2306">
            <w:r w:rsidRPr="00925811">
              <w:t>1.396</w:t>
            </w:r>
          </w:p>
        </w:tc>
        <w:tc>
          <w:tcPr>
            <w:tcW w:w="1560" w:type="dxa"/>
          </w:tcPr>
          <w:p w14:paraId="44C44AC1" w14:textId="77777777" w:rsidR="001A2306" w:rsidRPr="00925811" w:rsidRDefault="001A2306" w:rsidP="001A2306">
            <w:r w:rsidRPr="00925811">
              <w:t>1.396</w:t>
            </w:r>
          </w:p>
        </w:tc>
        <w:tc>
          <w:tcPr>
            <w:tcW w:w="1559" w:type="dxa"/>
          </w:tcPr>
          <w:p w14:paraId="39749EA9" w14:textId="77777777" w:rsidR="001A2306" w:rsidRPr="00925811" w:rsidRDefault="001A2306" w:rsidP="001A2306">
            <w:r w:rsidRPr="00925811">
              <w:t>1.396</w:t>
            </w:r>
          </w:p>
        </w:tc>
        <w:tc>
          <w:tcPr>
            <w:tcW w:w="1560" w:type="dxa"/>
          </w:tcPr>
          <w:p w14:paraId="49F79D59" w14:textId="77777777" w:rsidR="001A2306" w:rsidRPr="00925811" w:rsidRDefault="001A2306" w:rsidP="001A2306">
            <w:r w:rsidRPr="00925811">
              <w:t>1.396</w:t>
            </w:r>
          </w:p>
        </w:tc>
      </w:tr>
      <w:tr w:rsidR="001A2306" w:rsidRPr="00925811" w14:paraId="23D22BDE" w14:textId="77777777" w:rsidTr="00A75C46">
        <w:tc>
          <w:tcPr>
            <w:tcW w:w="1134" w:type="dxa"/>
          </w:tcPr>
          <w:p w14:paraId="5DD04A39" w14:textId="77777777" w:rsidR="001A2306" w:rsidRPr="00925811" w:rsidRDefault="001A2306" w:rsidP="001A2306">
            <w:r w:rsidRPr="00925811">
              <w:t>NPgN</w:t>
            </w:r>
          </w:p>
        </w:tc>
        <w:tc>
          <w:tcPr>
            <w:tcW w:w="1559" w:type="dxa"/>
          </w:tcPr>
          <w:p w14:paraId="1ABC4726" w14:textId="77777777" w:rsidR="001A2306" w:rsidRPr="00925811" w:rsidRDefault="001A2306" w:rsidP="001A2306">
            <w:r w:rsidRPr="00925811">
              <w:t>1.037</w:t>
            </w:r>
          </w:p>
        </w:tc>
        <w:tc>
          <w:tcPr>
            <w:tcW w:w="1559" w:type="dxa"/>
          </w:tcPr>
          <w:p w14:paraId="4402397F" w14:textId="77777777" w:rsidR="001A2306" w:rsidRPr="00925811" w:rsidRDefault="001A2306" w:rsidP="001A2306">
            <w:r w:rsidRPr="00925811">
              <w:t>1.037</w:t>
            </w:r>
          </w:p>
        </w:tc>
        <w:tc>
          <w:tcPr>
            <w:tcW w:w="1560" w:type="dxa"/>
          </w:tcPr>
          <w:p w14:paraId="24649BEC" w14:textId="77777777" w:rsidR="001A2306" w:rsidRPr="00925811" w:rsidRDefault="001A2306" w:rsidP="001A2306">
            <w:r w:rsidRPr="00925811">
              <w:t>1.037</w:t>
            </w:r>
          </w:p>
        </w:tc>
        <w:tc>
          <w:tcPr>
            <w:tcW w:w="1559" w:type="dxa"/>
          </w:tcPr>
          <w:p w14:paraId="42BE7DF5" w14:textId="77777777" w:rsidR="001A2306" w:rsidRPr="00925811" w:rsidRDefault="001A2306" w:rsidP="001A2306">
            <w:r w:rsidRPr="00925811">
              <w:t>1.037</w:t>
            </w:r>
          </w:p>
        </w:tc>
        <w:tc>
          <w:tcPr>
            <w:tcW w:w="1560" w:type="dxa"/>
          </w:tcPr>
          <w:p w14:paraId="20F2F5F3" w14:textId="77777777" w:rsidR="001A2306" w:rsidRPr="00925811" w:rsidRDefault="001A2306" w:rsidP="001A2306">
            <w:r w:rsidRPr="00925811">
              <w:t>1.037</w:t>
            </w:r>
          </w:p>
        </w:tc>
      </w:tr>
      <w:tr w:rsidR="001A2306" w:rsidRPr="00925811" w14:paraId="3AE177C8" w14:textId="77777777" w:rsidTr="00A75C46">
        <w:tc>
          <w:tcPr>
            <w:tcW w:w="1134" w:type="dxa"/>
          </w:tcPr>
          <w:p w14:paraId="50E9AD27" w14:textId="77777777" w:rsidR="001A2306" w:rsidRPr="00925811" w:rsidRDefault="001A2306" w:rsidP="001A2306">
            <w:r w:rsidRPr="00925811">
              <w:t>NPgY</w:t>
            </w:r>
          </w:p>
        </w:tc>
        <w:tc>
          <w:tcPr>
            <w:tcW w:w="1559" w:type="dxa"/>
          </w:tcPr>
          <w:p w14:paraId="2FA49247" w14:textId="77777777" w:rsidR="001A2306" w:rsidRPr="00925811" w:rsidRDefault="001A2306" w:rsidP="001A2306">
            <w:r w:rsidRPr="00925811">
              <w:t>1.431</w:t>
            </w:r>
          </w:p>
        </w:tc>
        <w:tc>
          <w:tcPr>
            <w:tcW w:w="1559" w:type="dxa"/>
          </w:tcPr>
          <w:p w14:paraId="578C70DA" w14:textId="77777777" w:rsidR="001A2306" w:rsidRPr="00925811" w:rsidRDefault="001A2306" w:rsidP="001A2306">
            <w:r w:rsidRPr="00925811">
              <w:t>1.431</w:t>
            </w:r>
          </w:p>
        </w:tc>
        <w:tc>
          <w:tcPr>
            <w:tcW w:w="1560" w:type="dxa"/>
          </w:tcPr>
          <w:p w14:paraId="41D24AD7" w14:textId="77777777" w:rsidR="001A2306" w:rsidRPr="00925811" w:rsidRDefault="001A2306" w:rsidP="001A2306">
            <w:r w:rsidRPr="00925811">
              <w:t>1.431</w:t>
            </w:r>
          </w:p>
        </w:tc>
        <w:tc>
          <w:tcPr>
            <w:tcW w:w="1559" w:type="dxa"/>
          </w:tcPr>
          <w:p w14:paraId="3B8DE64F" w14:textId="77777777" w:rsidR="001A2306" w:rsidRPr="00925811" w:rsidRDefault="001A2306" w:rsidP="001A2306">
            <w:r w:rsidRPr="00925811">
              <w:t>1.431</w:t>
            </w:r>
          </w:p>
        </w:tc>
        <w:tc>
          <w:tcPr>
            <w:tcW w:w="1560" w:type="dxa"/>
          </w:tcPr>
          <w:p w14:paraId="4DC9341F" w14:textId="77777777" w:rsidR="001A2306" w:rsidRPr="00925811" w:rsidRDefault="001A2306" w:rsidP="001A2306">
            <w:r w:rsidRPr="00925811">
              <w:t>1.431</w:t>
            </w:r>
          </w:p>
        </w:tc>
      </w:tr>
      <w:tr w:rsidR="001A2306" w:rsidRPr="00925811" w14:paraId="66899AAF" w14:textId="77777777" w:rsidTr="00A75C46">
        <w:tc>
          <w:tcPr>
            <w:tcW w:w="1134" w:type="dxa"/>
          </w:tcPr>
          <w:p w14:paraId="76BD0A6C" w14:textId="77777777" w:rsidR="001A2306" w:rsidRPr="00925811" w:rsidRDefault="001A2306" w:rsidP="001A2306">
            <w:r w:rsidRPr="00925811">
              <w:t>WMID</w:t>
            </w:r>
          </w:p>
        </w:tc>
        <w:tc>
          <w:tcPr>
            <w:tcW w:w="1559" w:type="dxa"/>
          </w:tcPr>
          <w:p w14:paraId="4D45B81C" w14:textId="77777777" w:rsidR="001A2306" w:rsidRPr="00925811" w:rsidRDefault="001A2306" w:rsidP="001A2306">
            <w:r w:rsidRPr="00925811">
              <w:t>1.802</w:t>
            </w:r>
          </w:p>
        </w:tc>
        <w:tc>
          <w:tcPr>
            <w:tcW w:w="1559" w:type="dxa"/>
          </w:tcPr>
          <w:p w14:paraId="06B4F326" w14:textId="77777777" w:rsidR="001A2306" w:rsidRPr="00925811" w:rsidRDefault="001A2306" w:rsidP="001A2306">
            <w:r w:rsidRPr="00925811">
              <w:t>1.802</w:t>
            </w:r>
          </w:p>
        </w:tc>
        <w:tc>
          <w:tcPr>
            <w:tcW w:w="1560" w:type="dxa"/>
          </w:tcPr>
          <w:p w14:paraId="66E0BEA3" w14:textId="77777777" w:rsidR="001A2306" w:rsidRPr="00925811" w:rsidRDefault="001A2306" w:rsidP="001A2306">
            <w:r w:rsidRPr="00925811">
              <w:t>1.802</w:t>
            </w:r>
          </w:p>
        </w:tc>
        <w:tc>
          <w:tcPr>
            <w:tcW w:w="1559" w:type="dxa"/>
          </w:tcPr>
          <w:p w14:paraId="56FE5824" w14:textId="77777777" w:rsidR="001A2306" w:rsidRPr="00925811" w:rsidRDefault="001A2306" w:rsidP="001A2306">
            <w:r w:rsidRPr="00925811">
              <w:t>1.802</w:t>
            </w:r>
          </w:p>
        </w:tc>
        <w:tc>
          <w:tcPr>
            <w:tcW w:w="1560" w:type="dxa"/>
          </w:tcPr>
          <w:p w14:paraId="7688509D" w14:textId="77777777" w:rsidR="001A2306" w:rsidRPr="00925811" w:rsidRDefault="001A2306" w:rsidP="001A2306">
            <w:r w:rsidRPr="00925811">
              <w:t>1.802</w:t>
            </w:r>
          </w:p>
        </w:tc>
      </w:tr>
      <w:tr w:rsidR="001A2306" w:rsidRPr="00925811" w14:paraId="144B3B08" w14:textId="77777777" w:rsidTr="00A75C46">
        <w:tc>
          <w:tcPr>
            <w:tcW w:w="1134" w:type="dxa"/>
          </w:tcPr>
          <w:p w14:paraId="48000AF5" w14:textId="77777777" w:rsidR="001A2306" w:rsidRPr="00925811" w:rsidRDefault="001A2306" w:rsidP="001A2306">
            <w:r w:rsidRPr="00925811">
              <w:t>EMID</w:t>
            </w:r>
          </w:p>
        </w:tc>
        <w:tc>
          <w:tcPr>
            <w:tcW w:w="1559" w:type="dxa"/>
          </w:tcPr>
          <w:p w14:paraId="44B13B9C" w14:textId="77777777" w:rsidR="001A2306" w:rsidRPr="00925811" w:rsidRDefault="001A2306" w:rsidP="001A2306">
            <w:r w:rsidRPr="00925811">
              <w:t>1.844</w:t>
            </w:r>
          </w:p>
        </w:tc>
        <w:tc>
          <w:tcPr>
            <w:tcW w:w="1559" w:type="dxa"/>
          </w:tcPr>
          <w:p w14:paraId="5E48AB02" w14:textId="77777777" w:rsidR="001A2306" w:rsidRPr="00925811" w:rsidRDefault="001A2306" w:rsidP="001A2306">
            <w:r w:rsidRPr="00925811">
              <w:t>1.844</w:t>
            </w:r>
          </w:p>
        </w:tc>
        <w:tc>
          <w:tcPr>
            <w:tcW w:w="1560" w:type="dxa"/>
          </w:tcPr>
          <w:p w14:paraId="24D555AD" w14:textId="77777777" w:rsidR="001A2306" w:rsidRPr="00925811" w:rsidRDefault="001A2306" w:rsidP="001A2306">
            <w:r w:rsidRPr="00925811">
              <w:t>1.844</w:t>
            </w:r>
          </w:p>
        </w:tc>
        <w:tc>
          <w:tcPr>
            <w:tcW w:w="1559" w:type="dxa"/>
          </w:tcPr>
          <w:p w14:paraId="2744A18B" w14:textId="77777777" w:rsidR="001A2306" w:rsidRPr="00925811" w:rsidRDefault="001A2306" w:rsidP="001A2306">
            <w:r w:rsidRPr="00925811">
              <w:t>1.844</w:t>
            </w:r>
          </w:p>
        </w:tc>
        <w:tc>
          <w:tcPr>
            <w:tcW w:w="1560" w:type="dxa"/>
          </w:tcPr>
          <w:p w14:paraId="0EF62738" w14:textId="77777777" w:rsidR="001A2306" w:rsidRPr="00925811" w:rsidRDefault="001A2306" w:rsidP="001A2306">
            <w:r w:rsidRPr="00925811">
              <w:t>1.844</w:t>
            </w:r>
          </w:p>
        </w:tc>
      </w:tr>
      <w:tr w:rsidR="001A2306" w:rsidRPr="00925811" w14:paraId="4A5D36A1" w14:textId="77777777" w:rsidTr="00A75C46">
        <w:tc>
          <w:tcPr>
            <w:tcW w:w="1134" w:type="dxa"/>
          </w:tcPr>
          <w:p w14:paraId="2524516A" w14:textId="77777777" w:rsidR="001A2306" w:rsidRPr="00925811" w:rsidRDefault="001A2306" w:rsidP="001A2306">
            <w:r w:rsidRPr="00925811">
              <w:t>SWALES</w:t>
            </w:r>
          </w:p>
        </w:tc>
        <w:tc>
          <w:tcPr>
            <w:tcW w:w="1559" w:type="dxa"/>
          </w:tcPr>
          <w:p w14:paraId="7D540920" w14:textId="77777777" w:rsidR="001A2306" w:rsidRPr="00925811" w:rsidRDefault="001A2306" w:rsidP="001A2306">
            <w:r w:rsidRPr="00925811">
              <w:t>0.921</w:t>
            </w:r>
          </w:p>
        </w:tc>
        <w:tc>
          <w:tcPr>
            <w:tcW w:w="1559" w:type="dxa"/>
          </w:tcPr>
          <w:p w14:paraId="1BEF049E" w14:textId="77777777" w:rsidR="001A2306" w:rsidRPr="00925811" w:rsidRDefault="001A2306" w:rsidP="001A2306">
            <w:r w:rsidRPr="00925811">
              <w:t>0.921</w:t>
            </w:r>
          </w:p>
        </w:tc>
        <w:tc>
          <w:tcPr>
            <w:tcW w:w="1560" w:type="dxa"/>
          </w:tcPr>
          <w:p w14:paraId="3B90DBC5" w14:textId="77777777" w:rsidR="001A2306" w:rsidRPr="00925811" w:rsidRDefault="001A2306" w:rsidP="001A2306">
            <w:r w:rsidRPr="00925811">
              <w:t>0.921</w:t>
            </w:r>
          </w:p>
        </w:tc>
        <w:tc>
          <w:tcPr>
            <w:tcW w:w="1559" w:type="dxa"/>
          </w:tcPr>
          <w:p w14:paraId="3F4BDB26" w14:textId="77777777" w:rsidR="001A2306" w:rsidRPr="00925811" w:rsidRDefault="001A2306" w:rsidP="001A2306">
            <w:r w:rsidRPr="00925811">
              <w:t>0.921</w:t>
            </w:r>
          </w:p>
        </w:tc>
        <w:tc>
          <w:tcPr>
            <w:tcW w:w="1560" w:type="dxa"/>
          </w:tcPr>
          <w:p w14:paraId="5C231EB0" w14:textId="77777777" w:rsidR="001A2306" w:rsidRPr="00925811" w:rsidRDefault="001A2306" w:rsidP="001A2306">
            <w:r w:rsidRPr="00925811">
              <w:t>0.921</w:t>
            </w:r>
          </w:p>
        </w:tc>
      </w:tr>
      <w:tr w:rsidR="001A2306" w:rsidRPr="00925811" w14:paraId="5F63A01B" w14:textId="77777777" w:rsidTr="00A75C46">
        <w:tc>
          <w:tcPr>
            <w:tcW w:w="1134" w:type="dxa"/>
          </w:tcPr>
          <w:p w14:paraId="75059F84" w14:textId="77777777" w:rsidR="001A2306" w:rsidRPr="00925811" w:rsidRDefault="001A2306" w:rsidP="001A2306">
            <w:r w:rsidRPr="00925811">
              <w:t>SWEST</w:t>
            </w:r>
          </w:p>
        </w:tc>
        <w:tc>
          <w:tcPr>
            <w:tcW w:w="1559" w:type="dxa"/>
          </w:tcPr>
          <w:p w14:paraId="73C593C5" w14:textId="77777777" w:rsidR="001A2306" w:rsidRPr="00925811" w:rsidRDefault="001A2306" w:rsidP="001A2306">
            <w:r w:rsidRPr="00925811">
              <w:t>1.399</w:t>
            </w:r>
          </w:p>
        </w:tc>
        <w:tc>
          <w:tcPr>
            <w:tcW w:w="1559" w:type="dxa"/>
          </w:tcPr>
          <w:p w14:paraId="7DC2E07A" w14:textId="77777777" w:rsidR="001A2306" w:rsidRPr="00925811" w:rsidRDefault="001A2306" w:rsidP="001A2306">
            <w:r w:rsidRPr="00925811">
              <w:t>1.399</w:t>
            </w:r>
          </w:p>
        </w:tc>
        <w:tc>
          <w:tcPr>
            <w:tcW w:w="1560" w:type="dxa"/>
          </w:tcPr>
          <w:p w14:paraId="382AA886" w14:textId="77777777" w:rsidR="001A2306" w:rsidRPr="00925811" w:rsidRDefault="001A2306" w:rsidP="001A2306">
            <w:r w:rsidRPr="00925811">
              <w:t>1.399</w:t>
            </w:r>
          </w:p>
        </w:tc>
        <w:tc>
          <w:tcPr>
            <w:tcW w:w="1559" w:type="dxa"/>
          </w:tcPr>
          <w:p w14:paraId="578FEE6D" w14:textId="77777777" w:rsidR="001A2306" w:rsidRPr="00925811" w:rsidRDefault="001A2306" w:rsidP="001A2306">
            <w:r w:rsidRPr="00925811">
              <w:t>1.399</w:t>
            </w:r>
          </w:p>
        </w:tc>
        <w:tc>
          <w:tcPr>
            <w:tcW w:w="1560" w:type="dxa"/>
          </w:tcPr>
          <w:p w14:paraId="47BAABF5" w14:textId="77777777" w:rsidR="001A2306" w:rsidRPr="00925811" w:rsidRDefault="001A2306" w:rsidP="001A2306">
            <w:r w:rsidRPr="00925811">
              <w:t>1.399</w:t>
            </w:r>
          </w:p>
        </w:tc>
      </w:tr>
      <w:tr w:rsidR="001A2306" w:rsidRPr="00925811" w14:paraId="4FCBD22A" w14:textId="77777777" w:rsidTr="00A75C46">
        <w:tc>
          <w:tcPr>
            <w:tcW w:w="1134" w:type="dxa"/>
          </w:tcPr>
          <w:p w14:paraId="0C021E4D" w14:textId="77777777" w:rsidR="001A2306" w:rsidRPr="00925811" w:rsidRDefault="001A2306" w:rsidP="001A2306">
            <w:r w:rsidRPr="00925811">
              <w:t>LPN</w:t>
            </w:r>
          </w:p>
        </w:tc>
        <w:tc>
          <w:tcPr>
            <w:tcW w:w="1559" w:type="dxa"/>
          </w:tcPr>
          <w:p w14:paraId="4851386E" w14:textId="77777777" w:rsidR="001A2306" w:rsidRPr="00925811" w:rsidRDefault="001A2306" w:rsidP="001A2306">
            <w:r w:rsidRPr="00925811">
              <w:t>1.211</w:t>
            </w:r>
          </w:p>
        </w:tc>
        <w:tc>
          <w:tcPr>
            <w:tcW w:w="1559" w:type="dxa"/>
          </w:tcPr>
          <w:p w14:paraId="6EEEA03C" w14:textId="77777777" w:rsidR="001A2306" w:rsidRPr="00925811" w:rsidRDefault="001A2306" w:rsidP="001A2306">
            <w:r w:rsidRPr="00925811">
              <w:t>1.211</w:t>
            </w:r>
          </w:p>
        </w:tc>
        <w:tc>
          <w:tcPr>
            <w:tcW w:w="1560" w:type="dxa"/>
          </w:tcPr>
          <w:p w14:paraId="53861A8D" w14:textId="77777777" w:rsidR="001A2306" w:rsidRPr="00925811" w:rsidRDefault="001A2306" w:rsidP="001A2306">
            <w:r w:rsidRPr="00925811">
              <w:t>1.211</w:t>
            </w:r>
          </w:p>
        </w:tc>
        <w:tc>
          <w:tcPr>
            <w:tcW w:w="1559" w:type="dxa"/>
          </w:tcPr>
          <w:p w14:paraId="5AB57DB2" w14:textId="77777777" w:rsidR="001A2306" w:rsidRPr="00925811" w:rsidRDefault="001A2306" w:rsidP="001A2306">
            <w:r w:rsidRPr="00925811">
              <w:t>1.211</w:t>
            </w:r>
          </w:p>
        </w:tc>
        <w:tc>
          <w:tcPr>
            <w:tcW w:w="1560" w:type="dxa"/>
          </w:tcPr>
          <w:p w14:paraId="7FA3F3C5" w14:textId="77777777" w:rsidR="001A2306" w:rsidRPr="00925811" w:rsidRDefault="001A2306" w:rsidP="001A2306">
            <w:r w:rsidRPr="00925811">
              <w:t>1.211</w:t>
            </w:r>
          </w:p>
        </w:tc>
      </w:tr>
      <w:tr w:rsidR="001A2306" w:rsidRPr="00925811" w14:paraId="50D62755" w14:textId="77777777" w:rsidTr="00A75C46">
        <w:tc>
          <w:tcPr>
            <w:tcW w:w="1134" w:type="dxa"/>
          </w:tcPr>
          <w:p w14:paraId="594A6A00" w14:textId="77777777" w:rsidR="001A2306" w:rsidRPr="00925811" w:rsidRDefault="001A2306" w:rsidP="001A2306">
            <w:r w:rsidRPr="00925811">
              <w:t>SPN</w:t>
            </w:r>
          </w:p>
        </w:tc>
        <w:tc>
          <w:tcPr>
            <w:tcW w:w="1559" w:type="dxa"/>
          </w:tcPr>
          <w:p w14:paraId="16D16C8D" w14:textId="77777777" w:rsidR="001A2306" w:rsidRPr="00925811" w:rsidRDefault="001A2306" w:rsidP="001A2306">
            <w:r w:rsidRPr="00925811">
              <w:t>1.253</w:t>
            </w:r>
          </w:p>
        </w:tc>
        <w:tc>
          <w:tcPr>
            <w:tcW w:w="1559" w:type="dxa"/>
          </w:tcPr>
          <w:p w14:paraId="7B3E1BEF" w14:textId="77777777" w:rsidR="001A2306" w:rsidRPr="00925811" w:rsidRDefault="001A2306" w:rsidP="001A2306">
            <w:r w:rsidRPr="00925811">
              <w:t>1.253</w:t>
            </w:r>
          </w:p>
        </w:tc>
        <w:tc>
          <w:tcPr>
            <w:tcW w:w="1560" w:type="dxa"/>
          </w:tcPr>
          <w:p w14:paraId="18C2A14E" w14:textId="77777777" w:rsidR="001A2306" w:rsidRPr="00925811" w:rsidRDefault="001A2306" w:rsidP="001A2306">
            <w:r w:rsidRPr="00925811">
              <w:t>1.253</w:t>
            </w:r>
          </w:p>
        </w:tc>
        <w:tc>
          <w:tcPr>
            <w:tcW w:w="1559" w:type="dxa"/>
          </w:tcPr>
          <w:p w14:paraId="7DB2DC03" w14:textId="77777777" w:rsidR="001A2306" w:rsidRPr="00925811" w:rsidRDefault="001A2306" w:rsidP="001A2306">
            <w:r w:rsidRPr="00925811">
              <w:t>1.253</w:t>
            </w:r>
          </w:p>
        </w:tc>
        <w:tc>
          <w:tcPr>
            <w:tcW w:w="1560" w:type="dxa"/>
          </w:tcPr>
          <w:p w14:paraId="51AF6583" w14:textId="77777777" w:rsidR="001A2306" w:rsidRPr="00925811" w:rsidRDefault="001A2306" w:rsidP="001A2306">
            <w:r w:rsidRPr="00925811">
              <w:t>1.253</w:t>
            </w:r>
          </w:p>
        </w:tc>
      </w:tr>
      <w:tr w:rsidR="001A2306" w:rsidRPr="00925811" w14:paraId="780DD5A8" w14:textId="77777777" w:rsidTr="00A75C46">
        <w:tc>
          <w:tcPr>
            <w:tcW w:w="1134" w:type="dxa"/>
          </w:tcPr>
          <w:p w14:paraId="42AFD26D" w14:textId="77777777" w:rsidR="001A2306" w:rsidRPr="00925811" w:rsidRDefault="001A2306" w:rsidP="001A2306">
            <w:r w:rsidRPr="00925811">
              <w:t>EPN</w:t>
            </w:r>
          </w:p>
        </w:tc>
        <w:tc>
          <w:tcPr>
            <w:tcW w:w="1559" w:type="dxa"/>
          </w:tcPr>
          <w:p w14:paraId="6E2884AC" w14:textId="77777777" w:rsidR="001A2306" w:rsidRPr="00925811" w:rsidRDefault="001A2306" w:rsidP="001A2306">
            <w:r w:rsidRPr="00925811">
              <w:t>1.956</w:t>
            </w:r>
          </w:p>
        </w:tc>
        <w:tc>
          <w:tcPr>
            <w:tcW w:w="1559" w:type="dxa"/>
          </w:tcPr>
          <w:p w14:paraId="2376BBF6" w14:textId="77777777" w:rsidR="001A2306" w:rsidRPr="00925811" w:rsidRDefault="001A2306" w:rsidP="001A2306">
            <w:r w:rsidRPr="00925811">
              <w:t>1.956</w:t>
            </w:r>
          </w:p>
        </w:tc>
        <w:tc>
          <w:tcPr>
            <w:tcW w:w="1560" w:type="dxa"/>
          </w:tcPr>
          <w:p w14:paraId="1D15A16A" w14:textId="77777777" w:rsidR="001A2306" w:rsidRPr="00925811" w:rsidRDefault="001A2306" w:rsidP="001A2306">
            <w:r w:rsidRPr="00925811">
              <w:t>1.956</w:t>
            </w:r>
          </w:p>
        </w:tc>
        <w:tc>
          <w:tcPr>
            <w:tcW w:w="1559" w:type="dxa"/>
          </w:tcPr>
          <w:p w14:paraId="61DE1933" w14:textId="77777777" w:rsidR="001A2306" w:rsidRPr="00925811" w:rsidRDefault="001A2306" w:rsidP="001A2306">
            <w:r w:rsidRPr="00925811">
              <w:t>1.956</w:t>
            </w:r>
          </w:p>
        </w:tc>
        <w:tc>
          <w:tcPr>
            <w:tcW w:w="1560" w:type="dxa"/>
          </w:tcPr>
          <w:p w14:paraId="2079B47D" w14:textId="77777777" w:rsidR="001A2306" w:rsidRPr="00925811" w:rsidRDefault="001A2306" w:rsidP="001A2306">
            <w:r w:rsidRPr="00925811">
              <w:t>1.956</w:t>
            </w:r>
          </w:p>
        </w:tc>
      </w:tr>
      <w:tr w:rsidR="001A2306" w:rsidRPr="00925811" w14:paraId="6550C816" w14:textId="77777777" w:rsidTr="00A75C46">
        <w:tc>
          <w:tcPr>
            <w:tcW w:w="1134" w:type="dxa"/>
          </w:tcPr>
          <w:p w14:paraId="45CA7B5A" w14:textId="77777777" w:rsidR="001A2306" w:rsidRPr="00925811" w:rsidRDefault="001A2306" w:rsidP="001A2306">
            <w:r w:rsidRPr="00925811">
              <w:t>SPD</w:t>
            </w:r>
          </w:p>
        </w:tc>
        <w:tc>
          <w:tcPr>
            <w:tcW w:w="1559" w:type="dxa"/>
          </w:tcPr>
          <w:p w14:paraId="03EB0623" w14:textId="77777777" w:rsidR="001A2306" w:rsidRPr="00925811" w:rsidRDefault="001A2306" w:rsidP="001A2306">
            <w:r w:rsidRPr="00925811">
              <w:t>1.329</w:t>
            </w:r>
          </w:p>
        </w:tc>
        <w:tc>
          <w:tcPr>
            <w:tcW w:w="1559" w:type="dxa"/>
          </w:tcPr>
          <w:p w14:paraId="6A572968" w14:textId="77777777" w:rsidR="001A2306" w:rsidRPr="00925811" w:rsidRDefault="001A2306" w:rsidP="001A2306">
            <w:r w:rsidRPr="00925811">
              <w:t>1.329</w:t>
            </w:r>
          </w:p>
        </w:tc>
        <w:tc>
          <w:tcPr>
            <w:tcW w:w="1560" w:type="dxa"/>
          </w:tcPr>
          <w:p w14:paraId="2CDC5991" w14:textId="77777777" w:rsidR="001A2306" w:rsidRPr="00925811" w:rsidRDefault="001A2306" w:rsidP="001A2306">
            <w:r w:rsidRPr="00925811">
              <w:t>1.329</w:t>
            </w:r>
          </w:p>
        </w:tc>
        <w:tc>
          <w:tcPr>
            <w:tcW w:w="1559" w:type="dxa"/>
          </w:tcPr>
          <w:p w14:paraId="1C64E0E7" w14:textId="77777777" w:rsidR="001A2306" w:rsidRPr="00925811" w:rsidRDefault="001A2306" w:rsidP="001A2306">
            <w:r w:rsidRPr="00925811">
              <w:t>1.329</w:t>
            </w:r>
          </w:p>
        </w:tc>
        <w:tc>
          <w:tcPr>
            <w:tcW w:w="1560" w:type="dxa"/>
          </w:tcPr>
          <w:p w14:paraId="6514AD7F" w14:textId="77777777" w:rsidR="001A2306" w:rsidRPr="00925811" w:rsidRDefault="001A2306" w:rsidP="001A2306">
            <w:r w:rsidRPr="00925811">
              <w:t>1.329</w:t>
            </w:r>
          </w:p>
        </w:tc>
      </w:tr>
      <w:tr w:rsidR="001A2306" w:rsidRPr="00925811" w14:paraId="4686B33D" w14:textId="77777777" w:rsidTr="00A75C46">
        <w:tc>
          <w:tcPr>
            <w:tcW w:w="1134" w:type="dxa"/>
          </w:tcPr>
          <w:p w14:paraId="6718E3DC" w14:textId="77777777" w:rsidR="001A2306" w:rsidRPr="00925811" w:rsidRDefault="001A2306" w:rsidP="001A2306">
            <w:r w:rsidRPr="00925811">
              <w:t>SPMW</w:t>
            </w:r>
          </w:p>
        </w:tc>
        <w:tc>
          <w:tcPr>
            <w:tcW w:w="1559" w:type="dxa"/>
          </w:tcPr>
          <w:p w14:paraId="40EA5007" w14:textId="77777777" w:rsidR="001A2306" w:rsidRPr="00925811" w:rsidRDefault="001A2306" w:rsidP="001A2306">
            <w:r w:rsidRPr="00925811">
              <w:t>1.479</w:t>
            </w:r>
          </w:p>
        </w:tc>
        <w:tc>
          <w:tcPr>
            <w:tcW w:w="1559" w:type="dxa"/>
          </w:tcPr>
          <w:p w14:paraId="780D05F7" w14:textId="77777777" w:rsidR="001A2306" w:rsidRPr="00925811" w:rsidRDefault="001A2306" w:rsidP="001A2306">
            <w:r w:rsidRPr="00925811">
              <w:t>1.479</w:t>
            </w:r>
          </w:p>
        </w:tc>
        <w:tc>
          <w:tcPr>
            <w:tcW w:w="1560" w:type="dxa"/>
          </w:tcPr>
          <w:p w14:paraId="26AAC460" w14:textId="77777777" w:rsidR="001A2306" w:rsidRPr="00925811" w:rsidRDefault="001A2306" w:rsidP="001A2306">
            <w:r w:rsidRPr="00925811">
              <w:t>1.479</w:t>
            </w:r>
          </w:p>
        </w:tc>
        <w:tc>
          <w:tcPr>
            <w:tcW w:w="1559" w:type="dxa"/>
          </w:tcPr>
          <w:p w14:paraId="003C633B" w14:textId="77777777" w:rsidR="001A2306" w:rsidRPr="00925811" w:rsidRDefault="001A2306" w:rsidP="001A2306">
            <w:r w:rsidRPr="00925811">
              <w:t>1.479</w:t>
            </w:r>
          </w:p>
        </w:tc>
        <w:tc>
          <w:tcPr>
            <w:tcW w:w="1560" w:type="dxa"/>
          </w:tcPr>
          <w:p w14:paraId="27B7856F" w14:textId="77777777" w:rsidR="001A2306" w:rsidRPr="00925811" w:rsidRDefault="001A2306" w:rsidP="001A2306">
            <w:r w:rsidRPr="00925811">
              <w:t>1.479</w:t>
            </w:r>
          </w:p>
        </w:tc>
      </w:tr>
      <w:tr w:rsidR="001A2306" w:rsidRPr="00925811" w14:paraId="67AF5E1C" w14:textId="77777777" w:rsidTr="00A75C46">
        <w:tc>
          <w:tcPr>
            <w:tcW w:w="1134" w:type="dxa"/>
          </w:tcPr>
          <w:p w14:paraId="38971110" w14:textId="77777777" w:rsidR="001A2306" w:rsidRPr="00925811" w:rsidRDefault="001A2306" w:rsidP="001A2306">
            <w:r w:rsidRPr="00925811">
              <w:t>SSEH</w:t>
            </w:r>
          </w:p>
        </w:tc>
        <w:tc>
          <w:tcPr>
            <w:tcW w:w="1559" w:type="dxa"/>
          </w:tcPr>
          <w:p w14:paraId="16766DDA" w14:textId="77777777" w:rsidR="001A2306" w:rsidRPr="00925811" w:rsidRDefault="001A2306" w:rsidP="001A2306">
            <w:r w:rsidRPr="00925811">
              <w:t>0.992</w:t>
            </w:r>
          </w:p>
        </w:tc>
        <w:tc>
          <w:tcPr>
            <w:tcW w:w="1559" w:type="dxa"/>
          </w:tcPr>
          <w:p w14:paraId="58611245" w14:textId="77777777" w:rsidR="001A2306" w:rsidRPr="00925811" w:rsidRDefault="001A2306" w:rsidP="001A2306">
            <w:r w:rsidRPr="00925811">
              <w:t>0.992</w:t>
            </w:r>
          </w:p>
        </w:tc>
        <w:tc>
          <w:tcPr>
            <w:tcW w:w="1560" w:type="dxa"/>
          </w:tcPr>
          <w:p w14:paraId="1F06C53F" w14:textId="77777777" w:rsidR="001A2306" w:rsidRPr="00925811" w:rsidRDefault="001A2306" w:rsidP="001A2306">
            <w:r w:rsidRPr="00925811">
              <w:t>0.992</w:t>
            </w:r>
          </w:p>
        </w:tc>
        <w:tc>
          <w:tcPr>
            <w:tcW w:w="1559" w:type="dxa"/>
          </w:tcPr>
          <w:p w14:paraId="61C9D61B" w14:textId="77777777" w:rsidR="001A2306" w:rsidRPr="00925811" w:rsidRDefault="001A2306" w:rsidP="001A2306">
            <w:r w:rsidRPr="00925811">
              <w:t>0.992</w:t>
            </w:r>
          </w:p>
        </w:tc>
        <w:tc>
          <w:tcPr>
            <w:tcW w:w="1560" w:type="dxa"/>
          </w:tcPr>
          <w:p w14:paraId="1727A9F2" w14:textId="77777777" w:rsidR="001A2306" w:rsidRPr="00925811" w:rsidRDefault="001A2306" w:rsidP="001A2306">
            <w:r w:rsidRPr="00925811">
              <w:t>0.992</w:t>
            </w:r>
          </w:p>
        </w:tc>
      </w:tr>
      <w:tr w:rsidR="001A2306" w:rsidRPr="00925811" w14:paraId="4399DA01" w14:textId="77777777" w:rsidTr="00A75C46">
        <w:tc>
          <w:tcPr>
            <w:tcW w:w="1134" w:type="dxa"/>
          </w:tcPr>
          <w:p w14:paraId="4DBA5706" w14:textId="77777777" w:rsidR="001A2306" w:rsidRPr="00925811" w:rsidRDefault="001A2306" w:rsidP="001A2306">
            <w:r w:rsidRPr="00925811">
              <w:t>SSES</w:t>
            </w:r>
          </w:p>
        </w:tc>
        <w:tc>
          <w:tcPr>
            <w:tcW w:w="1559" w:type="dxa"/>
          </w:tcPr>
          <w:p w14:paraId="00A96EE1" w14:textId="77777777" w:rsidR="001A2306" w:rsidRPr="00925811" w:rsidRDefault="001A2306" w:rsidP="001A2306">
            <w:r w:rsidRPr="00925811">
              <w:t>1.871</w:t>
            </w:r>
          </w:p>
        </w:tc>
        <w:tc>
          <w:tcPr>
            <w:tcW w:w="1559" w:type="dxa"/>
          </w:tcPr>
          <w:p w14:paraId="7F0F5E37" w14:textId="77777777" w:rsidR="001A2306" w:rsidRPr="00925811" w:rsidRDefault="001A2306" w:rsidP="001A2306">
            <w:r w:rsidRPr="00925811">
              <w:t>1.871</w:t>
            </w:r>
          </w:p>
        </w:tc>
        <w:tc>
          <w:tcPr>
            <w:tcW w:w="1560" w:type="dxa"/>
          </w:tcPr>
          <w:p w14:paraId="0B9E51D4" w14:textId="77777777" w:rsidR="001A2306" w:rsidRPr="00925811" w:rsidRDefault="001A2306" w:rsidP="001A2306">
            <w:r w:rsidRPr="00925811">
              <w:t>1.871</w:t>
            </w:r>
          </w:p>
        </w:tc>
        <w:tc>
          <w:tcPr>
            <w:tcW w:w="1559" w:type="dxa"/>
          </w:tcPr>
          <w:p w14:paraId="53B5FBF8" w14:textId="77777777" w:rsidR="001A2306" w:rsidRPr="00925811" w:rsidRDefault="001A2306" w:rsidP="001A2306">
            <w:r w:rsidRPr="00925811">
              <w:t>1.871</w:t>
            </w:r>
          </w:p>
        </w:tc>
        <w:tc>
          <w:tcPr>
            <w:tcW w:w="1560" w:type="dxa"/>
          </w:tcPr>
          <w:p w14:paraId="07903DA7" w14:textId="77777777" w:rsidR="001A2306" w:rsidRPr="00925811" w:rsidRDefault="001A2306" w:rsidP="001A2306">
            <w:r w:rsidRPr="00925811">
              <w:t>1.871</w:t>
            </w:r>
          </w:p>
        </w:tc>
      </w:tr>
    </w:tbl>
    <w:p w14:paraId="004D23E5" w14:textId="77777777" w:rsidR="001A2306" w:rsidRPr="00925811" w:rsidRDefault="001A2306" w:rsidP="001A2306">
      <w:pPr>
        <w:pStyle w:val="AppendixHeading"/>
      </w:pPr>
    </w:p>
    <w:p w14:paraId="2A66BF44" w14:textId="77777777" w:rsidR="001A2306" w:rsidRPr="00925811" w:rsidRDefault="001A2306" w:rsidP="001A2306">
      <w:pPr>
        <w:pStyle w:val="Caption"/>
      </w:pPr>
      <w:r w:rsidRPr="00925811">
        <w:t>Reward incentive rate for the Distribution System Operation Performance Panel assessment term (DSOPRIR</w:t>
      </w:r>
      <w:r w:rsidRPr="00925811">
        <w:rPr>
          <w:rStyle w:val="Subscript"/>
        </w:rPr>
        <w:t>t</w:t>
      </w:r>
      <w:r w:rsidRPr="00925811">
        <w:t>) (£m)</w:t>
      </w:r>
    </w:p>
    <w:tbl>
      <w:tblPr>
        <w:tblStyle w:val="AppendixTable"/>
        <w:tblW w:w="9072" w:type="dxa"/>
        <w:tblLayout w:type="fixed"/>
        <w:tblLook w:val="04A0" w:firstRow="1" w:lastRow="0" w:firstColumn="1" w:lastColumn="0" w:noHBand="0" w:noVBand="1"/>
      </w:tblPr>
      <w:tblGrid>
        <w:gridCol w:w="1134"/>
        <w:gridCol w:w="1587"/>
        <w:gridCol w:w="1588"/>
        <w:gridCol w:w="1587"/>
        <w:gridCol w:w="1588"/>
        <w:gridCol w:w="1588"/>
      </w:tblGrid>
      <w:tr w:rsidR="001A2306" w:rsidRPr="00925811" w14:paraId="5EDAEE36" w14:textId="77777777" w:rsidTr="00A75C46">
        <w:trPr>
          <w:cnfStyle w:val="100000000000" w:firstRow="1" w:lastRow="0" w:firstColumn="0" w:lastColumn="0" w:oddVBand="0" w:evenVBand="0" w:oddHBand="0" w:evenHBand="0" w:firstRowFirstColumn="0" w:firstRowLastColumn="0" w:lastRowFirstColumn="0" w:lastRowLastColumn="0"/>
        </w:trPr>
        <w:tc>
          <w:tcPr>
            <w:tcW w:w="1134" w:type="dxa"/>
          </w:tcPr>
          <w:p w14:paraId="42C45A96" w14:textId="77777777" w:rsidR="001A2306" w:rsidRPr="00925811" w:rsidRDefault="001A2306" w:rsidP="001A2306">
            <w:r w:rsidRPr="00925811">
              <w:t>Licensee</w:t>
            </w:r>
          </w:p>
        </w:tc>
        <w:tc>
          <w:tcPr>
            <w:tcW w:w="1587" w:type="dxa"/>
          </w:tcPr>
          <w:p w14:paraId="01D40E47" w14:textId="77777777" w:rsidR="001A2306" w:rsidRPr="00925811" w:rsidRDefault="001A2306" w:rsidP="001A2306">
            <w:r w:rsidRPr="00925811">
              <w:t>2023/24</w:t>
            </w:r>
          </w:p>
        </w:tc>
        <w:tc>
          <w:tcPr>
            <w:tcW w:w="1588" w:type="dxa"/>
          </w:tcPr>
          <w:p w14:paraId="3F346ED8" w14:textId="77777777" w:rsidR="001A2306" w:rsidRPr="00925811" w:rsidRDefault="001A2306" w:rsidP="001A2306">
            <w:r w:rsidRPr="00925811">
              <w:t>2024/25</w:t>
            </w:r>
          </w:p>
        </w:tc>
        <w:tc>
          <w:tcPr>
            <w:tcW w:w="1587" w:type="dxa"/>
          </w:tcPr>
          <w:p w14:paraId="598D1F06" w14:textId="77777777" w:rsidR="001A2306" w:rsidRPr="00925811" w:rsidRDefault="001A2306" w:rsidP="001A2306">
            <w:r w:rsidRPr="00925811">
              <w:t>2025/26</w:t>
            </w:r>
          </w:p>
        </w:tc>
        <w:tc>
          <w:tcPr>
            <w:tcW w:w="1588" w:type="dxa"/>
          </w:tcPr>
          <w:p w14:paraId="15EC0FC2" w14:textId="77777777" w:rsidR="001A2306" w:rsidRPr="00925811" w:rsidRDefault="001A2306" w:rsidP="001A2306">
            <w:r w:rsidRPr="00925811">
              <w:t>2026/27</w:t>
            </w:r>
          </w:p>
        </w:tc>
        <w:tc>
          <w:tcPr>
            <w:tcW w:w="1588" w:type="dxa"/>
          </w:tcPr>
          <w:p w14:paraId="1C255281" w14:textId="77777777" w:rsidR="001A2306" w:rsidRPr="00925811" w:rsidRDefault="001A2306" w:rsidP="001A2306">
            <w:r w:rsidRPr="00925811">
              <w:t>2027/28</w:t>
            </w:r>
          </w:p>
        </w:tc>
      </w:tr>
      <w:tr w:rsidR="001A2306" w:rsidRPr="00925811" w14:paraId="56138EF0" w14:textId="77777777" w:rsidTr="00A75C46">
        <w:tc>
          <w:tcPr>
            <w:tcW w:w="1134" w:type="dxa"/>
          </w:tcPr>
          <w:p w14:paraId="0FF1752C" w14:textId="77777777" w:rsidR="001A2306" w:rsidRPr="00925811" w:rsidRDefault="001A2306" w:rsidP="001A2306">
            <w:r w:rsidRPr="00925811">
              <w:t>ENWL</w:t>
            </w:r>
          </w:p>
        </w:tc>
        <w:tc>
          <w:tcPr>
            <w:tcW w:w="1587" w:type="dxa"/>
          </w:tcPr>
          <w:p w14:paraId="3D28CD82" w14:textId="77777777" w:rsidR="001A2306" w:rsidRPr="00925811" w:rsidRDefault="001A2306" w:rsidP="001A2306">
            <w:r w:rsidRPr="00925811">
              <w:t>0.698</w:t>
            </w:r>
          </w:p>
        </w:tc>
        <w:tc>
          <w:tcPr>
            <w:tcW w:w="1588" w:type="dxa"/>
          </w:tcPr>
          <w:p w14:paraId="6160DABA" w14:textId="77777777" w:rsidR="001A2306" w:rsidRPr="00925811" w:rsidRDefault="001A2306" w:rsidP="001A2306">
            <w:r w:rsidRPr="00925811">
              <w:t>0.698</w:t>
            </w:r>
          </w:p>
        </w:tc>
        <w:tc>
          <w:tcPr>
            <w:tcW w:w="1587" w:type="dxa"/>
          </w:tcPr>
          <w:p w14:paraId="5BB3FDFD" w14:textId="77777777" w:rsidR="001A2306" w:rsidRPr="00925811" w:rsidRDefault="001A2306" w:rsidP="001A2306">
            <w:r w:rsidRPr="00925811">
              <w:t>0.698</w:t>
            </w:r>
          </w:p>
        </w:tc>
        <w:tc>
          <w:tcPr>
            <w:tcW w:w="1588" w:type="dxa"/>
          </w:tcPr>
          <w:p w14:paraId="2323CCBF" w14:textId="77777777" w:rsidR="001A2306" w:rsidRPr="00925811" w:rsidRDefault="001A2306" w:rsidP="001A2306">
            <w:r w:rsidRPr="00925811">
              <w:t>0.698</w:t>
            </w:r>
          </w:p>
        </w:tc>
        <w:tc>
          <w:tcPr>
            <w:tcW w:w="1588" w:type="dxa"/>
          </w:tcPr>
          <w:p w14:paraId="2F727C33" w14:textId="77777777" w:rsidR="001A2306" w:rsidRPr="00925811" w:rsidRDefault="001A2306" w:rsidP="001A2306">
            <w:r w:rsidRPr="00925811">
              <w:t>0.698</w:t>
            </w:r>
          </w:p>
        </w:tc>
      </w:tr>
      <w:tr w:rsidR="001A2306" w:rsidRPr="00925811" w14:paraId="10F9BD6E" w14:textId="77777777" w:rsidTr="00A75C46">
        <w:tc>
          <w:tcPr>
            <w:tcW w:w="1134" w:type="dxa"/>
          </w:tcPr>
          <w:p w14:paraId="475F61EE" w14:textId="77777777" w:rsidR="001A2306" w:rsidRPr="00925811" w:rsidRDefault="001A2306" w:rsidP="001A2306">
            <w:r w:rsidRPr="00925811">
              <w:t>NPgN</w:t>
            </w:r>
          </w:p>
        </w:tc>
        <w:tc>
          <w:tcPr>
            <w:tcW w:w="1587" w:type="dxa"/>
          </w:tcPr>
          <w:p w14:paraId="313CD203" w14:textId="77777777" w:rsidR="001A2306" w:rsidRPr="00925811" w:rsidRDefault="001A2306" w:rsidP="001A2306">
            <w:r w:rsidRPr="00925811">
              <w:t>0.519</w:t>
            </w:r>
          </w:p>
        </w:tc>
        <w:tc>
          <w:tcPr>
            <w:tcW w:w="1588" w:type="dxa"/>
          </w:tcPr>
          <w:p w14:paraId="05517BCF" w14:textId="77777777" w:rsidR="001A2306" w:rsidRPr="00925811" w:rsidRDefault="001A2306" w:rsidP="001A2306">
            <w:r w:rsidRPr="00925811">
              <w:t>0.519</w:t>
            </w:r>
          </w:p>
        </w:tc>
        <w:tc>
          <w:tcPr>
            <w:tcW w:w="1587" w:type="dxa"/>
          </w:tcPr>
          <w:p w14:paraId="220768F3" w14:textId="77777777" w:rsidR="001A2306" w:rsidRPr="00925811" w:rsidRDefault="001A2306" w:rsidP="001A2306">
            <w:r w:rsidRPr="00925811">
              <w:t>0.519</w:t>
            </w:r>
          </w:p>
        </w:tc>
        <w:tc>
          <w:tcPr>
            <w:tcW w:w="1588" w:type="dxa"/>
          </w:tcPr>
          <w:p w14:paraId="11520753" w14:textId="77777777" w:rsidR="001A2306" w:rsidRPr="00925811" w:rsidRDefault="001A2306" w:rsidP="001A2306">
            <w:r w:rsidRPr="00925811">
              <w:t>0.519</w:t>
            </w:r>
          </w:p>
        </w:tc>
        <w:tc>
          <w:tcPr>
            <w:tcW w:w="1588" w:type="dxa"/>
          </w:tcPr>
          <w:p w14:paraId="12EFB4DA" w14:textId="77777777" w:rsidR="001A2306" w:rsidRPr="00925811" w:rsidRDefault="001A2306" w:rsidP="001A2306">
            <w:r w:rsidRPr="00925811">
              <w:t>0.519</w:t>
            </w:r>
          </w:p>
        </w:tc>
      </w:tr>
      <w:tr w:rsidR="001A2306" w:rsidRPr="00925811" w14:paraId="6BAACD33" w14:textId="77777777" w:rsidTr="00A75C46">
        <w:tc>
          <w:tcPr>
            <w:tcW w:w="1134" w:type="dxa"/>
          </w:tcPr>
          <w:p w14:paraId="57E4DB35" w14:textId="77777777" w:rsidR="001A2306" w:rsidRPr="00925811" w:rsidRDefault="001A2306" w:rsidP="001A2306">
            <w:r w:rsidRPr="00925811">
              <w:t>NPgY</w:t>
            </w:r>
          </w:p>
        </w:tc>
        <w:tc>
          <w:tcPr>
            <w:tcW w:w="1587" w:type="dxa"/>
          </w:tcPr>
          <w:p w14:paraId="01BA6D94" w14:textId="77777777" w:rsidR="001A2306" w:rsidRPr="00925811" w:rsidRDefault="001A2306" w:rsidP="001A2306">
            <w:r w:rsidRPr="00925811">
              <w:t>0.716</w:t>
            </w:r>
          </w:p>
        </w:tc>
        <w:tc>
          <w:tcPr>
            <w:tcW w:w="1588" w:type="dxa"/>
          </w:tcPr>
          <w:p w14:paraId="680A7AC4" w14:textId="77777777" w:rsidR="001A2306" w:rsidRPr="00925811" w:rsidRDefault="001A2306" w:rsidP="001A2306">
            <w:r w:rsidRPr="00925811">
              <w:t>0.716</w:t>
            </w:r>
          </w:p>
        </w:tc>
        <w:tc>
          <w:tcPr>
            <w:tcW w:w="1587" w:type="dxa"/>
          </w:tcPr>
          <w:p w14:paraId="75148D4A" w14:textId="77777777" w:rsidR="001A2306" w:rsidRPr="00925811" w:rsidRDefault="001A2306" w:rsidP="001A2306">
            <w:r w:rsidRPr="00925811">
              <w:t>0.716</w:t>
            </w:r>
          </w:p>
        </w:tc>
        <w:tc>
          <w:tcPr>
            <w:tcW w:w="1588" w:type="dxa"/>
          </w:tcPr>
          <w:p w14:paraId="307D49CB" w14:textId="77777777" w:rsidR="001A2306" w:rsidRPr="00925811" w:rsidRDefault="001A2306" w:rsidP="001A2306">
            <w:r w:rsidRPr="00925811">
              <w:t>0.716</w:t>
            </w:r>
          </w:p>
        </w:tc>
        <w:tc>
          <w:tcPr>
            <w:tcW w:w="1588" w:type="dxa"/>
          </w:tcPr>
          <w:p w14:paraId="5184B89A" w14:textId="77777777" w:rsidR="001A2306" w:rsidRPr="00925811" w:rsidRDefault="001A2306" w:rsidP="001A2306">
            <w:r w:rsidRPr="00925811">
              <w:t>0.716</w:t>
            </w:r>
          </w:p>
        </w:tc>
      </w:tr>
      <w:tr w:rsidR="001A2306" w:rsidRPr="00925811" w14:paraId="46F19043" w14:textId="77777777" w:rsidTr="00A75C46">
        <w:tc>
          <w:tcPr>
            <w:tcW w:w="1134" w:type="dxa"/>
          </w:tcPr>
          <w:p w14:paraId="128F14E4" w14:textId="77777777" w:rsidR="001A2306" w:rsidRPr="00925811" w:rsidRDefault="001A2306" w:rsidP="001A2306">
            <w:r w:rsidRPr="00925811">
              <w:t>WMID</w:t>
            </w:r>
          </w:p>
        </w:tc>
        <w:tc>
          <w:tcPr>
            <w:tcW w:w="1587" w:type="dxa"/>
          </w:tcPr>
          <w:p w14:paraId="16212FF2" w14:textId="77777777" w:rsidR="001A2306" w:rsidRPr="00925811" w:rsidRDefault="001A2306" w:rsidP="001A2306">
            <w:r w:rsidRPr="00925811">
              <w:t>0.901</w:t>
            </w:r>
          </w:p>
        </w:tc>
        <w:tc>
          <w:tcPr>
            <w:tcW w:w="1588" w:type="dxa"/>
          </w:tcPr>
          <w:p w14:paraId="12390479" w14:textId="77777777" w:rsidR="001A2306" w:rsidRPr="00925811" w:rsidRDefault="001A2306" w:rsidP="001A2306">
            <w:r w:rsidRPr="00925811">
              <w:t>0.901</w:t>
            </w:r>
          </w:p>
        </w:tc>
        <w:tc>
          <w:tcPr>
            <w:tcW w:w="1587" w:type="dxa"/>
          </w:tcPr>
          <w:p w14:paraId="306D5A38" w14:textId="77777777" w:rsidR="001A2306" w:rsidRPr="00925811" w:rsidRDefault="001A2306" w:rsidP="001A2306">
            <w:r w:rsidRPr="00925811">
              <w:t>0.901</w:t>
            </w:r>
          </w:p>
        </w:tc>
        <w:tc>
          <w:tcPr>
            <w:tcW w:w="1588" w:type="dxa"/>
          </w:tcPr>
          <w:p w14:paraId="6E2ADC06" w14:textId="77777777" w:rsidR="001A2306" w:rsidRPr="00925811" w:rsidRDefault="001A2306" w:rsidP="001A2306">
            <w:r w:rsidRPr="00925811">
              <w:t>0.901</w:t>
            </w:r>
          </w:p>
        </w:tc>
        <w:tc>
          <w:tcPr>
            <w:tcW w:w="1588" w:type="dxa"/>
          </w:tcPr>
          <w:p w14:paraId="7D47CF88" w14:textId="77777777" w:rsidR="001A2306" w:rsidRPr="00925811" w:rsidRDefault="001A2306" w:rsidP="001A2306">
            <w:r w:rsidRPr="00925811">
              <w:t>0.901</w:t>
            </w:r>
          </w:p>
        </w:tc>
      </w:tr>
      <w:tr w:rsidR="001A2306" w:rsidRPr="00925811" w14:paraId="58B1E899" w14:textId="77777777" w:rsidTr="00A75C46">
        <w:tc>
          <w:tcPr>
            <w:tcW w:w="1134" w:type="dxa"/>
          </w:tcPr>
          <w:p w14:paraId="3C383DEC" w14:textId="77777777" w:rsidR="001A2306" w:rsidRPr="00925811" w:rsidRDefault="001A2306" w:rsidP="001A2306">
            <w:r w:rsidRPr="00925811">
              <w:t>EMID</w:t>
            </w:r>
          </w:p>
        </w:tc>
        <w:tc>
          <w:tcPr>
            <w:tcW w:w="1587" w:type="dxa"/>
          </w:tcPr>
          <w:p w14:paraId="54AC4992" w14:textId="77777777" w:rsidR="001A2306" w:rsidRPr="00925811" w:rsidRDefault="001A2306" w:rsidP="001A2306">
            <w:r w:rsidRPr="00925811">
              <w:t>0.922</w:t>
            </w:r>
          </w:p>
        </w:tc>
        <w:tc>
          <w:tcPr>
            <w:tcW w:w="1588" w:type="dxa"/>
          </w:tcPr>
          <w:p w14:paraId="708F40C6" w14:textId="77777777" w:rsidR="001A2306" w:rsidRPr="00925811" w:rsidRDefault="001A2306" w:rsidP="001A2306">
            <w:r w:rsidRPr="00925811">
              <w:t>0.922</w:t>
            </w:r>
          </w:p>
        </w:tc>
        <w:tc>
          <w:tcPr>
            <w:tcW w:w="1587" w:type="dxa"/>
          </w:tcPr>
          <w:p w14:paraId="42B4EADC" w14:textId="77777777" w:rsidR="001A2306" w:rsidRPr="00925811" w:rsidRDefault="001A2306" w:rsidP="001A2306">
            <w:r w:rsidRPr="00925811">
              <w:t>0.922</w:t>
            </w:r>
          </w:p>
        </w:tc>
        <w:tc>
          <w:tcPr>
            <w:tcW w:w="1588" w:type="dxa"/>
          </w:tcPr>
          <w:p w14:paraId="31A2C85F" w14:textId="77777777" w:rsidR="001A2306" w:rsidRPr="00925811" w:rsidRDefault="001A2306" w:rsidP="001A2306">
            <w:r w:rsidRPr="00925811">
              <w:t>0.922</w:t>
            </w:r>
          </w:p>
        </w:tc>
        <w:tc>
          <w:tcPr>
            <w:tcW w:w="1588" w:type="dxa"/>
          </w:tcPr>
          <w:p w14:paraId="4CEDC52B" w14:textId="77777777" w:rsidR="001A2306" w:rsidRPr="00925811" w:rsidRDefault="001A2306" w:rsidP="001A2306">
            <w:r w:rsidRPr="00925811">
              <w:t>0.922</w:t>
            </w:r>
          </w:p>
        </w:tc>
      </w:tr>
      <w:tr w:rsidR="001A2306" w:rsidRPr="00925811" w14:paraId="247B1AA1" w14:textId="77777777" w:rsidTr="00A75C46">
        <w:tc>
          <w:tcPr>
            <w:tcW w:w="1134" w:type="dxa"/>
          </w:tcPr>
          <w:p w14:paraId="3C351797" w14:textId="77777777" w:rsidR="001A2306" w:rsidRPr="00925811" w:rsidRDefault="001A2306" w:rsidP="001A2306">
            <w:r w:rsidRPr="00925811">
              <w:t>SWALES</w:t>
            </w:r>
          </w:p>
        </w:tc>
        <w:tc>
          <w:tcPr>
            <w:tcW w:w="1587" w:type="dxa"/>
          </w:tcPr>
          <w:p w14:paraId="5BD6C5CF" w14:textId="77777777" w:rsidR="001A2306" w:rsidRPr="00925811" w:rsidRDefault="001A2306" w:rsidP="001A2306">
            <w:r w:rsidRPr="00925811">
              <w:t>0.461</w:t>
            </w:r>
          </w:p>
        </w:tc>
        <w:tc>
          <w:tcPr>
            <w:tcW w:w="1588" w:type="dxa"/>
          </w:tcPr>
          <w:p w14:paraId="596F7AC0" w14:textId="77777777" w:rsidR="001A2306" w:rsidRPr="00925811" w:rsidRDefault="001A2306" w:rsidP="001A2306">
            <w:r w:rsidRPr="00925811">
              <w:t>0.461</w:t>
            </w:r>
          </w:p>
        </w:tc>
        <w:tc>
          <w:tcPr>
            <w:tcW w:w="1587" w:type="dxa"/>
          </w:tcPr>
          <w:p w14:paraId="24C50ED0" w14:textId="77777777" w:rsidR="001A2306" w:rsidRPr="00925811" w:rsidRDefault="001A2306" w:rsidP="001A2306">
            <w:r w:rsidRPr="00925811">
              <w:t>0.461</w:t>
            </w:r>
          </w:p>
        </w:tc>
        <w:tc>
          <w:tcPr>
            <w:tcW w:w="1588" w:type="dxa"/>
          </w:tcPr>
          <w:p w14:paraId="36D60D17" w14:textId="77777777" w:rsidR="001A2306" w:rsidRPr="00925811" w:rsidRDefault="001A2306" w:rsidP="001A2306">
            <w:r w:rsidRPr="00925811">
              <w:t>0.461</w:t>
            </w:r>
          </w:p>
        </w:tc>
        <w:tc>
          <w:tcPr>
            <w:tcW w:w="1588" w:type="dxa"/>
          </w:tcPr>
          <w:p w14:paraId="4CC108CA" w14:textId="77777777" w:rsidR="001A2306" w:rsidRPr="00925811" w:rsidRDefault="001A2306" w:rsidP="001A2306">
            <w:r w:rsidRPr="00925811">
              <w:t>0.461</w:t>
            </w:r>
          </w:p>
        </w:tc>
      </w:tr>
      <w:tr w:rsidR="001A2306" w:rsidRPr="00925811" w14:paraId="7DA12F08" w14:textId="77777777" w:rsidTr="00A75C46">
        <w:tc>
          <w:tcPr>
            <w:tcW w:w="1134" w:type="dxa"/>
          </w:tcPr>
          <w:p w14:paraId="21B965E3" w14:textId="77777777" w:rsidR="001A2306" w:rsidRPr="00925811" w:rsidRDefault="001A2306" w:rsidP="001A2306">
            <w:r w:rsidRPr="00925811">
              <w:t>SWEST</w:t>
            </w:r>
          </w:p>
        </w:tc>
        <w:tc>
          <w:tcPr>
            <w:tcW w:w="1587" w:type="dxa"/>
          </w:tcPr>
          <w:p w14:paraId="60866F4F" w14:textId="77777777" w:rsidR="001A2306" w:rsidRPr="00925811" w:rsidRDefault="001A2306" w:rsidP="001A2306">
            <w:r w:rsidRPr="00925811">
              <w:t>0.700</w:t>
            </w:r>
          </w:p>
        </w:tc>
        <w:tc>
          <w:tcPr>
            <w:tcW w:w="1588" w:type="dxa"/>
          </w:tcPr>
          <w:p w14:paraId="20690C3B" w14:textId="77777777" w:rsidR="001A2306" w:rsidRPr="00925811" w:rsidRDefault="001A2306" w:rsidP="001A2306">
            <w:r w:rsidRPr="00925811">
              <w:t>0.700</w:t>
            </w:r>
          </w:p>
        </w:tc>
        <w:tc>
          <w:tcPr>
            <w:tcW w:w="1587" w:type="dxa"/>
          </w:tcPr>
          <w:p w14:paraId="790707CD" w14:textId="77777777" w:rsidR="001A2306" w:rsidRPr="00925811" w:rsidRDefault="001A2306" w:rsidP="001A2306">
            <w:r w:rsidRPr="00925811">
              <w:t>0.700</w:t>
            </w:r>
          </w:p>
        </w:tc>
        <w:tc>
          <w:tcPr>
            <w:tcW w:w="1588" w:type="dxa"/>
          </w:tcPr>
          <w:p w14:paraId="1DC3318B" w14:textId="77777777" w:rsidR="001A2306" w:rsidRPr="00925811" w:rsidRDefault="001A2306" w:rsidP="001A2306">
            <w:r w:rsidRPr="00925811">
              <w:t>0.700</w:t>
            </w:r>
          </w:p>
        </w:tc>
        <w:tc>
          <w:tcPr>
            <w:tcW w:w="1588" w:type="dxa"/>
          </w:tcPr>
          <w:p w14:paraId="645074E4" w14:textId="77777777" w:rsidR="001A2306" w:rsidRPr="00925811" w:rsidRDefault="001A2306" w:rsidP="001A2306">
            <w:r w:rsidRPr="00925811">
              <w:t>0.700</w:t>
            </w:r>
          </w:p>
        </w:tc>
      </w:tr>
      <w:tr w:rsidR="001A2306" w:rsidRPr="00925811" w14:paraId="50CFF5CD" w14:textId="77777777" w:rsidTr="00A75C46">
        <w:tc>
          <w:tcPr>
            <w:tcW w:w="1134" w:type="dxa"/>
          </w:tcPr>
          <w:p w14:paraId="2B964ECD" w14:textId="77777777" w:rsidR="001A2306" w:rsidRPr="00925811" w:rsidRDefault="001A2306" w:rsidP="001A2306">
            <w:r w:rsidRPr="00925811">
              <w:t>LPN</w:t>
            </w:r>
          </w:p>
        </w:tc>
        <w:tc>
          <w:tcPr>
            <w:tcW w:w="1587" w:type="dxa"/>
          </w:tcPr>
          <w:p w14:paraId="4059E2EB" w14:textId="77777777" w:rsidR="001A2306" w:rsidRPr="00925811" w:rsidRDefault="001A2306" w:rsidP="001A2306">
            <w:r w:rsidRPr="00925811">
              <w:t>0.605</w:t>
            </w:r>
          </w:p>
        </w:tc>
        <w:tc>
          <w:tcPr>
            <w:tcW w:w="1588" w:type="dxa"/>
          </w:tcPr>
          <w:p w14:paraId="5363200C" w14:textId="77777777" w:rsidR="001A2306" w:rsidRPr="00925811" w:rsidRDefault="001A2306" w:rsidP="001A2306">
            <w:r w:rsidRPr="00925811">
              <w:t>0.605</w:t>
            </w:r>
          </w:p>
        </w:tc>
        <w:tc>
          <w:tcPr>
            <w:tcW w:w="1587" w:type="dxa"/>
          </w:tcPr>
          <w:p w14:paraId="1CD13B90" w14:textId="77777777" w:rsidR="001A2306" w:rsidRPr="00925811" w:rsidRDefault="001A2306" w:rsidP="001A2306">
            <w:r w:rsidRPr="00925811">
              <w:t>0.605</w:t>
            </w:r>
          </w:p>
        </w:tc>
        <w:tc>
          <w:tcPr>
            <w:tcW w:w="1588" w:type="dxa"/>
          </w:tcPr>
          <w:p w14:paraId="21E6B691" w14:textId="77777777" w:rsidR="001A2306" w:rsidRPr="00925811" w:rsidRDefault="001A2306" w:rsidP="001A2306">
            <w:r w:rsidRPr="00925811">
              <w:t>0.605</w:t>
            </w:r>
          </w:p>
        </w:tc>
        <w:tc>
          <w:tcPr>
            <w:tcW w:w="1588" w:type="dxa"/>
          </w:tcPr>
          <w:p w14:paraId="2AF69572" w14:textId="77777777" w:rsidR="001A2306" w:rsidRPr="00925811" w:rsidRDefault="001A2306" w:rsidP="001A2306">
            <w:r w:rsidRPr="00925811">
              <w:t>0.605</w:t>
            </w:r>
          </w:p>
        </w:tc>
      </w:tr>
      <w:tr w:rsidR="001A2306" w:rsidRPr="00925811" w14:paraId="38EAFFC1" w14:textId="77777777" w:rsidTr="00A75C46">
        <w:tc>
          <w:tcPr>
            <w:tcW w:w="1134" w:type="dxa"/>
          </w:tcPr>
          <w:p w14:paraId="5515ACF0" w14:textId="77777777" w:rsidR="001A2306" w:rsidRPr="00925811" w:rsidRDefault="001A2306" w:rsidP="001A2306">
            <w:r w:rsidRPr="00925811">
              <w:t>SPN</w:t>
            </w:r>
          </w:p>
        </w:tc>
        <w:tc>
          <w:tcPr>
            <w:tcW w:w="1587" w:type="dxa"/>
          </w:tcPr>
          <w:p w14:paraId="3B984981" w14:textId="77777777" w:rsidR="001A2306" w:rsidRPr="00925811" w:rsidRDefault="001A2306" w:rsidP="001A2306">
            <w:r w:rsidRPr="00925811">
              <w:t>0.626</w:t>
            </w:r>
          </w:p>
        </w:tc>
        <w:tc>
          <w:tcPr>
            <w:tcW w:w="1588" w:type="dxa"/>
          </w:tcPr>
          <w:p w14:paraId="5C48BD4B" w14:textId="77777777" w:rsidR="001A2306" w:rsidRPr="00925811" w:rsidRDefault="001A2306" w:rsidP="001A2306">
            <w:r w:rsidRPr="00925811">
              <w:t>0.626</w:t>
            </w:r>
          </w:p>
        </w:tc>
        <w:tc>
          <w:tcPr>
            <w:tcW w:w="1587" w:type="dxa"/>
          </w:tcPr>
          <w:p w14:paraId="6D92C182" w14:textId="77777777" w:rsidR="001A2306" w:rsidRPr="00925811" w:rsidRDefault="001A2306" w:rsidP="001A2306">
            <w:r w:rsidRPr="00925811">
              <w:t>0.626</w:t>
            </w:r>
          </w:p>
        </w:tc>
        <w:tc>
          <w:tcPr>
            <w:tcW w:w="1588" w:type="dxa"/>
          </w:tcPr>
          <w:p w14:paraId="32167B35" w14:textId="77777777" w:rsidR="001A2306" w:rsidRPr="00925811" w:rsidRDefault="001A2306" w:rsidP="001A2306">
            <w:r w:rsidRPr="00925811">
              <w:t>0.626</w:t>
            </w:r>
          </w:p>
        </w:tc>
        <w:tc>
          <w:tcPr>
            <w:tcW w:w="1588" w:type="dxa"/>
          </w:tcPr>
          <w:p w14:paraId="23817826" w14:textId="77777777" w:rsidR="001A2306" w:rsidRPr="00925811" w:rsidRDefault="001A2306" w:rsidP="001A2306">
            <w:r w:rsidRPr="00925811">
              <w:t>0.626</w:t>
            </w:r>
          </w:p>
        </w:tc>
      </w:tr>
      <w:tr w:rsidR="001A2306" w:rsidRPr="00925811" w14:paraId="626576C6" w14:textId="77777777" w:rsidTr="00A75C46">
        <w:tc>
          <w:tcPr>
            <w:tcW w:w="1134" w:type="dxa"/>
          </w:tcPr>
          <w:p w14:paraId="2A626090" w14:textId="77777777" w:rsidR="001A2306" w:rsidRPr="00925811" w:rsidRDefault="001A2306" w:rsidP="001A2306">
            <w:r w:rsidRPr="00925811">
              <w:t>EPN</w:t>
            </w:r>
          </w:p>
        </w:tc>
        <w:tc>
          <w:tcPr>
            <w:tcW w:w="1587" w:type="dxa"/>
          </w:tcPr>
          <w:p w14:paraId="1B1F38CD" w14:textId="77777777" w:rsidR="001A2306" w:rsidRPr="00925811" w:rsidRDefault="001A2306" w:rsidP="001A2306">
            <w:r w:rsidRPr="00925811">
              <w:t>0.978</w:t>
            </w:r>
          </w:p>
        </w:tc>
        <w:tc>
          <w:tcPr>
            <w:tcW w:w="1588" w:type="dxa"/>
          </w:tcPr>
          <w:p w14:paraId="17D2C4B3" w14:textId="77777777" w:rsidR="001A2306" w:rsidRPr="00925811" w:rsidRDefault="001A2306" w:rsidP="001A2306">
            <w:r w:rsidRPr="00925811">
              <w:t>0.978</w:t>
            </w:r>
          </w:p>
        </w:tc>
        <w:tc>
          <w:tcPr>
            <w:tcW w:w="1587" w:type="dxa"/>
          </w:tcPr>
          <w:p w14:paraId="0BD0D1A9" w14:textId="77777777" w:rsidR="001A2306" w:rsidRPr="00925811" w:rsidRDefault="001A2306" w:rsidP="001A2306">
            <w:r w:rsidRPr="00925811">
              <w:t>0.978</w:t>
            </w:r>
          </w:p>
        </w:tc>
        <w:tc>
          <w:tcPr>
            <w:tcW w:w="1588" w:type="dxa"/>
          </w:tcPr>
          <w:p w14:paraId="6507F092" w14:textId="77777777" w:rsidR="001A2306" w:rsidRPr="00925811" w:rsidRDefault="001A2306" w:rsidP="001A2306">
            <w:r w:rsidRPr="00925811">
              <w:t>0.978</w:t>
            </w:r>
          </w:p>
        </w:tc>
        <w:tc>
          <w:tcPr>
            <w:tcW w:w="1588" w:type="dxa"/>
          </w:tcPr>
          <w:p w14:paraId="7CA5095F" w14:textId="77777777" w:rsidR="001A2306" w:rsidRPr="00925811" w:rsidRDefault="001A2306" w:rsidP="001A2306">
            <w:r w:rsidRPr="00925811">
              <w:t>0.978</w:t>
            </w:r>
          </w:p>
        </w:tc>
      </w:tr>
      <w:tr w:rsidR="001A2306" w:rsidRPr="00925811" w14:paraId="193BBC01" w14:textId="77777777" w:rsidTr="00A75C46">
        <w:tc>
          <w:tcPr>
            <w:tcW w:w="1134" w:type="dxa"/>
          </w:tcPr>
          <w:p w14:paraId="698A6E1B" w14:textId="77777777" w:rsidR="001A2306" w:rsidRPr="00925811" w:rsidRDefault="001A2306" w:rsidP="001A2306">
            <w:r w:rsidRPr="00925811">
              <w:t>SPD</w:t>
            </w:r>
          </w:p>
        </w:tc>
        <w:tc>
          <w:tcPr>
            <w:tcW w:w="1587" w:type="dxa"/>
          </w:tcPr>
          <w:p w14:paraId="7EAEFC63" w14:textId="77777777" w:rsidR="001A2306" w:rsidRPr="00925811" w:rsidRDefault="001A2306" w:rsidP="001A2306">
            <w:r w:rsidRPr="00925811">
              <w:t>0.665</w:t>
            </w:r>
          </w:p>
        </w:tc>
        <w:tc>
          <w:tcPr>
            <w:tcW w:w="1588" w:type="dxa"/>
          </w:tcPr>
          <w:p w14:paraId="1A156877" w14:textId="77777777" w:rsidR="001A2306" w:rsidRPr="00925811" w:rsidRDefault="001A2306" w:rsidP="001A2306">
            <w:r w:rsidRPr="00925811">
              <w:t>0.665</w:t>
            </w:r>
          </w:p>
        </w:tc>
        <w:tc>
          <w:tcPr>
            <w:tcW w:w="1587" w:type="dxa"/>
          </w:tcPr>
          <w:p w14:paraId="42555281" w14:textId="77777777" w:rsidR="001A2306" w:rsidRPr="00925811" w:rsidRDefault="001A2306" w:rsidP="001A2306">
            <w:r w:rsidRPr="00925811">
              <w:t>0.665</w:t>
            </w:r>
          </w:p>
        </w:tc>
        <w:tc>
          <w:tcPr>
            <w:tcW w:w="1588" w:type="dxa"/>
          </w:tcPr>
          <w:p w14:paraId="5E4AFE52" w14:textId="77777777" w:rsidR="001A2306" w:rsidRPr="00925811" w:rsidRDefault="001A2306" w:rsidP="001A2306">
            <w:r w:rsidRPr="00925811">
              <w:t>0.665</w:t>
            </w:r>
          </w:p>
        </w:tc>
        <w:tc>
          <w:tcPr>
            <w:tcW w:w="1588" w:type="dxa"/>
          </w:tcPr>
          <w:p w14:paraId="7E0B795C" w14:textId="77777777" w:rsidR="001A2306" w:rsidRPr="00925811" w:rsidRDefault="001A2306" w:rsidP="001A2306">
            <w:r w:rsidRPr="00925811">
              <w:t>0.665</w:t>
            </w:r>
          </w:p>
        </w:tc>
      </w:tr>
      <w:tr w:rsidR="001A2306" w:rsidRPr="00925811" w14:paraId="08886C19" w14:textId="77777777" w:rsidTr="00A75C46">
        <w:tc>
          <w:tcPr>
            <w:tcW w:w="1134" w:type="dxa"/>
          </w:tcPr>
          <w:p w14:paraId="23A83653" w14:textId="77777777" w:rsidR="001A2306" w:rsidRPr="00925811" w:rsidRDefault="001A2306" w:rsidP="001A2306">
            <w:r w:rsidRPr="00925811">
              <w:t>SPMW</w:t>
            </w:r>
          </w:p>
        </w:tc>
        <w:tc>
          <w:tcPr>
            <w:tcW w:w="1587" w:type="dxa"/>
          </w:tcPr>
          <w:p w14:paraId="0738DE54" w14:textId="77777777" w:rsidR="001A2306" w:rsidRPr="00925811" w:rsidRDefault="001A2306" w:rsidP="001A2306">
            <w:r w:rsidRPr="00925811">
              <w:t>0.739</w:t>
            </w:r>
          </w:p>
        </w:tc>
        <w:tc>
          <w:tcPr>
            <w:tcW w:w="1588" w:type="dxa"/>
          </w:tcPr>
          <w:p w14:paraId="2BB5FDA1" w14:textId="77777777" w:rsidR="001A2306" w:rsidRPr="00925811" w:rsidRDefault="001A2306" w:rsidP="001A2306">
            <w:r w:rsidRPr="00925811">
              <w:t>0.739</w:t>
            </w:r>
          </w:p>
        </w:tc>
        <w:tc>
          <w:tcPr>
            <w:tcW w:w="1587" w:type="dxa"/>
          </w:tcPr>
          <w:p w14:paraId="7FCFDD68" w14:textId="77777777" w:rsidR="001A2306" w:rsidRPr="00925811" w:rsidRDefault="001A2306" w:rsidP="001A2306">
            <w:r w:rsidRPr="00925811">
              <w:t>0.739</w:t>
            </w:r>
          </w:p>
        </w:tc>
        <w:tc>
          <w:tcPr>
            <w:tcW w:w="1588" w:type="dxa"/>
          </w:tcPr>
          <w:p w14:paraId="646DC967" w14:textId="77777777" w:rsidR="001A2306" w:rsidRPr="00925811" w:rsidRDefault="001A2306" w:rsidP="001A2306">
            <w:r w:rsidRPr="00925811">
              <w:t>0.739</w:t>
            </w:r>
          </w:p>
        </w:tc>
        <w:tc>
          <w:tcPr>
            <w:tcW w:w="1588" w:type="dxa"/>
          </w:tcPr>
          <w:p w14:paraId="62D4608A" w14:textId="77777777" w:rsidR="001A2306" w:rsidRPr="00925811" w:rsidRDefault="001A2306" w:rsidP="001A2306">
            <w:r w:rsidRPr="00925811">
              <w:t>0.739</w:t>
            </w:r>
          </w:p>
        </w:tc>
      </w:tr>
      <w:tr w:rsidR="001A2306" w:rsidRPr="00925811" w14:paraId="2314B29B" w14:textId="77777777" w:rsidTr="00A75C46">
        <w:tc>
          <w:tcPr>
            <w:tcW w:w="1134" w:type="dxa"/>
          </w:tcPr>
          <w:p w14:paraId="74A7A603" w14:textId="77777777" w:rsidR="001A2306" w:rsidRPr="00925811" w:rsidRDefault="001A2306" w:rsidP="001A2306">
            <w:r w:rsidRPr="00925811">
              <w:t>SSEH</w:t>
            </w:r>
          </w:p>
        </w:tc>
        <w:tc>
          <w:tcPr>
            <w:tcW w:w="1587" w:type="dxa"/>
          </w:tcPr>
          <w:p w14:paraId="5E98C45D" w14:textId="77777777" w:rsidR="001A2306" w:rsidRPr="00925811" w:rsidRDefault="001A2306" w:rsidP="001A2306">
            <w:r w:rsidRPr="00925811">
              <w:t>0.496</w:t>
            </w:r>
          </w:p>
        </w:tc>
        <w:tc>
          <w:tcPr>
            <w:tcW w:w="1588" w:type="dxa"/>
          </w:tcPr>
          <w:p w14:paraId="25B2069E" w14:textId="77777777" w:rsidR="001A2306" w:rsidRPr="00925811" w:rsidRDefault="001A2306" w:rsidP="001A2306">
            <w:r w:rsidRPr="00925811">
              <w:t>0.496</w:t>
            </w:r>
          </w:p>
        </w:tc>
        <w:tc>
          <w:tcPr>
            <w:tcW w:w="1587" w:type="dxa"/>
          </w:tcPr>
          <w:p w14:paraId="39B4A547" w14:textId="77777777" w:rsidR="001A2306" w:rsidRPr="00925811" w:rsidRDefault="001A2306" w:rsidP="001A2306">
            <w:r w:rsidRPr="00925811">
              <w:t>0.496</w:t>
            </w:r>
          </w:p>
        </w:tc>
        <w:tc>
          <w:tcPr>
            <w:tcW w:w="1588" w:type="dxa"/>
          </w:tcPr>
          <w:p w14:paraId="62357260" w14:textId="77777777" w:rsidR="001A2306" w:rsidRPr="00925811" w:rsidRDefault="001A2306" w:rsidP="001A2306">
            <w:r w:rsidRPr="00925811">
              <w:t>0.496</w:t>
            </w:r>
          </w:p>
        </w:tc>
        <w:tc>
          <w:tcPr>
            <w:tcW w:w="1588" w:type="dxa"/>
          </w:tcPr>
          <w:p w14:paraId="3771C80F" w14:textId="77777777" w:rsidR="001A2306" w:rsidRPr="00925811" w:rsidRDefault="001A2306" w:rsidP="001A2306">
            <w:r w:rsidRPr="00925811">
              <w:t>0.496</w:t>
            </w:r>
          </w:p>
        </w:tc>
      </w:tr>
      <w:tr w:rsidR="001A2306" w:rsidRPr="00925811" w14:paraId="217D0B03" w14:textId="77777777" w:rsidTr="00A75C46">
        <w:tc>
          <w:tcPr>
            <w:tcW w:w="1134" w:type="dxa"/>
          </w:tcPr>
          <w:p w14:paraId="6C149EE6" w14:textId="77777777" w:rsidR="001A2306" w:rsidRPr="00925811" w:rsidRDefault="001A2306" w:rsidP="001A2306">
            <w:r w:rsidRPr="00925811">
              <w:t>SSES</w:t>
            </w:r>
          </w:p>
        </w:tc>
        <w:tc>
          <w:tcPr>
            <w:tcW w:w="1587" w:type="dxa"/>
          </w:tcPr>
          <w:p w14:paraId="6E20DF67" w14:textId="77777777" w:rsidR="001A2306" w:rsidRPr="00925811" w:rsidRDefault="001A2306" w:rsidP="001A2306">
            <w:r w:rsidRPr="00925811">
              <w:t>0.935</w:t>
            </w:r>
          </w:p>
        </w:tc>
        <w:tc>
          <w:tcPr>
            <w:tcW w:w="1588" w:type="dxa"/>
          </w:tcPr>
          <w:p w14:paraId="7E276A60" w14:textId="77777777" w:rsidR="001A2306" w:rsidRPr="00925811" w:rsidRDefault="001A2306" w:rsidP="001A2306">
            <w:r w:rsidRPr="00925811">
              <w:t>0.935</w:t>
            </w:r>
          </w:p>
        </w:tc>
        <w:tc>
          <w:tcPr>
            <w:tcW w:w="1587" w:type="dxa"/>
          </w:tcPr>
          <w:p w14:paraId="4928DDBC" w14:textId="77777777" w:rsidR="001A2306" w:rsidRPr="00925811" w:rsidRDefault="001A2306" w:rsidP="001A2306">
            <w:r w:rsidRPr="00925811">
              <w:t>0.935</w:t>
            </w:r>
          </w:p>
        </w:tc>
        <w:tc>
          <w:tcPr>
            <w:tcW w:w="1588" w:type="dxa"/>
          </w:tcPr>
          <w:p w14:paraId="3FCF4EB0" w14:textId="77777777" w:rsidR="001A2306" w:rsidRPr="00925811" w:rsidRDefault="001A2306" w:rsidP="001A2306">
            <w:r w:rsidRPr="00925811">
              <w:t>0.935</w:t>
            </w:r>
          </w:p>
        </w:tc>
        <w:tc>
          <w:tcPr>
            <w:tcW w:w="1588" w:type="dxa"/>
          </w:tcPr>
          <w:p w14:paraId="0F0A842A" w14:textId="77777777" w:rsidR="001A2306" w:rsidRPr="00925811" w:rsidRDefault="001A2306" w:rsidP="001A2306">
            <w:r w:rsidRPr="00925811">
              <w:t>0.935</w:t>
            </w:r>
          </w:p>
        </w:tc>
      </w:tr>
    </w:tbl>
    <w:p w14:paraId="551C3E11" w14:textId="77777777" w:rsidR="001A2306" w:rsidRPr="00925811" w:rsidRDefault="001A2306" w:rsidP="001A2306">
      <w:pPr>
        <w:pStyle w:val="AppendixHeading"/>
      </w:pPr>
    </w:p>
    <w:p w14:paraId="3785F30F" w14:textId="77777777" w:rsidR="001A2306" w:rsidRPr="00925811" w:rsidRDefault="001A2306" w:rsidP="001A2306">
      <w:pPr>
        <w:pStyle w:val="Caption"/>
      </w:pPr>
      <w:r w:rsidRPr="00925811">
        <w:t>Maximum penalty in respect of the Distribution System Operation Performance Panel assessment term (DSOPAD</w:t>
      </w:r>
      <w:r w:rsidRPr="00925811">
        <w:rPr>
          <w:rStyle w:val="Subscript"/>
        </w:rPr>
        <w:t>t</w:t>
      </w:r>
      <w:r w:rsidRPr="00925811">
        <w:t>) (£m)</w:t>
      </w:r>
    </w:p>
    <w:tbl>
      <w:tblPr>
        <w:tblStyle w:val="AppendixTable"/>
        <w:tblW w:w="8908" w:type="dxa"/>
        <w:tblLayout w:type="fixed"/>
        <w:tblLook w:val="04A0" w:firstRow="1" w:lastRow="0" w:firstColumn="1" w:lastColumn="0" w:noHBand="0" w:noVBand="1"/>
      </w:tblPr>
      <w:tblGrid>
        <w:gridCol w:w="1131"/>
        <w:gridCol w:w="1555"/>
        <w:gridCol w:w="1555"/>
        <w:gridCol w:w="1556"/>
        <w:gridCol w:w="1555"/>
        <w:gridCol w:w="1556"/>
      </w:tblGrid>
      <w:tr w:rsidR="001A2306" w:rsidRPr="00925811" w14:paraId="66624ECD" w14:textId="77777777" w:rsidTr="00A75C46">
        <w:trPr>
          <w:cnfStyle w:val="100000000000" w:firstRow="1" w:lastRow="0" w:firstColumn="0" w:lastColumn="0" w:oddVBand="0" w:evenVBand="0" w:oddHBand="0" w:evenHBand="0" w:firstRowFirstColumn="0" w:firstRowLastColumn="0" w:lastRowFirstColumn="0" w:lastRowLastColumn="0"/>
          <w:trHeight w:val="317"/>
        </w:trPr>
        <w:tc>
          <w:tcPr>
            <w:tcW w:w="1131" w:type="dxa"/>
          </w:tcPr>
          <w:p w14:paraId="28CA5AF8" w14:textId="77777777" w:rsidR="001A2306" w:rsidRPr="00925811" w:rsidRDefault="001A2306" w:rsidP="001A2306">
            <w:r w:rsidRPr="00925811">
              <w:t>Licensee</w:t>
            </w:r>
          </w:p>
        </w:tc>
        <w:tc>
          <w:tcPr>
            <w:tcW w:w="1555" w:type="dxa"/>
          </w:tcPr>
          <w:p w14:paraId="7610B1BC" w14:textId="77777777" w:rsidR="001A2306" w:rsidRPr="00925811" w:rsidRDefault="001A2306" w:rsidP="001A2306">
            <w:r w:rsidRPr="00925811">
              <w:t>2023/24</w:t>
            </w:r>
          </w:p>
        </w:tc>
        <w:tc>
          <w:tcPr>
            <w:tcW w:w="1555" w:type="dxa"/>
          </w:tcPr>
          <w:p w14:paraId="797F6ABC" w14:textId="77777777" w:rsidR="001A2306" w:rsidRPr="00925811" w:rsidRDefault="001A2306" w:rsidP="001A2306">
            <w:r w:rsidRPr="00925811">
              <w:t>2024/25</w:t>
            </w:r>
          </w:p>
        </w:tc>
        <w:tc>
          <w:tcPr>
            <w:tcW w:w="1556" w:type="dxa"/>
          </w:tcPr>
          <w:p w14:paraId="282EAECD" w14:textId="77777777" w:rsidR="001A2306" w:rsidRPr="00925811" w:rsidRDefault="001A2306" w:rsidP="001A2306">
            <w:r w:rsidRPr="00925811">
              <w:t>2025/26</w:t>
            </w:r>
          </w:p>
        </w:tc>
        <w:tc>
          <w:tcPr>
            <w:tcW w:w="1555" w:type="dxa"/>
          </w:tcPr>
          <w:p w14:paraId="21F4B5BB" w14:textId="77777777" w:rsidR="001A2306" w:rsidRPr="00925811" w:rsidRDefault="001A2306" w:rsidP="001A2306">
            <w:r w:rsidRPr="00925811">
              <w:t>2026/27</w:t>
            </w:r>
          </w:p>
        </w:tc>
        <w:tc>
          <w:tcPr>
            <w:tcW w:w="1556" w:type="dxa"/>
          </w:tcPr>
          <w:p w14:paraId="43EC96CF" w14:textId="77777777" w:rsidR="001A2306" w:rsidRPr="00925811" w:rsidRDefault="001A2306" w:rsidP="001A2306">
            <w:r w:rsidRPr="00925811">
              <w:t>2027/28</w:t>
            </w:r>
          </w:p>
        </w:tc>
      </w:tr>
      <w:tr w:rsidR="001A2306" w:rsidRPr="00925811" w14:paraId="04158DEA" w14:textId="77777777" w:rsidTr="00A75C46">
        <w:trPr>
          <w:trHeight w:val="317"/>
        </w:trPr>
        <w:tc>
          <w:tcPr>
            <w:tcW w:w="1131" w:type="dxa"/>
          </w:tcPr>
          <w:p w14:paraId="6475F2E0" w14:textId="77777777" w:rsidR="001A2306" w:rsidRPr="00925811" w:rsidRDefault="001A2306" w:rsidP="001A2306">
            <w:r w:rsidRPr="00925811">
              <w:t>ENWL</w:t>
            </w:r>
          </w:p>
        </w:tc>
        <w:tc>
          <w:tcPr>
            <w:tcW w:w="1555" w:type="dxa"/>
          </w:tcPr>
          <w:p w14:paraId="1BF36480" w14:textId="77777777" w:rsidR="001A2306" w:rsidRPr="00925811" w:rsidRDefault="001A2306" w:rsidP="001A2306">
            <w:r w:rsidRPr="00925811">
              <w:t>0.698</w:t>
            </w:r>
          </w:p>
        </w:tc>
        <w:tc>
          <w:tcPr>
            <w:tcW w:w="1555" w:type="dxa"/>
          </w:tcPr>
          <w:p w14:paraId="63635645" w14:textId="77777777" w:rsidR="001A2306" w:rsidRPr="00925811" w:rsidRDefault="001A2306" w:rsidP="001A2306">
            <w:r w:rsidRPr="00925811">
              <w:t>0.698</w:t>
            </w:r>
          </w:p>
        </w:tc>
        <w:tc>
          <w:tcPr>
            <w:tcW w:w="1556" w:type="dxa"/>
          </w:tcPr>
          <w:p w14:paraId="74F171C0" w14:textId="77777777" w:rsidR="001A2306" w:rsidRPr="00925811" w:rsidRDefault="001A2306" w:rsidP="001A2306">
            <w:r w:rsidRPr="00925811">
              <w:t>0.698</w:t>
            </w:r>
          </w:p>
        </w:tc>
        <w:tc>
          <w:tcPr>
            <w:tcW w:w="1555" w:type="dxa"/>
          </w:tcPr>
          <w:p w14:paraId="6DA5C709" w14:textId="77777777" w:rsidR="001A2306" w:rsidRPr="00925811" w:rsidRDefault="001A2306" w:rsidP="001A2306">
            <w:r w:rsidRPr="00925811">
              <w:t>0.698</w:t>
            </w:r>
          </w:p>
        </w:tc>
        <w:tc>
          <w:tcPr>
            <w:tcW w:w="1556" w:type="dxa"/>
          </w:tcPr>
          <w:p w14:paraId="0BD1A0E1" w14:textId="77777777" w:rsidR="001A2306" w:rsidRPr="00925811" w:rsidRDefault="001A2306" w:rsidP="001A2306">
            <w:r w:rsidRPr="00925811">
              <w:t>0.698</w:t>
            </w:r>
          </w:p>
        </w:tc>
      </w:tr>
      <w:tr w:rsidR="001A2306" w:rsidRPr="00925811" w14:paraId="4E5EE326" w14:textId="77777777" w:rsidTr="00A75C46">
        <w:trPr>
          <w:trHeight w:val="317"/>
        </w:trPr>
        <w:tc>
          <w:tcPr>
            <w:tcW w:w="1131" w:type="dxa"/>
          </w:tcPr>
          <w:p w14:paraId="49F209FF" w14:textId="77777777" w:rsidR="001A2306" w:rsidRPr="00925811" w:rsidRDefault="001A2306" w:rsidP="001A2306">
            <w:r w:rsidRPr="00925811">
              <w:t>NPgN</w:t>
            </w:r>
          </w:p>
        </w:tc>
        <w:tc>
          <w:tcPr>
            <w:tcW w:w="1555" w:type="dxa"/>
          </w:tcPr>
          <w:p w14:paraId="65765A1F" w14:textId="77777777" w:rsidR="001A2306" w:rsidRPr="00925811" w:rsidRDefault="001A2306" w:rsidP="001A2306">
            <w:r w:rsidRPr="00925811">
              <w:t>0.519</w:t>
            </w:r>
          </w:p>
        </w:tc>
        <w:tc>
          <w:tcPr>
            <w:tcW w:w="1555" w:type="dxa"/>
          </w:tcPr>
          <w:p w14:paraId="086C32FA" w14:textId="77777777" w:rsidR="001A2306" w:rsidRPr="00925811" w:rsidRDefault="001A2306" w:rsidP="001A2306">
            <w:r w:rsidRPr="00925811">
              <w:t>0.519</w:t>
            </w:r>
          </w:p>
        </w:tc>
        <w:tc>
          <w:tcPr>
            <w:tcW w:w="1556" w:type="dxa"/>
          </w:tcPr>
          <w:p w14:paraId="39EC60E2" w14:textId="77777777" w:rsidR="001A2306" w:rsidRPr="00925811" w:rsidRDefault="001A2306" w:rsidP="001A2306">
            <w:r w:rsidRPr="00925811">
              <w:t>0.519</w:t>
            </w:r>
          </w:p>
        </w:tc>
        <w:tc>
          <w:tcPr>
            <w:tcW w:w="1555" w:type="dxa"/>
          </w:tcPr>
          <w:p w14:paraId="3C4DA38E" w14:textId="77777777" w:rsidR="001A2306" w:rsidRPr="00925811" w:rsidRDefault="001A2306" w:rsidP="001A2306">
            <w:r w:rsidRPr="00925811">
              <w:t>0.519</w:t>
            </w:r>
          </w:p>
        </w:tc>
        <w:tc>
          <w:tcPr>
            <w:tcW w:w="1556" w:type="dxa"/>
          </w:tcPr>
          <w:p w14:paraId="0988562E" w14:textId="77777777" w:rsidR="001A2306" w:rsidRPr="00925811" w:rsidRDefault="001A2306" w:rsidP="001A2306">
            <w:r w:rsidRPr="00925811">
              <w:t>0.519</w:t>
            </w:r>
          </w:p>
        </w:tc>
      </w:tr>
      <w:tr w:rsidR="001A2306" w:rsidRPr="00925811" w14:paraId="0D686B0B" w14:textId="77777777" w:rsidTr="00A75C46">
        <w:trPr>
          <w:trHeight w:val="317"/>
        </w:trPr>
        <w:tc>
          <w:tcPr>
            <w:tcW w:w="1131" w:type="dxa"/>
          </w:tcPr>
          <w:p w14:paraId="293D0ABD" w14:textId="77777777" w:rsidR="001A2306" w:rsidRPr="00925811" w:rsidRDefault="001A2306" w:rsidP="001A2306">
            <w:r w:rsidRPr="00925811">
              <w:t>NPgY</w:t>
            </w:r>
          </w:p>
        </w:tc>
        <w:tc>
          <w:tcPr>
            <w:tcW w:w="1555" w:type="dxa"/>
          </w:tcPr>
          <w:p w14:paraId="25D1B7A6" w14:textId="77777777" w:rsidR="001A2306" w:rsidRPr="00925811" w:rsidRDefault="001A2306" w:rsidP="001A2306">
            <w:r w:rsidRPr="00925811">
              <w:t>0.716</w:t>
            </w:r>
          </w:p>
        </w:tc>
        <w:tc>
          <w:tcPr>
            <w:tcW w:w="1555" w:type="dxa"/>
          </w:tcPr>
          <w:p w14:paraId="797F1D9D" w14:textId="77777777" w:rsidR="001A2306" w:rsidRPr="00925811" w:rsidRDefault="001A2306" w:rsidP="001A2306">
            <w:r w:rsidRPr="00925811">
              <w:t>0.716</w:t>
            </w:r>
          </w:p>
        </w:tc>
        <w:tc>
          <w:tcPr>
            <w:tcW w:w="1556" w:type="dxa"/>
          </w:tcPr>
          <w:p w14:paraId="1CA006B9" w14:textId="77777777" w:rsidR="001A2306" w:rsidRPr="00925811" w:rsidRDefault="001A2306" w:rsidP="001A2306">
            <w:r w:rsidRPr="00925811">
              <w:t>0.716</w:t>
            </w:r>
          </w:p>
        </w:tc>
        <w:tc>
          <w:tcPr>
            <w:tcW w:w="1555" w:type="dxa"/>
          </w:tcPr>
          <w:p w14:paraId="422EB642" w14:textId="77777777" w:rsidR="001A2306" w:rsidRPr="00925811" w:rsidRDefault="001A2306" w:rsidP="001A2306">
            <w:r w:rsidRPr="00925811">
              <w:t>0.716</w:t>
            </w:r>
          </w:p>
        </w:tc>
        <w:tc>
          <w:tcPr>
            <w:tcW w:w="1556" w:type="dxa"/>
          </w:tcPr>
          <w:p w14:paraId="1512CDA8" w14:textId="77777777" w:rsidR="001A2306" w:rsidRPr="00925811" w:rsidRDefault="001A2306" w:rsidP="001A2306">
            <w:r w:rsidRPr="00925811">
              <w:t>0.716</w:t>
            </w:r>
          </w:p>
        </w:tc>
      </w:tr>
      <w:tr w:rsidR="001A2306" w:rsidRPr="00925811" w14:paraId="5ECB56A8" w14:textId="77777777" w:rsidTr="00A75C46">
        <w:trPr>
          <w:trHeight w:val="317"/>
        </w:trPr>
        <w:tc>
          <w:tcPr>
            <w:tcW w:w="1131" w:type="dxa"/>
          </w:tcPr>
          <w:p w14:paraId="79DF43A2" w14:textId="77777777" w:rsidR="001A2306" w:rsidRPr="00925811" w:rsidRDefault="001A2306" w:rsidP="001A2306">
            <w:r w:rsidRPr="00925811">
              <w:t>WMID</w:t>
            </w:r>
          </w:p>
        </w:tc>
        <w:tc>
          <w:tcPr>
            <w:tcW w:w="1555" w:type="dxa"/>
          </w:tcPr>
          <w:p w14:paraId="0532985D" w14:textId="77777777" w:rsidR="001A2306" w:rsidRPr="00925811" w:rsidRDefault="001A2306" w:rsidP="001A2306">
            <w:r w:rsidRPr="00925811">
              <w:t>0.901</w:t>
            </w:r>
          </w:p>
        </w:tc>
        <w:tc>
          <w:tcPr>
            <w:tcW w:w="1555" w:type="dxa"/>
          </w:tcPr>
          <w:p w14:paraId="010BDAAA" w14:textId="77777777" w:rsidR="001A2306" w:rsidRPr="00925811" w:rsidRDefault="001A2306" w:rsidP="001A2306">
            <w:r w:rsidRPr="00925811">
              <w:t>0.901</w:t>
            </w:r>
          </w:p>
        </w:tc>
        <w:tc>
          <w:tcPr>
            <w:tcW w:w="1556" w:type="dxa"/>
          </w:tcPr>
          <w:p w14:paraId="3ED06C0C" w14:textId="77777777" w:rsidR="001A2306" w:rsidRPr="00925811" w:rsidRDefault="001A2306" w:rsidP="001A2306">
            <w:r w:rsidRPr="00925811">
              <w:t>0.901</w:t>
            </w:r>
          </w:p>
        </w:tc>
        <w:tc>
          <w:tcPr>
            <w:tcW w:w="1555" w:type="dxa"/>
          </w:tcPr>
          <w:p w14:paraId="5CCDDC5B" w14:textId="77777777" w:rsidR="001A2306" w:rsidRPr="00925811" w:rsidRDefault="001A2306" w:rsidP="001A2306">
            <w:r w:rsidRPr="00925811">
              <w:t>0.901</w:t>
            </w:r>
          </w:p>
        </w:tc>
        <w:tc>
          <w:tcPr>
            <w:tcW w:w="1556" w:type="dxa"/>
          </w:tcPr>
          <w:p w14:paraId="608B65C0" w14:textId="77777777" w:rsidR="001A2306" w:rsidRPr="00925811" w:rsidRDefault="001A2306" w:rsidP="001A2306">
            <w:r w:rsidRPr="00925811">
              <w:t>0.901</w:t>
            </w:r>
          </w:p>
        </w:tc>
      </w:tr>
      <w:tr w:rsidR="001A2306" w:rsidRPr="00925811" w14:paraId="18F4F983" w14:textId="77777777" w:rsidTr="00A75C46">
        <w:trPr>
          <w:trHeight w:val="317"/>
        </w:trPr>
        <w:tc>
          <w:tcPr>
            <w:tcW w:w="1131" w:type="dxa"/>
          </w:tcPr>
          <w:p w14:paraId="39C8580D" w14:textId="77777777" w:rsidR="001A2306" w:rsidRPr="00925811" w:rsidRDefault="001A2306" w:rsidP="001A2306">
            <w:r w:rsidRPr="00925811">
              <w:t>EMID</w:t>
            </w:r>
          </w:p>
        </w:tc>
        <w:tc>
          <w:tcPr>
            <w:tcW w:w="1555" w:type="dxa"/>
          </w:tcPr>
          <w:p w14:paraId="55E6CF93" w14:textId="77777777" w:rsidR="001A2306" w:rsidRPr="00925811" w:rsidRDefault="001A2306" w:rsidP="001A2306">
            <w:r w:rsidRPr="00925811">
              <w:t>0.922</w:t>
            </w:r>
          </w:p>
        </w:tc>
        <w:tc>
          <w:tcPr>
            <w:tcW w:w="1555" w:type="dxa"/>
          </w:tcPr>
          <w:p w14:paraId="12B626FA" w14:textId="77777777" w:rsidR="001A2306" w:rsidRPr="00925811" w:rsidRDefault="001A2306" w:rsidP="001A2306">
            <w:r w:rsidRPr="00925811">
              <w:t>0.922</w:t>
            </w:r>
          </w:p>
        </w:tc>
        <w:tc>
          <w:tcPr>
            <w:tcW w:w="1556" w:type="dxa"/>
          </w:tcPr>
          <w:p w14:paraId="7101FFDC" w14:textId="77777777" w:rsidR="001A2306" w:rsidRPr="00925811" w:rsidRDefault="001A2306" w:rsidP="001A2306">
            <w:r w:rsidRPr="00925811">
              <w:t>0.922</w:t>
            </w:r>
          </w:p>
        </w:tc>
        <w:tc>
          <w:tcPr>
            <w:tcW w:w="1555" w:type="dxa"/>
          </w:tcPr>
          <w:p w14:paraId="74C1A037" w14:textId="77777777" w:rsidR="001A2306" w:rsidRPr="00925811" w:rsidRDefault="001A2306" w:rsidP="001A2306">
            <w:r w:rsidRPr="00925811">
              <w:t>0.922</w:t>
            </w:r>
          </w:p>
        </w:tc>
        <w:tc>
          <w:tcPr>
            <w:tcW w:w="1556" w:type="dxa"/>
          </w:tcPr>
          <w:p w14:paraId="432C6394" w14:textId="77777777" w:rsidR="001A2306" w:rsidRPr="00925811" w:rsidRDefault="001A2306" w:rsidP="001A2306">
            <w:r w:rsidRPr="00925811">
              <w:t>0.922</w:t>
            </w:r>
          </w:p>
        </w:tc>
      </w:tr>
      <w:tr w:rsidR="001A2306" w:rsidRPr="00925811" w14:paraId="05498837" w14:textId="77777777" w:rsidTr="00A75C46">
        <w:trPr>
          <w:trHeight w:val="317"/>
        </w:trPr>
        <w:tc>
          <w:tcPr>
            <w:tcW w:w="1131" w:type="dxa"/>
          </w:tcPr>
          <w:p w14:paraId="0914DAC7" w14:textId="77777777" w:rsidR="001A2306" w:rsidRPr="00925811" w:rsidRDefault="001A2306" w:rsidP="001A2306">
            <w:r w:rsidRPr="00925811">
              <w:t>SWALES</w:t>
            </w:r>
          </w:p>
        </w:tc>
        <w:tc>
          <w:tcPr>
            <w:tcW w:w="1555" w:type="dxa"/>
          </w:tcPr>
          <w:p w14:paraId="0019C303" w14:textId="77777777" w:rsidR="001A2306" w:rsidRPr="00925811" w:rsidRDefault="001A2306" w:rsidP="001A2306">
            <w:r w:rsidRPr="00925811">
              <w:t>0.461</w:t>
            </w:r>
          </w:p>
        </w:tc>
        <w:tc>
          <w:tcPr>
            <w:tcW w:w="1555" w:type="dxa"/>
          </w:tcPr>
          <w:p w14:paraId="775AFED6" w14:textId="77777777" w:rsidR="001A2306" w:rsidRPr="00925811" w:rsidRDefault="001A2306" w:rsidP="001A2306">
            <w:r w:rsidRPr="00925811">
              <w:t>0.461</w:t>
            </w:r>
          </w:p>
        </w:tc>
        <w:tc>
          <w:tcPr>
            <w:tcW w:w="1556" w:type="dxa"/>
          </w:tcPr>
          <w:p w14:paraId="78EF5326" w14:textId="77777777" w:rsidR="001A2306" w:rsidRPr="00925811" w:rsidRDefault="001A2306" w:rsidP="001A2306">
            <w:r w:rsidRPr="00925811">
              <w:t>0.461</w:t>
            </w:r>
          </w:p>
        </w:tc>
        <w:tc>
          <w:tcPr>
            <w:tcW w:w="1555" w:type="dxa"/>
          </w:tcPr>
          <w:p w14:paraId="1055C694" w14:textId="77777777" w:rsidR="001A2306" w:rsidRPr="00925811" w:rsidRDefault="001A2306" w:rsidP="001A2306">
            <w:r w:rsidRPr="00925811">
              <w:t>0.461</w:t>
            </w:r>
          </w:p>
        </w:tc>
        <w:tc>
          <w:tcPr>
            <w:tcW w:w="1556" w:type="dxa"/>
          </w:tcPr>
          <w:p w14:paraId="45AFD34A" w14:textId="77777777" w:rsidR="001A2306" w:rsidRPr="00925811" w:rsidRDefault="001A2306" w:rsidP="001A2306">
            <w:r w:rsidRPr="00925811">
              <w:t>0.461</w:t>
            </w:r>
          </w:p>
        </w:tc>
      </w:tr>
      <w:tr w:rsidR="001A2306" w:rsidRPr="00925811" w14:paraId="49734C55" w14:textId="77777777" w:rsidTr="00A75C46">
        <w:trPr>
          <w:trHeight w:val="317"/>
        </w:trPr>
        <w:tc>
          <w:tcPr>
            <w:tcW w:w="1131" w:type="dxa"/>
          </w:tcPr>
          <w:p w14:paraId="70FB60A6" w14:textId="77777777" w:rsidR="001A2306" w:rsidRPr="00925811" w:rsidRDefault="001A2306" w:rsidP="001A2306">
            <w:r w:rsidRPr="00925811">
              <w:t>SWEST</w:t>
            </w:r>
          </w:p>
        </w:tc>
        <w:tc>
          <w:tcPr>
            <w:tcW w:w="1555" w:type="dxa"/>
          </w:tcPr>
          <w:p w14:paraId="76B7A2C2" w14:textId="77777777" w:rsidR="001A2306" w:rsidRPr="00925811" w:rsidRDefault="001A2306" w:rsidP="001A2306">
            <w:r w:rsidRPr="00925811">
              <w:t>0.700</w:t>
            </w:r>
          </w:p>
        </w:tc>
        <w:tc>
          <w:tcPr>
            <w:tcW w:w="1555" w:type="dxa"/>
          </w:tcPr>
          <w:p w14:paraId="7DEBE063" w14:textId="77777777" w:rsidR="001A2306" w:rsidRPr="00925811" w:rsidRDefault="001A2306" w:rsidP="001A2306">
            <w:r w:rsidRPr="00925811">
              <w:t>0.700</w:t>
            </w:r>
          </w:p>
        </w:tc>
        <w:tc>
          <w:tcPr>
            <w:tcW w:w="1556" w:type="dxa"/>
          </w:tcPr>
          <w:p w14:paraId="5D0C362A" w14:textId="77777777" w:rsidR="001A2306" w:rsidRPr="00925811" w:rsidRDefault="001A2306" w:rsidP="001A2306">
            <w:r w:rsidRPr="00925811">
              <w:t>0.700</w:t>
            </w:r>
          </w:p>
        </w:tc>
        <w:tc>
          <w:tcPr>
            <w:tcW w:w="1555" w:type="dxa"/>
          </w:tcPr>
          <w:p w14:paraId="3886E15E" w14:textId="77777777" w:rsidR="001A2306" w:rsidRPr="00925811" w:rsidRDefault="001A2306" w:rsidP="001A2306">
            <w:r w:rsidRPr="00925811">
              <w:t>0.700</w:t>
            </w:r>
          </w:p>
        </w:tc>
        <w:tc>
          <w:tcPr>
            <w:tcW w:w="1556" w:type="dxa"/>
          </w:tcPr>
          <w:p w14:paraId="2980B382" w14:textId="77777777" w:rsidR="001A2306" w:rsidRPr="00925811" w:rsidRDefault="001A2306" w:rsidP="001A2306">
            <w:r w:rsidRPr="00925811">
              <w:t>0.700</w:t>
            </w:r>
          </w:p>
        </w:tc>
      </w:tr>
      <w:tr w:rsidR="001A2306" w:rsidRPr="00925811" w14:paraId="28741FF3" w14:textId="77777777" w:rsidTr="00A75C46">
        <w:trPr>
          <w:trHeight w:val="317"/>
        </w:trPr>
        <w:tc>
          <w:tcPr>
            <w:tcW w:w="1131" w:type="dxa"/>
          </w:tcPr>
          <w:p w14:paraId="67442501" w14:textId="77777777" w:rsidR="001A2306" w:rsidRPr="00925811" w:rsidRDefault="001A2306" w:rsidP="001A2306">
            <w:r w:rsidRPr="00925811">
              <w:t>LPN</w:t>
            </w:r>
          </w:p>
        </w:tc>
        <w:tc>
          <w:tcPr>
            <w:tcW w:w="1555" w:type="dxa"/>
          </w:tcPr>
          <w:p w14:paraId="3C4C862F" w14:textId="77777777" w:rsidR="001A2306" w:rsidRPr="00925811" w:rsidRDefault="001A2306" w:rsidP="001A2306">
            <w:r w:rsidRPr="00925811">
              <w:t>0.605</w:t>
            </w:r>
          </w:p>
        </w:tc>
        <w:tc>
          <w:tcPr>
            <w:tcW w:w="1555" w:type="dxa"/>
          </w:tcPr>
          <w:p w14:paraId="5EC4855A" w14:textId="77777777" w:rsidR="001A2306" w:rsidRPr="00925811" w:rsidRDefault="001A2306" w:rsidP="001A2306">
            <w:r w:rsidRPr="00925811">
              <w:t>0.605</w:t>
            </w:r>
          </w:p>
        </w:tc>
        <w:tc>
          <w:tcPr>
            <w:tcW w:w="1556" w:type="dxa"/>
          </w:tcPr>
          <w:p w14:paraId="343CA417" w14:textId="77777777" w:rsidR="001A2306" w:rsidRPr="00925811" w:rsidRDefault="001A2306" w:rsidP="001A2306">
            <w:r w:rsidRPr="00925811">
              <w:t>0.605</w:t>
            </w:r>
          </w:p>
        </w:tc>
        <w:tc>
          <w:tcPr>
            <w:tcW w:w="1555" w:type="dxa"/>
          </w:tcPr>
          <w:p w14:paraId="156FCA65" w14:textId="77777777" w:rsidR="001A2306" w:rsidRPr="00925811" w:rsidRDefault="001A2306" w:rsidP="001A2306">
            <w:r w:rsidRPr="00925811">
              <w:t>0.605</w:t>
            </w:r>
          </w:p>
        </w:tc>
        <w:tc>
          <w:tcPr>
            <w:tcW w:w="1556" w:type="dxa"/>
          </w:tcPr>
          <w:p w14:paraId="7CB43577" w14:textId="77777777" w:rsidR="001A2306" w:rsidRPr="00925811" w:rsidRDefault="001A2306" w:rsidP="001A2306">
            <w:r w:rsidRPr="00925811">
              <w:t>0.605</w:t>
            </w:r>
          </w:p>
        </w:tc>
      </w:tr>
      <w:tr w:rsidR="001A2306" w:rsidRPr="00925811" w14:paraId="3345076D" w14:textId="77777777" w:rsidTr="00A75C46">
        <w:trPr>
          <w:trHeight w:val="317"/>
        </w:trPr>
        <w:tc>
          <w:tcPr>
            <w:tcW w:w="1131" w:type="dxa"/>
          </w:tcPr>
          <w:p w14:paraId="09FA81BA" w14:textId="77777777" w:rsidR="001A2306" w:rsidRPr="00925811" w:rsidRDefault="001A2306" w:rsidP="001A2306">
            <w:r w:rsidRPr="00925811">
              <w:t>SPN</w:t>
            </w:r>
          </w:p>
        </w:tc>
        <w:tc>
          <w:tcPr>
            <w:tcW w:w="1555" w:type="dxa"/>
          </w:tcPr>
          <w:p w14:paraId="6A4F64E1" w14:textId="77777777" w:rsidR="001A2306" w:rsidRPr="00925811" w:rsidRDefault="001A2306" w:rsidP="001A2306">
            <w:r w:rsidRPr="00925811">
              <w:t>0.626</w:t>
            </w:r>
          </w:p>
        </w:tc>
        <w:tc>
          <w:tcPr>
            <w:tcW w:w="1555" w:type="dxa"/>
          </w:tcPr>
          <w:p w14:paraId="02DE014E" w14:textId="77777777" w:rsidR="001A2306" w:rsidRPr="00925811" w:rsidRDefault="001A2306" w:rsidP="001A2306">
            <w:r w:rsidRPr="00925811">
              <w:t>0.626</w:t>
            </w:r>
          </w:p>
        </w:tc>
        <w:tc>
          <w:tcPr>
            <w:tcW w:w="1556" w:type="dxa"/>
          </w:tcPr>
          <w:p w14:paraId="19E4C097" w14:textId="77777777" w:rsidR="001A2306" w:rsidRPr="00925811" w:rsidRDefault="001A2306" w:rsidP="001A2306">
            <w:r w:rsidRPr="00925811">
              <w:t>0.626</w:t>
            </w:r>
          </w:p>
        </w:tc>
        <w:tc>
          <w:tcPr>
            <w:tcW w:w="1555" w:type="dxa"/>
          </w:tcPr>
          <w:p w14:paraId="77BD1D9F" w14:textId="77777777" w:rsidR="001A2306" w:rsidRPr="00925811" w:rsidRDefault="001A2306" w:rsidP="001A2306">
            <w:r w:rsidRPr="00925811">
              <w:t>0.626</w:t>
            </w:r>
          </w:p>
        </w:tc>
        <w:tc>
          <w:tcPr>
            <w:tcW w:w="1556" w:type="dxa"/>
          </w:tcPr>
          <w:p w14:paraId="2D265985" w14:textId="77777777" w:rsidR="001A2306" w:rsidRPr="00925811" w:rsidRDefault="001A2306" w:rsidP="001A2306">
            <w:r w:rsidRPr="00925811">
              <w:t>0.626</w:t>
            </w:r>
          </w:p>
        </w:tc>
      </w:tr>
      <w:tr w:rsidR="001A2306" w:rsidRPr="00925811" w14:paraId="5F31A9A5" w14:textId="77777777" w:rsidTr="00A75C46">
        <w:trPr>
          <w:trHeight w:val="317"/>
        </w:trPr>
        <w:tc>
          <w:tcPr>
            <w:tcW w:w="1131" w:type="dxa"/>
          </w:tcPr>
          <w:p w14:paraId="7A3ABEB4" w14:textId="77777777" w:rsidR="001A2306" w:rsidRPr="00925811" w:rsidRDefault="001A2306" w:rsidP="001A2306">
            <w:r w:rsidRPr="00925811">
              <w:t>EPN</w:t>
            </w:r>
          </w:p>
        </w:tc>
        <w:tc>
          <w:tcPr>
            <w:tcW w:w="1555" w:type="dxa"/>
          </w:tcPr>
          <w:p w14:paraId="3AB304FD" w14:textId="77777777" w:rsidR="001A2306" w:rsidRPr="00925811" w:rsidRDefault="001A2306" w:rsidP="001A2306">
            <w:r w:rsidRPr="00925811">
              <w:t>0.978</w:t>
            </w:r>
          </w:p>
        </w:tc>
        <w:tc>
          <w:tcPr>
            <w:tcW w:w="1555" w:type="dxa"/>
          </w:tcPr>
          <w:p w14:paraId="00D332A9" w14:textId="77777777" w:rsidR="001A2306" w:rsidRPr="00925811" w:rsidRDefault="001A2306" w:rsidP="001A2306">
            <w:r w:rsidRPr="00925811">
              <w:t>0.978</w:t>
            </w:r>
          </w:p>
        </w:tc>
        <w:tc>
          <w:tcPr>
            <w:tcW w:w="1556" w:type="dxa"/>
          </w:tcPr>
          <w:p w14:paraId="414B1B37" w14:textId="77777777" w:rsidR="001A2306" w:rsidRPr="00925811" w:rsidRDefault="001A2306" w:rsidP="001A2306">
            <w:r w:rsidRPr="00925811">
              <w:t>0.978</w:t>
            </w:r>
          </w:p>
        </w:tc>
        <w:tc>
          <w:tcPr>
            <w:tcW w:w="1555" w:type="dxa"/>
          </w:tcPr>
          <w:p w14:paraId="795FF20F" w14:textId="77777777" w:rsidR="001A2306" w:rsidRPr="00925811" w:rsidRDefault="001A2306" w:rsidP="001A2306">
            <w:r w:rsidRPr="00925811">
              <w:t>0.978</w:t>
            </w:r>
          </w:p>
        </w:tc>
        <w:tc>
          <w:tcPr>
            <w:tcW w:w="1556" w:type="dxa"/>
          </w:tcPr>
          <w:p w14:paraId="70D61006" w14:textId="77777777" w:rsidR="001A2306" w:rsidRPr="00925811" w:rsidRDefault="001A2306" w:rsidP="001A2306">
            <w:r w:rsidRPr="00925811">
              <w:t>0.978</w:t>
            </w:r>
          </w:p>
        </w:tc>
      </w:tr>
      <w:tr w:rsidR="001A2306" w:rsidRPr="00925811" w14:paraId="05F84CAD" w14:textId="77777777" w:rsidTr="00A75C46">
        <w:trPr>
          <w:trHeight w:val="317"/>
        </w:trPr>
        <w:tc>
          <w:tcPr>
            <w:tcW w:w="1131" w:type="dxa"/>
          </w:tcPr>
          <w:p w14:paraId="0F45F556" w14:textId="77777777" w:rsidR="001A2306" w:rsidRPr="00925811" w:rsidRDefault="001A2306" w:rsidP="001A2306">
            <w:r w:rsidRPr="00925811">
              <w:t>SPD</w:t>
            </w:r>
          </w:p>
        </w:tc>
        <w:tc>
          <w:tcPr>
            <w:tcW w:w="1555" w:type="dxa"/>
          </w:tcPr>
          <w:p w14:paraId="09E1A848" w14:textId="77777777" w:rsidR="001A2306" w:rsidRPr="00925811" w:rsidRDefault="001A2306" w:rsidP="001A2306">
            <w:r w:rsidRPr="00925811">
              <w:t>0.665</w:t>
            </w:r>
          </w:p>
        </w:tc>
        <w:tc>
          <w:tcPr>
            <w:tcW w:w="1555" w:type="dxa"/>
          </w:tcPr>
          <w:p w14:paraId="310182F0" w14:textId="77777777" w:rsidR="001A2306" w:rsidRPr="00925811" w:rsidRDefault="001A2306" w:rsidP="001A2306">
            <w:r w:rsidRPr="00925811">
              <w:t>0.665</w:t>
            </w:r>
          </w:p>
        </w:tc>
        <w:tc>
          <w:tcPr>
            <w:tcW w:w="1556" w:type="dxa"/>
          </w:tcPr>
          <w:p w14:paraId="2208EE2E" w14:textId="77777777" w:rsidR="001A2306" w:rsidRPr="00925811" w:rsidRDefault="001A2306" w:rsidP="001A2306">
            <w:r w:rsidRPr="00925811">
              <w:t>0.665</w:t>
            </w:r>
          </w:p>
        </w:tc>
        <w:tc>
          <w:tcPr>
            <w:tcW w:w="1555" w:type="dxa"/>
          </w:tcPr>
          <w:p w14:paraId="4BA62F01" w14:textId="77777777" w:rsidR="001A2306" w:rsidRPr="00925811" w:rsidRDefault="001A2306" w:rsidP="001A2306">
            <w:r w:rsidRPr="00925811">
              <w:t>0.665</w:t>
            </w:r>
          </w:p>
        </w:tc>
        <w:tc>
          <w:tcPr>
            <w:tcW w:w="1556" w:type="dxa"/>
          </w:tcPr>
          <w:p w14:paraId="41662077" w14:textId="77777777" w:rsidR="001A2306" w:rsidRPr="00925811" w:rsidRDefault="001A2306" w:rsidP="001A2306">
            <w:r w:rsidRPr="00925811">
              <w:t>0.665</w:t>
            </w:r>
          </w:p>
        </w:tc>
      </w:tr>
      <w:tr w:rsidR="001A2306" w:rsidRPr="00925811" w14:paraId="00BF9A5A" w14:textId="77777777" w:rsidTr="00A75C46">
        <w:trPr>
          <w:trHeight w:val="317"/>
        </w:trPr>
        <w:tc>
          <w:tcPr>
            <w:tcW w:w="1131" w:type="dxa"/>
          </w:tcPr>
          <w:p w14:paraId="21A23B5A" w14:textId="77777777" w:rsidR="001A2306" w:rsidRPr="00925811" w:rsidRDefault="001A2306" w:rsidP="001A2306">
            <w:r w:rsidRPr="00925811">
              <w:t>SPMW</w:t>
            </w:r>
          </w:p>
        </w:tc>
        <w:tc>
          <w:tcPr>
            <w:tcW w:w="1555" w:type="dxa"/>
          </w:tcPr>
          <w:p w14:paraId="67CBAF81" w14:textId="77777777" w:rsidR="001A2306" w:rsidRPr="00925811" w:rsidRDefault="001A2306" w:rsidP="001A2306">
            <w:r w:rsidRPr="00925811">
              <w:t>0.739</w:t>
            </w:r>
          </w:p>
        </w:tc>
        <w:tc>
          <w:tcPr>
            <w:tcW w:w="1555" w:type="dxa"/>
          </w:tcPr>
          <w:p w14:paraId="0C18D077" w14:textId="77777777" w:rsidR="001A2306" w:rsidRPr="00925811" w:rsidRDefault="001A2306" w:rsidP="001A2306">
            <w:r w:rsidRPr="00925811">
              <w:t>0.739</w:t>
            </w:r>
          </w:p>
        </w:tc>
        <w:tc>
          <w:tcPr>
            <w:tcW w:w="1556" w:type="dxa"/>
          </w:tcPr>
          <w:p w14:paraId="2F022E96" w14:textId="77777777" w:rsidR="001A2306" w:rsidRPr="00925811" w:rsidRDefault="001A2306" w:rsidP="001A2306">
            <w:r w:rsidRPr="00925811">
              <w:t>0.739</w:t>
            </w:r>
          </w:p>
        </w:tc>
        <w:tc>
          <w:tcPr>
            <w:tcW w:w="1555" w:type="dxa"/>
          </w:tcPr>
          <w:p w14:paraId="01C203AB" w14:textId="77777777" w:rsidR="001A2306" w:rsidRPr="00925811" w:rsidRDefault="001A2306" w:rsidP="001A2306">
            <w:r w:rsidRPr="00925811">
              <w:t>0.739</w:t>
            </w:r>
          </w:p>
        </w:tc>
        <w:tc>
          <w:tcPr>
            <w:tcW w:w="1556" w:type="dxa"/>
          </w:tcPr>
          <w:p w14:paraId="0B135C10" w14:textId="77777777" w:rsidR="001A2306" w:rsidRPr="00925811" w:rsidRDefault="001A2306" w:rsidP="001A2306">
            <w:r w:rsidRPr="00925811">
              <w:t>0.739</w:t>
            </w:r>
          </w:p>
        </w:tc>
      </w:tr>
      <w:tr w:rsidR="001A2306" w:rsidRPr="00925811" w14:paraId="08772B64" w14:textId="77777777" w:rsidTr="00A75C46">
        <w:trPr>
          <w:trHeight w:val="317"/>
        </w:trPr>
        <w:tc>
          <w:tcPr>
            <w:tcW w:w="1131" w:type="dxa"/>
          </w:tcPr>
          <w:p w14:paraId="51910C35" w14:textId="77777777" w:rsidR="001A2306" w:rsidRPr="00925811" w:rsidRDefault="001A2306" w:rsidP="001A2306">
            <w:r w:rsidRPr="00925811">
              <w:t>SSEH</w:t>
            </w:r>
          </w:p>
        </w:tc>
        <w:tc>
          <w:tcPr>
            <w:tcW w:w="1555" w:type="dxa"/>
          </w:tcPr>
          <w:p w14:paraId="448E2D91" w14:textId="77777777" w:rsidR="001A2306" w:rsidRPr="00925811" w:rsidRDefault="001A2306" w:rsidP="001A2306">
            <w:r w:rsidRPr="00925811">
              <w:t>0.496</w:t>
            </w:r>
          </w:p>
        </w:tc>
        <w:tc>
          <w:tcPr>
            <w:tcW w:w="1555" w:type="dxa"/>
          </w:tcPr>
          <w:p w14:paraId="1D76E9B2" w14:textId="77777777" w:rsidR="001A2306" w:rsidRPr="00925811" w:rsidRDefault="001A2306" w:rsidP="001A2306">
            <w:r w:rsidRPr="00925811">
              <w:t>0.496</w:t>
            </w:r>
          </w:p>
        </w:tc>
        <w:tc>
          <w:tcPr>
            <w:tcW w:w="1556" w:type="dxa"/>
          </w:tcPr>
          <w:p w14:paraId="75F01938" w14:textId="77777777" w:rsidR="001A2306" w:rsidRPr="00925811" w:rsidRDefault="001A2306" w:rsidP="001A2306">
            <w:r w:rsidRPr="00925811">
              <w:t>0.496</w:t>
            </w:r>
          </w:p>
        </w:tc>
        <w:tc>
          <w:tcPr>
            <w:tcW w:w="1555" w:type="dxa"/>
          </w:tcPr>
          <w:p w14:paraId="17046518" w14:textId="77777777" w:rsidR="001A2306" w:rsidRPr="00925811" w:rsidRDefault="001A2306" w:rsidP="001A2306">
            <w:r w:rsidRPr="00925811">
              <w:t>0.496</w:t>
            </w:r>
          </w:p>
        </w:tc>
        <w:tc>
          <w:tcPr>
            <w:tcW w:w="1556" w:type="dxa"/>
          </w:tcPr>
          <w:p w14:paraId="1EA704FD" w14:textId="77777777" w:rsidR="001A2306" w:rsidRPr="00925811" w:rsidRDefault="001A2306" w:rsidP="001A2306">
            <w:r w:rsidRPr="00925811">
              <w:t>0.496</w:t>
            </w:r>
          </w:p>
        </w:tc>
      </w:tr>
      <w:tr w:rsidR="001A2306" w:rsidRPr="00925811" w14:paraId="715E5F9F" w14:textId="77777777" w:rsidTr="00A75C46">
        <w:trPr>
          <w:trHeight w:val="317"/>
        </w:trPr>
        <w:tc>
          <w:tcPr>
            <w:tcW w:w="1131" w:type="dxa"/>
          </w:tcPr>
          <w:p w14:paraId="5EC847C2" w14:textId="77777777" w:rsidR="001A2306" w:rsidRPr="00925811" w:rsidRDefault="001A2306" w:rsidP="001A2306">
            <w:r w:rsidRPr="00925811">
              <w:t>SSES</w:t>
            </w:r>
          </w:p>
        </w:tc>
        <w:tc>
          <w:tcPr>
            <w:tcW w:w="1555" w:type="dxa"/>
          </w:tcPr>
          <w:p w14:paraId="4475D2AA" w14:textId="77777777" w:rsidR="001A2306" w:rsidRPr="00925811" w:rsidRDefault="001A2306" w:rsidP="001A2306">
            <w:r w:rsidRPr="00925811">
              <w:t>0.935</w:t>
            </w:r>
          </w:p>
        </w:tc>
        <w:tc>
          <w:tcPr>
            <w:tcW w:w="1555" w:type="dxa"/>
          </w:tcPr>
          <w:p w14:paraId="771FA0E4" w14:textId="77777777" w:rsidR="001A2306" w:rsidRPr="00925811" w:rsidRDefault="001A2306" w:rsidP="001A2306">
            <w:r w:rsidRPr="00925811">
              <w:t>0.935</w:t>
            </w:r>
          </w:p>
        </w:tc>
        <w:tc>
          <w:tcPr>
            <w:tcW w:w="1556" w:type="dxa"/>
          </w:tcPr>
          <w:p w14:paraId="136C4291" w14:textId="77777777" w:rsidR="001A2306" w:rsidRPr="00925811" w:rsidRDefault="001A2306" w:rsidP="001A2306">
            <w:r w:rsidRPr="00925811">
              <w:t>0.935</w:t>
            </w:r>
          </w:p>
        </w:tc>
        <w:tc>
          <w:tcPr>
            <w:tcW w:w="1555" w:type="dxa"/>
          </w:tcPr>
          <w:p w14:paraId="3B427258" w14:textId="77777777" w:rsidR="001A2306" w:rsidRPr="00925811" w:rsidRDefault="001A2306" w:rsidP="001A2306">
            <w:r w:rsidRPr="00925811">
              <w:t>0.935</w:t>
            </w:r>
          </w:p>
        </w:tc>
        <w:tc>
          <w:tcPr>
            <w:tcW w:w="1556" w:type="dxa"/>
          </w:tcPr>
          <w:p w14:paraId="7F29603F" w14:textId="77777777" w:rsidR="001A2306" w:rsidRPr="00925811" w:rsidRDefault="001A2306" w:rsidP="001A2306">
            <w:r w:rsidRPr="00925811">
              <w:t>0.935</w:t>
            </w:r>
          </w:p>
        </w:tc>
      </w:tr>
    </w:tbl>
    <w:p w14:paraId="4C875803" w14:textId="77777777" w:rsidR="001A2306" w:rsidRPr="00925811" w:rsidRDefault="001A2306" w:rsidP="001A2306">
      <w:pPr>
        <w:pStyle w:val="AppendixHeading"/>
      </w:pPr>
    </w:p>
    <w:p w14:paraId="7F4851AA" w14:textId="77777777" w:rsidR="001A2306" w:rsidRPr="00925811" w:rsidRDefault="001A2306" w:rsidP="001A2306">
      <w:pPr>
        <w:pStyle w:val="Caption"/>
      </w:pPr>
      <w:r w:rsidRPr="00925811">
        <w:t>Penalty incentive rate for the Distribution System Operation Performance Panel assessment term (DSOPPIR</w:t>
      </w:r>
      <w:r w:rsidRPr="00925811">
        <w:rPr>
          <w:rStyle w:val="Subscript"/>
        </w:rPr>
        <w:t>t</w:t>
      </w:r>
      <w:r w:rsidRPr="00925811">
        <w:t>) (£m)</w:t>
      </w:r>
    </w:p>
    <w:tbl>
      <w:tblPr>
        <w:tblStyle w:val="AppendixTable"/>
        <w:tblW w:w="8931" w:type="dxa"/>
        <w:tblLayout w:type="fixed"/>
        <w:tblLook w:val="04A0" w:firstRow="1" w:lastRow="0" w:firstColumn="1" w:lastColumn="0" w:noHBand="0" w:noVBand="1"/>
      </w:tblPr>
      <w:tblGrid>
        <w:gridCol w:w="1134"/>
        <w:gridCol w:w="1559"/>
        <w:gridCol w:w="1559"/>
        <w:gridCol w:w="1560"/>
        <w:gridCol w:w="1559"/>
        <w:gridCol w:w="1560"/>
      </w:tblGrid>
      <w:tr w:rsidR="001A2306" w:rsidRPr="00925811" w14:paraId="7A6B2626" w14:textId="77777777" w:rsidTr="00A75C46">
        <w:trPr>
          <w:cnfStyle w:val="100000000000" w:firstRow="1" w:lastRow="0" w:firstColumn="0" w:lastColumn="0" w:oddVBand="0" w:evenVBand="0" w:oddHBand="0" w:evenHBand="0" w:firstRowFirstColumn="0" w:firstRowLastColumn="0" w:lastRowFirstColumn="0" w:lastRowLastColumn="0"/>
        </w:trPr>
        <w:tc>
          <w:tcPr>
            <w:tcW w:w="1134" w:type="dxa"/>
          </w:tcPr>
          <w:p w14:paraId="1471DA26" w14:textId="77777777" w:rsidR="001A2306" w:rsidRPr="00925811" w:rsidRDefault="001A2306" w:rsidP="001A2306">
            <w:r w:rsidRPr="00925811">
              <w:t>Licensee</w:t>
            </w:r>
          </w:p>
        </w:tc>
        <w:tc>
          <w:tcPr>
            <w:tcW w:w="1559" w:type="dxa"/>
          </w:tcPr>
          <w:p w14:paraId="6ECAB327" w14:textId="77777777" w:rsidR="001A2306" w:rsidRPr="00925811" w:rsidRDefault="001A2306" w:rsidP="001A2306">
            <w:r w:rsidRPr="00925811">
              <w:t>2023/24</w:t>
            </w:r>
          </w:p>
        </w:tc>
        <w:tc>
          <w:tcPr>
            <w:tcW w:w="1559" w:type="dxa"/>
          </w:tcPr>
          <w:p w14:paraId="7147C6B7" w14:textId="77777777" w:rsidR="001A2306" w:rsidRPr="00925811" w:rsidRDefault="001A2306" w:rsidP="001A2306">
            <w:r w:rsidRPr="00925811">
              <w:t>2024/25</w:t>
            </w:r>
          </w:p>
        </w:tc>
        <w:tc>
          <w:tcPr>
            <w:tcW w:w="1560" w:type="dxa"/>
          </w:tcPr>
          <w:p w14:paraId="699F5BE1" w14:textId="77777777" w:rsidR="001A2306" w:rsidRPr="00925811" w:rsidRDefault="001A2306" w:rsidP="001A2306">
            <w:r w:rsidRPr="00925811">
              <w:t>2025/26</w:t>
            </w:r>
          </w:p>
        </w:tc>
        <w:tc>
          <w:tcPr>
            <w:tcW w:w="1559" w:type="dxa"/>
          </w:tcPr>
          <w:p w14:paraId="2194BB41" w14:textId="77777777" w:rsidR="001A2306" w:rsidRPr="00925811" w:rsidRDefault="001A2306" w:rsidP="001A2306">
            <w:r w:rsidRPr="00925811">
              <w:t>2026/27</w:t>
            </w:r>
          </w:p>
        </w:tc>
        <w:tc>
          <w:tcPr>
            <w:tcW w:w="1560" w:type="dxa"/>
          </w:tcPr>
          <w:p w14:paraId="61E07165" w14:textId="77777777" w:rsidR="001A2306" w:rsidRPr="00925811" w:rsidRDefault="001A2306" w:rsidP="001A2306">
            <w:r w:rsidRPr="00925811">
              <w:t>2027/28</w:t>
            </w:r>
          </w:p>
        </w:tc>
      </w:tr>
      <w:tr w:rsidR="001A2306" w:rsidRPr="00925811" w14:paraId="026599C6" w14:textId="77777777" w:rsidTr="00A75C46">
        <w:tc>
          <w:tcPr>
            <w:tcW w:w="1134" w:type="dxa"/>
          </w:tcPr>
          <w:p w14:paraId="7BA386AC" w14:textId="77777777" w:rsidR="001A2306" w:rsidRPr="00925811" w:rsidRDefault="001A2306" w:rsidP="001A2306">
            <w:r w:rsidRPr="00925811">
              <w:t>ENWL</w:t>
            </w:r>
          </w:p>
        </w:tc>
        <w:tc>
          <w:tcPr>
            <w:tcW w:w="1559" w:type="dxa"/>
          </w:tcPr>
          <w:p w14:paraId="4B7272E3" w14:textId="77777777" w:rsidR="001A2306" w:rsidRPr="00925811" w:rsidRDefault="001A2306" w:rsidP="001A2306">
            <w:r w:rsidRPr="00925811">
              <w:t>0.349</w:t>
            </w:r>
          </w:p>
        </w:tc>
        <w:tc>
          <w:tcPr>
            <w:tcW w:w="1559" w:type="dxa"/>
          </w:tcPr>
          <w:p w14:paraId="00AE58CB" w14:textId="77777777" w:rsidR="001A2306" w:rsidRPr="00925811" w:rsidRDefault="001A2306" w:rsidP="001A2306">
            <w:r w:rsidRPr="00925811">
              <w:t>0.349</w:t>
            </w:r>
          </w:p>
        </w:tc>
        <w:tc>
          <w:tcPr>
            <w:tcW w:w="1560" w:type="dxa"/>
          </w:tcPr>
          <w:p w14:paraId="3B910D8F" w14:textId="77777777" w:rsidR="001A2306" w:rsidRPr="00925811" w:rsidRDefault="001A2306" w:rsidP="001A2306">
            <w:r w:rsidRPr="00925811">
              <w:t>0.349</w:t>
            </w:r>
          </w:p>
        </w:tc>
        <w:tc>
          <w:tcPr>
            <w:tcW w:w="1559" w:type="dxa"/>
          </w:tcPr>
          <w:p w14:paraId="46C1E810" w14:textId="77777777" w:rsidR="001A2306" w:rsidRPr="00925811" w:rsidRDefault="001A2306" w:rsidP="001A2306">
            <w:r w:rsidRPr="00925811">
              <w:t>0.349</w:t>
            </w:r>
          </w:p>
        </w:tc>
        <w:tc>
          <w:tcPr>
            <w:tcW w:w="1560" w:type="dxa"/>
          </w:tcPr>
          <w:p w14:paraId="17F08D33" w14:textId="77777777" w:rsidR="001A2306" w:rsidRPr="00925811" w:rsidRDefault="001A2306" w:rsidP="001A2306">
            <w:r w:rsidRPr="00925811">
              <w:t>0.349</w:t>
            </w:r>
          </w:p>
        </w:tc>
      </w:tr>
      <w:tr w:rsidR="001A2306" w:rsidRPr="00925811" w14:paraId="4E90AFC6" w14:textId="77777777" w:rsidTr="00A75C46">
        <w:tc>
          <w:tcPr>
            <w:tcW w:w="1134" w:type="dxa"/>
          </w:tcPr>
          <w:p w14:paraId="0EC8F5E8" w14:textId="77777777" w:rsidR="001A2306" w:rsidRPr="00925811" w:rsidRDefault="001A2306" w:rsidP="001A2306">
            <w:r w:rsidRPr="00925811">
              <w:t>NPgN</w:t>
            </w:r>
          </w:p>
        </w:tc>
        <w:tc>
          <w:tcPr>
            <w:tcW w:w="1559" w:type="dxa"/>
          </w:tcPr>
          <w:p w14:paraId="4E8E88DE" w14:textId="77777777" w:rsidR="001A2306" w:rsidRPr="00925811" w:rsidRDefault="001A2306" w:rsidP="001A2306">
            <w:r w:rsidRPr="00925811">
              <w:t>0.259</w:t>
            </w:r>
          </w:p>
        </w:tc>
        <w:tc>
          <w:tcPr>
            <w:tcW w:w="1559" w:type="dxa"/>
          </w:tcPr>
          <w:p w14:paraId="4D259759" w14:textId="77777777" w:rsidR="001A2306" w:rsidRPr="00925811" w:rsidRDefault="001A2306" w:rsidP="001A2306">
            <w:r w:rsidRPr="00925811">
              <w:t>0.259</w:t>
            </w:r>
          </w:p>
        </w:tc>
        <w:tc>
          <w:tcPr>
            <w:tcW w:w="1560" w:type="dxa"/>
          </w:tcPr>
          <w:p w14:paraId="362BFDFC" w14:textId="77777777" w:rsidR="001A2306" w:rsidRPr="00925811" w:rsidRDefault="001A2306" w:rsidP="001A2306">
            <w:r w:rsidRPr="00925811">
              <w:t>0.259</w:t>
            </w:r>
          </w:p>
        </w:tc>
        <w:tc>
          <w:tcPr>
            <w:tcW w:w="1559" w:type="dxa"/>
          </w:tcPr>
          <w:p w14:paraId="50BB7F6B" w14:textId="77777777" w:rsidR="001A2306" w:rsidRPr="00925811" w:rsidRDefault="001A2306" w:rsidP="001A2306">
            <w:r w:rsidRPr="00925811">
              <w:t>0.259</w:t>
            </w:r>
          </w:p>
        </w:tc>
        <w:tc>
          <w:tcPr>
            <w:tcW w:w="1560" w:type="dxa"/>
          </w:tcPr>
          <w:p w14:paraId="441401AA" w14:textId="77777777" w:rsidR="001A2306" w:rsidRPr="00925811" w:rsidRDefault="001A2306" w:rsidP="001A2306">
            <w:r w:rsidRPr="00925811">
              <w:t>0.259</w:t>
            </w:r>
          </w:p>
        </w:tc>
      </w:tr>
      <w:tr w:rsidR="001A2306" w:rsidRPr="00925811" w14:paraId="062172CE" w14:textId="77777777" w:rsidTr="00A75C46">
        <w:tc>
          <w:tcPr>
            <w:tcW w:w="1134" w:type="dxa"/>
          </w:tcPr>
          <w:p w14:paraId="1FB410AE" w14:textId="77777777" w:rsidR="001A2306" w:rsidRPr="00925811" w:rsidRDefault="001A2306" w:rsidP="001A2306">
            <w:r w:rsidRPr="00925811">
              <w:t>NPgY</w:t>
            </w:r>
          </w:p>
        </w:tc>
        <w:tc>
          <w:tcPr>
            <w:tcW w:w="1559" w:type="dxa"/>
          </w:tcPr>
          <w:p w14:paraId="59F09D34" w14:textId="77777777" w:rsidR="001A2306" w:rsidRPr="00925811" w:rsidRDefault="001A2306" w:rsidP="001A2306">
            <w:r w:rsidRPr="00925811">
              <w:t>0.358</w:t>
            </w:r>
          </w:p>
        </w:tc>
        <w:tc>
          <w:tcPr>
            <w:tcW w:w="1559" w:type="dxa"/>
          </w:tcPr>
          <w:p w14:paraId="7ECBC45B" w14:textId="77777777" w:rsidR="001A2306" w:rsidRPr="00925811" w:rsidRDefault="001A2306" w:rsidP="001A2306">
            <w:r w:rsidRPr="00925811">
              <w:t>0.358</w:t>
            </w:r>
          </w:p>
        </w:tc>
        <w:tc>
          <w:tcPr>
            <w:tcW w:w="1560" w:type="dxa"/>
          </w:tcPr>
          <w:p w14:paraId="6A38C98C" w14:textId="77777777" w:rsidR="001A2306" w:rsidRPr="00925811" w:rsidRDefault="001A2306" w:rsidP="001A2306">
            <w:r w:rsidRPr="00925811">
              <w:t>0.358</w:t>
            </w:r>
          </w:p>
        </w:tc>
        <w:tc>
          <w:tcPr>
            <w:tcW w:w="1559" w:type="dxa"/>
          </w:tcPr>
          <w:p w14:paraId="1F98EEAE" w14:textId="77777777" w:rsidR="001A2306" w:rsidRPr="00925811" w:rsidRDefault="001A2306" w:rsidP="001A2306">
            <w:r w:rsidRPr="00925811">
              <w:t>0.358</w:t>
            </w:r>
          </w:p>
        </w:tc>
        <w:tc>
          <w:tcPr>
            <w:tcW w:w="1560" w:type="dxa"/>
          </w:tcPr>
          <w:p w14:paraId="4909557D" w14:textId="77777777" w:rsidR="001A2306" w:rsidRPr="00925811" w:rsidRDefault="001A2306" w:rsidP="001A2306">
            <w:r w:rsidRPr="00925811">
              <w:t>0.358</w:t>
            </w:r>
          </w:p>
        </w:tc>
      </w:tr>
      <w:tr w:rsidR="001A2306" w:rsidRPr="00925811" w14:paraId="7FA1F815" w14:textId="77777777" w:rsidTr="00A75C46">
        <w:tc>
          <w:tcPr>
            <w:tcW w:w="1134" w:type="dxa"/>
          </w:tcPr>
          <w:p w14:paraId="4C3E0CDF" w14:textId="77777777" w:rsidR="001A2306" w:rsidRPr="00925811" w:rsidRDefault="001A2306" w:rsidP="001A2306">
            <w:r w:rsidRPr="00925811">
              <w:t>WMID</w:t>
            </w:r>
          </w:p>
        </w:tc>
        <w:tc>
          <w:tcPr>
            <w:tcW w:w="1559" w:type="dxa"/>
          </w:tcPr>
          <w:p w14:paraId="03809E28" w14:textId="77777777" w:rsidR="001A2306" w:rsidRPr="00925811" w:rsidRDefault="001A2306" w:rsidP="001A2306">
            <w:r w:rsidRPr="00925811">
              <w:t>0.450</w:t>
            </w:r>
          </w:p>
        </w:tc>
        <w:tc>
          <w:tcPr>
            <w:tcW w:w="1559" w:type="dxa"/>
          </w:tcPr>
          <w:p w14:paraId="78402185" w14:textId="77777777" w:rsidR="001A2306" w:rsidRPr="00925811" w:rsidRDefault="001A2306" w:rsidP="001A2306">
            <w:r w:rsidRPr="00925811">
              <w:t>0.450</w:t>
            </w:r>
          </w:p>
        </w:tc>
        <w:tc>
          <w:tcPr>
            <w:tcW w:w="1560" w:type="dxa"/>
          </w:tcPr>
          <w:p w14:paraId="4F52E5F9" w14:textId="77777777" w:rsidR="001A2306" w:rsidRPr="00925811" w:rsidRDefault="001A2306" w:rsidP="001A2306">
            <w:r w:rsidRPr="00925811">
              <w:t>0.450</w:t>
            </w:r>
          </w:p>
        </w:tc>
        <w:tc>
          <w:tcPr>
            <w:tcW w:w="1559" w:type="dxa"/>
          </w:tcPr>
          <w:p w14:paraId="3A4D68A2" w14:textId="77777777" w:rsidR="001A2306" w:rsidRPr="00925811" w:rsidRDefault="001A2306" w:rsidP="001A2306">
            <w:r w:rsidRPr="00925811">
              <w:t>0.450</w:t>
            </w:r>
          </w:p>
        </w:tc>
        <w:tc>
          <w:tcPr>
            <w:tcW w:w="1560" w:type="dxa"/>
          </w:tcPr>
          <w:p w14:paraId="46B3ED43" w14:textId="77777777" w:rsidR="001A2306" w:rsidRPr="00925811" w:rsidRDefault="001A2306" w:rsidP="001A2306">
            <w:r w:rsidRPr="00925811">
              <w:t>0.450</w:t>
            </w:r>
          </w:p>
        </w:tc>
      </w:tr>
      <w:tr w:rsidR="001A2306" w:rsidRPr="00925811" w14:paraId="64FDBB38" w14:textId="77777777" w:rsidTr="00A75C46">
        <w:tc>
          <w:tcPr>
            <w:tcW w:w="1134" w:type="dxa"/>
          </w:tcPr>
          <w:p w14:paraId="03B7282E" w14:textId="77777777" w:rsidR="001A2306" w:rsidRPr="00925811" w:rsidRDefault="001A2306" w:rsidP="001A2306">
            <w:r w:rsidRPr="00925811">
              <w:t>EMID</w:t>
            </w:r>
          </w:p>
        </w:tc>
        <w:tc>
          <w:tcPr>
            <w:tcW w:w="1559" w:type="dxa"/>
          </w:tcPr>
          <w:p w14:paraId="248D2B94" w14:textId="77777777" w:rsidR="001A2306" w:rsidRPr="00925811" w:rsidRDefault="001A2306" w:rsidP="001A2306">
            <w:r w:rsidRPr="00925811">
              <w:t>0.461</w:t>
            </w:r>
          </w:p>
        </w:tc>
        <w:tc>
          <w:tcPr>
            <w:tcW w:w="1559" w:type="dxa"/>
          </w:tcPr>
          <w:p w14:paraId="56CD8F73" w14:textId="77777777" w:rsidR="001A2306" w:rsidRPr="00925811" w:rsidRDefault="001A2306" w:rsidP="001A2306">
            <w:r w:rsidRPr="00925811">
              <w:t>0.461</w:t>
            </w:r>
          </w:p>
        </w:tc>
        <w:tc>
          <w:tcPr>
            <w:tcW w:w="1560" w:type="dxa"/>
          </w:tcPr>
          <w:p w14:paraId="270521F2" w14:textId="77777777" w:rsidR="001A2306" w:rsidRPr="00925811" w:rsidRDefault="001A2306" w:rsidP="001A2306">
            <w:r w:rsidRPr="00925811">
              <w:t>0.461</w:t>
            </w:r>
          </w:p>
        </w:tc>
        <w:tc>
          <w:tcPr>
            <w:tcW w:w="1559" w:type="dxa"/>
          </w:tcPr>
          <w:p w14:paraId="0AF3FB5D" w14:textId="77777777" w:rsidR="001A2306" w:rsidRPr="00925811" w:rsidRDefault="001A2306" w:rsidP="001A2306">
            <w:r w:rsidRPr="00925811">
              <w:t>0.461</w:t>
            </w:r>
          </w:p>
        </w:tc>
        <w:tc>
          <w:tcPr>
            <w:tcW w:w="1560" w:type="dxa"/>
          </w:tcPr>
          <w:p w14:paraId="4CFEC5F9" w14:textId="77777777" w:rsidR="001A2306" w:rsidRPr="00925811" w:rsidRDefault="001A2306" w:rsidP="001A2306">
            <w:r w:rsidRPr="00925811">
              <w:t>0.461</w:t>
            </w:r>
          </w:p>
        </w:tc>
      </w:tr>
      <w:tr w:rsidR="001A2306" w:rsidRPr="00925811" w14:paraId="530A2580" w14:textId="77777777" w:rsidTr="00A75C46">
        <w:tc>
          <w:tcPr>
            <w:tcW w:w="1134" w:type="dxa"/>
          </w:tcPr>
          <w:p w14:paraId="75044468" w14:textId="77777777" w:rsidR="001A2306" w:rsidRPr="00925811" w:rsidRDefault="001A2306" w:rsidP="001A2306">
            <w:r w:rsidRPr="00925811">
              <w:t>SWALES</w:t>
            </w:r>
          </w:p>
        </w:tc>
        <w:tc>
          <w:tcPr>
            <w:tcW w:w="1559" w:type="dxa"/>
          </w:tcPr>
          <w:p w14:paraId="3FC14DA8" w14:textId="77777777" w:rsidR="001A2306" w:rsidRPr="00925811" w:rsidRDefault="001A2306" w:rsidP="001A2306">
            <w:r w:rsidRPr="00925811">
              <w:t>0.230</w:t>
            </w:r>
          </w:p>
        </w:tc>
        <w:tc>
          <w:tcPr>
            <w:tcW w:w="1559" w:type="dxa"/>
          </w:tcPr>
          <w:p w14:paraId="75CCF3E1" w14:textId="77777777" w:rsidR="001A2306" w:rsidRPr="00925811" w:rsidRDefault="001A2306" w:rsidP="001A2306">
            <w:r w:rsidRPr="00925811">
              <w:t>0.230</w:t>
            </w:r>
          </w:p>
        </w:tc>
        <w:tc>
          <w:tcPr>
            <w:tcW w:w="1560" w:type="dxa"/>
          </w:tcPr>
          <w:p w14:paraId="52B4F460" w14:textId="77777777" w:rsidR="001A2306" w:rsidRPr="00925811" w:rsidRDefault="001A2306" w:rsidP="001A2306">
            <w:r w:rsidRPr="00925811">
              <w:t>0.230</w:t>
            </w:r>
          </w:p>
        </w:tc>
        <w:tc>
          <w:tcPr>
            <w:tcW w:w="1559" w:type="dxa"/>
          </w:tcPr>
          <w:p w14:paraId="030FE79D" w14:textId="77777777" w:rsidR="001A2306" w:rsidRPr="00925811" w:rsidRDefault="001A2306" w:rsidP="001A2306">
            <w:r w:rsidRPr="00925811">
              <w:t>0.230</w:t>
            </w:r>
          </w:p>
        </w:tc>
        <w:tc>
          <w:tcPr>
            <w:tcW w:w="1560" w:type="dxa"/>
          </w:tcPr>
          <w:p w14:paraId="14351242" w14:textId="77777777" w:rsidR="001A2306" w:rsidRPr="00925811" w:rsidRDefault="001A2306" w:rsidP="001A2306">
            <w:r w:rsidRPr="00925811">
              <w:t>0.230</w:t>
            </w:r>
          </w:p>
        </w:tc>
      </w:tr>
      <w:tr w:rsidR="001A2306" w:rsidRPr="00925811" w14:paraId="45B99D9F" w14:textId="77777777" w:rsidTr="00A75C46">
        <w:tc>
          <w:tcPr>
            <w:tcW w:w="1134" w:type="dxa"/>
          </w:tcPr>
          <w:p w14:paraId="474D80D5" w14:textId="77777777" w:rsidR="001A2306" w:rsidRPr="00925811" w:rsidRDefault="001A2306" w:rsidP="001A2306">
            <w:r w:rsidRPr="00925811">
              <w:t>SWEST</w:t>
            </w:r>
          </w:p>
        </w:tc>
        <w:tc>
          <w:tcPr>
            <w:tcW w:w="1559" w:type="dxa"/>
          </w:tcPr>
          <w:p w14:paraId="03544359" w14:textId="77777777" w:rsidR="001A2306" w:rsidRPr="00925811" w:rsidRDefault="001A2306" w:rsidP="001A2306">
            <w:r w:rsidRPr="00925811">
              <w:t>0.350</w:t>
            </w:r>
          </w:p>
        </w:tc>
        <w:tc>
          <w:tcPr>
            <w:tcW w:w="1559" w:type="dxa"/>
          </w:tcPr>
          <w:p w14:paraId="52A86A3F" w14:textId="77777777" w:rsidR="001A2306" w:rsidRPr="00925811" w:rsidRDefault="001A2306" w:rsidP="001A2306">
            <w:r w:rsidRPr="00925811">
              <w:t>0.350</w:t>
            </w:r>
          </w:p>
        </w:tc>
        <w:tc>
          <w:tcPr>
            <w:tcW w:w="1560" w:type="dxa"/>
          </w:tcPr>
          <w:p w14:paraId="2200E695" w14:textId="77777777" w:rsidR="001A2306" w:rsidRPr="00925811" w:rsidRDefault="001A2306" w:rsidP="001A2306">
            <w:r w:rsidRPr="00925811">
              <w:t>0.350</w:t>
            </w:r>
          </w:p>
        </w:tc>
        <w:tc>
          <w:tcPr>
            <w:tcW w:w="1559" w:type="dxa"/>
          </w:tcPr>
          <w:p w14:paraId="179A97A1" w14:textId="77777777" w:rsidR="001A2306" w:rsidRPr="00925811" w:rsidRDefault="001A2306" w:rsidP="001A2306">
            <w:r w:rsidRPr="00925811">
              <w:t>0.350</w:t>
            </w:r>
          </w:p>
        </w:tc>
        <w:tc>
          <w:tcPr>
            <w:tcW w:w="1560" w:type="dxa"/>
          </w:tcPr>
          <w:p w14:paraId="20B7C97E" w14:textId="77777777" w:rsidR="001A2306" w:rsidRPr="00925811" w:rsidRDefault="001A2306" w:rsidP="001A2306">
            <w:r w:rsidRPr="00925811">
              <w:t>0.350</w:t>
            </w:r>
          </w:p>
        </w:tc>
      </w:tr>
      <w:tr w:rsidR="001A2306" w:rsidRPr="00925811" w14:paraId="77C6A8EE" w14:textId="77777777" w:rsidTr="00A75C46">
        <w:tc>
          <w:tcPr>
            <w:tcW w:w="1134" w:type="dxa"/>
          </w:tcPr>
          <w:p w14:paraId="7CE0B519" w14:textId="77777777" w:rsidR="001A2306" w:rsidRPr="00925811" w:rsidRDefault="001A2306" w:rsidP="001A2306">
            <w:r w:rsidRPr="00925811">
              <w:t>LPN</w:t>
            </w:r>
          </w:p>
        </w:tc>
        <w:tc>
          <w:tcPr>
            <w:tcW w:w="1559" w:type="dxa"/>
          </w:tcPr>
          <w:p w14:paraId="53908634" w14:textId="77777777" w:rsidR="001A2306" w:rsidRPr="00925811" w:rsidRDefault="001A2306" w:rsidP="001A2306">
            <w:r w:rsidRPr="00925811">
              <w:t>0.303</w:t>
            </w:r>
          </w:p>
        </w:tc>
        <w:tc>
          <w:tcPr>
            <w:tcW w:w="1559" w:type="dxa"/>
          </w:tcPr>
          <w:p w14:paraId="6A79581F" w14:textId="77777777" w:rsidR="001A2306" w:rsidRPr="00925811" w:rsidRDefault="001A2306" w:rsidP="001A2306">
            <w:r w:rsidRPr="00925811">
              <w:t>0.303</w:t>
            </w:r>
          </w:p>
        </w:tc>
        <w:tc>
          <w:tcPr>
            <w:tcW w:w="1560" w:type="dxa"/>
          </w:tcPr>
          <w:p w14:paraId="4C36984B" w14:textId="77777777" w:rsidR="001A2306" w:rsidRPr="00925811" w:rsidRDefault="001A2306" w:rsidP="001A2306">
            <w:r w:rsidRPr="00925811">
              <w:t>0.303</w:t>
            </w:r>
          </w:p>
        </w:tc>
        <w:tc>
          <w:tcPr>
            <w:tcW w:w="1559" w:type="dxa"/>
          </w:tcPr>
          <w:p w14:paraId="657D58D3" w14:textId="77777777" w:rsidR="001A2306" w:rsidRPr="00925811" w:rsidRDefault="001A2306" w:rsidP="001A2306">
            <w:r w:rsidRPr="00925811">
              <w:t>0.303</w:t>
            </w:r>
          </w:p>
        </w:tc>
        <w:tc>
          <w:tcPr>
            <w:tcW w:w="1560" w:type="dxa"/>
          </w:tcPr>
          <w:p w14:paraId="14C57FDB" w14:textId="77777777" w:rsidR="001A2306" w:rsidRPr="00925811" w:rsidRDefault="001A2306" w:rsidP="001A2306">
            <w:r w:rsidRPr="00925811">
              <w:t>0.303</w:t>
            </w:r>
          </w:p>
        </w:tc>
      </w:tr>
      <w:tr w:rsidR="001A2306" w:rsidRPr="00925811" w14:paraId="7465C7EC" w14:textId="77777777" w:rsidTr="00A75C46">
        <w:tc>
          <w:tcPr>
            <w:tcW w:w="1134" w:type="dxa"/>
          </w:tcPr>
          <w:p w14:paraId="1B4BB164" w14:textId="77777777" w:rsidR="001A2306" w:rsidRPr="00925811" w:rsidRDefault="001A2306" w:rsidP="001A2306">
            <w:r w:rsidRPr="00925811">
              <w:t>SPN</w:t>
            </w:r>
          </w:p>
        </w:tc>
        <w:tc>
          <w:tcPr>
            <w:tcW w:w="1559" w:type="dxa"/>
          </w:tcPr>
          <w:p w14:paraId="41E117C7" w14:textId="77777777" w:rsidR="001A2306" w:rsidRPr="00925811" w:rsidRDefault="001A2306" w:rsidP="001A2306">
            <w:r w:rsidRPr="00925811">
              <w:t>0.313</w:t>
            </w:r>
          </w:p>
        </w:tc>
        <w:tc>
          <w:tcPr>
            <w:tcW w:w="1559" w:type="dxa"/>
          </w:tcPr>
          <w:p w14:paraId="735A0DF3" w14:textId="77777777" w:rsidR="001A2306" w:rsidRPr="00925811" w:rsidRDefault="001A2306" w:rsidP="001A2306">
            <w:r w:rsidRPr="00925811">
              <w:t>0.313</w:t>
            </w:r>
          </w:p>
        </w:tc>
        <w:tc>
          <w:tcPr>
            <w:tcW w:w="1560" w:type="dxa"/>
          </w:tcPr>
          <w:p w14:paraId="60D60941" w14:textId="77777777" w:rsidR="001A2306" w:rsidRPr="00925811" w:rsidRDefault="001A2306" w:rsidP="001A2306">
            <w:r w:rsidRPr="00925811">
              <w:t>0.313</w:t>
            </w:r>
          </w:p>
        </w:tc>
        <w:tc>
          <w:tcPr>
            <w:tcW w:w="1559" w:type="dxa"/>
          </w:tcPr>
          <w:p w14:paraId="0E2DE4B3" w14:textId="77777777" w:rsidR="001A2306" w:rsidRPr="00925811" w:rsidRDefault="001A2306" w:rsidP="001A2306">
            <w:r w:rsidRPr="00925811">
              <w:t>0.313</w:t>
            </w:r>
          </w:p>
        </w:tc>
        <w:tc>
          <w:tcPr>
            <w:tcW w:w="1560" w:type="dxa"/>
          </w:tcPr>
          <w:p w14:paraId="11AB5197" w14:textId="77777777" w:rsidR="001A2306" w:rsidRPr="00925811" w:rsidRDefault="001A2306" w:rsidP="001A2306">
            <w:r w:rsidRPr="00925811">
              <w:t>0.313</w:t>
            </w:r>
          </w:p>
        </w:tc>
      </w:tr>
      <w:tr w:rsidR="001A2306" w:rsidRPr="00925811" w14:paraId="794312CA" w14:textId="77777777" w:rsidTr="00A75C46">
        <w:tc>
          <w:tcPr>
            <w:tcW w:w="1134" w:type="dxa"/>
          </w:tcPr>
          <w:p w14:paraId="7FB3A02B" w14:textId="77777777" w:rsidR="001A2306" w:rsidRPr="00925811" w:rsidRDefault="001A2306" w:rsidP="001A2306">
            <w:r w:rsidRPr="00925811">
              <w:t>EPN</w:t>
            </w:r>
          </w:p>
        </w:tc>
        <w:tc>
          <w:tcPr>
            <w:tcW w:w="1559" w:type="dxa"/>
          </w:tcPr>
          <w:p w14:paraId="29148024" w14:textId="77777777" w:rsidR="001A2306" w:rsidRPr="00925811" w:rsidRDefault="001A2306" w:rsidP="001A2306">
            <w:r w:rsidRPr="00925811">
              <w:t>0.489</w:t>
            </w:r>
          </w:p>
        </w:tc>
        <w:tc>
          <w:tcPr>
            <w:tcW w:w="1559" w:type="dxa"/>
          </w:tcPr>
          <w:p w14:paraId="1284BBEC" w14:textId="77777777" w:rsidR="001A2306" w:rsidRPr="00925811" w:rsidRDefault="001A2306" w:rsidP="001A2306">
            <w:r w:rsidRPr="00925811">
              <w:t>0.489</w:t>
            </w:r>
          </w:p>
        </w:tc>
        <w:tc>
          <w:tcPr>
            <w:tcW w:w="1560" w:type="dxa"/>
          </w:tcPr>
          <w:p w14:paraId="092A1438" w14:textId="77777777" w:rsidR="001A2306" w:rsidRPr="00925811" w:rsidRDefault="001A2306" w:rsidP="001A2306">
            <w:r w:rsidRPr="00925811">
              <w:t>0.489</w:t>
            </w:r>
          </w:p>
        </w:tc>
        <w:tc>
          <w:tcPr>
            <w:tcW w:w="1559" w:type="dxa"/>
          </w:tcPr>
          <w:p w14:paraId="2E5666C3" w14:textId="77777777" w:rsidR="001A2306" w:rsidRPr="00925811" w:rsidRDefault="001A2306" w:rsidP="001A2306">
            <w:r w:rsidRPr="00925811">
              <w:t>0.489</w:t>
            </w:r>
          </w:p>
        </w:tc>
        <w:tc>
          <w:tcPr>
            <w:tcW w:w="1560" w:type="dxa"/>
          </w:tcPr>
          <w:p w14:paraId="43B10614" w14:textId="77777777" w:rsidR="001A2306" w:rsidRPr="00925811" w:rsidRDefault="001A2306" w:rsidP="001A2306">
            <w:r w:rsidRPr="00925811">
              <w:t>0.489</w:t>
            </w:r>
          </w:p>
        </w:tc>
      </w:tr>
      <w:tr w:rsidR="001A2306" w:rsidRPr="00925811" w14:paraId="2A7AFD70" w14:textId="77777777" w:rsidTr="00A75C46">
        <w:tc>
          <w:tcPr>
            <w:tcW w:w="1134" w:type="dxa"/>
          </w:tcPr>
          <w:p w14:paraId="1D34D44F" w14:textId="77777777" w:rsidR="001A2306" w:rsidRPr="00925811" w:rsidRDefault="001A2306" w:rsidP="001A2306">
            <w:r w:rsidRPr="00925811">
              <w:t>SPD</w:t>
            </w:r>
          </w:p>
        </w:tc>
        <w:tc>
          <w:tcPr>
            <w:tcW w:w="1559" w:type="dxa"/>
          </w:tcPr>
          <w:p w14:paraId="0EC1972B" w14:textId="77777777" w:rsidR="001A2306" w:rsidRPr="00925811" w:rsidRDefault="001A2306" w:rsidP="001A2306">
            <w:r w:rsidRPr="00925811">
              <w:t>0.332</w:t>
            </w:r>
          </w:p>
        </w:tc>
        <w:tc>
          <w:tcPr>
            <w:tcW w:w="1559" w:type="dxa"/>
          </w:tcPr>
          <w:p w14:paraId="33D11680" w14:textId="77777777" w:rsidR="001A2306" w:rsidRPr="00925811" w:rsidRDefault="001A2306" w:rsidP="001A2306">
            <w:r w:rsidRPr="00925811">
              <w:t>0.332</w:t>
            </w:r>
          </w:p>
        </w:tc>
        <w:tc>
          <w:tcPr>
            <w:tcW w:w="1560" w:type="dxa"/>
          </w:tcPr>
          <w:p w14:paraId="77590A15" w14:textId="77777777" w:rsidR="001A2306" w:rsidRPr="00925811" w:rsidRDefault="001A2306" w:rsidP="001A2306">
            <w:r w:rsidRPr="00925811">
              <w:t>0.332</w:t>
            </w:r>
          </w:p>
        </w:tc>
        <w:tc>
          <w:tcPr>
            <w:tcW w:w="1559" w:type="dxa"/>
          </w:tcPr>
          <w:p w14:paraId="2DE4C2D0" w14:textId="77777777" w:rsidR="001A2306" w:rsidRPr="00925811" w:rsidRDefault="001A2306" w:rsidP="001A2306">
            <w:r w:rsidRPr="00925811">
              <w:t>0.332</w:t>
            </w:r>
          </w:p>
        </w:tc>
        <w:tc>
          <w:tcPr>
            <w:tcW w:w="1560" w:type="dxa"/>
          </w:tcPr>
          <w:p w14:paraId="3C1270B7" w14:textId="77777777" w:rsidR="001A2306" w:rsidRPr="00925811" w:rsidRDefault="001A2306" w:rsidP="001A2306">
            <w:r w:rsidRPr="00925811">
              <w:t>0.332</w:t>
            </w:r>
          </w:p>
        </w:tc>
      </w:tr>
      <w:tr w:rsidR="001A2306" w:rsidRPr="00925811" w14:paraId="6DDADBD3" w14:textId="77777777" w:rsidTr="00A75C46">
        <w:tc>
          <w:tcPr>
            <w:tcW w:w="1134" w:type="dxa"/>
          </w:tcPr>
          <w:p w14:paraId="4B598D2D" w14:textId="77777777" w:rsidR="001A2306" w:rsidRPr="00925811" w:rsidRDefault="001A2306" w:rsidP="001A2306">
            <w:r w:rsidRPr="00925811">
              <w:t>SPMW</w:t>
            </w:r>
          </w:p>
        </w:tc>
        <w:tc>
          <w:tcPr>
            <w:tcW w:w="1559" w:type="dxa"/>
          </w:tcPr>
          <w:p w14:paraId="4589C8DF" w14:textId="77777777" w:rsidR="001A2306" w:rsidRPr="00925811" w:rsidRDefault="001A2306" w:rsidP="001A2306">
            <w:r w:rsidRPr="00925811">
              <w:t>0.370</w:t>
            </w:r>
          </w:p>
        </w:tc>
        <w:tc>
          <w:tcPr>
            <w:tcW w:w="1559" w:type="dxa"/>
          </w:tcPr>
          <w:p w14:paraId="51EBDE77" w14:textId="77777777" w:rsidR="001A2306" w:rsidRPr="00925811" w:rsidRDefault="001A2306" w:rsidP="001A2306">
            <w:r w:rsidRPr="00925811">
              <w:t>0.370</w:t>
            </w:r>
          </w:p>
        </w:tc>
        <w:tc>
          <w:tcPr>
            <w:tcW w:w="1560" w:type="dxa"/>
          </w:tcPr>
          <w:p w14:paraId="60C251B2" w14:textId="77777777" w:rsidR="001A2306" w:rsidRPr="00925811" w:rsidRDefault="001A2306" w:rsidP="001A2306">
            <w:r w:rsidRPr="00925811">
              <w:t>0.370</w:t>
            </w:r>
          </w:p>
        </w:tc>
        <w:tc>
          <w:tcPr>
            <w:tcW w:w="1559" w:type="dxa"/>
          </w:tcPr>
          <w:p w14:paraId="19C50B09" w14:textId="77777777" w:rsidR="001A2306" w:rsidRPr="00925811" w:rsidRDefault="001A2306" w:rsidP="001A2306">
            <w:r w:rsidRPr="00925811">
              <w:t>0.370</w:t>
            </w:r>
          </w:p>
        </w:tc>
        <w:tc>
          <w:tcPr>
            <w:tcW w:w="1560" w:type="dxa"/>
          </w:tcPr>
          <w:p w14:paraId="374504ED" w14:textId="77777777" w:rsidR="001A2306" w:rsidRPr="00925811" w:rsidRDefault="001A2306" w:rsidP="001A2306">
            <w:r w:rsidRPr="00925811">
              <w:t>0.370</w:t>
            </w:r>
          </w:p>
        </w:tc>
      </w:tr>
      <w:tr w:rsidR="001A2306" w:rsidRPr="00925811" w14:paraId="7810B693" w14:textId="77777777" w:rsidTr="00A75C46">
        <w:tc>
          <w:tcPr>
            <w:tcW w:w="1134" w:type="dxa"/>
          </w:tcPr>
          <w:p w14:paraId="003024CB" w14:textId="77777777" w:rsidR="001A2306" w:rsidRPr="00925811" w:rsidRDefault="001A2306" w:rsidP="001A2306">
            <w:r w:rsidRPr="00925811">
              <w:t>SSEH</w:t>
            </w:r>
          </w:p>
        </w:tc>
        <w:tc>
          <w:tcPr>
            <w:tcW w:w="1559" w:type="dxa"/>
          </w:tcPr>
          <w:p w14:paraId="52002C07" w14:textId="77777777" w:rsidR="001A2306" w:rsidRPr="00925811" w:rsidRDefault="001A2306" w:rsidP="001A2306">
            <w:r w:rsidRPr="00925811">
              <w:t>0.248</w:t>
            </w:r>
          </w:p>
        </w:tc>
        <w:tc>
          <w:tcPr>
            <w:tcW w:w="1559" w:type="dxa"/>
          </w:tcPr>
          <w:p w14:paraId="6BA5EFCB" w14:textId="77777777" w:rsidR="001A2306" w:rsidRPr="00925811" w:rsidRDefault="001A2306" w:rsidP="001A2306">
            <w:r w:rsidRPr="00925811">
              <w:t>0.248</w:t>
            </w:r>
          </w:p>
        </w:tc>
        <w:tc>
          <w:tcPr>
            <w:tcW w:w="1560" w:type="dxa"/>
          </w:tcPr>
          <w:p w14:paraId="57ED3282" w14:textId="77777777" w:rsidR="001A2306" w:rsidRPr="00925811" w:rsidRDefault="001A2306" w:rsidP="001A2306">
            <w:r w:rsidRPr="00925811">
              <w:t>0.248</w:t>
            </w:r>
          </w:p>
        </w:tc>
        <w:tc>
          <w:tcPr>
            <w:tcW w:w="1559" w:type="dxa"/>
          </w:tcPr>
          <w:p w14:paraId="41B7977E" w14:textId="77777777" w:rsidR="001A2306" w:rsidRPr="00925811" w:rsidRDefault="001A2306" w:rsidP="001A2306">
            <w:r w:rsidRPr="00925811">
              <w:t>0.248</w:t>
            </w:r>
          </w:p>
        </w:tc>
        <w:tc>
          <w:tcPr>
            <w:tcW w:w="1560" w:type="dxa"/>
          </w:tcPr>
          <w:p w14:paraId="3B3B96B0" w14:textId="77777777" w:rsidR="001A2306" w:rsidRPr="00925811" w:rsidRDefault="001A2306" w:rsidP="001A2306">
            <w:r w:rsidRPr="00925811">
              <w:t>0.248</w:t>
            </w:r>
          </w:p>
        </w:tc>
      </w:tr>
      <w:tr w:rsidR="001A2306" w:rsidRPr="00925811" w14:paraId="7E5760C5" w14:textId="77777777" w:rsidTr="00A75C46">
        <w:tc>
          <w:tcPr>
            <w:tcW w:w="1134" w:type="dxa"/>
          </w:tcPr>
          <w:p w14:paraId="34392109" w14:textId="77777777" w:rsidR="001A2306" w:rsidRPr="00925811" w:rsidRDefault="001A2306" w:rsidP="001A2306">
            <w:r w:rsidRPr="00925811">
              <w:t>SSES</w:t>
            </w:r>
          </w:p>
        </w:tc>
        <w:tc>
          <w:tcPr>
            <w:tcW w:w="1559" w:type="dxa"/>
          </w:tcPr>
          <w:p w14:paraId="0EB52506" w14:textId="77777777" w:rsidR="001A2306" w:rsidRPr="00925811" w:rsidRDefault="001A2306" w:rsidP="001A2306">
            <w:r w:rsidRPr="00925811">
              <w:t>0.468</w:t>
            </w:r>
          </w:p>
        </w:tc>
        <w:tc>
          <w:tcPr>
            <w:tcW w:w="1559" w:type="dxa"/>
          </w:tcPr>
          <w:p w14:paraId="565A06FC" w14:textId="77777777" w:rsidR="001A2306" w:rsidRPr="00925811" w:rsidRDefault="001A2306" w:rsidP="001A2306">
            <w:r w:rsidRPr="00925811">
              <w:t>0.468</w:t>
            </w:r>
          </w:p>
        </w:tc>
        <w:tc>
          <w:tcPr>
            <w:tcW w:w="1560" w:type="dxa"/>
          </w:tcPr>
          <w:p w14:paraId="56CAC70A" w14:textId="77777777" w:rsidR="001A2306" w:rsidRPr="00925811" w:rsidRDefault="001A2306" w:rsidP="001A2306">
            <w:r w:rsidRPr="00925811">
              <w:t>0.468</w:t>
            </w:r>
          </w:p>
        </w:tc>
        <w:tc>
          <w:tcPr>
            <w:tcW w:w="1559" w:type="dxa"/>
          </w:tcPr>
          <w:p w14:paraId="3C42AE23" w14:textId="77777777" w:rsidR="001A2306" w:rsidRPr="00925811" w:rsidRDefault="001A2306" w:rsidP="001A2306">
            <w:r w:rsidRPr="00925811">
              <w:t>0.468</w:t>
            </w:r>
          </w:p>
        </w:tc>
        <w:tc>
          <w:tcPr>
            <w:tcW w:w="1560" w:type="dxa"/>
          </w:tcPr>
          <w:p w14:paraId="651F56F2" w14:textId="77777777" w:rsidR="001A2306" w:rsidRPr="00925811" w:rsidRDefault="001A2306" w:rsidP="001A2306">
            <w:r w:rsidRPr="00925811">
              <w:t>0.468</w:t>
            </w:r>
          </w:p>
        </w:tc>
      </w:tr>
    </w:tbl>
    <w:p w14:paraId="2B33E0A9" w14:textId="77777777" w:rsidR="00E61EDC" w:rsidRPr="00925811" w:rsidRDefault="00E61EDC" w:rsidP="00E61EDC">
      <w:pPr>
        <w:pStyle w:val="Heading2"/>
      </w:pPr>
      <w:bookmarkStart w:id="269" w:name="_Toc115252659"/>
      <w:bookmarkStart w:id="270" w:name="_Toc121736136"/>
      <w:bookmarkStart w:id="271" w:name="_Toc126074421"/>
      <w:r w:rsidRPr="00925811">
        <w:t>[Not used]</w:t>
      </w:r>
      <w:bookmarkStart w:id="272" w:name="_Toc63244211"/>
      <w:bookmarkStart w:id="273" w:name="_Toc94624482"/>
      <w:bookmarkStart w:id="274" w:name="_Toc121736549"/>
      <w:bookmarkStart w:id="275" w:name="_Toc58275228"/>
      <w:bookmarkStart w:id="276" w:name="_Toc115252660"/>
      <w:bookmarkEnd w:id="269"/>
      <w:bookmarkEnd w:id="270"/>
      <w:bookmarkEnd w:id="271"/>
    </w:p>
    <w:p w14:paraId="31F2D1B3" w14:textId="2B9AA594" w:rsidR="001A2306" w:rsidRPr="00925811" w:rsidRDefault="00726520" w:rsidP="001A2306">
      <w:pPr>
        <w:pStyle w:val="Heading2"/>
      </w:pPr>
      <w:bookmarkStart w:id="277" w:name="_Toc126074422"/>
      <w:r w:rsidRPr="00925811">
        <w:t>[Not used]</w:t>
      </w:r>
      <w:bookmarkEnd w:id="272"/>
      <w:bookmarkEnd w:id="273"/>
      <w:bookmarkEnd w:id="274"/>
      <w:bookmarkEnd w:id="275"/>
      <w:bookmarkEnd w:id="276"/>
      <w:bookmarkEnd w:id="277"/>
    </w:p>
    <w:p w14:paraId="4B639047" w14:textId="77777777" w:rsidR="001A2306" w:rsidRPr="00925811" w:rsidRDefault="001A2306" w:rsidP="001A2306">
      <w:pPr>
        <w:pStyle w:val="Heading1"/>
      </w:pPr>
      <w:bookmarkStart w:id="278" w:name="_Toc109213487"/>
      <w:bookmarkStart w:id="279" w:name="_Toc115339811"/>
      <w:bookmarkStart w:id="280" w:name="_Toc121736138"/>
      <w:bookmarkStart w:id="281" w:name="_Toc126074423"/>
      <w:r w:rsidRPr="00925811">
        <w:t>Other revenue allowances</w:t>
      </w:r>
      <w:bookmarkStart w:id="282" w:name="_Toc109213271"/>
      <w:bookmarkStart w:id="283" w:name="_Toc109213359"/>
      <w:bookmarkEnd w:id="278"/>
      <w:bookmarkEnd w:id="279"/>
      <w:bookmarkEnd w:id="280"/>
      <w:bookmarkEnd w:id="281"/>
      <w:bookmarkEnd w:id="282"/>
      <w:bookmarkEnd w:id="283"/>
    </w:p>
    <w:p w14:paraId="45A2C760" w14:textId="77777777" w:rsidR="001A2306" w:rsidRPr="00925811" w:rsidRDefault="001A2306" w:rsidP="001A2306">
      <w:pPr>
        <w:pStyle w:val="Heading2"/>
      </w:pPr>
      <w:bookmarkStart w:id="284" w:name="_Toc109213488"/>
      <w:bookmarkStart w:id="285" w:name="_Toc115339812"/>
      <w:bookmarkStart w:id="286" w:name="_Toc121736139"/>
      <w:bookmarkStart w:id="287" w:name="_Toc126074424"/>
      <w:r w:rsidRPr="00925811">
        <w:t>Total other revenue allowances (ORA</w:t>
      </w:r>
      <w:r w:rsidRPr="00925811">
        <w:rPr>
          <w:rStyle w:val="Subscript"/>
        </w:rPr>
        <w:t>t</w:t>
      </w:r>
      <w:r w:rsidRPr="00925811">
        <w:t>)</w:t>
      </w:r>
      <w:bookmarkEnd w:id="284"/>
      <w:bookmarkEnd w:id="285"/>
      <w:bookmarkEnd w:id="286"/>
      <w:bookmarkEnd w:id="287"/>
    </w:p>
    <w:p w14:paraId="10C78C4A" w14:textId="77777777" w:rsidR="001A2306" w:rsidRPr="00925811" w:rsidRDefault="001A2306" w:rsidP="001A2306">
      <w:pPr>
        <w:pStyle w:val="Heading3nonumbering"/>
      </w:pPr>
      <w:r w:rsidRPr="00925811">
        <w:t>Introduction</w:t>
      </w:r>
    </w:p>
    <w:p w14:paraId="525DA143" w14:textId="77777777" w:rsidR="001A2306" w:rsidRPr="00925811" w:rsidRDefault="001A2306" w:rsidP="001A2306">
      <w:pPr>
        <w:pStyle w:val="NumberedNormal"/>
      </w:pPr>
      <w:r w:rsidRPr="00925811">
        <w:t>The purpose of this condition is to calculate the term ORA</w:t>
      </w:r>
      <w:r w:rsidRPr="00925811">
        <w:rPr>
          <w:rStyle w:val="Subscript"/>
        </w:rPr>
        <w:t>t</w:t>
      </w:r>
      <w:r w:rsidRPr="00925811">
        <w:t xml:space="preserve"> (the other revenue allowance term).  This contributes to the calculation of Calculated Revenue in Special Condition 2.1 (Revenue restriction).</w:t>
      </w:r>
    </w:p>
    <w:p w14:paraId="6D0071E3" w14:textId="77777777" w:rsidR="001A2306" w:rsidRPr="00925811" w:rsidRDefault="001A2306" w:rsidP="001A2306">
      <w:pPr>
        <w:pStyle w:val="NumberedNormal"/>
      </w:pPr>
      <w:r w:rsidRPr="00925811">
        <w:t>The effect is to produce a total of individual other revenue allowance terms.</w:t>
      </w:r>
    </w:p>
    <w:p w14:paraId="451DF68B" w14:textId="77777777" w:rsidR="001A2306" w:rsidRPr="00925811" w:rsidRDefault="001A2306" w:rsidP="001A2306">
      <w:pPr>
        <w:pStyle w:val="Heading3"/>
      </w:pPr>
      <w:r w:rsidRPr="00925811">
        <w:t>Formula for calculating total other revenue allowances (ORA</w:t>
      </w:r>
      <w:r w:rsidRPr="00925811">
        <w:rPr>
          <w:rStyle w:val="Subscript"/>
        </w:rPr>
        <w:t>t</w:t>
      </w:r>
      <w:r w:rsidRPr="00925811">
        <w:t>)</w:t>
      </w:r>
    </w:p>
    <w:p w14:paraId="29880DAF" w14:textId="77777777" w:rsidR="001A2306" w:rsidRPr="00925811" w:rsidRDefault="001A2306" w:rsidP="001A2306">
      <w:pPr>
        <w:pStyle w:val="NumberedNormal"/>
      </w:pPr>
      <w:r w:rsidRPr="00925811">
        <w:t>The value of ORA</w:t>
      </w:r>
      <w:r w:rsidRPr="00925811">
        <w:rPr>
          <w:rStyle w:val="Subscript"/>
        </w:rPr>
        <w:t>t</w:t>
      </w:r>
      <w:r w:rsidRPr="00925811">
        <w:t xml:space="preserve"> is derived in accordance with the following formula:</w:t>
      </w:r>
    </w:p>
    <w:p w14:paraId="6381CE96" w14:textId="77777777" w:rsidR="001A2306" w:rsidRPr="00925811" w:rsidRDefault="00883AC9" w:rsidP="001A2306">
      <m:oMathPara>
        <m:oMath>
          <m:sSub>
            <m:sSubPr>
              <m:ctrlPr>
                <w:rPr>
                  <w:rFonts w:ascii="Cambria Math" w:hAnsi="Cambria Math"/>
                </w:rPr>
              </m:ctrlPr>
            </m:sSubPr>
            <m:e>
              <m:r>
                <w:rPr>
                  <w:rFonts w:ascii="Cambria Math" w:hAnsi="Cambria Math"/>
                </w:rPr>
                <m:t>ORA</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NIA</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CNIA</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CGSRA</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AUM</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PAD</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TPAD</m:t>
              </m:r>
            </m:e>
            <m:sub>
              <m:r>
                <w:rPr>
                  <w:rFonts w:ascii="Cambria Math" w:hAnsi="Cambria Math"/>
                </w:rPr>
                <m:t>t</m:t>
              </m:r>
            </m:sub>
          </m:sSub>
        </m:oMath>
      </m:oMathPara>
    </w:p>
    <w:p w14:paraId="05DF2C6F" w14:textId="77777777" w:rsidR="001A2306" w:rsidRPr="00925811" w:rsidRDefault="001A2306" w:rsidP="001A2306">
      <w:pPr>
        <w:pStyle w:val="FormulaDefinitions"/>
      </w:pPr>
      <w:r w:rsidRPr="00925811">
        <w:t>where:</w:t>
      </w:r>
    </w:p>
    <w:p w14:paraId="5DB84CEE" w14:textId="77777777" w:rsidR="001A2306" w:rsidRPr="00925811" w:rsidRDefault="001A2306" w:rsidP="001A2306">
      <w:pPr>
        <w:pStyle w:val="FormulaDefinitions"/>
      </w:pPr>
      <w:r w:rsidRPr="00925811">
        <w:t>NIA</w:t>
      </w:r>
      <w:r w:rsidRPr="00925811">
        <w:rPr>
          <w:rStyle w:val="Subscript"/>
        </w:rPr>
        <w:t>t</w:t>
      </w:r>
      <w:r w:rsidRPr="00925811">
        <w:tab/>
        <w:t xml:space="preserve">is derived in accordance with Special Condition 5.2 (RIIO-2 network innovation allowance); </w:t>
      </w:r>
    </w:p>
    <w:p w14:paraId="026C1F8E" w14:textId="77777777" w:rsidR="001A2306" w:rsidRPr="00925811" w:rsidRDefault="001A2306" w:rsidP="001A2306">
      <w:pPr>
        <w:pStyle w:val="FormulaDefinitions"/>
      </w:pPr>
      <w:r w:rsidRPr="00925811">
        <w:t>CNIA</w:t>
      </w:r>
      <w:r w:rsidRPr="00925811">
        <w:rPr>
          <w:rStyle w:val="Subscript"/>
        </w:rPr>
        <w:t>t</w:t>
      </w:r>
      <w:r w:rsidRPr="00925811">
        <w:tab/>
        <w:t>is derived in accordance with Special Condition 5.3 (Carry-over Network Innovation Allowance);</w:t>
      </w:r>
    </w:p>
    <w:p w14:paraId="09033CF1" w14:textId="77777777" w:rsidR="001A2306" w:rsidRPr="00925811" w:rsidRDefault="001A2306" w:rsidP="001A2306">
      <w:pPr>
        <w:pStyle w:val="FormulaDefinitions"/>
      </w:pPr>
      <w:r w:rsidRPr="00925811">
        <w:t>CGSRA</w:t>
      </w:r>
      <w:r w:rsidRPr="00925811">
        <w:rPr>
          <w:rStyle w:val="Subscript"/>
        </w:rPr>
        <w:t>t</w:t>
      </w:r>
      <w:r w:rsidRPr="00925811">
        <w:tab/>
        <w:t xml:space="preserve">is derived in accordance with Special Condition 5.4 (Revenue adjustments in respect of connection performance failures); </w:t>
      </w:r>
    </w:p>
    <w:p w14:paraId="5C459F6D" w14:textId="77777777" w:rsidR="001A2306" w:rsidRPr="00925811" w:rsidRDefault="001A2306" w:rsidP="001A2306">
      <w:pPr>
        <w:pStyle w:val="FormulaDefinitions"/>
      </w:pPr>
      <w:r w:rsidRPr="00925811">
        <w:t>AUM</w:t>
      </w:r>
      <w:r w:rsidRPr="00925811">
        <w:rPr>
          <w:rStyle w:val="Subscript"/>
        </w:rPr>
        <w:t>t</w:t>
      </w:r>
      <w:r w:rsidRPr="00925811">
        <w:tab/>
        <w:t xml:space="preserve">means the aggregate amount notified to the Authority in accordance with paragraph 9.10.13 of Special Condition 9.10 (Margins on licensee’s Connection Activities); </w:t>
      </w:r>
    </w:p>
    <w:p w14:paraId="7601FA11" w14:textId="77777777" w:rsidR="001A2306" w:rsidRPr="00925811" w:rsidRDefault="001A2306" w:rsidP="001A2306">
      <w:pPr>
        <w:pStyle w:val="FormulaDefinitions"/>
      </w:pPr>
      <w:r w:rsidRPr="00925811">
        <w:t>PAD</w:t>
      </w:r>
      <w:r w:rsidRPr="00925811">
        <w:rPr>
          <w:rStyle w:val="Subscript"/>
        </w:rPr>
        <w:t>t</w:t>
      </w:r>
      <w:r w:rsidRPr="00925811">
        <w:tab/>
        <w:t>means the initial profile adjustment and has the value set out in the ED2 Price Control Financial Model; and</w:t>
      </w:r>
    </w:p>
    <w:p w14:paraId="44E35B28" w14:textId="77777777" w:rsidR="001A2306" w:rsidRPr="00925811" w:rsidRDefault="001A2306" w:rsidP="001A2306">
      <w:pPr>
        <w:pStyle w:val="FormulaDefinitions"/>
      </w:pPr>
      <w:r w:rsidRPr="00925811">
        <w:t>TPAD</w:t>
      </w:r>
      <w:r w:rsidRPr="00925811">
        <w:rPr>
          <w:rStyle w:val="Subscript"/>
        </w:rPr>
        <w:t>t</w:t>
      </w:r>
      <w:r w:rsidRPr="00925811">
        <w:tab/>
        <w:t>means the time value of money profile adjustment and has the value set out in the ED2 Price Control Financial model.</w:t>
      </w:r>
    </w:p>
    <w:p w14:paraId="612CE678" w14:textId="77777777" w:rsidR="001A2306" w:rsidRPr="00925811" w:rsidRDefault="001A2306" w:rsidP="001A2306">
      <w:pPr>
        <w:pStyle w:val="Heading2"/>
      </w:pPr>
      <w:bookmarkStart w:id="288" w:name="_Toc109213489"/>
      <w:bookmarkStart w:id="289" w:name="_Toc115339813"/>
      <w:bookmarkStart w:id="290" w:name="_Toc121736140"/>
      <w:bookmarkStart w:id="291" w:name="_Toc126074425"/>
      <w:r w:rsidRPr="00925811">
        <w:t>RIIO-2 network innovation allowance (NIA</w:t>
      </w:r>
      <w:r w:rsidRPr="00925811">
        <w:rPr>
          <w:rStyle w:val="Subscript"/>
        </w:rPr>
        <w:t>t</w:t>
      </w:r>
      <w:r w:rsidRPr="00925811">
        <w:t>)</w:t>
      </w:r>
      <w:bookmarkEnd w:id="288"/>
      <w:bookmarkEnd w:id="289"/>
      <w:bookmarkEnd w:id="290"/>
      <w:bookmarkEnd w:id="291"/>
    </w:p>
    <w:p w14:paraId="12927ABD" w14:textId="77777777" w:rsidR="001A2306" w:rsidRPr="00925811" w:rsidRDefault="001A2306" w:rsidP="001A2306">
      <w:pPr>
        <w:pStyle w:val="Heading3nonumbering"/>
      </w:pPr>
      <w:r w:rsidRPr="00925811">
        <w:t>Introduction</w:t>
      </w:r>
    </w:p>
    <w:p w14:paraId="187B62C7" w14:textId="77777777" w:rsidR="001A2306" w:rsidRPr="00925811" w:rsidRDefault="001A2306" w:rsidP="001A2306">
      <w:pPr>
        <w:pStyle w:val="NumberedNormal"/>
      </w:pPr>
      <w:r w:rsidRPr="00925811">
        <w:t>The purpose of this condition is to calculate the term NIA</w:t>
      </w:r>
      <w:r w:rsidRPr="00925811">
        <w:rPr>
          <w:rStyle w:val="Subscript"/>
        </w:rPr>
        <w:t>t</w:t>
      </w:r>
      <w:r w:rsidRPr="00925811">
        <w:t xml:space="preserve"> (the network innovation allowance term). This contributes to the calculation of the term ORA</w:t>
      </w:r>
      <w:r w:rsidRPr="00925811">
        <w:rPr>
          <w:rStyle w:val="Subscript"/>
        </w:rPr>
        <w:t>t</w:t>
      </w:r>
      <w:r w:rsidRPr="00925811">
        <w:t xml:space="preserve"> (the other revenue allowances term), which in turn feeds into Calculated Revenue in Special Condition 2.1 (Revenue restriction).</w:t>
      </w:r>
    </w:p>
    <w:p w14:paraId="50893606" w14:textId="77777777" w:rsidR="001A2306" w:rsidRPr="00925811" w:rsidRDefault="001A2306" w:rsidP="001A2306">
      <w:pPr>
        <w:pStyle w:val="NumberedNormal"/>
      </w:pPr>
      <w:r w:rsidRPr="00925811">
        <w:t>The effect of this condition is to fund investment in innovation by means of the NIA.</w:t>
      </w:r>
    </w:p>
    <w:p w14:paraId="3AEA53D4" w14:textId="77777777" w:rsidR="001A2306" w:rsidRPr="00925811" w:rsidRDefault="001A2306" w:rsidP="001A2306">
      <w:pPr>
        <w:pStyle w:val="NumberedNormal"/>
      </w:pPr>
      <w:r w:rsidRPr="00925811">
        <w:t>This condition also establishes the RIIO-2 NIA Governance Document.</w:t>
      </w:r>
    </w:p>
    <w:p w14:paraId="4A9EC914" w14:textId="77777777" w:rsidR="001A2306" w:rsidRPr="00925811" w:rsidRDefault="001A2306" w:rsidP="001A2306">
      <w:pPr>
        <w:pStyle w:val="Heading3"/>
      </w:pPr>
      <w:r w:rsidRPr="00925811">
        <w:t>Formulae for calculating the network innovation allowance (NIA</w:t>
      </w:r>
      <w:r w:rsidRPr="00925811">
        <w:rPr>
          <w:rStyle w:val="Subscript"/>
        </w:rPr>
        <w:t>t</w:t>
      </w:r>
      <w:r w:rsidRPr="00925811">
        <w:t>)</w:t>
      </w:r>
    </w:p>
    <w:p w14:paraId="4894CEAB" w14:textId="77777777" w:rsidR="001A2306" w:rsidRPr="00925811" w:rsidRDefault="001A2306" w:rsidP="001A2306">
      <w:pPr>
        <w:pStyle w:val="NumberedNormal"/>
      </w:pPr>
      <w:r w:rsidRPr="00925811">
        <w:t>Subject to the cap in paragraph 5.2.5, the value of NIA</w:t>
      </w:r>
      <w:r w:rsidRPr="00925811">
        <w:rPr>
          <w:rStyle w:val="Subscript"/>
        </w:rPr>
        <w:t>t</w:t>
      </w:r>
      <w:r w:rsidRPr="00925811">
        <w:t xml:space="preserve"> is derived in accordance with the following formula:</w:t>
      </w:r>
    </w:p>
    <w:p w14:paraId="0FC95E20" w14:textId="77777777" w:rsidR="001A2306" w:rsidRPr="00925811" w:rsidRDefault="00883AC9" w:rsidP="001A2306">
      <m:oMathPara>
        <m:oMath>
          <m:sSub>
            <m:sSubPr>
              <m:ctrlPr>
                <w:rPr>
                  <w:rFonts w:ascii="Cambria Math" w:hAnsi="Cambria Math"/>
                </w:rPr>
              </m:ctrlPr>
            </m:sSubPr>
            <m:e>
              <m:r>
                <w:rPr>
                  <w:rFonts w:ascii="Cambria Math" w:hAnsi="Cambria Math"/>
                </w:rPr>
                <m:t>NIA</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90%×NIAE</m:t>
              </m:r>
            </m:e>
            <m:sub>
              <w:bookmarkStart w:id="292" w:name="_Hlk110593863"/>
              <m:r>
                <w:rPr>
                  <w:rFonts w:ascii="Cambria Math" w:hAnsi="Cambria Math"/>
                </w:rPr>
                <m:t>t</m:t>
              </m:r>
              <w:bookmarkEnd w:id="292"/>
            </m:sub>
          </m:sSub>
          <m:r>
            <w:rPr>
              <w:rFonts w:ascii="Cambria Math" w:hAnsi="Cambria Math"/>
            </w:rPr>
            <m:t>-</m:t>
          </m:r>
          <m:sSub>
            <m:sSubPr>
              <m:ctrlPr>
                <w:rPr>
                  <w:rFonts w:ascii="Cambria Math" w:hAnsi="Cambria Math"/>
                </w:rPr>
              </m:ctrlPr>
            </m:sSubPr>
            <m:e>
              <m:r>
                <w:rPr>
                  <w:rFonts w:ascii="Cambria Math" w:hAnsi="Cambria Math"/>
                </w:rPr>
                <m:t>UNIA</m:t>
              </m:r>
            </m:e>
            <m:sub>
              <m:r>
                <w:rPr>
                  <w:rFonts w:ascii="Cambria Math" w:hAnsi="Cambria Math"/>
                </w:rPr>
                <m:t>t</m:t>
              </m:r>
            </m:sub>
          </m:sSub>
        </m:oMath>
      </m:oMathPara>
    </w:p>
    <w:p w14:paraId="3B2CA999" w14:textId="77777777" w:rsidR="001A2306" w:rsidRPr="00925811" w:rsidRDefault="001A2306" w:rsidP="001A2306">
      <w:pPr>
        <w:pStyle w:val="FormulaDefinitions"/>
      </w:pPr>
      <w:r w:rsidRPr="00925811">
        <w:t>where:</w:t>
      </w:r>
    </w:p>
    <w:tbl>
      <w:tblPr>
        <w:tblStyle w:val="TableGridLight"/>
        <w:tblW w:w="0" w:type="auto"/>
        <w:tblLook w:val="04A0" w:firstRow="1" w:lastRow="0" w:firstColumn="1" w:lastColumn="0" w:noHBand="0" w:noVBand="1"/>
      </w:tblPr>
      <w:tblGrid>
        <w:gridCol w:w="870"/>
        <w:gridCol w:w="7498"/>
      </w:tblGrid>
      <w:tr w:rsidR="001A2306" w:rsidRPr="00925811" w14:paraId="71599145" w14:textId="77777777" w:rsidTr="00A75C4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3B73205C" w14:textId="77777777" w:rsidR="001A2306" w:rsidRPr="00925811" w:rsidRDefault="00883AC9" w:rsidP="001A2306">
            <m:oMathPara>
              <m:oMathParaPr>
                <m:jc m:val="left"/>
              </m:oMathParaPr>
              <m:oMath>
                <m:sSub>
                  <m:sSubPr>
                    <m:ctrlPr>
                      <w:rPr>
                        <w:rFonts w:ascii="Cambria Math" w:hAnsi="Cambria Math"/>
                      </w:rPr>
                    </m:ctrlPr>
                  </m:sSubPr>
                  <m:e>
                    <m:r>
                      <w:rPr>
                        <w:rFonts w:ascii="Cambria Math" w:hAnsi="Cambria Math"/>
                      </w:rPr>
                      <m:t>NIAE</m:t>
                    </m:r>
                  </m:e>
                  <m:sub>
                    <m:r>
                      <w:rPr>
                        <w:rFonts w:ascii="Cambria Math" w:hAnsi="Cambria Math"/>
                      </w:rPr>
                      <m:t>t</m:t>
                    </m:r>
                  </m:sub>
                </m:sSub>
              </m:oMath>
            </m:oMathPara>
          </w:p>
        </w:tc>
        <w:tc>
          <w:tcPr>
            <w:tcW w:w="7412" w:type="dxa"/>
          </w:tcPr>
          <w:p w14:paraId="4AAD31BA" w14:textId="77777777" w:rsidR="001A2306" w:rsidRPr="00925811" w:rsidRDefault="001A2306" w:rsidP="001A2306">
            <w:pPr>
              <w:cnfStyle w:val="100000000000" w:firstRow="1" w:lastRow="0" w:firstColumn="0" w:lastColumn="0" w:oddVBand="0" w:evenVBand="0" w:oddHBand="0" w:evenHBand="0" w:firstRowFirstColumn="0" w:firstRowLastColumn="0" w:lastRowFirstColumn="0" w:lastRowLastColumn="0"/>
            </w:pPr>
            <w:r w:rsidRPr="00925811">
              <w:t>means the Total NIA Expenditure; and</w:t>
            </w:r>
          </w:p>
        </w:tc>
      </w:tr>
      <w:tr w:rsidR="001A2306" w:rsidRPr="00925811" w14:paraId="10B630ED" w14:textId="77777777" w:rsidTr="00A75C46">
        <w:tc>
          <w:tcPr>
            <w:cnfStyle w:val="001000000000" w:firstRow="0" w:lastRow="0" w:firstColumn="1" w:lastColumn="0" w:oddVBand="0" w:evenVBand="0" w:oddHBand="0" w:evenHBand="0" w:firstRowFirstColumn="0" w:firstRowLastColumn="0" w:lastRowFirstColumn="0" w:lastRowLastColumn="0"/>
            <w:tcW w:w="934" w:type="dxa"/>
          </w:tcPr>
          <w:p w14:paraId="14270911" w14:textId="77777777" w:rsidR="001A2306" w:rsidRPr="00925811" w:rsidRDefault="001A2306" w:rsidP="001A2306">
            <w:r w:rsidRPr="00925811">
              <w:t>UNIA</w:t>
            </w:r>
            <w:r w:rsidRPr="00925811">
              <w:rPr>
                <w:rStyle w:val="Subscript"/>
              </w:rPr>
              <w:t>t</w:t>
            </w:r>
          </w:p>
        </w:tc>
        <w:tc>
          <w:tcPr>
            <w:tcW w:w="0" w:type="auto"/>
          </w:tcPr>
          <w:p w14:paraId="38939489"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means an amount of unrecoverable NIA in relation to the licensee’s failure to comply with the RIIO-2 NIA Governance Document, and has the value zero unless otherwise modified by the Authority under Part C.</w:t>
            </w:r>
          </w:p>
        </w:tc>
      </w:tr>
    </w:tbl>
    <w:p w14:paraId="387FAFD1" w14:textId="77777777" w:rsidR="001A2306" w:rsidRPr="00925811" w:rsidRDefault="001A2306" w:rsidP="001A2306">
      <w:pPr>
        <w:pStyle w:val="NumberedNormal"/>
      </w:pPr>
      <w:r w:rsidRPr="00925811">
        <w:t>The total value of the NIA over the Price Control Period is subject to the following cap:</w:t>
      </w:r>
    </w:p>
    <w:p w14:paraId="1588B5DA" w14:textId="77777777" w:rsidR="001A2306" w:rsidRPr="00925811" w:rsidRDefault="00883AC9" w:rsidP="001A2306">
      <m:oMathPara>
        <m:oMath>
          <m:nary>
            <m:naryPr>
              <m:chr m:val="∑"/>
              <m:limLoc m:val="undOvr"/>
              <m:ctrlPr>
                <w:rPr>
                  <w:rFonts w:ascii="Cambria Math" w:hAnsi="Cambria Math"/>
                </w:rPr>
              </m:ctrlPr>
            </m:naryPr>
            <m:sub>
              <m:r>
                <w:rPr>
                  <w:rFonts w:ascii="Cambria Math" w:hAnsi="Cambria Math"/>
                </w:rPr>
                <m:t>t</m:t>
              </m:r>
              <m:r>
                <m:rPr>
                  <m:sty m:val="p"/>
                </m:rPr>
                <w:rPr>
                  <w:rFonts w:ascii="Cambria Math" w:hAnsi="Cambria Math"/>
                </w:rPr>
                <m:t>=2023/24</m:t>
              </m:r>
            </m:sub>
            <m:sup>
              <m:r>
                <m:rPr>
                  <m:sty m:val="p"/>
                </m:rPr>
                <w:rPr>
                  <w:rFonts w:ascii="Cambria Math" w:hAnsi="Cambria Math"/>
                </w:rPr>
                <m:t>2027/28</m:t>
              </m:r>
            </m:sup>
            <m:e>
              <m:d>
                <m:dPr>
                  <m:ctrlPr>
                    <w:rPr>
                      <w:rFonts w:ascii="Cambria Math" w:hAnsi="Cambria Math"/>
                    </w:rPr>
                  </m:ctrlPr>
                </m:dPr>
                <m:e>
                  <m:sSub>
                    <m:sSubPr>
                      <m:ctrlPr>
                        <w:rPr>
                          <w:rFonts w:ascii="Cambria Math" w:hAnsi="Cambria Math"/>
                        </w:rPr>
                      </m:ctrlPr>
                    </m:sSubPr>
                    <m:e>
                      <m:r>
                        <w:rPr>
                          <w:rFonts w:ascii="Cambria Math" w:hAnsi="Cambria Math"/>
                        </w:rPr>
                        <m:t>NIA</m:t>
                      </m:r>
                    </m:e>
                    <m:sub>
                      <m:r>
                        <w:rPr>
                          <w:rFonts w:ascii="Cambria Math" w:hAnsi="Cambria Math"/>
                        </w:rPr>
                        <m:t>t</m:t>
                      </m:r>
                    </m:sub>
                  </m:sSub>
                </m:e>
              </m:d>
            </m:e>
          </m:nary>
          <m:r>
            <m:rPr>
              <m:sty m:val="p"/>
            </m:rPr>
            <w:rPr>
              <w:rFonts w:ascii="Cambria Math" w:hAnsi="Cambria Math"/>
            </w:rPr>
            <m:t>≤(</m:t>
          </m:r>
          <m:r>
            <w:rPr>
              <w:rFonts w:ascii="Cambria Math" w:hAnsi="Cambria Math"/>
            </w:rPr>
            <m:t>TNIA</m:t>
          </m:r>
          <m:r>
            <m:rPr>
              <m:sty m:val="p"/>
            </m:rPr>
            <w:rPr>
              <w:rFonts w:ascii="Cambria Math" w:hAnsi="Cambria Math"/>
            </w:rPr>
            <m:t>)</m:t>
          </m:r>
        </m:oMath>
      </m:oMathPara>
    </w:p>
    <w:p w14:paraId="38B52644" w14:textId="77777777" w:rsidR="001A2306" w:rsidRPr="00925811" w:rsidRDefault="001A2306" w:rsidP="001A2306">
      <w:pPr>
        <w:pStyle w:val="FormulaDefinitions"/>
      </w:pPr>
      <w:r w:rsidRPr="00925811">
        <w:t>where:</w:t>
      </w:r>
    </w:p>
    <w:tbl>
      <w:tblPr>
        <w:tblStyle w:val="TableGridLight"/>
        <w:tblW w:w="0" w:type="auto"/>
        <w:tblLook w:val="04A0" w:firstRow="1" w:lastRow="0" w:firstColumn="1" w:lastColumn="0" w:noHBand="0" w:noVBand="1"/>
      </w:tblPr>
      <w:tblGrid>
        <w:gridCol w:w="762"/>
        <w:gridCol w:w="6520"/>
      </w:tblGrid>
      <w:tr w:rsidR="001A2306" w:rsidRPr="00925811" w14:paraId="3F74CBCE" w14:textId="77777777" w:rsidTr="00A75C4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1889CFC7" w14:textId="77777777" w:rsidR="001A2306" w:rsidRPr="00925811" w:rsidRDefault="00883AC9" w:rsidP="001A2306">
            <m:oMathPara>
              <m:oMath>
                <m:sSub>
                  <m:sSubPr>
                    <m:ctrlPr>
                      <w:rPr>
                        <w:rFonts w:ascii="Cambria Math" w:hAnsi="Cambria Math"/>
                      </w:rPr>
                    </m:ctrlPr>
                  </m:sSubPr>
                  <m:e>
                    <m:r>
                      <w:rPr>
                        <w:rFonts w:ascii="Cambria Math" w:hAnsi="Cambria Math"/>
                      </w:rPr>
                      <m:t>NIA</m:t>
                    </m:r>
                  </m:e>
                  <m:sub>
                    <m:r>
                      <w:rPr>
                        <w:rFonts w:ascii="Cambria Math" w:hAnsi="Cambria Math"/>
                      </w:rPr>
                      <m:t>t</m:t>
                    </m:r>
                  </m:sub>
                </m:sSub>
              </m:oMath>
            </m:oMathPara>
          </w:p>
        </w:tc>
        <w:tc>
          <w:tcPr>
            <w:tcW w:w="0" w:type="auto"/>
          </w:tcPr>
          <w:p w14:paraId="79F4CD4C" w14:textId="77777777" w:rsidR="001A2306" w:rsidRPr="00925811" w:rsidRDefault="001A2306" w:rsidP="001A2306">
            <w:pPr>
              <w:cnfStyle w:val="100000000000" w:firstRow="1" w:lastRow="0" w:firstColumn="0" w:lastColumn="0" w:oddVBand="0" w:evenVBand="0" w:oddHBand="0" w:evenHBand="0" w:firstRowFirstColumn="0" w:firstRowLastColumn="0" w:lastRowFirstColumn="0" w:lastRowLastColumn="0"/>
            </w:pPr>
            <w:r w:rsidRPr="00925811">
              <w:t>is derived in accordance with paragraph 5.2.4; and</w:t>
            </w:r>
          </w:p>
        </w:tc>
      </w:tr>
      <w:tr w:rsidR="001A2306" w:rsidRPr="00925811" w14:paraId="32BCEDC9" w14:textId="77777777" w:rsidTr="00A75C46">
        <w:tc>
          <w:tcPr>
            <w:cnfStyle w:val="001000000000" w:firstRow="0" w:lastRow="0" w:firstColumn="1" w:lastColumn="0" w:oddVBand="0" w:evenVBand="0" w:oddHBand="0" w:evenHBand="0" w:firstRowFirstColumn="0" w:firstRowLastColumn="0" w:lastRowFirstColumn="0" w:lastRowLastColumn="0"/>
            <w:tcW w:w="0" w:type="auto"/>
          </w:tcPr>
          <w:p w14:paraId="7EBB6696" w14:textId="77777777" w:rsidR="001A2306" w:rsidRPr="00925811" w:rsidRDefault="001A2306" w:rsidP="001A2306">
            <m:oMathPara>
              <m:oMath>
                <m:r>
                  <w:rPr>
                    <w:rFonts w:ascii="Cambria Math" w:hAnsi="Cambria Math"/>
                  </w:rPr>
                  <m:t>TNIA</m:t>
                </m:r>
              </m:oMath>
            </m:oMathPara>
          </w:p>
        </w:tc>
        <w:tc>
          <w:tcPr>
            <w:tcW w:w="0" w:type="auto"/>
          </w:tcPr>
          <w:p w14:paraId="765B9701"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means the value of the licensee’s NIA as set out in Appendix 1.</w:t>
            </w:r>
          </w:p>
        </w:tc>
      </w:tr>
    </w:tbl>
    <w:p w14:paraId="14FB0B91" w14:textId="77777777" w:rsidR="001A2306" w:rsidRPr="00925811" w:rsidRDefault="001A2306" w:rsidP="001A2306">
      <w:pPr>
        <w:pStyle w:val="NumberedNormal"/>
      </w:pPr>
      <w:r w:rsidRPr="00925811">
        <w:t>The licensee must not spend more than 25% of Total NIA Expenditure on internal resources over the Price Control Period, except insofar as the Authority directs.</w:t>
      </w:r>
    </w:p>
    <w:p w14:paraId="7DF78174" w14:textId="77777777" w:rsidR="001A2306" w:rsidRPr="00925811" w:rsidRDefault="001A2306" w:rsidP="001A2306">
      <w:pPr>
        <w:pStyle w:val="Heading3"/>
      </w:pPr>
      <w:r w:rsidRPr="00925811">
        <w:t xml:space="preserve">The RIIO-2 NIA Governance Document </w:t>
      </w:r>
    </w:p>
    <w:p w14:paraId="1B2E3FCC" w14:textId="77777777" w:rsidR="001A2306" w:rsidRPr="00925811" w:rsidRDefault="001A2306" w:rsidP="001A2306">
      <w:pPr>
        <w:pStyle w:val="NumberedNormal"/>
      </w:pPr>
      <w:r w:rsidRPr="00925811">
        <w:t>The licensee must comply with the RIIO-2 NIA Governance Document when acting in relation to the NIA.</w:t>
      </w:r>
    </w:p>
    <w:p w14:paraId="585223F0" w14:textId="77777777" w:rsidR="001A2306" w:rsidRPr="00925811" w:rsidRDefault="001A2306" w:rsidP="001A2306">
      <w:pPr>
        <w:pStyle w:val="NumberedNormal"/>
      </w:pPr>
      <w:r w:rsidRPr="00925811">
        <w:t>The RIIO-2 NIA Governance Document may make provision about the governance and administration of the NIA, including:</w:t>
      </w:r>
    </w:p>
    <w:p w14:paraId="62399C2E" w14:textId="77777777" w:rsidR="001A2306" w:rsidRPr="00925811" w:rsidRDefault="001A2306">
      <w:pPr>
        <w:numPr>
          <w:ilvl w:val="3"/>
          <w:numId w:val="1"/>
        </w:numPr>
      </w:pPr>
      <w:r w:rsidRPr="00925811">
        <w:t xml:space="preserve">the eligibility criteria, which RIIO-2 NIA Projects must meet; </w:t>
      </w:r>
    </w:p>
    <w:p w14:paraId="5729836D" w14:textId="77777777" w:rsidR="001A2306" w:rsidRPr="00925811" w:rsidRDefault="001A2306">
      <w:pPr>
        <w:numPr>
          <w:ilvl w:val="3"/>
          <w:numId w:val="1"/>
        </w:numPr>
      </w:pPr>
      <w:r w:rsidRPr="00925811">
        <w:t>the information that is to be published by the licensee before RIIO-2 NIA Projects can begin;</w:t>
      </w:r>
    </w:p>
    <w:p w14:paraId="6EA3C9F5" w14:textId="77777777" w:rsidR="001A2306" w:rsidRPr="00925811" w:rsidRDefault="001A2306">
      <w:pPr>
        <w:numPr>
          <w:ilvl w:val="3"/>
          <w:numId w:val="1"/>
        </w:numPr>
      </w:pPr>
      <w:r w:rsidRPr="00925811">
        <w:t>the circumstances in which the licensee must seek approval from the Authority before beginning a RIIO-2 NIA Project, and the processes and procedures for that approval;</w:t>
      </w:r>
    </w:p>
    <w:p w14:paraId="1C87A249" w14:textId="65127F4D" w:rsidR="001A2306" w:rsidRPr="00925811" w:rsidRDefault="001A2306">
      <w:pPr>
        <w:numPr>
          <w:ilvl w:val="3"/>
          <w:numId w:val="1"/>
        </w:numPr>
      </w:pPr>
      <w:r w:rsidRPr="00925811">
        <w:t>arrangements for ensuring that learning from RIIO-2 NIA Projects can be captured and disseminated by the licensee to other Electricity Distributors</w:t>
      </w:r>
      <w:r w:rsidR="009D36C8">
        <w:t>, the ISOP</w:t>
      </w:r>
      <w:r w:rsidRPr="00925811">
        <w:t xml:space="preserve"> and Transmission Licensees;</w:t>
      </w:r>
    </w:p>
    <w:p w14:paraId="1A697BC0" w14:textId="77777777" w:rsidR="001A2306" w:rsidRPr="00925811" w:rsidRDefault="001A2306">
      <w:pPr>
        <w:numPr>
          <w:ilvl w:val="3"/>
          <w:numId w:val="1"/>
        </w:numPr>
      </w:pPr>
      <w:r w:rsidRPr="00925811">
        <w:t>the nature of the reporting obligations on compliance with the provisions of the RIIO-2 NIA Governance Document in respect of RIIO-2 NIA Projects, which may include reporting in respect of the funding and the completion of such projects; and</w:t>
      </w:r>
    </w:p>
    <w:p w14:paraId="5BBD3530" w14:textId="77777777" w:rsidR="001A2306" w:rsidRPr="00925811" w:rsidRDefault="001A2306">
      <w:pPr>
        <w:numPr>
          <w:ilvl w:val="3"/>
          <w:numId w:val="1"/>
        </w:numPr>
      </w:pPr>
      <w:r w:rsidRPr="00925811">
        <w:t>arrangements relating to the treatment of intellectual property rights in respect of RIIO-2 NIA Projects.</w:t>
      </w:r>
    </w:p>
    <w:p w14:paraId="04AE545F" w14:textId="77777777" w:rsidR="001A2306" w:rsidRPr="00925811" w:rsidRDefault="001A2306" w:rsidP="001A2306">
      <w:pPr>
        <w:pStyle w:val="NumberedNormal"/>
      </w:pPr>
      <w:r w:rsidRPr="00925811">
        <w:t>The procedure for issuing and amending the RIIO-2 NIA Governance Document is set out in Special Condition 1.3 (Common procedures).</w:t>
      </w:r>
    </w:p>
    <w:p w14:paraId="2EE78380" w14:textId="77777777" w:rsidR="001A2306" w:rsidRPr="00925811" w:rsidRDefault="001A2306" w:rsidP="001A2306">
      <w:pPr>
        <w:pStyle w:val="Heading3"/>
      </w:pPr>
      <w:r w:rsidRPr="00925811">
        <w:t>Unrecoverable NIA expenditure</w:t>
      </w:r>
    </w:p>
    <w:p w14:paraId="02AC87D1" w14:textId="77777777" w:rsidR="001A2306" w:rsidRPr="00925811" w:rsidRDefault="001A2306" w:rsidP="001A2306">
      <w:pPr>
        <w:pStyle w:val="NumberedNormal"/>
      </w:pPr>
      <w:r w:rsidRPr="00925811">
        <w:t>The Authority may only modify the value of UNIA</w:t>
      </w:r>
      <w:r w:rsidRPr="00925811">
        <w:rPr>
          <w:rStyle w:val="Subscript"/>
        </w:rPr>
        <w:t>t</w:t>
      </w:r>
      <w:r w:rsidRPr="00925811">
        <w:t xml:space="preserve">: </w:t>
      </w:r>
    </w:p>
    <w:p w14:paraId="2FE306E3" w14:textId="77777777" w:rsidR="001A2306" w:rsidRPr="00925811" w:rsidRDefault="001A2306" w:rsidP="001A2306">
      <w:pPr>
        <w:pStyle w:val="ListNormal"/>
        <w:tabs>
          <w:tab w:val="num" w:pos="879"/>
        </w:tabs>
      </w:pPr>
      <w:r w:rsidRPr="00925811">
        <w:t xml:space="preserve">where the licensee has not complied with the RIIO-2 NIA Governance Document; and </w:t>
      </w:r>
    </w:p>
    <w:p w14:paraId="338C0185" w14:textId="77777777" w:rsidR="001A2306" w:rsidRPr="00925811" w:rsidRDefault="001A2306" w:rsidP="001A2306">
      <w:pPr>
        <w:pStyle w:val="ListNormal"/>
        <w:tabs>
          <w:tab w:val="num" w:pos="879"/>
        </w:tabs>
      </w:pPr>
      <w:r w:rsidRPr="00925811">
        <w:t>in order to disallow NIA expenditure in relation to that failure to comply with the RIIO-2 NIA Governance Document.</w:t>
      </w:r>
    </w:p>
    <w:p w14:paraId="1D2307A3" w14:textId="77777777" w:rsidR="001A2306" w:rsidRPr="00925811" w:rsidRDefault="001A2306" w:rsidP="001A2306">
      <w:pPr>
        <w:pStyle w:val="NumberedNormal"/>
      </w:pPr>
      <w:r w:rsidRPr="00925811">
        <w:t xml:space="preserve">In reaching a decision on a value for </w:t>
      </w:r>
      <w:bookmarkStart w:id="293" w:name="_Hlk120902265"/>
      <w:r w:rsidRPr="00925811">
        <w:t>UNIA</w:t>
      </w:r>
      <w:bookmarkEnd w:id="293"/>
      <w:r w:rsidRPr="00925811">
        <w:rPr>
          <w:rStyle w:val="Subscript"/>
        </w:rPr>
        <w:t>t</w:t>
      </w:r>
      <w:r w:rsidRPr="00925811">
        <w:t>, the Authority must consider the impact that the licensee’s non-compliance with provisions of the RIIO-2 NIA Governance Document is likely to have on consumers.</w:t>
      </w:r>
    </w:p>
    <w:p w14:paraId="63E8B428" w14:textId="77777777" w:rsidR="001A2306" w:rsidRPr="00925811" w:rsidRDefault="001A2306" w:rsidP="001A2306">
      <w:pPr>
        <w:pStyle w:val="NumberedNormal"/>
      </w:pPr>
      <w:r w:rsidRPr="00925811">
        <w:t>Any modifications to the value of UNIA</w:t>
      </w:r>
      <w:r w:rsidRPr="00925811">
        <w:rPr>
          <w:rStyle w:val="Subscript"/>
        </w:rPr>
        <w:t>t</w:t>
      </w:r>
      <w:r w:rsidRPr="00925811">
        <w:t xml:space="preserve"> must be made under section 11A (modifications of conditions of licences) of the Act. </w:t>
      </w:r>
    </w:p>
    <w:p w14:paraId="7154485B" w14:textId="77777777" w:rsidR="001A2306" w:rsidRPr="00925811" w:rsidRDefault="001A2306" w:rsidP="001A2306">
      <w:pPr>
        <w:pStyle w:val="AppendixHeading"/>
      </w:pPr>
    </w:p>
    <w:p w14:paraId="4968C57E" w14:textId="77777777" w:rsidR="001A2306" w:rsidRPr="00925811" w:rsidRDefault="001A2306" w:rsidP="001A2306">
      <w:pPr>
        <w:pStyle w:val="Caption"/>
      </w:pPr>
      <w:r w:rsidRPr="00925811">
        <w:t>Value of the licensee’s NIA (TNIA) (£m)</w:t>
      </w:r>
    </w:p>
    <w:tbl>
      <w:tblPr>
        <w:tblStyle w:val="AppendixTable"/>
        <w:tblW w:w="1776" w:type="pct"/>
        <w:tblLook w:val="04A0" w:firstRow="1" w:lastRow="0" w:firstColumn="1" w:lastColumn="0" w:noHBand="0" w:noVBand="1"/>
      </w:tblPr>
      <w:tblGrid>
        <w:gridCol w:w="1606"/>
        <w:gridCol w:w="1604"/>
      </w:tblGrid>
      <w:tr w:rsidR="001A2306" w:rsidRPr="00925811" w14:paraId="2ED74014" w14:textId="77777777" w:rsidTr="00A75C46">
        <w:trPr>
          <w:cnfStyle w:val="100000000000" w:firstRow="1" w:lastRow="0" w:firstColumn="0" w:lastColumn="0" w:oddVBand="0" w:evenVBand="0" w:oddHBand="0" w:evenHBand="0" w:firstRowFirstColumn="0" w:firstRowLastColumn="0" w:lastRowFirstColumn="0" w:lastRowLastColumn="0"/>
        </w:trPr>
        <w:tc>
          <w:tcPr>
            <w:tcW w:w="2502" w:type="pct"/>
          </w:tcPr>
          <w:p w14:paraId="536D451E" w14:textId="77777777" w:rsidR="001A2306" w:rsidRPr="00925811" w:rsidRDefault="001A2306" w:rsidP="001A2306">
            <w:r w:rsidRPr="00925811">
              <w:t>Licensee</w:t>
            </w:r>
          </w:p>
        </w:tc>
        <w:tc>
          <w:tcPr>
            <w:tcW w:w="2498" w:type="pct"/>
          </w:tcPr>
          <w:p w14:paraId="220181A4" w14:textId="77777777" w:rsidR="001A2306" w:rsidRPr="00925811" w:rsidRDefault="001A2306" w:rsidP="001A2306">
            <w:r w:rsidRPr="00925811">
              <w:t>Value of TNIA (£m)</w:t>
            </w:r>
          </w:p>
        </w:tc>
      </w:tr>
      <w:tr w:rsidR="001A2306" w:rsidRPr="00925811" w14:paraId="05930BB6" w14:textId="77777777" w:rsidTr="00A75C46">
        <w:tc>
          <w:tcPr>
            <w:tcW w:w="2502" w:type="pct"/>
          </w:tcPr>
          <w:p w14:paraId="12C20E65" w14:textId="77777777" w:rsidR="001A2306" w:rsidRPr="00925811" w:rsidRDefault="001A2306" w:rsidP="001A2306">
            <w:r w:rsidRPr="00925811">
              <w:t>ENWL</w:t>
            </w:r>
          </w:p>
        </w:tc>
        <w:tc>
          <w:tcPr>
            <w:tcW w:w="2498" w:type="pct"/>
          </w:tcPr>
          <w:p w14:paraId="39AEE4FA" w14:textId="77777777" w:rsidR="001A2306" w:rsidRPr="00925811" w:rsidRDefault="001A2306" w:rsidP="001A2306">
            <w:r w:rsidRPr="00925811">
              <w:t>8.4</w:t>
            </w:r>
          </w:p>
        </w:tc>
      </w:tr>
      <w:tr w:rsidR="001A2306" w:rsidRPr="00925811" w14:paraId="3FB7A761" w14:textId="77777777" w:rsidTr="00A75C46">
        <w:tc>
          <w:tcPr>
            <w:tcW w:w="2502" w:type="pct"/>
          </w:tcPr>
          <w:p w14:paraId="75350421" w14:textId="77777777" w:rsidR="001A2306" w:rsidRPr="00925811" w:rsidRDefault="001A2306" w:rsidP="001A2306">
            <w:r w:rsidRPr="00925811">
              <w:t>NPgN</w:t>
            </w:r>
          </w:p>
        </w:tc>
        <w:tc>
          <w:tcPr>
            <w:tcW w:w="2498" w:type="pct"/>
          </w:tcPr>
          <w:p w14:paraId="0DEC5CFA" w14:textId="77777777" w:rsidR="001A2306" w:rsidRPr="00925811" w:rsidRDefault="001A2306" w:rsidP="001A2306">
            <w:r w:rsidRPr="00925811">
              <w:t>3.2</w:t>
            </w:r>
          </w:p>
        </w:tc>
      </w:tr>
      <w:tr w:rsidR="001A2306" w:rsidRPr="00925811" w14:paraId="62C9F950" w14:textId="77777777" w:rsidTr="00A75C46">
        <w:tc>
          <w:tcPr>
            <w:tcW w:w="2502" w:type="pct"/>
          </w:tcPr>
          <w:p w14:paraId="039D15CD" w14:textId="77777777" w:rsidR="001A2306" w:rsidRPr="00925811" w:rsidRDefault="001A2306" w:rsidP="001A2306">
            <w:r w:rsidRPr="00925811">
              <w:t>NPgY</w:t>
            </w:r>
          </w:p>
        </w:tc>
        <w:tc>
          <w:tcPr>
            <w:tcW w:w="2498" w:type="pct"/>
          </w:tcPr>
          <w:p w14:paraId="3C59F99E" w14:textId="77777777" w:rsidR="001A2306" w:rsidRPr="00925811" w:rsidRDefault="001A2306" w:rsidP="001A2306">
            <w:r w:rsidRPr="00925811">
              <w:t>4.3</w:t>
            </w:r>
          </w:p>
        </w:tc>
      </w:tr>
      <w:tr w:rsidR="001A2306" w:rsidRPr="00925811" w14:paraId="52D59908" w14:textId="77777777" w:rsidTr="00A75C46">
        <w:tc>
          <w:tcPr>
            <w:tcW w:w="2502" w:type="pct"/>
          </w:tcPr>
          <w:p w14:paraId="796E66DF" w14:textId="77777777" w:rsidR="001A2306" w:rsidRPr="00925811" w:rsidRDefault="001A2306" w:rsidP="001A2306">
            <w:r w:rsidRPr="00925811">
              <w:t>WMID</w:t>
            </w:r>
          </w:p>
        </w:tc>
        <w:tc>
          <w:tcPr>
            <w:tcW w:w="2498" w:type="pct"/>
          </w:tcPr>
          <w:p w14:paraId="1B6D8009" w14:textId="77777777" w:rsidR="001A2306" w:rsidRPr="00925811" w:rsidRDefault="001A2306" w:rsidP="001A2306">
            <w:r w:rsidRPr="00925811">
              <w:t>5.6</w:t>
            </w:r>
          </w:p>
        </w:tc>
      </w:tr>
      <w:tr w:rsidR="001A2306" w:rsidRPr="00925811" w14:paraId="5C9E9495" w14:textId="77777777" w:rsidTr="00A75C46">
        <w:tc>
          <w:tcPr>
            <w:tcW w:w="2502" w:type="pct"/>
          </w:tcPr>
          <w:p w14:paraId="675CB7D9" w14:textId="77777777" w:rsidR="001A2306" w:rsidRPr="00925811" w:rsidRDefault="001A2306" w:rsidP="001A2306">
            <w:r w:rsidRPr="00925811">
              <w:t>EMID</w:t>
            </w:r>
          </w:p>
        </w:tc>
        <w:tc>
          <w:tcPr>
            <w:tcW w:w="2498" w:type="pct"/>
          </w:tcPr>
          <w:p w14:paraId="6B05E7E8" w14:textId="77777777" w:rsidR="001A2306" w:rsidRPr="00925811" w:rsidRDefault="001A2306" w:rsidP="001A2306">
            <w:r w:rsidRPr="00925811">
              <w:t>5.6</w:t>
            </w:r>
          </w:p>
        </w:tc>
      </w:tr>
      <w:tr w:rsidR="001A2306" w:rsidRPr="00925811" w14:paraId="718F103A" w14:textId="77777777" w:rsidTr="00A75C46">
        <w:tc>
          <w:tcPr>
            <w:tcW w:w="2502" w:type="pct"/>
          </w:tcPr>
          <w:p w14:paraId="4AB70825" w14:textId="77777777" w:rsidR="001A2306" w:rsidRPr="00925811" w:rsidRDefault="001A2306" w:rsidP="001A2306">
            <w:r w:rsidRPr="00925811">
              <w:t>SWALES</w:t>
            </w:r>
          </w:p>
        </w:tc>
        <w:tc>
          <w:tcPr>
            <w:tcW w:w="2498" w:type="pct"/>
          </w:tcPr>
          <w:p w14:paraId="6AC0627C" w14:textId="77777777" w:rsidR="001A2306" w:rsidRPr="00925811" w:rsidRDefault="001A2306" w:rsidP="001A2306">
            <w:r w:rsidRPr="00925811">
              <w:t>2.8</w:t>
            </w:r>
          </w:p>
        </w:tc>
      </w:tr>
      <w:tr w:rsidR="001A2306" w:rsidRPr="00925811" w14:paraId="073973E9" w14:textId="77777777" w:rsidTr="00A75C46">
        <w:tc>
          <w:tcPr>
            <w:tcW w:w="2502" w:type="pct"/>
          </w:tcPr>
          <w:p w14:paraId="186E7177" w14:textId="77777777" w:rsidR="001A2306" w:rsidRPr="00925811" w:rsidRDefault="001A2306" w:rsidP="001A2306">
            <w:r w:rsidRPr="00925811">
              <w:t>SWEST</w:t>
            </w:r>
          </w:p>
        </w:tc>
        <w:tc>
          <w:tcPr>
            <w:tcW w:w="2498" w:type="pct"/>
          </w:tcPr>
          <w:p w14:paraId="6003A763" w14:textId="77777777" w:rsidR="001A2306" w:rsidRPr="00925811" w:rsidRDefault="001A2306" w:rsidP="001A2306">
            <w:r w:rsidRPr="00925811">
              <w:t>4</w:t>
            </w:r>
          </w:p>
        </w:tc>
      </w:tr>
      <w:tr w:rsidR="001A2306" w:rsidRPr="00925811" w14:paraId="19E3E58E" w14:textId="77777777" w:rsidTr="00A75C46">
        <w:tc>
          <w:tcPr>
            <w:tcW w:w="2502" w:type="pct"/>
          </w:tcPr>
          <w:p w14:paraId="4220572F" w14:textId="77777777" w:rsidR="001A2306" w:rsidRPr="00925811" w:rsidRDefault="001A2306" w:rsidP="001A2306">
            <w:r w:rsidRPr="00925811">
              <w:t>LPN</w:t>
            </w:r>
          </w:p>
        </w:tc>
        <w:tc>
          <w:tcPr>
            <w:tcW w:w="2498" w:type="pct"/>
          </w:tcPr>
          <w:p w14:paraId="6DBD7FFC" w14:textId="77777777" w:rsidR="001A2306" w:rsidRPr="00925811" w:rsidRDefault="001A2306" w:rsidP="001A2306">
            <w:r w:rsidRPr="00925811">
              <w:t>4.7</w:t>
            </w:r>
          </w:p>
        </w:tc>
      </w:tr>
      <w:tr w:rsidR="001A2306" w:rsidRPr="00925811" w14:paraId="4DA823FF" w14:textId="77777777" w:rsidTr="00A75C46">
        <w:tc>
          <w:tcPr>
            <w:tcW w:w="2502" w:type="pct"/>
          </w:tcPr>
          <w:p w14:paraId="56EA2791" w14:textId="77777777" w:rsidR="001A2306" w:rsidRPr="00925811" w:rsidRDefault="001A2306" w:rsidP="001A2306">
            <w:r w:rsidRPr="00925811">
              <w:t>SPN</w:t>
            </w:r>
          </w:p>
        </w:tc>
        <w:tc>
          <w:tcPr>
            <w:tcW w:w="2498" w:type="pct"/>
          </w:tcPr>
          <w:p w14:paraId="6FFCBB3E" w14:textId="77777777" w:rsidR="001A2306" w:rsidRPr="00925811" w:rsidRDefault="001A2306" w:rsidP="001A2306">
            <w:r w:rsidRPr="00925811">
              <w:t>4</w:t>
            </w:r>
          </w:p>
        </w:tc>
      </w:tr>
      <w:tr w:rsidR="001A2306" w:rsidRPr="00925811" w14:paraId="45B13B52" w14:textId="77777777" w:rsidTr="00A75C46">
        <w:tc>
          <w:tcPr>
            <w:tcW w:w="2502" w:type="pct"/>
          </w:tcPr>
          <w:p w14:paraId="4679CBD2" w14:textId="77777777" w:rsidR="001A2306" w:rsidRPr="00925811" w:rsidRDefault="001A2306" w:rsidP="001A2306">
            <w:r w:rsidRPr="00925811">
              <w:t>EPN</w:t>
            </w:r>
          </w:p>
        </w:tc>
        <w:tc>
          <w:tcPr>
            <w:tcW w:w="2498" w:type="pct"/>
          </w:tcPr>
          <w:p w14:paraId="498D1D7E" w14:textId="77777777" w:rsidR="001A2306" w:rsidRPr="00925811" w:rsidRDefault="001A2306" w:rsidP="001A2306">
            <w:r w:rsidRPr="00925811">
              <w:t>6.3</w:t>
            </w:r>
          </w:p>
        </w:tc>
      </w:tr>
      <w:tr w:rsidR="001A2306" w:rsidRPr="00925811" w14:paraId="00AE6187" w14:textId="77777777" w:rsidTr="00A75C46">
        <w:tc>
          <w:tcPr>
            <w:tcW w:w="2502" w:type="pct"/>
          </w:tcPr>
          <w:p w14:paraId="3B3D9CBE" w14:textId="77777777" w:rsidR="001A2306" w:rsidRPr="00925811" w:rsidRDefault="001A2306" w:rsidP="001A2306">
            <w:r w:rsidRPr="00925811">
              <w:t>SPD</w:t>
            </w:r>
          </w:p>
        </w:tc>
        <w:tc>
          <w:tcPr>
            <w:tcW w:w="2498" w:type="pct"/>
          </w:tcPr>
          <w:p w14:paraId="45B30AB3" w14:textId="77777777" w:rsidR="001A2306" w:rsidRPr="00925811" w:rsidRDefault="001A2306" w:rsidP="001A2306">
            <w:r w:rsidRPr="00925811">
              <w:t>5.9</w:t>
            </w:r>
          </w:p>
        </w:tc>
      </w:tr>
      <w:tr w:rsidR="001A2306" w:rsidRPr="00925811" w14:paraId="256643E4" w14:textId="77777777" w:rsidTr="00A75C46">
        <w:tc>
          <w:tcPr>
            <w:tcW w:w="2502" w:type="pct"/>
          </w:tcPr>
          <w:p w14:paraId="3CE02C1E" w14:textId="77777777" w:rsidR="001A2306" w:rsidRPr="00925811" w:rsidRDefault="001A2306" w:rsidP="001A2306">
            <w:r w:rsidRPr="00925811">
              <w:t>SPMW</w:t>
            </w:r>
          </w:p>
        </w:tc>
        <w:tc>
          <w:tcPr>
            <w:tcW w:w="2498" w:type="pct"/>
          </w:tcPr>
          <w:p w14:paraId="7F095DF4" w14:textId="77777777" w:rsidR="001A2306" w:rsidRPr="00925811" w:rsidRDefault="001A2306" w:rsidP="001A2306">
            <w:r w:rsidRPr="00925811">
              <w:t>5.2</w:t>
            </w:r>
          </w:p>
        </w:tc>
      </w:tr>
      <w:tr w:rsidR="001A2306" w:rsidRPr="00925811" w14:paraId="4A9AC530" w14:textId="77777777" w:rsidTr="00A75C46">
        <w:tc>
          <w:tcPr>
            <w:tcW w:w="2502" w:type="pct"/>
          </w:tcPr>
          <w:p w14:paraId="5F474B2E" w14:textId="77777777" w:rsidR="001A2306" w:rsidRPr="00925811" w:rsidRDefault="001A2306" w:rsidP="001A2306">
            <w:r w:rsidRPr="00925811">
              <w:t>SSEH</w:t>
            </w:r>
          </w:p>
        </w:tc>
        <w:tc>
          <w:tcPr>
            <w:tcW w:w="2498" w:type="pct"/>
          </w:tcPr>
          <w:p w14:paraId="4D1C1D3F" w14:textId="77777777" w:rsidR="001A2306" w:rsidRPr="00925811" w:rsidRDefault="001A2306" w:rsidP="001A2306">
            <w:r w:rsidRPr="00925811">
              <w:t>3</w:t>
            </w:r>
          </w:p>
        </w:tc>
      </w:tr>
      <w:tr w:rsidR="001A2306" w:rsidRPr="00925811" w14:paraId="7B15E6E5" w14:textId="77777777" w:rsidTr="00A75C46">
        <w:tc>
          <w:tcPr>
            <w:tcW w:w="2502" w:type="pct"/>
          </w:tcPr>
          <w:p w14:paraId="2E8BB155" w14:textId="77777777" w:rsidR="001A2306" w:rsidRPr="00925811" w:rsidRDefault="001A2306" w:rsidP="001A2306">
            <w:r w:rsidRPr="00925811">
              <w:t>SSEN</w:t>
            </w:r>
          </w:p>
        </w:tc>
        <w:tc>
          <w:tcPr>
            <w:tcW w:w="2498" w:type="pct"/>
          </w:tcPr>
          <w:p w14:paraId="401EDD20" w14:textId="77777777" w:rsidR="001A2306" w:rsidRPr="00925811" w:rsidRDefault="001A2306" w:rsidP="001A2306">
            <w:r w:rsidRPr="00925811">
              <w:t>5.4</w:t>
            </w:r>
          </w:p>
        </w:tc>
      </w:tr>
    </w:tbl>
    <w:p w14:paraId="1247C9F8" w14:textId="77777777" w:rsidR="001A2306" w:rsidRPr="00925811" w:rsidRDefault="001A2306" w:rsidP="001A2306">
      <w:pPr>
        <w:pStyle w:val="Heading2"/>
      </w:pPr>
      <w:bookmarkStart w:id="294" w:name="_Toc109213490"/>
      <w:bookmarkStart w:id="295" w:name="_Toc115339814"/>
      <w:bookmarkStart w:id="296" w:name="_Toc121736141"/>
      <w:bookmarkStart w:id="297" w:name="_Toc126074426"/>
      <w:r w:rsidRPr="00925811">
        <w:t>Carry-over Network Innovation Allowance (CNIA</w:t>
      </w:r>
      <w:r w:rsidRPr="00925811">
        <w:rPr>
          <w:rStyle w:val="Subscript"/>
        </w:rPr>
        <w:t>t</w:t>
      </w:r>
      <w:r w:rsidRPr="00925811">
        <w:t>)</w:t>
      </w:r>
      <w:bookmarkEnd w:id="294"/>
      <w:bookmarkEnd w:id="295"/>
      <w:bookmarkEnd w:id="296"/>
      <w:bookmarkEnd w:id="297"/>
    </w:p>
    <w:p w14:paraId="671BDC6C" w14:textId="77777777" w:rsidR="001A2306" w:rsidRPr="00925811" w:rsidRDefault="001A2306" w:rsidP="001A2306">
      <w:pPr>
        <w:pStyle w:val="Heading3nonumbering"/>
      </w:pPr>
      <w:r w:rsidRPr="00925811">
        <w:t xml:space="preserve">Introduction </w:t>
      </w:r>
    </w:p>
    <w:p w14:paraId="32E41751" w14:textId="77777777" w:rsidR="001A2306" w:rsidRPr="00925811" w:rsidRDefault="001A2306" w:rsidP="001A2306">
      <w:pPr>
        <w:pStyle w:val="NumberedNormal"/>
      </w:pPr>
      <w:r w:rsidRPr="00925811">
        <w:t>The purpose of this condition is to calculate the term CNIA</w:t>
      </w:r>
      <w:r w:rsidRPr="00925811">
        <w:rPr>
          <w:rStyle w:val="Subscript"/>
        </w:rPr>
        <w:t>t</w:t>
      </w:r>
      <w:r w:rsidRPr="00925811">
        <w:t xml:space="preserve"> (the Carry-over Network Innovation Allowance term). This contributes to the calculation of the term ORA</w:t>
      </w:r>
      <w:r w:rsidRPr="00925811">
        <w:rPr>
          <w:rStyle w:val="Subscript"/>
        </w:rPr>
        <w:t>t</w:t>
      </w:r>
      <w:r w:rsidRPr="00925811">
        <w:t xml:space="preserve"> (the other revenue allowances term), which in turn feeds into Calculated Revenue in Special Condition 2.1 (Revenue restriction). </w:t>
      </w:r>
    </w:p>
    <w:p w14:paraId="735F5078" w14:textId="77777777" w:rsidR="001A2306" w:rsidRPr="00925811" w:rsidRDefault="001A2306" w:rsidP="001A2306">
      <w:pPr>
        <w:pStyle w:val="NumberedNormal"/>
      </w:pPr>
      <w:r w:rsidRPr="00925811">
        <w:t xml:space="preserve">The effect of this condition is to extend RIIO-1 Network Innovation Allowance funding into the Regulatory Year commencing on 1 April 2023. </w:t>
      </w:r>
    </w:p>
    <w:p w14:paraId="2A9F07D4" w14:textId="77777777" w:rsidR="001A2306" w:rsidRPr="00925811" w:rsidRDefault="001A2306" w:rsidP="001A2306">
      <w:pPr>
        <w:pStyle w:val="NumberedNormal"/>
      </w:pPr>
      <w:r w:rsidRPr="00925811">
        <w:t xml:space="preserve">This condition also makes appropriate provision for arrangements relating to the regulation, administration and governance of the Carry-over Network Innovation Allowance. </w:t>
      </w:r>
    </w:p>
    <w:p w14:paraId="31FC09C9" w14:textId="77777777" w:rsidR="001A2306" w:rsidRPr="00925811" w:rsidRDefault="001A2306" w:rsidP="001A2306">
      <w:pPr>
        <w:pStyle w:val="Heading3"/>
      </w:pPr>
      <w:r w:rsidRPr="00925811">
        <w:t>Formula for calculating the Carry-over Network Innovation Allowance term (CNIA</w:t>
      </w:r>
      <w:r w:rsidRPr="00925811">
        <w:rPr>
          <w:rStyle w:val="Subscript"/>
        </w:rPr>
        <w:t>t</w:t>
      </w:r>
      <w:r w:rsidRPr="00925811">
        <w:t>)</w:t>
      </w:r>
    </w:p>
    <w:p w14:paraId="2D103F95" w14:textId="77777777" w:rsidR="001A2306" w:rsidRPr="00925811" w:rsidRDefault="001A2306" w:rsidP="001A2306">
      <w:pPr>
        <w:pStyle w:val="NumberedNormal"/>
      </w:pPr>
      <w:r w:rsidRPr="00925811">
        <w:t>For the Regulatory Year commencing on 1 April 2023, the value of CNIA</w:t>
      </w:r>
      <w:r w:rsidRPr="00925811">
        <w:rPr>
          <w:rStyle w:val="Subscript"/>
        </w:rPr>
        <w:t>t</w:t>
      </w:r>
      <w:r w:rsidRPr="00925811">
        <w:t xml:space="preserve"> is derived in accordance with the following formula: </w:t>
      </w:r>
    </w:p>
    <w:p w14:paraId="63640F9E" w14:textId="77777777" w:rsidR="001A2306" w:rsidRPr="00925811" w:rsidRDefault="00883AC9" w:rsidP="001A2306">
      <m:oMathPara>
        <m:oMath>
          <m:sSub>
            <m:sSubPr>
              <m:ctrlPr>
                <w:rPr>
                  <w:rFonts w:ascii="Cambria Math" w:hAnsi="Cambria Math"/>
                </w:rPr>
              </m:ctrlPr>
            </m:sSubPr>
            <m:e>
              <m:r>
                <w:rPr>
                  <w:rFonts w:ascii="Cambria Math" w:hAnsi="Cambria Math"/>
                </w:rPr>
                <m:t>CNIA</m:t>
              </m:r>
            </m:e>
            <m:sub>
              <m:r>
                <w:rPr>
                  <w:rFonts w:ascii="Cambria Math" w:hAnsi="Cambria Math"/>
                </w:rPr>
                <m:t>t</m:t>
              </m:r>
            </m:sub>
          </m:sSub>
          <m:r>
            <w:rPr>
              <w:rFonts w:ascii="Cambria Math" w:hAnsi="Cambria Math"/>
            </w:rPr>
            <m:t>=</m:t>
          </m:r>
          <m:d>
            <m:dPr>
              <m:ctrlPr>
                <w:rPr>
                  <w:rFonts w:ascii="Cambria Math" w:hAnsi="Cambria Math"/>
                </w:rPr>
              </m:ctrlPr>
            </m:dPr>
            <m:e>
              <m:r>
                <m:rPr>
                  <m:nor/>
                </m:rPr>
                <w:rPr>
                  <w:i/>
                </w:rPr>
                <m:t xml:space="preserve">min </m:t>
              </m:r>
              <m:d>
                <m:dPr>
                  <m:begChr m:val="["/>
                  <m:endChr m:val="]"/>
                  <m:ctrlPr>
                    <w:rPr>
                      <w:rFonts w:ascii="Cambria Math" w:hAnsi="Cambria Math"/>
                    </w:rPr>
                  </m:ctrlPr>
                </m:dPr>
                <m:e>
                  <m:r>
                    <w:rPr>
                      <w:rFonts w:ascii="Cambria Math" w:hAnsi="Cambria Math"/>
                    </w:rPr>
                    <m:t>0.9×</m:t>
                  </m:r>
                  <m:sSub>
                    <m:sSubPr>
                      <m:ctrlPr>
                        <w:rPr>
                          <w:rFonts w:ascii="Cambria Math" w:hAnsi="Cambria Math"/>
                        </w:rPr>
                      </m:ctrlPr>
                    </m:sSubPr>
                    <m:e>
                      <m:r>
                        <w:rPr>
                          <w:rFonts w:ascii="Cambria Math" w:hAnsi="Cambria Math"/>
                        </w:rPr>
                        <m:t>ECNIA</m:t>
                      </m:r>
                    </m:e>
                    <m:sub>
                      <m:r>
                        <w:rPr>
                          <w:rFonts w:ascii="Cambria Math" w:hAnsi="Cambria Math"/>
                        </w:rPr>
                        <m:t>t</m:t>
                      </m:r>
                    </m:sub>
                  </m:sSub>
                  <m:r>
                    <w:rPr>
                      <w:rFonts w:ascii="Cambria Math" w:hAnsi="Cambria Math"/>
                    </w:rPr>
                    <m:t>,CNIAV</m:t>
                  </m:r>
                </m:e>
              </m:d>
              <m:r>
                <w:rPr>
                  <w:rFonts w:ascii="Cambria Math" w:hAnsi="Cambria Math"/>
                </w:rPr>
                <m:t>-</m:t>
              </m:r>
              <m:sSub>
                <m:sSubPr>
                  <m:ctrlPr>
                    <w:rPr>
                      <w:rFonts w:ascii="Cambria Math" w:hAnsi="Cambria Math"/>
                    </w:rPr>
                  </m:ctrlPr>
                </m:sSubPr>
                <m:e>
                  <m:r>
                    <w:rPr>
                      <w:rFonts w:ascii="Cambria Math" w:hAnsi="Cambria Math"/>
                    </w:rPr>
                    <m:t>CNIAR</m:t>
                  </m:r>
                </m:e>
                <m:sub>
                  <m:r>
                    <w:rPr>
                      <w:rFonts w:ascii="Cambria Math" w:hAnsi="Cambria Math"/>
                    </w:rPr>
                    <m:t>t</m:t>
                  </m:r>
                </m:sub>
              </m:sSub>
            </m:e>
          </m:d>
          <m:r>
            <w:rPr>
              <w:rFonts w:ascii="Cambria Math" w:hAnsi="Cambria Math"/>
            </w:rPr>
            <m:t>×</m:t>
          </m:r>
          <m:f>
            <m:fPr>
              <m:ctrlPr>
                <w:rPr>
                  <w:rFonts w:ascii="Cambria Math" w:hAnsi="Cambria Math"/>
                </w:rPr>
              </m:ctrlPr>
            </m:fPr>
            <m:num>
              <m:sSub>
                <m:sSubPr>
                  <m:ctrlPr>
                    <w:rPr>
                      <w:rFonts w:ascii="Cambria Math" w:hAnsi="Cambria Math"/>
                    </w:rPr>
                  </m:ctrlPr>
                </m:sSubPr>
                <m:e>
                  <m:r>
                    <w:rPr>
                      <w:rFonts w:ascii="Cambria Math" w:hAnsi="Cambria Math"/>
                    </w:rPr>
                    <m:t>PI</m:t>
                  </m:r>
                </m:e>
                <m:sub>
                  <m:r>
                    <w:rPr>
                      <w:rFonts w:ascii="Cambria Math" w:hAnsi="Cambria Math"/>
                    </w:rPr>
                    <m:t>2020/21</m:t>
                  </m:r>
                </m:sub>
              </m:sSub>
            </m:num>
            <m:den>
              <m:sSub>
                <m:sSubPr>
                  <m:ctrlPr>
                    <w:rPr>
                      <w:rFonts w:ascii="Cambria Math" w:hAnsi="Cambria Math"/>
                    </w:rPr>
                  </m:ctrlPr>
                </m:sSubPr>
                <m:e>
                  <m:r>
                    <w:rPr>
                      <w:rFonts w:ascii="Cambria Math" w:hAnsi="Cambria Math"/>
                    </w:rPr>
                    <m:t>PI</m:t>
                  </m:r>
                </m:e>
                <m:sub>
                  <m:r>
                    <w:rPr>
                      <w:rFonts w:ascii="Cambria Math" w:hAnsi="Cambria Math"/>
                    </w:rPr>
                    <m:t>t</m:t>
                  </m:r>
                </m:sub>
              </m:sSub>
            </m:den>
          </m:f>
        </m:oMath>
      </m:oMathPara>
    </w:p>
    <w:p w14:paraId="10B80E19" w14:textId="77777777" w:rsidR="001A2306" w:rsidRPr="00925811" w:rsidRDefault="001A2306" w:rsidP="001A2306">
      <w:pPr>
        <w:pStyle w:val="FormulaDefinitions"/>
      </w:pPr>
      <w:r w:rsidRPr="00925811">
        <w:t xml:space="preserve">where: </w:t>
      </w:r>
    </w:p>
    <w:tbl>
      <w:tblPr>
        <w:tblStyle w:val="TableGridLight"/>
        <w:tblW w:w="0" w:type="auto"/>
        <w:tblLook w:val="04A0" w:firstRow="1" w:lastRow="0" w:firstColumn="1" w:lastColumn="0" w:noHBand="0" w:noVBand="1"/>
      </w:tblPr>
      <w:tblGrid>
        <w:gridCol w:w="1210"/>
        <w:gridCol w:w="7136"/>
      </w:tblGrid>
      <w:tr w:rsidR="001A2306" w:rsidRPr="00925811" w14:paraId="6B8ACC86" w14:textId="77777777" w:rsidTr="00A75C4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10" w:type="dxa"/>
          </w:tcPr>
          <w:p w14:paraId="00018591" w14:textId="77777777" w:rsidR="001A2306" w:rsidRPr="00925811" w:rsidRDefault="001A2306" w:rsidP="001A2306">
            <w:r w:rsidRPr="00925811">
              <w:t>ECNIA</w:t>
            </w:r>
            <w:r w:rsidRPr="00925811">
              <w:rPr>
                <w:rStyle w:val="Subscript"/>
              </w:rPr>
              <w:t>t</w:t>
            </w:r>
            <w:r w:rsidRPr="00925811">
              <w:t xml:space="preserve"> </w:t>
            </w:r>
          </w:p>
        </w:tc>
        <w:tc>
          <w:tcPr>
            <w:tcW w:w="7136" w:type="dxa"/>
          </w:tcPr>
          <w:p w14:paraId="556DACCB" w14:textId="77777777" w:rsidR="001A2306" w:rsidRPr="00925811" w:rsidRDefault="001A2306" w:rsidP="001A2306">
            <w:pPr>
              <w:cnfStyle w:val="100000000000" w:firstRow="1" w:lastRow="0" w:firstColumn="0" w:lastColumn="0" w:oddVBand="0" w:evenVBand="0" w:oddHBand="0" w:evenHBand="0" w:firstRowFirstColumn="0" w:firstRowLastColumn="0" w:lastRowFirstColumn="0" w:lastRowLastColumn="0"/>
            </w:pPr>
            <w:r w:rsidRPr="00925811">
              <w:t>means the expenditure incurred by the licensee in respect of Eligible CNIA Projects as calculated by the licensee in accordance with the RIIO-1 Electricity Network Innovation Allowance Governance Document and reported to the Authority in accordance with Standard Condition 46 (Regulatory Instructions and Guidance) expressed in 2023/24 prices;</w:t>
            </w:r>
          </w:p>
        </w:tc>
      </w:tr>
      <w:tr w:rsidR="001A2306" w:rsidRPr="00925811" w14:paraId="002D56C8" w14:textId="77777777" w:rsidTr="00A75C46">
        <w:tc>
          <w:tcPr>
            <w:cnfStyle w:val="001000000000" w:firstRow="0" w:lastRow="0" w:firstColumn="1" w:lastColumn="0" w:oddVBand="0" w:evenVBand="0" w:oddHBand="0" w:evenHBand="0" w:firstRowFirstColumn="0" w:firstRowLastColumn="0" w:lastRowFirstColumn="0" w:lastRowLastColumn="0"/>
            <w:tcW w:w="1210" w:type="dxa"/>
          </w:tcPr>
          <w:p w14:paraId="46D52425" w14:textId="77777777" w:rsidR="001A2306" w:rsidRPr="00925811" w:rsidRDefault="001A2306" w:rsidP="001A2306">
            <w:r w:rsidRPr="00925811">
              <w:t xml:space="preserve">CNIAV </w:t>
            </w:r>
          </w:p>
        </w:tc>
        <w:tc>
          <w:tcPr>
            <w:tcW w:w="7136" w:type="dxa"/>
          </w:tcPr>
          <w:p w14:paraId="79D875D5"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 xml:space="preserve">is derived in accordance with Part B; </w:t>
            </w:r>
          </w:p>
        </w:tc>
      </w:tr>
      <w:tr w:rsidR="001A2306" w:rsidRPr="00925811" w14:paraId="0EF4A5E5" w14:textId="77777777" w:rsidTr="00A75C46">
        <w:tc>
          <w:tcPr>
            <w:cnfStyle w:val="001000000000" w:firstRow="0" w:lastRow="0" w:firstColumn="1" w:lastColumn="0" w:oddVBand="0" w:evenVBand="0" w:oddHBand="0" w:evenHBand="0" w:firstRowFirstColumn="0" w:firstRowLastColumn="0" w:lastRowFirstColumn="0" w:lastRowLastColumn="0"/>
            <w:tcW w:w="1210" w:type="dxa"/>
          </w:tcPr>
          <w:p w14:paraId="6666E76F" w14:textId="72CDEF1F" w:rsidR="001A2306" w:rsidRPr="00925811" w:rsidRDefault="001A2306" w:rsidP="001A2306">
            <w:r w:rsidRPr="00925811">
              <w:t>CNIAR</w:t>
            </w:r>
            <w:r w:rsidR="00D27243" w:rsidRPr="00925811">
              <w:rPr>
                <w:rStyle w:val="Subscript"/>
              </w:rPr>
              <w:t>t</w:t>
            </w:r>
          </w:p>
        </w:tc>
        <w:tc>
          <w:tcPr>
            <w:tcW w:w="7136" w:type="dxa"/>
          </w:tcPr>
          <w:p w14:paraId="14C970AF"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means an amount expressed in 2023/24 prices, recovered by the licensee in relation to Regulatory Year t or a previous Regulatory Year which is unrecoverable in accordance with the RIIO-1 Electricity Network Innovation Allowance Governance Document and has the value zero unless otherwise modified by the Authority under Part D; and</w:t>
            </w:r>
          </w:p>
        </w:tc>
      </w:tr>
      <w:tr w:rsidR="001A2306" w:rsidRPr="00925811" w14:paraId="4E8A6CC8" w14:textId="77777777" w:rsidTr="00A75C46">
        <w:tc>
          <w:tcPr>
            <w:cnfStyle w:val="001000000000" w:firstRow="0" w:lastRow="0" w:firstColumn="1" w:lastColumn="0" w:oddVBand="0" w:evenVBand="0" w:oddHBand="0" w:evenHBand="0" w:firstRowFirstColumn="0" w:firstRowLastColumn="0" w:lastRowFirstColumn="0" w:lastRowLastColumn="0"/>
            <w:tcW w:w="1210" w:type="dxa"/>
          </w:tcPr>
          <w:p w14:paraId="5A8CFE22" w14:textId="77777777" w:rsidR="001A2306" w:rsidRPr="00925811" w:rsidRDefault="001A2306" w:rsidP="001A2306">
            <w:r w:rsidRPr="00925811">
              <w:t>PI</w:t>
            </w:r>
            <w:r w:rsidRPr="00925811">
              <w:rPr>
                <w:rStyle w:val="Subscript"/>
              </w:rPr>
              <w:t>t</w:t>
            </w:r>
          </w:p>
        </w:tc>
        <w:tc>
          <w:tcPr>
            <w:tcW w:w="7136" w:type="dxa"/>
          </w:tcPr>
          <w:p w14:paraId="6DFE442D"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is the price index derived in accordance with Part E of Special Condition 2.1.</w:t>
            </w:r>
          </w:p>
        </w:tc>
      </w:tr>
    </w:tbl>
    <w:p w14:paraId="2F7C0701" w14:textId="77777777" w:rsidR="001A2306" w:rsidRPr="00925811" w:rsidRDefault="001A2306" w:rsidP="001A2306">
      <w:pPr>
        <w:pStyle w:val="NumberedNormal"/>
      </w:pPr>
      <w:r w:rsidRPr="00925811">
        <w:t>For Regulatory Years commencing on or after 1 April 2024, the value of CNIA</w:t>
      </w:r>
      <w:r w:rsidRPr="00925811">
        <w:rPr>
          <w:rStyle w:val="Subscript"/>
        </w:rPr>
        <w:t>t</w:t>
      </w:r>
      <w:r w:rsidRPr="00925811">
        <w:t xml:space="preserve"> is zero. </w:t>
      </w:r>
    </w:p>
    <w:p w14:paraId="44257CBE" w14:textId="77777777" w:rsidR="001A2306" w:rsidRPr="00925811" w:rsidRDefault="001A2306" w:rsidP="001A2306">
      <w:pPr>
        <w:pStyle w:val="NumberedNormal"/>
      </w:pPr>
      <w:r w:rsidRPr="00925811">
        <w:t>Eligible CNIA Internal Expenditure may not exceed 25% of the total Eligible CNIA, unless the Authority otherwise consents.</w:t>
      </w:r>
    </w:p>
    <w:p w14:paraId="6D2F5485" w14:textId="77777777" w:rsidR="001A2306" w:rsidRPr="00925811" w:rsidRDefault="001A2306" w:rsidP="001A2306">
      <w:pPr>
        <w:pStyle w:val="Heading3"/>
      </w:pPr>
      <w:r w:rsidRPr="00925811">
        <w:t>Formula for calculating the Carry-over Network Innovation Allowance value term (CNIAV)</w:t>
      </w:r>
    </w:p>
    <w:p w14:paraId="4BCA67CE" w14:textId="77777777" w:rsidR="001A2306" w:rsidRPr="00925811" w:rsidRDefault="001A2306" w:rsidP="001A2306">
      <w:pPr>
        <w:pStyle w:val="NumberedNormal"/>
      </w:pPr>
      <w:r w:rsidRPr="00925811">
        <w:t xml:space="preserve">The value of CNIAV is derived in accordance with the following formula: </w:t>
      </w:r>
    </w:p>
    <w:p w14:paraId="2EFD1C7C" w14:textId="71F39E62" w:rsidR="001A2306" w:rsidRPr="00925811" w:rsidRDefault="001A2306" w:rsidP="001A2306">
      <m:oMathPara>
        <m:oMath>
          <m:r>
            <w:rPr>
              <w:rFonts w:ascii="Cambria Math" w:hAnsi="Cambria Math"/>
            </w:rPr>
            <m:t>CNIAV=</m:t>
          </m:r>
          <m:r>
            <m:rPr>
              <m:sty m:val="p"/>
            </m:rPr>
            <w:rPr>
              <w:rFonts w:ascii="Cambria Math" w:hAnsi="Cambria Math"/>
            </w:rPr>
            <m:t>max⁡</m:t>
          </m:r>
          <m:r>
            <w:rPr>
              <w:rFonts w:ascii="Cambria Math" w:hAnsi="Cambria Math"/>
            </w:rPr>
            <m:t>((NIAV×</m:t>
          </m:r>
          <m:sSub>
            <m:sSubPr>
              <m:ctrlPr>
                <w:rPr>
                  <w:rFonts w:ascii="Cambria Math" w:hAnsi="Cambria Math"/>
                </w:rPr>
              </m:ctrlPr>
            </m:sSubPr>
            <m:e>
              <m:r>
                <w:rPr>
                  <w:rFonts w:ascii="Cambria Math" w:hAnsi="Cambria Math"/>
                </w:rPr>
                <m:t>BR</m:t>
              </m:r>
            </m:e>
            <m:sub>
              <m:r>
                <w:rPr>
                  <w:rFonts w:ascii="Cambria Math" w:hAnsi="Cambria Math"/>
                </w:rPr>
                <m:t>2022/23</m:t>
              </m:r>
            </m:sub>
          </m:sSub>
          <m:r>
            <w:rPr>
              <w:rFonts w:ascii="Cambria Math" w:hAnsi="Cambria Math"/>
            </w:rPr>
            <m:t>)-</m:t>
          </m:r>
          <m:sSub>
            <m:sSubPr>
              <m:ctrlPr>
                <w:rPr>
                  <w:rFonts w:ascii="Cambria Math" w:hAnsi="Cambria Math"/>
                </w:rPr>
              </m:ctrlPr>
            </m:sSubPr>
            <m:e>
              <m:r>
                <w:rPr>
                  <w:rFonts w:ascii="Cambria Math" w:hAnsi="Cambria Math"/>
                </w:rPr>
                <m:t>(ENIA</m:t>
              </m:r>
            </m:e>
            <m:sub>
              <m:r>
                <w:rPr>
                  <w:rFonts w:ascii="Cambria Math" w:hAnsi="Cambria Math"/>
                </w:rPr>
                <m:t>2022/23</m:t>
              </m:r>
            </m:sub>
          </m:sSub>
          <m:r>
            <w:rPr>
              <w:rFonts w:ascii="Cambria Math" w:hAnsi="Cambria Math"/>
            </w:rPr>
            <m:t>×0.9), 0)×</m:t>
          </m:r>
          <m:f>
            <m:fPr>
              <m:ctrlPr>
                <w:rPr>
                  <w:rFonts w:ascii="Cambria Math" w:hAnsi="Cambria Math"/>
                </w:rPr>
              </m:ctrlPr>
            </m:fPr>
            <m:num>
              <m:sSub>
                <m:sSubPr>
                  <m:ctrlPr>
                    <w:rPr>
                      <w:rFonts w:ascii="Cambria Math" w:hAnsi="Cambria Math"/>
                    </w:rPr>
                  </m:ctrlPr>
                </m:sSubPr>
                <m:e>
                  <m:r>
                    <w:rPr>
                      <w:rFonts w:ascii="Cambria Math" w:hAnsi="Cambria Math"/>
                    </w:rPr>
                    <m:t>PI</m:t>
                  </m:r>
                </m:e>
                <m:sub>
                  <m:r>
                    <w:rPr>
                      <w:rFonts w:ascii="Cambria Math" w:hAnsi="Cambria Math"/>
                    </w:rPr>
                    <m:t>t</m:t>
                  </m:r>
                </m:sub>
              </m:sSub>
            </m:num>
            <m:den>
              <m:sSub>
                <m:sSubPr>
                  <m:ctrlPr>
                    <w:rPr>
                      <w:rFonts w:ascii="Cambria Math" w:hAnsi="Cambria Math"/>
                    </w:rPr>
                  </m:ctrlPr>
                </m:sSubPr>
                <m:e>
                  <m:r>
                    <w:rPr>
                      <w:rFonts w:ascii="Cambria Math" w:hAnsi="Cambria Math"/>
                    </w:rPr>
                    <m:t>PI</m:t>
                  </m:r>
                </m:e>
                <m:sub>
                  <m:r>
                    <w:rPr>
                      <w:rFonts w:ascii="Cambria Math" w:hAnsi="Cambria Math"/>
                    </w:rPr>
                    <m:t>2022/23</m:t>
                  </m:r>
                </m:sub>
              </m:sSub>
            </m:den>
          </m:f>
        </m:oMath>
      </m:oMathPara>
    </w:p>
    <w:p w14:paraId="3F3A81EF" w14:textId="77777777" w:rsidR="001A2306" w:rsidRPr="00925811" w:rsidRDefault="001A2306" w:rsidP="001A2306">
      <w:pPr>
        <w:pStyle w:val="FormulaDefinitions"/>
      </w:pPr>
      <w:r w:rsidRPr="00925811">
        <w:t>where:</w:t>
      </w:r>
    </w:p>
    <w:tbl>
      <w:tblPr>
        <w:tblStyle w:val="TableGridLight"/>
        <w:tblW w:w="0" w:type="auto"/>
        <w:tblLook w:val="04A0" w:firstRow="1" w:lastRow="0" w:firstColumn="1" w:lastColumn="0" w:noHBand="0" w:noVBand="1"/>
      </w:tblPr>
      <w:tblGrid>
        <w:gridCol w:w="1969"/>
        <w:gridCol w:w="6327"/>
      </w:tblGrid>
      <w:tr w:rsidR="001A2306" w:rsidRPr="00925811" w14:paraId="5E284683" w14:textId="77777777" w:rsidTr="00A75C4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69" w:type="dxa"/>
          </w:tcPr>
          <w:p w14:paraId="42979334" w14:textId="77777777" w:rsidR="001A2306" w:rsidRPr="00925811" w:rsidRDefault="001A2306" w:rsidP="001A2306">
            <w:r w:rsidRPr="00925811">
              <w:t>NIAV</w:t>
            </w:r>
          </w:p>
        </w:tc>
        <w:tc>
          <w:tcPr>
            <w:tcW w:w="6327" w:type="dxa"/>
          </w:tcPr>
          <w:p w14:paraId="4BF70283" w14:textId="2E11663A" w:rsidR="001A2306" w:rsidRPr="00925811" w:rsidRDefault="001A2306" w:rsidP="001A2306">
            <w:pPr>
              <w:cnfStyle w:val="100000000000" w:firstRow="1" w:lastRow="0" w:firstColumn="0" w:lastColumn="0" w:oddVBand="0" w:evenVBand="0" w:oddHBand="0" w:evenHBand="0" w:firstRowFirstColumn="0" w:firstRowLastColumn="0" w:lastRowFirstColumn="0" w:lastRowLastColumn="0"/>
            </w:pPr>
            <w:r w:rsidRPr="00925811">
              <w:t>has the value set out in the Appendix to Charge Restriction Condition 2H (The Network Innovation Allowance) of this licence as in force on 31 March 2023;</w:t>
            </w:r>
          </w:p>
        </w:tc>
      </w:tr>
      <w:tr w:rsidR="001A2306" w:rsidRPr="00925811" w14:paraId="3855A4FB" w14:textId="77777777" w:rsidTr="00A75C46">
        <w:tc>
          <w:tcPr>
            <w:cnfStyle w:val="001000000000" w:firstRow="0" w:lastRow="0" w:firstColumn="1" w:lastColumn="0" w:oddVBand="0" w:evenVBand="0" w:oddHBand="0" w:evenHBand="0" w:firstRowFirstColumn="0" w:firstRowLastColumn="0" w:lastRowFirstColumn="0" w:lastRowLastColumn="0"/>
            <w:tcW w:w="1969" w:type="dxa"/>
          </w:tcPr>
          <w:p w14:paraId="4A25F125" w14:textId="77777777" w:rsidR="001A2306" w:rsidRPr="00925811" w:rsidRDefault="001A2306" w:rsidP="001A2306">
            <w:r w:rsidRPr="00925811">
              <w:t>BR</w:t>
            </w:r>
            <w:r w:rsidRPr="00925811">
              <w:rPr>
                <w:rStyle w:val="Subscript"/>
              </w:rPr>
              <w:t>2022/23</w:t>
            </w:r>
          </w:p>
        </w:tc>
        <w:tc>
          <w:tcPr>
            <w:tcW w:w="6327" w:type="dxa"/>
          </w:tcPr>
          <w:p w14:paraId="2CA10550"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has the value of BR</w:t>
            </w:r>
            <w:r w:rsidRPr="00925811">
              <w:rPr>
                <w:rStyle w:val="Subscript"/>
              </w:rPr>
              <w:t>t</w:t>
            </w:r>
            <w:r w:rsidRPr="00925811">
              <w:t xml:space="preserve"> derived in accordance with Part B of Charge Restriction Condition 2H (The Network Innovation Allowance) of this licence as in force on 31 March 2023, expressed in 2022/23 prices; and</w:t>
            </w:r>
          </w:p>
        </w:tc>
      </w:tr>
      <w:tr w:rsidR="001A2306" w:rsidRPr="00925811" w14:paraId="11CAC335" w14:textId="77777777" w:rsidTr="00A75C46">
        <w:tc>
          <w:tcPr>
            <w:cnfStyle w:val="001000000000" w:firstRow="0" w:lastRow="0" w:firstColumn="1" w:lastColumn="0" w:oddVBand="0" w:evenVBand="0" w:oddHBand="0" w:evenHBand="0" w:firstRowFirstColumn="0" w:firstRowLastColumn="0" w:lastRowFirstColumn="0" w:lastRowLastColumn="0"/>
            <w:tcW w:w="1969" w:type="dxa"/>
          </w:tcPr>
          <w:p w14:paraId="48A6FFA2" w14:textId="77777777" w:rsidR="001A2306" w:rsidRPr="00925811" w:rsidRDefault="001A2306" w:rsidP="001A2306">
            <w:r w:rsidRPr="00925811">
              <w:t>ENIA</w:t>
            </w:r>
            <w:r w:rsidRPr="00925811">
              <w:rPr>
                <w:rStyle w:val="Subscript"/>
              </w:rPr>
              <w:t>2022/23</w:t>
            </w:r>
          </w:p>
        </w:tc>
        <w:tc>
          <w:tcPr>
            <w:tcW w:w="6327" w:type="dxa"/>
          </w:tcPr>
          <w:p w14:paraId="49A9CA82"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has the value of ENIA</w:t>
            </w:r>
            <w:r w:rsidRPr="00925811">
              <w:rPr>
                <w:rStyle w:val="Subscript"/>
              </w:rPr>
              <w:t>t</w:t>
            </w:r>
            <w:r w:rsidRPr="00925811">
              <w:t xml:space="preserve"> derived in accordance with Part B of Charge Restriction Condition 2H (The Network Innovation Allowance) of this licence as in force on 31 March 2023, expressed in 2022/23 prices.</w:t>
            </w:r>
          </w:p>
        </w:tc>
      </w:tr>
    </w:tbl>
    <w:p w14:paraId="2AAF83E6" w14:textId="77777777" w:rsidR="001A2306" w:rsidRPr="00925811" w:rsidRDefault="001A2306" w:rsidP="001A2306">
      <w:pPr>
        <w:pStyle w:val="Heading3"/>
      </w:pPr>
      <w:r w:rsidRPr="00925811">
        <w:t>The RIIO-1 Electricity Network Innovation Allowance Governance Document</w:t>
      </w:r>
    </w:p>
    <w:p w14:paraId="2A63D883" w14:textId="77777777" w:rsidR="001A2306" w:rsidRPr="00925811" w:rsidRDefault="001A2306" w:rsidP="001A2306">
      <w:pPr>
        <w:pStyle w:val="NumberedNormal"/>
      </w:pPr>
      <w:r w:rsidRPr="00925811">
        <w:t xml:space="preserve">The licensee must comply with the RIIO-1 Electricity Network Innovation Allowance Governance Document when acting in relation to the Carry-over Network Innovation Allowance. </w:t>
      </w:r>
    </w:p>
    <w:p w14:paraId="5375D7C8" w14:textId="77777777" w:rsidR="001A2306" w:rsidRPr="00925811" w:rsidRDefault="001A2306" w:rsidP="001A2306">
      <w:pPr>
        <w:pStyle w:val="NumberedNormal"/>
      </w:pPr>
      <w:r w:rsidRPr="00925811">
        <w:t xml:space="preserve">The RIIO-1 Electricity Network Innovation Allowance Governance Document makes and may continue to make additional provision in respect of: </w:t>
      </w:r>
    </w:p>
    <w:p w14:paraId="6AE3E45A" w14:textId="6CA57603" w:rsidR="001A2306" w:rsidRPr="00925811" w:rsidRDefault="001A2306" w:rsidP="001A2306">
      <w:pPr>
        <w:pStyle w:val="ListNormal"/>
        <w:tabs>
          <w:tab w:val="num" w:pos="879"/>
        </w:tabs>
      </w:pPr>
      <w:r w:rsidRPr="00925811">
        <w:t>arrangements for ensuring that relevant learning from Eligible CNIA Projects can be captured and disseminated by the licensee to Transmission Licensees</w:t>
      </w:r>
      <w:r w:rsidR="0069714B">
        <w:t>, the ISOP,</w:t>
      </w:r>
      <w:r w:rsidRPr="00925811">
        <w:t xml:space="preserve"> and other holders of an Electricity Distribution Licence;</w:t>
      </w:r>
    </w:p>
    <w:p w14:paraId="43BC4296" w14:textId="77777777" w:rsidR="001A2306" w:rsidRPr="00925811" w:rsidRDefault="001A2306" w:rsidP="001A2306">
      <w:pPr>
        <w:pStyle w:val="ListNormal"/>
        <w:tabs>
          <w:tab w:val="num" w:pos="879"/>
        </w:tabs>
      </w:pPr>
      <w:r w:rsidRPr="00925811">
        <w:t xml:space="preserve">the nature of the reporting obligations in respect of Eligible CNIA Projects, which may include reporting in respect of the funding and the completion of such projects, as well as reporting on compliance with this condition and the provisions of the RIIO-1 Electricity Network Innovation Allowance Governance Document; </w:t>
      </w:r>
    </w:p>
    <w:p w14:paraId="285351EE" w14:textId="77777777" w:rsidR="001A2306" w:rsidRPr="00925811" w:rsidRDefault="001A2306" w:rsidP="001A2306">
      <w:pPr>
        <w:pStyle w:val="ListNormal"/>
        <w:tabs>
          <w:tab w:val="num" w:pos="879"/>
        </w:tabs>
      </w:pPr>
      <w:r w:rsidRPr="00925811">
        <w:t xml:space="preserve">arrangements relating to the treatment of intellectual property rights in respect of Eligible CNIA Projects; and </w:t>
      </w:r>
    </w:p>
    <w:p w14:paraId="1F7ADE58" w14:textId="77777777" w:rsidR="001A2306" w:rsidRPr="00925811" w:rsidRDefault="001A2306" w:rsidP="001A2306">
      <w:pPr>
        <w:pStyle w:val="ListNormal"/>
        <w:tabs>
          <w:tab w:val="num" w:pos="879"/>
        </w:tabs>
      </w:pPr>
      <w:r w:rsidRPr="00925811">
        <w:t xml:space="preserve">any other matters relating to the regulation, governance or administration of the Carry-over Network Innovation Allowance. </w:t>
      </w:r>
    </w:p>
    <w:p w14:paraId="47B0A95D" w14:textId="77777777" w:rsidR="001A2306" w:rsidRPr="00925811" w:rsidRDefault="001A2306" w:rsidP="001A2306">
      <w:pPr>
        <w:pStyle w:val="NumberedNormal"/>
      </w:pPr>
      <w:r w:rsidRPr="00925811">
        <w:t>The procedure for amending the RIIO-1 Electricity Network Innovation Allowance Governance Document is set out in Special Condition 1.3 (Common procedure).</w:t>
      </w:r>
    </w:p>
    <w:p w14:paraId="5F5E34FE" w14:textId="77777777" w:rsidR="001A2306" w:rsidRPr="00925811" w:rsidRDefault="001A2306" w:rsidP="001A2306">
      <w:pPr>
        <w:pStyle w:val="Heading3"/>
      </w:pPr>
      <w:r w:rsidRPr="00925811">
        <w:t xml:space="preserve">Unrecoverable CNIA </w:t>
      </w:r>
    </w:p>
    <w:p w14:paraId="3C23D6CE" w14:textId="77777777" w:rsidR="001A2306" w:rsidRPr="00925811" w:rsidRDefault="001A2306" w:rsidP="001A2306">
      <w:pPr>
        <w:pStyle w:val="NumberedNormal"/>
      </w:pPr>
      <w:r w:rsidRPr="00925811">
        <w:t xml:space="preserve">The Authority may only modify the value of CNIAR: </w:t>
      </w:r>
    </w:p>
    <w:p w14:paraId="45F47135" w14:textId="77777777" w:rsidR="001A2306" w:rsidRPr="00925811" w:rsidRDefault="001A2306">
      <w:pPr>
        <w:numPr>
          <w:ilvl w:val="3"/>
          <w:numId w:val="1"/>
        </w:numPr>
      </w:pPr>
      <w:r w:rsidRPr="00925811">
        <w:t xml:space="preserve">where the licensee has not complied with the RIIO-1 Electricity Network Innovation Allowance Governance Document; and </w:t>
      </w:r>
    </w:p>
    <w:p w14:paraId="4DA7C5F6" w14:textId="77777777" w:rsidR="001A2306" w:rsidRPr="00925811" w:rsidRDefault="001A2306">
      <w:pPr>
        <w:numPr>
          <w:ilvl w:val="3"/>
          <w:numId w:val="1"/>
        </w:numPr>
      </w:pPr>
      <w:r w:rsidRPr="00925811">
        <w:t>in order to disallow NIA expenditure in relation to that failure to comply with the RIIO-1 Electricity Network Innovation Allowance Governance Document.</w:t>
      </w:r>
    </w:p>
    <w:p w14:paraId="386241B0" w14:textId="77777777" w:rsidR="001A2306" w:rsidRPr="00925811" w:rsidRDefault="001A2306" w:rsidP="001A2306">
      <w:pPr>
        <w:pStyle w:val="NumberedNormal"/>
      </w:pPr>
      <w:r w:rsidRPr="00925811">
        <w:t>In reaching a decision on a value for CNIAR, the Authority must consider the impact that the licensee’s non-compliance with provisions of the RIIO-1 Electricity Network Innovation Allowance Governance Document is likely to have on consumers.</w:t>
      </w:r>
    </w:p>
    <w:p w14:paraId="2C7ED62E" w14:textId="77777777" w:rsidR="001A2306" w:rsidRPr="00925811" w:rsidRDefault="001A2306" w:rsidP="001A2306">
      <w:pPr>
        <w:pStyle w:val="NumberedNormal"/>
      </w:pPr>
      <w:r w:rsidRPr="00925811">
        <w:t>Any modifications to the value of CNIAR must be made under section 11A (modifications of conditions of licences) of the Act.</w:t>
      </w:r>
    </w:p>
    <w:p w14:paraId="18EB6301" w14:textId="77777777" w:rsidR="001A2306" w:rsidRPr="00925811" w:rsidRDefault="001A2306" w:rsidP="001A2306">
      <w:pPr>
        <w:pStyle w:val="Heading2"/>
      </w:pPr>
      <w:bookmarkStart w:id="298" w:name="_Toc109213491"/>
      <w:bookmarkStart w:id="299" w:name="_Toc115339815"/>
      <w:bookmarkStart w:id="300" w:name="_Toc121736142"/>
      <w:bookmarkStart w:id="301" w:name="_Toc126074427"/>
      <w:r w:rsidRPr="00925811">
        <w:t>Revenue adjustments in respect of connection performance failures</w:t>
      </w:r>
      <w:bookmarkEnd w:id="298"/>
      <w:bookmarkEnd w:id="299"/>
      <w:bookmarkEnd w:id="300"/>
      <w:bookmarkEnd w:id="301"/>
    </w:p>
    <w:p w14:paraId="1941CAFF" w14:textId="77777777" w:rsidR="001A2306" w:rsidRPr="00925811" w:rsidRDefault="001A2306" w:rsidP="001A2306">
      <w:pPr>
        <w:pStyle w:val="Heading3nonumbering"/>
      </w:pPr>
      <w:r w:rsidRPr="00925811">
        <w:t>Introduction</w:t>
      </w:r>
    </w:p>
    <w:p w14:paraId="0C1563DE" w14:textId="77777777" w:rsidR="001A2306" w:rsidRPr="00925811" w:rsidRDefault="001A2306" w:rsidP="001A2306">
      <w:pPr>
        <w:pStyle w:val="NumberedNormal"/>
      </w:pPr>
      <w:r w:rsidRPr="00925811">
        <w:t>The purpose of this condition is to calculate the term CGSRA</w:t>
      </w:r>
      <w:r w:rsidRPr="00925811">
        <w:rPr>
          <w:rStyle w:val="Subscript"/>
        </w:rPr>
        <w:t>t</w:t>
      </w:r>
      <w:r w:rsidRPr="00925811">
        <w:t xml:space="preserve"> (the Connections Regulations term). This contributes to the calculation of the term ORA</w:t>
      </w:r>
      <w:r w:rsidRPr="00925811">
        <w:rPr>
          <w:vertAlign w:val="subscript"/>
        </w:rPr>
        <w:t>t</w:t>
      </w:r>
      <w:r w:rsidRPr="00925811">
        <w:t xml:space="preserve"> (the other revenue allowances term), which in turn feeds into Calculated Revenue in Special Condition 2.1 (Revenue restriction). </w:t>
      </w:r>
    </w:p>
    <w:p w14:paraId="2BA4FD36" w14:textId="77777777" w:rsidR="001A2306" w:rsidRPr="00925811" w:rsidRDefault="001A2306" w:rsidP="001A2306">
      <w:pPr>
        <w:pStyle w:val="NumberedNormal"/>
      </w:pPr>
      <w:r w:rsidRPr="00925811">
        <w:t>The effect of this condition is to adjust Calculated Revenue where the sum of payments made by the licensee under Connection Regulations and Distributed Generation Connection Standards exceeds the licensee’s revenue exposure cap as specified for the licensee in Appendix 1.</w:t>
      </w:r>
    </w:p>
    <w:p w14:paraId="7392D7FB" w14:textId="77777777" w:rsidR="001A2306" w:rsidRPr="00925811" w:rsidRDefault="001A2306" w:rsidP="001A2306">
      <w:pPr>
        <w:pStyle w:val="Heading3"/>
      </w:pPr>
      <w:r w:rsidRPr="00925811">
        <w:t>Formula for calculating the connection guaranteed standards revenue adjustment term (CGSRA</w:t>
      </w:r>
      <w:r w:rsidRPr="00925811">
        <w:rPr>
          <w:rStyle w:val="Subscript"/>
        </w:rPr>
        <w:t>t</w:t>
      </w:r>
      <w:r w:rsidRPr="00925811">
        <w:t>)</w:t>
      </w:r>
    </w:p>
    <w:p w14:paraId="6374B071" w14:textId="77777777" w:rsidR="001A2306" w:rsidRPr="00925811" w:rsidRDefault="001A2306" w:rsidP="001A2306">
      <w:pPr>
        <w:pStyle w:val="NumberedNormal"/>
      </w:pPr>
      <w:r w:rsidRPr="00925811">
        <w:t>The value of CGSRA</w:t>
      </w:r>
      <w:r w:rsidRPr="00925811">
        <w:rPr>
          <w:rStyle w:val="Subscript"/>
        </w:rPr>
        <w:t>t</w:t>
      </w:r>
      <w:r w:rsidRPr="00925811">
        <w:t xml:space="preserve"> is derived in accordance with the following formula.</w:t>
      </w:r>
    </w:p>
    <w:p w14:paraId="55107B1F" w14:textId="6A98FD1F" w:rsidR="00CC643B" w:rsidRPr="00925811" w:rsidRDefault="00AA1F37" w:rsidP="00925811">
      <w:pPr>
        <w:pStyle w:val="FormulaDefinitions"/>
        <w:tabs>
          <w:tab w:val="clear" w:pos="1758"/>
        </w:tabs>
        <w:ind w:left="0" w:firstLine="0"/>
        <w:rPr>
          <w:rFonts w:eastAsiaTheme="minorEastAsia"/>
        </w:rPr>
      </w:pPr>
      <m:oMathPara>
        <m:oMath>
          <m:r>
            <w:rPr>
              <w:rFonts w:ascii="Cambria Math" w:eastAsiaTheme="minorEastAsia" w:hAnsi="Cambria Math"/>
            </w:rPr>
            <m:t xml:space="preserve">                 </m:t>
          </m:r>
          <m:r>
            <w:rPr>
              <w:rFonts w:ascii="Cambria Math" w:hAnsi="Cambria Math"/>
            </w:rPr>
            <m:t>If</m:t>
          </m:r>
          <m:r>
            <m:rPr>
              <m:sty m:val="p"/>
            </m:rPr>
            <w:rPr>
              <w:rFonts w:ascii="Cambria Math" w:hAnsi="Cambria Math"/>
            </w:rPr>
            <m:t xml:space="preserve"> </m:t>
          </m:r>
          <m:sSub>
            <m:sSubPr>
              <m:ctrlPr>
                <w:rPr>
                  <w:rFonts w:ascii="Cambria Math" w:hAnsi="Cambria Math"/>
                </w:rPr>
              </m:ctrlPr>
            </m:sSubPr>
            <m:e>
              <m:r>
                <w:rPr>
                  <w:rFonts w:ascii="Cambria Math" w:hAnsi="Cambria Math"/>
                </w:rPr>
                <m:t>CGSPM</m:t>
              </m:r>
            </m:e>
            <m:sub>
              <m:r>
                <w:rPr>
                  <w:rFonts w:ascii="Cambria Math" w:hAnsi="Cambria Math"/>
                </w:rPr>
                <m:t>t</m:t>
              </m:r>
            </m:sub>
          </m:sSub>
          <m:r>
            <m:rPr>
              <m:sty m:val="p"/>
            </m:rPr>
            <w:rPr>
              <w:rFonts w:ascii="Cambria Math" w:hAnsi="Cambria Math"/>
            </w:rPr>
            <m:t>&gt;</m:t>
          </m:r>
          <m:sSub>
            <m:sSubPr>
              <m:ctrlPr>
                <w:rPr>
                  <w:rFonts w:ascii="Cambria Math" w:hAnsi="Cambria Math"/>
                </w:rPr>
              </m:ctrlPr>
            </m:sSubPr>
            <m:e>
              <m:r>
                <w:rPr>
                  <w:rFonts w:ascii="Cambria Math" w:hAnsi="Cambria Math"/>
                </w:rPr>
                <m:t>TCGSR</m:t>
              </m:r>
            </m:e>
            <m:sub>
              <m:r>
                <w:rPr>
                  <w:rFonts w:ascii="Cambria Math" w:hAnsi="Cambria Math"/>
                </w:rPr>
                <m:t>t</m:t>
              </m:r>
            </m:sub>
          </m:sSub>
        </m:oMath>
      </m:oMathPara>
    </w:p>
    <w:p w14:paraId="70527110" w14:textId="695BB361" w:rsidR="001A2306" w:rsidRPr="00925811" w:rsidRDefault="00883AC9" w:rsidP="00925811">
      <w:pPr>
        <w:pStyle w:val="FormulaDefinitions"/>
        <w:tabs>
          <w:tab w:val="clear" w:pos="1758"/>
        </w:tabs>
        <w:ind w:left="-1418" w:firstLine="0"/>
      </w:pPr>
      <m:oMathPara>
        <m:oMath>
          <m:sSub>
            <m:sSubPr>
              <m:ctrlPr>
                <w:rPr>
                  <w:rFonts w:ascii="Cambria Math" w:hAnsi="Cambria Math"/>
                </w:rPr>
              </m:ctrlPr>
            </m:sSubPr>
            <m:e>
              <m:r>
                <w:rPr>
                  <w:rFonts w:ascii="Cambria Math" w:hAnsi="Cambria Math"/>
                </w:rPr>
                <m:t xml:space="preserve"> CGSRA</m:t>
              </m:r>
            </m:e>
            <m:sub>
              <m:r>
                <w:rPr>
                  <w:rFonts w:ascii="Cambria Math" w:hAnsi="Cambria Math"/>
                </w:rPr>
                <m:t>t</m:t>
              </m:r>
            </m:sub>
          </m:sSub>
          <m:r>
            <m:rPr>
              <m:sty m:val="p"/>
            </m:rPr>
            <w:rPr>
              <w:rFonts w:ascii="Cambria Math" w:hAnsi="Cambria Math"/>
            </w:rPr>
            <m:t xml:space="preserve">= </m:t>
          </m:r>
          <m:sSub>
            <m:sSubPr>
              <m:ctrlPr>
                <w:rPr>
                  <w:rFonts w:ascii="Cambria Math" w:hAnsi="Cambria Math"/>
                </w:rPr>
              </m:ctrlPr>
            </m:sSubPr>
            <m:e>
              <m:r>
                <w:rPr>
                  <w:rFonts w:ascii="Cambria Math" w:hAnsi="Cambria Math"/>
                </w:rPr>
                <m:t>CGSPM</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TCGSR</m:t>
              </m:r>
            </m:e>
            <m:sub>
              <m:r>
                <w:rPr>
                  <w:rFonts w:ascii="Cambria Math" w:hAnsi="Cambria Math"/>
                </w:rPr>
                <m:t>t</m:t>
              </m:r>
            </m:sub>
          </m:sSub>
        </m:oMath>
      </m:oMathPara>
    </w:p>
    <w:p w14:paraId="25C861EF" w14:textId="77777777" w:rsidR="001A2306" w:rsidRPr="00925811" w:rsidRDefault="001A2306" w:rsidP="001A2306">
      <w:pPr>
        <w:pStyle w:val="FormulaDefinitions"/>
      </w:pPr>
      <w:r w:rsidRPr="00925811">
        <w:t>and if not, then the value of CGSRA</w:t>
      </w:r>
      <w:r w:rsidRPr="00925811">
        <w:rPr>
          <w:rStyle w:val="Subscript"/>
        </w:rPr>
        <w:t>t</w:t>
      </w:r>
      <w:r w:rsidRPr="00925811">
        <w:t xml:space="preserve"> is zero.</w:t>
      </w:r>
    </w:p>
    <w:p w14:paraId="1361CFB0" w14:textId="77777777" w:rsidR="001A2306" w:rsidRPr="00925811" w:rsidRDefault="001A2306" w:rsidP="001A2306">
      <w:pPr>
        <w:pStyle w:val="FormulaDefinitions"/>
      </w:pPr>
      <w:r w:rsidRPr="00925811">
        <w:t>where:</w:t>
      </w:r>
    </w:p>
    <w:tbl>
      <w:tblPr>
        <w:tblStyle w:val="TableGridLight"/>
        <w:tblW w:w="8613" w:type="dxa"/>
        <w:tblLook w:val="04A0" w:firstRow="1" w:lastRow="0" w:firstColumn="1" w:lastColumn="0" w:noHBand="0" w:noVBand="1"/>
      </w:tblPr>
      <w:tblGrid>
        <w:gridCol w:w="1230"/>
        <w:gridCol w:w="7383"/>
      </w:tblGrid>
      <w:tr w:rsidR="001A2306" w:rsidRPr="00925811" w14:paraId="7DCD5108" w14:textId="77777777" w:rsidTr="00A75C46">
        <w:trPr>
          <w:cnfStyle w:val="100000000000" w:firstRow="1" w:lastRow="0" w:firstColumn="0" w:lastColumn="0" w:oddVBand="0" w:evenVBand="0" w:oddHBand="0"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1230" w:type="dxa"/>
          </w:tcPr>
          <w:p w14:paraId="2A695FD1" w14:textId="77777777" w:rsidR="001A2306" w:rsidRPr="00925811" w:rsidRDefault="001A2306" w:rsidP="001A2306">
            <w:r w:rsidRPr="00925811">
              <w:t>CGSPM</w:t>
            </w:r>
            <w:r w:rsidRPr="00925811">
              <w:rPr>
                <w:rStyle w:val="Subscript"/>
              </w:rPr>
              <w:t>t</w:t>
            </w:r>
          </w:p>
        </w:tc>
        <w:tc>
          <w:tcPr>
            <w:tcW w:w="7383" w:type="dxa"/>
          </w:tcPr>
          <w:p w14:paraId="278D9657" w14:textId="77777777" w:rsidR="001A2306" w:rsidRPr="00925811" w:rsidRDefault="001A2306" w:rsidP="001A2306">
            <w:pPr>
              <w:cnfStyle w:val="100000000000" w:firstRow="1" w:lastRow="0" w:firstColumn="0" w:lastColumn="0" w:oddVBand="0" w:evenVBand="0" w:oddHBand="0" w:evenHBand="0" w:firstRowFirstColumn="0" w:firstRowLastColumn="0" w:lastRowFirstColumn="0" w:lastRowLastColumn="0"/>
            </w:pPr>
            <w:r w:rsidRPr="00925811">
              <w:t>means the total amount of payments made by the licensee to Customers in respect of failures to meet the requirements of the Connection Regulations and Distributed Generation Connection Standards; and</w:t>
            </w:r>
          </w:p>
        </w:tc>
      </w:tr>
      <w:tr w:rsidR="001A2306" w:rsidRPr="00925811" w14:paraId="1601764B"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230" w:type="dxa"/>
          </w:tcPr>
          <w:p w14:paraId="48AAA068" w14:textId="77777777" w:rsidR="001A2306" w:rsidRPr="00925811" w:rsidRDefault="001A2306" w:rsidP="001A2306">
            <w:r w:rsidRPr="00925811">
              <w:t>TCGSR</w:t>
            </w:r>
            <w:r w:rsidRPr="00925811">
              <w:rPr>
                <w:rStyle w:val="Subscript"/>
              </w:rPr>
              <w:t>t</w:t>
            </w:r>
          </w:p>
        </w:tc>
        <w:tc>
          <w:tcPr>
            <w:tcW w:w="7383" w:type="dxa"/>
          </w:tcPr>
          <w:p w14:paraId="54D8A367"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 xml:space="preserve">means the maximum amount of Calculated Revenue that the licensee is exposed to in each Regulatory Year as a result of the requirements of the Connection Regulations and any Distributed Generation Connection Standards, and has the value specified for the licensee in the Appendix 1. </w:t>
            </w:r>
          </w:p>
        </w:tc>
      </w:tr>
    </w:tbl>
    <w:p w14:paraId="5123E6D9" w14:textId="77777777" w:rsidR="001A2306" w:rsidRPr="00925811" w:rsidRDefault="001A2306" w:rsidP="001A2306">
      <w:pPr>
        <w:pStyle w:val="AppendixHeading"/>
      </w:pPr>
    </w:p>
    <w:p w14:paraId="695BF73C" w14:textId="77777777" w:rsidR="001A2306" w:rsidRPr="00925811" w:rsidRDefault="001A2306" w:rsidP="001A2306">
      <w:pPr>
        <w:pStyle w:val="Caption"/>
      </w:pPr>
      <w:r w:rsidRPr="00925811">
        <w:t>Total RIIO-ED2 revenue exposure to payments under the Connection Regulations and any Distributed Generation Connection Standards (TCGSR) (£m)</w:t>
      </w:r>
    </w:p>
    <w:tbl>
      <w:tblPr>
        <w:tblStyle w:val="AppendixTable"/>
        <w:tblW w:w="7651" w:type="dxa"/>
        <w:tblLayout w:type="fixed"/>
        <w:tblLook w:val="04A0" w:firstRow="1" w:lastRow="0" w:firstColumn="1" w:lastColumn="0" w:noHBand="0" w:noVBand="1"/>
      </w:tblPr>
      <w:tblGrid>
        <w:gridCol w:w="1271"/>
        <w:gridCol w:w="1276"/>
        <w:gridCol w:w="1276"/>
        <w:gridCol w:w="1276"/>
        <w:gridCol w:w="1276"/>
        <w:gridCol w:w="1276"/>
      </w:tblGrid>
      <w:tr w:rsidR="001A2306" w:rsidRPr="00925811" w14:paraId="1625E9AD" w14:textId="77777777" w:rsidTr="00A75C46">
        <w:trPr>
          <w:cnfStyle w:val="100000000000" w:firstRow="1" w:lastRow="0" w:firstColumn="0" w:lastColumn="0" w:oddVBand="0" w:evenVBand="0" w:oddHBand="0" w:evenHBand="0" w:firstRowFirstColumn="0" w:firstRowLastColumn="0" w:lastRowFirstColumn="0" w:lastRowLastColumn="0"/>
        </w:trPr>
        <w:tc>
          <w:tcPr>
            <w:tcW w:w="1271" w:type="dxa"/>
          </w:tcPr>
          <w:p w14:paraId="0828A1ED" w14:textId="77777777" w:rsidR="001A2306" w:rsidRPr="00925811" w:rsidRDefault="001A2306" w:rsidP="001A2306">
            <w:r w:rsidRPr="00925811">
              <w:t>Licensee</w:t>
            </w:r>
          </w:p>
        </w:tc>
        <w:tc>
          <w:tcPr>
            <w:tcW w:w="1276" w:type="dxa"/>
          </w:tcPr>
          <w:p w14:paraId="19D8AE82" w14:textId="77777777" w:rsidR="001A2306" w:rsidRPr="00925811" w:rsidRDefault="001A2306" w:rsidP="001A2306">
            <w:r w:rsidRPr="00925811">
              <w:t>2023/24</w:t>
            </w:r>
          </w:p>
        </w:tc>
        <w:tc>
          <w:tcPr>
            <w:tcW w:w="1276" w:type="dxa"/>
          </w:tcPr>
          <w:p w14:paraId="28AB678D" w14:textId="77777777" w:rsidR="001A2306" w:rsidRPr="00925811" w:rsidRDefault="001A2306" w:rsidP="001A2306">
            <w:r w:rsidRPr="00925811">
              <w:t>2024/25</w:t>
            </w:r>
          </w:p>
        </w:tc>
        <w:tc>
          <w:tcPr>
            <w:tcW w:w="1276" w:type="dxa"/>
          </w:tcPr>
          <w:p w14:paraId="52B05A26" w14:textId="77777777" w:rsidR="001A2306" w:rsidRPr="00925811" w:rsidRDefault="001A2306" w:rsidP="001A2306">
            <w:r w:rsidRPr="00925811">
              <w:t>2025/26</w:t>
            </w:r>
          </w:p>
        </w:tc>
        <w:tc>
          <w:tcPr>
            <w:tcW w:w="1276" w:type="dxa"/>
          </w:tcPr>
          <w:p w14:paraId="527F3A0C" w14:textId="77777777" w:rsidR="001A2306" w:rsidRPr="00925811" w:rsidRDefault="001A2306" w:rsidP="001A2306">
            <w:r w:rsidRPr="00925811">
              <w:t>2026/27</w:t>
            </w:r>
          </w:p>
        </w:tc>
        <w:tc>
          <w:tcPr>
            <w:tcW w:w="1276" w:type="dxa"/>
          </w:tcPr>
          <w:p w14:paraId="75E2BAD1" w14:textId="77777777" w:rsidR="001A2306" w:rsidRPr="00925811" w:rsidRDefault="001A2306" w:rsidP="001A2306">
            <w:r w:rsidRPr="00925811">
              <w:t>2027/28</w:t>
            </w:r>
          </w:p>
        </w:tc>
      </w:tr>
      <w:tr w:rsidR="001A2306" w:rsidRPr="00925811" w14:paraId="66DB1FC7" w14:textId="77777777" w:rsidTr="00A75C46">
        <w:tc>
          <w:tcPr>
            <w:tcW w:w="1271" w:type="dxa"/>
          </w:tcPr>
          <w:p w14:paraId="47824E2A" w14:textId="77777777" w:rsidR="001A2306" w:rsidRPr="00925811" w:rsidRDefault="001A2306" w:rsidP="001A2306">
            <w:r w:rsidRPr="00925811">
              <w:t>ENWL</w:t>
            </w:r>
          </w:p>
        </w:tc>
        <w:tc>
          <w:tcPr>
            <w:tcW w:w="1276" w:type="dxa"/>
          </w:tcPr>
          <w:p w14:paraId="6CFD8390" w14:textId="77777777" w:rsidR="001A2306" w:rsidRPr="00925811" w:rsidRDefault="001A2306" w:rsidP="001A2306">
            <w:r w:rsidRPr="00925811">
              <w:t>8.72</w:t>
            </w:r>
          </w:p>
        </w:tc>
        <w:tc>
          <w:tcPr>
            <w:tcW w:w="1276" w:type="dxa"/>
          </w:tcPr>
          <w:p w14:paraId="54AD1124" w14:textId="77777777" w:rsidR="001A2306" w:rsidRPr="00925811" w:rsidRDefault="001A2306" w:rsidP="001A2306">
            <w:r w:rsidRPr="00925811">
              <w:t>8.72</w:t>
            </w:r>
          </w:p>
        </w:tc>
        <w:tc>
          <w:tcPr>
            <w:tcW w:w="1276" w:type="dxa"/>
          </w:tcPr>
          <w:p w14:paraId="0E77663A" w14:textId="77777777" w:rsidR="001A2306" w:rsidRPr="00925811" w:rsidRDefault="001A2306" w:rsidP="001A2306">
            <w:r w:rsidRPr="00925811">
              <w:t>8.72</w:t>
            </w:r>
          </w:p>
        </w:tc>
        <w:tc>
          <w:tcPr>
            <w:tcW w:w="1276" w:type="dxa"/>
          </w:tcPr>
          <w:p w14:paraId="159971E0" w14:textId="77777777" w:rsidR="001A2306" w:rsidRPr="00925811" w:rsidRDefault="001A2306" w:rsidP="001A2306">
            <w:r w:rsidRPr="00925811">
              <w:t>8.72</w:t>
            </w:r>
          </w:p>
        </w:tc>
        <w:tc>
          <w:tcPr>
            <w:tcW w:w="1276" w:type="dxa"/>
          </w:tcPr>
          <w:p w14:paraId="3AB257B2" w14:textId="77777777" w:rsidR="001A2306" w:rsidRPr="00925811" w:rsidRDefault="001A2306" w:rsidP="001A2306">
            <w:r w:rsidRPr="00925811">
              <w:t>8.72</w:t>
            </w:r>
          </w:p>
        </w:tc>
      </w:tr>
      <w:tr w:rsidR="001A2306" w:rsidRPr="00925811" w14:paraId="24E631B3" w14:textId="77777777" w:rsidTr="00A75C46">
        <w:tc>
          <w:tcPr>
            <w:tcW w:w="1271" w:type="dxa"/>
          </w:tcPr>
          <w:p w14:paraId="7F5F0682" w14:textId="77777777" w:rsidR="001A2306" w:rsidRPr="00925811" w:rsidRDefault="001A2306" w:rsidP="001A2306">
            <w:r w:rsidRPr="00925811">
              <w:t>NPgN</w:t>
            </w:r>
          </w:p>
        </w:tc>
        <w:tc>
          <w:tcPr>
            <w:tcW w:w="1276" w:type="dxa"/>
          </w:tcPr>
          <w:p w14:paraId="7B8994AC" w14:textId="77777777" w:rsidR="001A2306" w:rsidRPr="00925811" w:rsidRDefault="001A2306" w:rsidP="001A2306">
            <w:r w:rsidRPr="00925811">
              <w:t>6.48</w:t>
            </w:r>
          </w:p>
        </w:tc>
        <w:tc>
          <w:tcPr>
            <w:tcW w:w="1276" w:type="dxa"/>
          </w:tcPr>
          <w:p w14:paraId="6819769B" w14:textId="77777777" w:rsidR="001A2306" w:rsidRPr="00925811" w:rsidRDefault="001A2306" w:rsidP="001A2306">
            <w:r w:rsidRPr="00925811">
              <w:t>6.48</w:t>
            </w:r>
          </w:p>
        </w:tc>
        <w:tc>
          <w:tcPr>
            <w:tcW w:w="1276" w:type="dxa"/>
          </w:tcPr>
          <w:p w14:paraId="33E7F658" w14:textId="77777777" w:rsidR="001A2306" w:rsidRPr="00925811" w:rsidRDefault="001A2306" w:rsidP="001A2306">
            <w:r w:rsidRPr="00925811">
              <w:t>6.48</w:t>
            </w:r>
          </w:p>
        </w:tc>
        <w:tc>
          <w:tcPr>
            <w:tcW w:w="1276" w:type="dxa"/>
          </w:tcPr>
          <w:p w14:paraId="64E2663B" w14:textId="77777777" w:rsidR="001A2306" w:rsidRPr="00925811" w:rsidRDefault="001A2306" w:rsidP="001A2306">
            <w:r w:rsidRPr="00925811">
              <w:t>6.48</w:t>
            </w:r>
          </w:p>
        </w:tc>
        <w:tc>
          <w:tcPr>
            <w:tcW w:w="1276" w:type="dxa"/>
          </w:tcPr>
          <w:p w14:paraId="5C78E496" w14:textId="77777777" w:rsidR="001A2306" w:rsidRPr="00925811" w:rsidRDefault="001A2306" w:rsidP="001A2306">
            <w:r w:rsidRPr="00925811">
              <w:t>6.48</w:t>
            </w:r>
          </w:p>
        </w:tc>
      </w:tr>
      <w:tr w:rsidR="001A2306" w:rsidRPr="00925811" w14:paraId="556B26C4" w14:textId="77777777" w:rsidTr="00A75C46">
        <w:tc>
          <w:tcPr>
            <w:tcW w:w="1271" w:type="dxa"/>
          </w:tcPr>
          <w:p w14:paraId="2E0D6663" w14:textId="77777777" w:rsidR="001A2306" w:rsidRPr="00925811" w:rsidRDefault="001A2306" w:rsidP="001A2306">
            <w:r w:rsidRPr="00925811">
              <w:t>NPgY</w:t>
            </w:r>
          </w:p>
        </w:tc>
        <w:tc>
          <w:tcPr>
            <w:tcW w:w="1276" w:type="dxa"/>
          </w:tcPr>
          <w:p w14:paraId="531DACF2" w14:textId="77777777" w:rsidR="001A2306" w:rsidRPr="00925811" w:rsidRDefault="001A2306" w:rsidP="001A2306">
            <w:r w:rsidRPr="00925811">
              <w:t>8.94</w:t>
            </w:r>
          </w:p>
        </w:tc>
        <w:tc>
          <w:tcPr>
            <w:tcW w:w="1276" w:type="dxa"/>
          </w:tcPr>
          <w:p w14:paraId="3480969B" w14:textId="77777777" w:rsidR="001A2306" w:rsidRPr="00925811" w:rsidRDefault="001A2306" w:rsidP="001A2306">
            <w:r w:rsidRPr="00925811">
              <w:t>8.94</w:t>
            </w:r>
          </w:p>
        </w:tc>
        <w:tc>
          <w:tcPr>
            <w:tcW w:w="1276" w:type="dxa"/>
          </w:tcPr>
          <w:p w14:paraId="441E9838" w14:textId="77777777" w:rsidR="001A2306" w:rsidRPr="00925811" w:rsidRDefault="001A2306" w:rsidP="001A2306">
            <w:r w:rsidRPr="00925811">
              <w:t>8.94</w:t>
            </w:r>
          </w:p>
        </w:tc>
        <w:tc>
          <w:tcPr>
            <w:tcW w:w="1276" w:type="dxa"/>
          </w:tcPr>
          <w:p w14:paraId="64C26300" w14:textId="77777777" w:rsidR="001A2306" w:rsidRPr="00925811" w:rsidRDefault="001A2306" w:rsidP="001A2306">
            <w:r w:rsidRPr="00925811">
              <w:t>8.94</w:t>
            </w:r>
          </w:p>
        </w:tc>
        <w:tc>
          <w:tcPr>
            <w:tcW w:w="1276" w:type="dxa"/>
          </w:tcPr>
          <w:p w14:paraId="105CDBDB" w14:textId="77777777" w:rsidR="001A2306" w:rsidRPr="00925811" w:rsidRDefault="001A2306" w:rsidP="001A2306">
            <w:r w:rsidRPr="00925811">
              <w:t>8.94</w:t>
            </w:r>
          </w:p>
        </w:tc>
      </w:tr>
      <w:tr w:rsidR="001A2306" w:rsidRPr="00925811" w14:paraId="29B677EC" w14:textId="77777777" w:rsidTr="00A75C46">
        <w:tc>
          <w:tcPr>
            <w:tcW w:w="1271" w:type="dxa"/>
          </w:tcPr>
          <w:p w14:paraId="0ABB0E9D" w14:textId="77777777" w:rsidR="001A2306" w:rsidRPr="00925811" w:rsidRDefault="001A2306" w:rsidP="001A2306">
            <w:r w:rsidRPr="00925811">
              <w:t>WMID</w:t>
            </w:r>
          </w:p>
        </w:tc>
        <w:tc>
          <w:tcPr>
            <w:tcW w:w="1276" w:type="dxa"/>
          </w:tcPr>
          <w:p w14:paraId="452C559B" w14:textId="77777777" w:rsidR="001A2306" w:rsidRPr="00925811" w:rsidRDefault="001A2306" w:rsidP="001A2306">
            <w:r w:rsidRPr="00925811">
              <w:t>11.26</w:t>
            </w:r>
          </w:p>
        </w:tc>
        <w:tc>
          <w:tcPr>
            <w:tcW w:w="1276" w:type="dxa"/>
          </w:tcPr>
          <w:p w14:paraId="50DCFA78" w14:textId="77777777" w:rsidR="001A2306" w:rsidRPr="00925811" w:rsidRDefault="001A2306" w:rsidP="001A2306">
            <w:r w:rsidRPr="00925811">
              <w:t>11.26</w:t>
            </w:r>
          </w:p>
        </w:tc>
        <w:tc>
          <w:tcPr>
            <w:tcW w:w="1276" w:type="dxa"/>
          </w:tcPr>
          <w:p w14:paraId="48819B4B" w14:textId="77777777" w:rsidR="001A2306" w:rsidRPr="00925811" w:rsidRDefault="001A2306" w:rsidP="001A2306">
            <w:r w:rsidRPr="00925811">
              <w:t>11.26</w:t>
            </w:r>
          </w:p>
        </w:tc>
        <w:tc>
          <w:tcPr>
            <w:tcW w:w="1276" w:type="dxa"/>
          </w:tcPr>
          <w:p w14:paraId="2F2F73F3" w14:textId="77777777" w:rsidR="001A2306" w:rsidRPr="00925811" w:rsidRDefault="001A2306" w:rsidP="001A2306">
            <w:r w:rsidRPr="00925811">
              <w:t>11.26</w:t>
            </w:r>
          </w:p>
        </w:tc>
        <w:tc>
          <w:tcPr>
            <w:tcW w:w="1276" w:type="dxa"/>
          </w:tcPr>
          <w:p w14:paraId="4A7FF3BD" w14:textId="77777777" w:rsidR="001A2306" w:rsidRPr="00925811" w:rsidRDefault="001A2306" w:rsidP="001A2306">
            <w:r w:rsidRPr="00925811">
              <w:t>11.26</w:t>
            </w:r>
          </w:p>
        </w:tc>
      </w:tr>
      <w:tr w:rsidR="001A2306" w:rsidRPr="00925811" w14:paraId="2029015F" w14:textId="77777777" w:rsidTr="00A75C46">
        <w:tc>
          <w:tcPr>
            <w:tcW w:w="1271" w:type="dxa"/>
          </w:tcPr>
          <w:p w14:paraId="58235F8A" w14:textId="77777777" w:rsidR="001A2306" w:rsidRPr="00925811" w:rsidRDefault="001A2306" w:rsidP="001A2306">
            <w:r w:rsidRPr="00925811">
              <w:t>EMID</w:t>
            </w:r>
          </w:p>
        </w:tc>
        <w:tc>
          <w:tcPr>
            <w:tcW w:w="1276" w:type="dxa"/>
          </w:tcPr>
          <w:p w14:paraId="601523EC" w14:textId="77777777" w:rsidR="001A2306" w:rsidRPr="00925811" w:rsidRDefault="001A2306" w:rsidP="001A2306">
            <w:r w:rsidRPr="00925811">
              <w:t>11.53</w:t>
            </w:r>
          </w:p>
        </w:tc>
        <w:tc>
          <w:tcPr>
            <w:tcW w:w="1276" w:type="dxa"/>
          </w:tcPr>
          <w:p w14:paraId="260FF911" w14:textId="77777777" w:rsidR="001A2306" w:rsidRPr="00925811" w:rsidRDefault="001A2306" w:rsidP="001A2306">
            <w:r w:rsidRPr="00925811">
              <w:t>11.53</w:t>
            </w:r>
          </w:p>
        </w:tc>
        <w:tc>
          <w:tcPr>
            <w:tcW w:w="1276" w:type="dxa"/>
          </w:tcPr>
          <w:p w14:paraId="4DD2BCF8" w14:textId="77777777" w:rsidR="001A2306" w:rsidRPr="00925811" w:rsidRDefault="001A2306" w:rsidP="001A2306">
            <w:r w:rsidRPr="00925811">
              <w:t>11.53</w:t>
            </w:r>
          </w:p>
        </w:tc>
        <w:tc>
          <w:tcPr>
            <w:tcW w:w="1276" w:type="dxa"/>
          </w:tcPr>
          <w:p w14:paraId="28A84DFD" w14:textId="77777777" w:rsidR="001A2306" w:rsidRPr="00925811" w:rsidRDefault="001A2306" w:rsidP="001A2306">
            <w:r w:rsidRPr="00925811">
              <w:t>11.53</w:t>
            </w:r>
          </w:p>
        </w:tc>
        <w:tc>
          <w:tcPr>
            <w:tcW w:w="1276" w:type="dxa"/>
          </w:tcPr>
          <w:p w14:paraId="5BC498DB" w14:textId="77777777" w:rsidR="001A2306" w:rsidRPr="00925811" w:rsidRDefault="001A2306" w:rsidP="001A2306">
            <w:r w:rsidRPr="00925811">
              <w:t>11.53</w:t>
            </w:r>
          </w:p>
        </w:tc>
      </w:tr>
      <w:tr w:rsidR="001A2306" w:rsidRPr="00925811" w14:paraId="6CF58003" w14:textId="77777777" w:rsidTr="00A75C46">
        <w:tc>
          <w:tcPr>
            <w:tcW w:w="1271" w:type="dxa"/>
          </w:tcPr>
          <w:p w14:paraId="60265DFF" w14:textId="77777777" w:rsidR="001A2306" w:rsidRPr="00925811" w:rsidRDefault="001A2306" w:rsidP="001A2306">
            <w:r w:rsidRPr="00925811">
              <w:t>SWALES</w:t>
            </w:r>
          </w:p>
        </w:tc>
        <w:tc>
          <w:tcPr>
            <w:tcW w:w="1276" w:type="dxa"/>
          </w:tcPr>
          <w:p w14:paraId="3AF0DA3A" w14:textId="77777777" w:rsidR="001A2306" w:rsidRPr="00925811" w:rsidRDefault="001A2306" w:rsidP="001A2306">
            <w:r w:rsidRPr="00925811">
              <w:t>5.76</w:t>
            </w:r>
          </w:p>
        </w:tc>
        <w:tc>
          <w:tcPr>
            <w:tcW w:w="1276" w:type="dxa"/>
          </w:tcPr>
          <w:p w14:paraId="44F0ADB3" w14:textId="77777777" w:rsidR="001A2306" w:rsidRPr="00925811" w:rsidRDefault="001A2306" w:rsidP="001A2306">
            <w:r w:rsidRPr="00925811">
              <w:t>5.76</w:t>
            </w:r>
          </w:p>
        </w:tc>
        <w:tc>
          <w:tcPr>
            <w:tcW w:w="1276" w:type="dxa"/>
          </w:tcPr>
          <w:p w14:paraId="60448291" w14:textId="77777777" w:rsidR="001A2306" w:rsidRPr="00925811" w:rsidRDefault="001A2306" w:rsidP="001A2306">
            <w:r w:rsidRPr="00925811">
              <w:t>5.76</w:t>
            </w:r>
          </w:p>
        </w:tc>
        <w:tc>
          <w:tcPr>
            <w:tcW w:w="1276" w:type="dxa"/>
          </w:tcPr>
          <w:p w14:paraId="3F51ED03" w14:textId="77777777" w:rsidR="001A2306" w:rsidRPr="00925811" w:rsidRDefault="001A2306" w:rsidP="001A2306">
            <w:r w:rsidRPr="00925811">
              <w:t>5.76</w:t>
            </w:r>
          </w:p>
        </w:tc>
        <w:tc>
          <w:tcPr>
            <w:tcW w:w="1276" w:type="dxa"/>
          </w:tcPr>
          <w:p w14:paraId="44FE5AFD" w14:textId="77777777" w:rsidR="001A2306" w:rsidRPr="00925811" w:rsidRDefault="001A2306" w:rsidP="001A2306">
            <w:r w:rsidRPr="00925811">
              <w:t>5.76</w:t>
            </w:r>
          </w:p>
        </w:tc>
      </w:tr>
      <w:tr w:rsidR="001A2306" w:rsidRPr="00925811" w14:paraId="1D32E388" w14:textId="77777777" w:rsidTr="00A75C46">
        <w:tc>
          <w:tcPr>
            <w:tcW w:w="1271" w:type="dxa"/>
          </w:tcPr>
          <w:p w14:paraId="213CE6B5" w14:textId="77777777" w:rsidR="001A2306" w:rsidRPr="00925811" w:rsidRDefault="001A2306" w:rsidP="001A2306">
            <w:r w:rsidRPr="00925811">
              <w:t>SWEST</w:t>
            </w:r>
          </w:p>
        </w:tc>
        <w:tc>
          <w:tcPr>
            <w:tcW w:w="1276" w:type="dxa"/>
          </w:tcPr>
          <w:p w14:paraId="386B6BB8" w14:textId="77777777" w:rsidR="001A2306" w:rsidRPr="00925811" w:rsidRDefault="001A2306" w:rsidP="001A2306">
            <w:r w:rsidRPr="00925811">
              <w:t>8.74</w:t>
            </w:r>
          </w:p>
        </w:tc>
        <w:tc>
          <w:tcPr>
            <w:tcW w:w="1276" w:type="dxa"/>
          </w:tcPr>
          <w:p w14:paraId="0C105401" w14:textId="77777777" w:rsidR="001A2306" w:rsidRPr="00925811" w:rsidRDefault="001A2306" w:rsidP="001A2306">
            <w:r w:rsidRPr="00925811">
              <w:t>8.74</w:t>
            </w:r>
          </w:p>
        </w:tc>
        <w:tc>
          <w:tcPr>
            <w:tcW w:w="1276" w:type="dxa"/>
          </w:tcPr>
          <w:p w14:paraId="69735BE4" w14:textId="77777777" w:rsidR="001A2306" w:rsidRPr="00925811" w:rsidRDefault="001A2306" w:rsidP="001A2306">
            <w:r w:rsidRPr="00925811">
              <w:t>8.74</w:t>
            </w:r>
          </w:p>
        </w:tc>
        <w:tc>
          <w:tcPr>
            <w:tcW w:w="1276" w:type="dxa"/>
          </w:tcPr>
          <w:p w14:paraId="09991625" w14:textId="77777777" w:rsidR="001A2306" w:rsidRPr="00925811" w:rsidRDefault="001A2306" w:rsidP="001A2306">
            <w:r w:rsidRPr="00925811">
              <w:t>8.74</w:t>
            </w:r>
          </w:p>
        </w:tc>
        <w:tc>
          <w:tcPr>
            <w:tcW w:w="1276" w:type="dxa"/>
          </w:tcPr>
          <w:p w14:paraId="50F33486" w14:textId="77777777" w:rsidR="001A2306" w:rsidRPr="00925811" w:rsidRDefault="001A2306" w:rsidP="001A2306">
            <w:r w:rsidRPr="00925811">
              <w:t>8.74</w:t>
            </w:r>
          </w:p>
        </w:tc>
      </w:tr>
      <w:tr w:rsidR="001A2306" w:rsidRPr="00925811" w14:paraId="0C78D2DD" w14:textId="77777777" w:rsidTr="00A75C46">
        <w:tc>
          <w:tcPr>
            <w:tcW w:w="1271" w:type="dxa"/>
          </w:tcPr>
          <w:p w14:paraId="444F8CA2" w14:textId="77777777" w:rsidR="001A2306" w:rsidRPr="00925811" w:rsidRDefault="001A2306" w:rsidP="001A2306">
            <w:r w:rsidRPr="00925811">
              <w:t>LPN</w:t>
            </w:r>
          </w:p>
        </w:tc>
        <w:tc>
          <w:tcPr>
            <w:tcW w:w="1276" w:type="dxa"/>
          </w:tcPr>
          <w:p w14:paraId="3AD2ED7B" w14:textId="77777777" w:rsidR="001A2306" w:rsidRPr="00925811" w:rsidRDefault="001A2306" w:rsidP="001A2306">
            <w:r w:rsidRPr="00925811">
              <w:t>7.57</w:t>
            </w:r>
          </w:p>
        </w:tc>
        <w:tc>
          <w:tcPr>
            <w:tcW w:w="1276" w:type="dxa"/>
          </w:tcPr>
          <w:p w14:paraId="48ED5E3A" w14:textId="77777777" w:rsidR="001A2306" w:rsidRPr="00925811" w:rsidRDefault="001A2306" w:rsidP="001A2306">
            <w:r w:rsidRPr="00925811">
              <w:t>7.57</w:t>
            </w:r>
          </w:p>
        </w:tc>
        <w:tc>
          <w:tcPr>
            <w:tcW w:w="1276" w:type="dxa"/>
          </w:tcPr>
          <w:p w14:paraId="5544A90A" w14:textId="77777777" w:rsidR="001A2306" w:rsidRPr="00925811" w:rsidRDefault="001A2306" w:rsidP="001A2306">
            <w:r w:rsidRPr="00925811">
              <w:t>7.57</w:t>
            </w:r>
          </w:p>
        </w:tc>
        <w:tc>
          <w:tcPr>
            <w:tcW w:w="1276" w:type="dxa"/>
          </w:tcPr>
          <w:p w14:paraId="4615D9E5" w14:textId="77777777" w:rsidR="001A2306" w:rsidRPr="00925811" w:rsidRDefault="001A2306" w:rsidP="001A2306">
            <w:r w:rsidRPr="00925811">
              <w:t>7.57</w:t>
            </w:r>
          </w:p>
        </w:tc>
        <w:tc>
          <w:tcPr>
            <w:tcW w:w="1276" w:type="dxa"/>
          </w:tcPr>
          <w:p w14:paraId="4F550A4C" w14:textId="77777777" w:rsidR="001A2306" w:rsidRPr="00925811" w:rsidRDefault="001A2306" w:rsidP="001A2306">
            <w:r w:rsidRPr="00925811">
              <w:t>7.57</w:t>
            </w:r>
          </w:p>
        </w:tc>
      </w:tr>
      <w:tr w:rsidR="001A2306" w:rsidRPr="00925811" w14:paraId="0F0583C3" w14:textId="77777777" w:rsidTr="00A75C46">
        <w:tc>
          <w:tcPr>
            <w:tcW w:w="1271" w:type="dxa"/>
          </w:tcPr>
          <w:p w14:paraId="123E262E" w14:textId="77777777" w:rsidR="001A2306" w:rsidRPr="00925811" w:rsidRDefault="001A2306" w:rsidP="001A2306">
            <w:r w:rsidRPr="00925811">
              <w:t>SPN</w:t>
            </w:r>
          </w:p>
        </w:tc>
        <w:tc>
          <w:tcPr>
            <w:tcW w:w="1276" w:type="dxa"/>
          </w:tcPr>
          <w:p w14:paraId="754B6788" w14:textId="77777777" w:rsidR="001A2306" w:rsidRPr="00925811" w:rsidRDefault="001A2306" w:rsidP="001A2306">
            <w:r w:rsidRPr="00925811">
              <w:t>7.83</w:t>
            </w:r>
          </w:p>
        </w:tc>
        <w:tc>
          <w:tcPr>
            <w:tcW w:w="1276" w:type="dxa"/>
          </w:tcPr>
          <w:p w14:paraId="68CFCEC8" w14:textId="77777777" w:rsidR="001A2306" w:rsidRPr="00925811" w:rsidRDefault="001A2306" w:rsidP="001A2306">
            <w:r w:rsidRPr="00925811">
              <w:t>7.83</w:t>
            </w:r>
          </w:p>
        </w:tc>
        <w:tc>
          <w:tcPr>
            <w:tcW w:w="1276" w:type="dxa"/>
          </w:tcPr>
          <w:p w14:paraId="073CAA99" w14:textId="77777777" w:rsidR="001A2306" w:rsidRPr="00925811" w:rsidRDefault="001A2306" w:rsidP="001A2306">
            <w:r w:rsidRPr="00925811">
              <w:t>7.83</w:t>
            </w:r>
          </w:p>
        </w:tc>
        <w:tc>
          <w:tcPr>
            <w:tcW w:w="1276" w:type="dxa"/>
          </w:tcPr>
          <w:p w14:paraId="3D695E30" w14:textId="77777777" w:rsidR="001A2306" w:rsidRPr="00925811" w:rsidRDefault="001A2306" w:rsidP="001A2306">
            <w:r w:rsidRPr="00925811">
              <w:t>7.83</w:t>
            </w:r>
          </w:p>
        </w:tc>
        <w:tc>
          <w:tcPr>
            <w:tcW w:w="1276" w:type="dxa"/>
          </w:tcPr>
          <w:p w14:paraId="0E4F3088" w14:textId="77777777" w:rsidR="001A2306" w:rsidRPr="00925811" w:rsidRDefault="001A2306" w:rsidP="001A2306">
            <w:r w:rsidRPr="00925811">
              <w:t>7.83</w:t>
            </w:r>
          </w:p>
        </w:tc>
      </w:tr>
      <w:tr w:rsidR="001A2306" w:rsidRPr="00925811" w14:paraId="067D8FF9" w14:textId="77777777" w:rsidTr="00A75C46">
        <w:tc>
          <w:tcPr>
            <w:tcW w:w="1271" w:type="dxa"/>
          </w:tcPr>
          <w:p w14:paraId="619C85B6" w14:textId="77777777" w:rsidR="001A2306" w:rsidRPr="00925811" w:rsidRDefault="001A2306" w:rsidP="001A2306">
            <w:r w:rsidRPr="00925811">
              <w:t>EPN</w:t>
            </w:r>
          </w:p>
        </w:tc>
        <w:tc>
          <w:tcPr>
            <w:tcW w:w="1276" w:type="dxa"/>
          </w:tcPr>
          <w:p w14:paraId="4CC287F5" w14:textId="77777777" w:rsidR="001A2306" w:rsidRPr="00925811" w:rsidRDefault="001A2306" w:rsidP="001A2306">
            <w:r w:rsidRPr="00925811">
              <w:t>12.22</w:t>
            </w:r>
          </w:p>
        </w:tc>
        <w:tc>
          <w:tcPr>
            <w:tcW w:w="1276" w:type="dxa"/>
          </w:tcPr>
          <w:p w14:paraId="5DE6B0F9" w14:textId="77777777" w:rsidR="001A2306" w:rsidRPr="00925811" w:rsidRDefault="001A2306" w:rsidP="001A2306">
            <w:r w:rsidRPr="00925811">
              <w:t>12.22</w:t>
            </w:r>
          </w:p>
        </w:tc>
        <w:tc>
          <w:tcPr>
            <w:tcW w:w="1276" w:type="dxa"/>
          </w:tcPr>
          <w:p w14:paraId="76201AAB" w14:textId="77777777" w:rsidR="001A2306" w:rsidRPr="00925811" w:rsidRDefault="001A2306" w:rsidP="001A2306">
            <w:r w:rsidRPr="00925811">
              <w:t>12.22</w:t>
            </w:r>
          </w:p>
        </w:tc>
        <w:tc>
          <w:tcPr>
            <w:tcW w:w="1276" w:type="dxa"/>
          </w:tcPr>
          <w:p w14:paraId="48AC06A2" w14:textId="77777777" w:rsidR="001A2306" w:rsidRPr="00925811" w:rsidRDefault="001A2306" w:rsidP="001A2306">
            <w:r w:rsidRPr="00925811">
              <w:t>12.22</w:t>
            </w:r>
          </w:p>
        </w:tc>
        <w:tc>
          <w:tcPr>
            <w:tcW w:w="1276" w:type="dxa"/>
          </w:tcPr>
          <w:p w14:paraId="0A876014" w14:textId="77777777" w:rsidR="001A2306" w:rsidRPr="00925811" w:rsidRDefault="001A2306" w:rsidP="001A2306">
            <w:r w:rsidRPr="00925811">
              <w:t>12.22</w:t>
            </w:r>
          </w:p>
        </w:tc>
      </w:tr>
      <w:tr w:rsidR="001A2306" w:rsidRPr="00925811" w14:paraId="72CEAE9E" w14:textId="77777777" w:rsidTr="00A75C46">
        <w:tc>
          <w:tcPr>
            <w:tcW w:w="1271" w:type="dxa"/>
          </w:tcPr>
          <w:p w14:paraId="1A08F97C" w14:textId="77777777" w:rsidR="001A2306" w:rsidRPr="00925811" w:rsidRDefault="001A2306" w:rsidP="001A2306">
            <w:r w:rsidRPr="00925811">
              <w:t>SPD</w:t>
            </w:r>
          </w:p>
        </w:tc>
        <w:tc>
          <w:tcPr>
            <w:tcW w:w="1276" w:type="dxa"/>
          </w:tcPr>
          <w:p w14:paraId="6557BC19" w14:textId="77777777" w:rsidR="001A2306" w:rsidRPr="00925811" w:rsidRDefault="001A2306" w:rsidP="001A2306">
            <w:r w:rsidRPr="00925811">
              <w:t>8.31</w:t>
            </w:r>
          </w:p>
        </w:tc>
        <w:tc>
          <w:tcPr>
            <w:tcW w:w="1276" w:type="dxa"/>
          </w:tcPr>
          <w:p w14:paraId="71D7F1CE" w14:textId="77777777" w:rsidR="001A2306" w:rsidRPr="00925811" w:rsidRDefault="001A2306" w:rsidP="001A2306">
            <w:r w:rsidRPr="00925811">
              <w:t>8.31</w:t>
            </w:r>
          </w:p>
        </w:tc>
        <w:tc>
          <w:tcPr>
            <w:tcW w:w="1276" w:type="dxa"/>
          </w:tcPr>
          <w:p w14:paraId="04646D2B" w14:textId="77777777" w:rsidR="001A2306" w:rsidRPr="00925811" w:rsidRDefault="001A2306" w:rsidP="001A2306">
            <w:r w:rsidRPr="00925811">
              <w:t>8.31</w:t>
            </w:r>
          </w:p>
        </w:tc>
        <w:tc>
          <w:tcPr>
            <w:tcW w:w="1276" w:type="dxa"/>
          </w:tcPr>
          <w:p w14:paraId="1BBCAB84" w14:textId="77777777" w:rsidR="001A2306" w:rsidRPr="00925811" w:rsidRDefault="001A2306" w:rsidP="001A2306">
            <w:r w:rsidRPr="00925811">
              <w:t>8.31</w:t>
            </w:r>
          </w:p>
        </w:tc>
        <w:tc>
          <w:tcPr>
            <w:tcW w:w="1276" w:type="dxa"/>
          </w:tcPr>
          <w:p w14:paraId="300CB6D4" w14:textId="77777777" w:rsidR="001A2306" w:rsidRPr="00925811" w:rsidRDefault="001A2306" w:rsidP="001A2306">
            <w:r w:rsidRPr="00925811">
              <w:t>8.31</w:t>
            </w:r>
          </w:p>
        </w:tc>
      </w:tr>
      <w:tr w:rsidR="001A2306" w:rsidRPr="00925811" w14:paraId="65F8108D" w14:textId="77777777" w:rsidTr="00A75C46">
        <w:tc>
          <w:tcPr>
            <w:tcW w:w="1271" w:type="dxa"/>
          </w:tcPr>
          <w:p w14:paraId="7E0DC7CD" w14:textId="77777777" w:rsidR="001A2306" w:rsidRPr="00925811" w:rsidRDefault="001A2306" w:rsidP="001A2306">
            <w:r w:rsidRPr="00925811">
              <w:t>SPMW</w:t>
            </w:r>
          </w:p>
        </w:tc>
        <w:tc>
          <w:tcPr>
            <w:tcW w:w="1276" w:type="dxa"/>
          </w:tcPr>
          <w:p w14:paraId="71B6EC98" w14:textId="77777777" w:rsidR="001A2306" w:rsidRPr="00925811" w:rsidRDefault="001A2306" w:rsidP="001A2306">
            <w:r w:rsidRPr="00925811">
              <w:t>9.24</w:t>
            </w:r>
          </w:p>
        </w:tc>
        <w:tc>
          <w:tcPr>
            <w:tcW w:w="1276" w:type="dxa"/>
          </w:tcPr>
          <w:p w14:paraId="119F7D6E" w14:textId="77777777" w:rsidR="001A2306" w:rsidRPr="00925811" w:rsidRDefault="001A2306" w:rsidP="001A2306">
            <w:r w:rsidRPr="00925811">
              <w:t>9.24</w:t>
            </w:r>
          </w:p>
        </w:tc>
        <w:tc>
          <w:tcPr>
            <w:tcW w:w="1276" w:type="dxa"/>
          </w:tcPr>
          <w:p w14:paraId="2E9BA254" w14:textId="77777777" w:rsidR="001A2306" w:rsidRPr="00925811" w:rsidRDefault="001A2306" w:rsidP="001A2306">
            <w:r w:rsidRPr="00925811">
              <w:t>9.24</w:t>
            </w:r>
          </w:p>
        </w:tc>
        <w:tc>
          <w:tcPr>
            <w:tcW w:w="1276" w:type="dxa"/>
          </w:tcPr>
          <w:p w14:paraId="23AF414A" w14:textId="77777777" w:rsidR="001A2306" w:rsidRPr="00925811" w:rsidRDefault="001A2306" w:rsidP="001A2306">
            <w:r w:rsidRPr="00925811">
              <w:t>9.24</w:t>
            </w:r>
          </w:p>
        </w:tc>
        <w:tc>
          <w:tcPr>
            <w:tcW w:w="1276" w:type="dxa"/>
          </w:tcPr>
          <w:p w14:paraId="15688662" w14:textId="77777777" w:rsidR="001A2306" w:rsidRPr="00925811" w:rsidRDefault="001A2306" w:rsidP="001A2306">
            <w:r w:rsidRPr="00925811">
              <w:t>9.24</w:t>
            </w:r>
          </w:p>
        </w:tc>
      </w:tr>
      <w:tr w:rsidR="001A2306" w:rsidRPr="00925811" w14:paraId="0262B454" w14:textId="77777777" w:rsidTr="00A75C46">
        <w:tc>
          <w:tcPr>
            <w:tcW w:w="1271" w:type="dxa"/>
          </w:tcPr>
          <w:p w14:paraId="789FDED7" w14:textId="77777777" w:rsidR="001A2306" w:rsidRPr="00925811" w:rsidRDefault="001A2306" w:rsidP="001A2306">
            <w:r w:rsidRPr="00925811">
              <w:t>SSEH</w:t>
            </w:r>
          </w:p>
        </w:tc>
        <w:tc>
          <w:tcPr>
            <w:tcW w:w="1276" w:type="dxa"/>
          </w:tcPr>
          <w:p w14:paraId="2834D458" w14:textId="77777777" w:rsidR="001A2306" w:rsidRPr="00925811" w:rsidRDefault="001A2306" w:rsidP="001A2306">
            <w:r w:rsidRPr="00925811">
              <w:t>6.20</w:t>
            </w:r>
          </w:p>
        </w:tc>
        <w:tc>
          <w:tcPr>
            <w:tcW w:w="1276" w:type="dxa"/>
          </w:tcPr>
          <w:p w14:paraId="0DC2FFBA" w14:textId="77777777" w:rsidR="001A2306" w:rsidRPr="00925811" w:rsidRDefault="001A2306" w:rsidP="001A2306">
            <w:r w:rsidRPr="00925811">
              <w:t>6.20</w:t>
            </w:r>
          </w:p>
        </w:tc>
        <w:tc>
          <w:tcPr>
            <w:tcW w:w="1276" w:type="dxa"/>
          </w:tcPr>
          <w:p w14:paraId="0CD92830" w14:textId="77777777" w:rsidR="001A2306" w:rsidRPr="00925811" w:rsidRDefault="001A2306" w:rsidP="001A2306">
            <w:r w:rsidRPr="00925811">
              <w:t>6.20</w:t>
            </w:r>
          </w:p>
        </w:tc>
        <w:tc>
          <w:tcPr>
            <w:tcW w:w="1276" w:type="dxa"/>
          </w:tcPr>
          <w:p w14:paraId="01E773F6" w14:textId="77777777" w:rsidR="001A2306" w:rsidRPr="00925811" w:rsidRDefault="001A2306" w:rsidP="001A2306">
            <w:r w:rsidRPr="00925811">
              <w:t>6.20</w:t>
            </w:r>
          </w:p>
        </w:tc>
        <w:tc>
          <w:tcPr>
            <w:tcW w:w="1276" w:type="dxa"/>
          </w:tcPr>
          <w:p w14:paraId="27585286" w14:textId="77777777" w:rsidR="001A2306" w:rsidRPr="00925811" w:rsidRDefault="001A2306" w:rsidP="001A2306">
            <w:r w:rsidRPr="00925811">
              <w:t>6.20</w:t>
            </w:r>
          </w:p>
        </w:tc>
      </w:tr>
      <w:tr w:rsidR="001A2306" w:rsidRPr="00925811" w14:paraId="33D13D53" w14:textId="77777777" w:rsidTr="00A75C46">
        <w:tc>
          <w:tcPr>
            <w:tcW w:w="1271" w:type="dxa"/>
          </w:tcPr>
          <w:p w14:paraId="1FACB63C" w14:textId="77777777" w:rsidR="001A2306" w:rsidRPr="00925811" w:rsidRDefault="001A2306" w:rsidP="001A2306">
            <w:r w:rsidRPr="00925811">
              <w:t>SSES</w:t>
            </w:r>
          </w:p>
        </w:tc>
        <w:tc>
          <w:tcPr>
            <w:tcW w:w="1276" w:type="dxa"/>
          </w:tcPr>
          <w:p w14:paraId="3FD7ECB9" w14:textId="77777777" w:rsidR="001A2306" w:rsidRPr="00925811" w:rsidRDefault="001A2306" w:rsidP="001A2306">
            <w:r w:rsidRPr="00925811">
              <w:t>11.69</w:t>
            </w:r>
          </w:p>
        </w:tc>
        <w:tc>
          <w:tcPr>
            <w:tcW w:w="1276" w:type="dxa"/>
          </w:tcPr>
          <w:p w14:paraId="59A14647" w14:textId="77777777" w:rsidR="001A2306" w:rsidRPr="00925811" w:rsidRDefault="001A2306" w:rsidP="001A2306">
            <w:r w:rsidRPr="00925811">
              <w:t>11.69</w:t>
            </w:r>
          </w:p>
        </w:tc>
        <w:tc>
          <w:tcPr>
            <w:tcW w:w="1276" w:type="dxa"/>
          </w:tcPr>
          <w:p w14:paraId="1B12002A" w14:textId="77777777" w:rsidR="001A2306" w:rsidRPr="00925811" w:rsidRDefault="001A2306" w:rsidP="001A2306">
            <w:r w:rsidRPr="00925811">
              <w:t>11.69</w:t>
            </w:r>
          </w:p>
        </w:tc>
        <w:tc>
          <w:tcPr>
            <w:tcW w:w="1276" w:type="dxa"/>
          </w:tcPr>
          <w:p w14:paraId="1C9D1417" w14:textId="77777777" w:rsidR="001A2306" w:rsidRPr="00925811" w:rsidRDefault="001A2306" w:rsidP="001A2306">
            <w:r w:rsidRPr="00925811">
              <w:t>11.69</w:t>
            </w:r>
          </w:p>
        </w:tc>
        <w:tc>
          <w:tcPr>
            <w:tcW w:w="1276" w:type="dxa"/>
          </w:tcPr>
          <w:p w14:paraId="51187F1C" w14:textId="77777777" w:rsidR="001A2306" w:rsidRPr="00925811" w:rsidRDefault="001A2306" w:rsidP="001A2306">
            <w:r w:rsidRPr="00925811">
              <w:t>11.69</w:t>
            </w:r>
          </w:p>
        </w:tc>
      </w:tr>
    </w:tbl>
    <w:p w14:paraId="7D2A5F0F" w14:textId="77777777" w:rsidR="001A2306" w:rsidRPr="00925811" w:rsidRDefault="001A2306" w:rsidP="001A2306"/>
    <w:p w14:paraId="5D8DAE58" w14:textId="77777777" w:rsidR="001A2306" w:rsidRPr="00925811" w:rsidRDefault="001A2306" w:rsidP="001A2306">
      <w:pPr>
        <w:pStyle w:val="Heading1"/>
      </w:pPr>
      <w:bookmarkStart w:id="302" w:name="_Toc118210389"/>
      <w:bookmarkStart w:id="303" w:name="_Toc121736143"/>
      <w:bookmarkStart w:id="304" w:name="_Toc126074428"/>
      <w:r w:rsidRPr="00925811">
        <w:t>Pass-through expenditure</w:t>
      </w:r>
      <w:bookmarkEnd w:id="302"/>
      <w:bookmarkEnd w:id="303"/>
      <w:bookmarkEnd w:id="304"/>
    </w:p>
    <w:p w14:paraId="1F665564" w14:textId="77777777" w:rsidR="001A2306" w:rsidRPr="00925811" w:rsidRDefault="001A2306" w:rsidP="001A2306">
      <w:pPr>
        <w:pStyle w:val="Heading2"/>
      </w:pPr>
      <w:bookmarkStart w:id="305" w:name="_Toc118210390"/>
      <w:bookmarkStart w:id="306" w:name="_Toc121736144"/>
      <w:bookmarkStart w:id="307" w:name="_Toc126074429"/>
      <w:r w:rsidRPr="00925811">
        <w:t>Pass-through items (PT</w:t>
      </w:r>
      <w:r w:rsidRPr="00925811">
        <w:rPr>
          <w:rStyle w:val="Subscript"/>
        </w:rPr>
        <w:t>t</w:t>
      </w:r>
      <w:r w:rsidRPr="00925811">
        <w:t>)</w:t>
      </w:r>
      <w:bookmarkEnd w:id="305"/>
      <w:bookmarkEnd w:id="306"/>
      <w:bookmarkEnd w:id="307"/>
    </w:p>
    <w:p w14:paraId="33E694A0" w14:textId="77777777" w:rsidR="001A2306" w:rsidRPr="00925811" w:rsidRDefault="001A2306" w:rsidP="001A2306">
      <w:pPr>
        <w:pStyle w:val="Heading3nonumbering"/>
      </w:pPr>
      <w:r w:rsidRPr="00925811">
        <w:t xml:space="preserve">Introduction </w:t>
      </w:r>
    </w:p>
    <w:p w14:paraId="2FE099EA" w14:textId="77777777" w:rsidR="001A2306" w:rsidRPr="00925811" w:rsidRDefault="001A2306" w:rsidP="001A2306">
      <w:pPr>
        <w:pStyle w:val="NumberedNormal"/>
      </w:pPr>
      <w:r w:rsidRPr="00925811">
        <w:t>The purpose of this condition is to calculate the term PT</w:t>
      </w:r>
      <w:r w:rsidRPr="00925811">
        <w:rPr>
          <w:rStyle w:val="Subscript"/>
        </w:rPr>
        <w:t>t</w:t>
      </w:r>
      <w:r w:rsidRPr="00925811">
        <w:t xml:space="preserve"> (the pass-through items term). This contributes to the calculation of Calculated Revenue in Special Condition 2.1 (Revenue restriction).</w:t>
      </w:r>
    </w:p>
    <w:p w14:paraId="567D6D0A" w14:textId="77777777" w:rsidR="001A2306" w:rsidRPr="00925811" w:rsidRDefault="001A2306" w:rsidP="001A2306">
      <w:pPr>
        <w:pStyle w:val="NumberedNormal"/>
      </w:pPr>
      <w:r w:rsidRPr="00925811">
        <w:t>The effect of this condition is to ensure that the licensee’s Allowed Revenue reflects that certain costs can be passed through to users of the licensee’s Distribution System.</w:t>
      </w:r>
    </w:p>
    <w:p w14:paraId="24CCF9F7" w14:textId="77777777" w:rsidR="001A2306" w:rsidRPr="00925811" w:rsidRDefault="001A2306" w:rsidP="001A2306">
      <w:pPr>
        <w:pStyle w:val="Heading3"/>
      </w:pPr>
      <w:r w:rsidRPr="00925811">
        <w:t>Formula for calculating the pass-through items term (PT</w:t>
      </w:r>
      <w:r w:rsidRPr="00925811">
        <w:rPr>
          <w:rStyle w:val="Subscript"/>
        </w:rPr>
        <w:t>t</w:t>
      </w:r>
      <w:r w:rsidRPr="00925811">
        <w:t>)</w:t>
      </w:r>
    </w:p>
    <w:p w14:paraId="669E50B2" w14:textId="77777777" w:rsidR="001A2306" w:rsidRPr="00925811" w:rsidRDefault="001A2306" w:rsidP="001A2306">
      <w:pPr>
        <w:pStyle w:val="NumberedNormal"/>
      </w:pPr>
      <w:r w:rsidRPr="00925811">
        <w:t>The PT</w:t>
      </w:r>
      <w:r w:rsidRPr="00925811">
        <w:rPr>
          <w:rStyle w:val="Subscript"/>
        </w:rPr>
        <w:t>t</w:t>
      </w:r>
      <w:r w:rsidRPr="00925811">
        <w:t xml:space="preserve"> term is derived in accordance with the following formula:</w:t>
      </w:r>
    </w:p>
    <w:p w14:paraId="628A9FF1" w14:textId="16AB0503" w:rsidR="001A2306" w:rsidRPr="00925811" w:rsidRDefault="00883AC9" w:rsidP="001A2306">
      <w:pPr>
        <w:pStyle w:val="FormulaDefinitions"/>
      </w:pPr>
      <m:oMath>
        <m:sSub>
          <m:sSubPr>
            <m:ctrlPr>
              <w:rPr>
                <w:rFonts w:ascii="Cambria Math" w:hAnsi="Cambria Math"/>
              </w:rPr>
            </m:ctrlPr>
          </m:sSubPr>
          <m:e>
            <m:r>
              <w:rPr>
                <w:rFonts w:ascii="Cambria Math" w:hAnsi="Cambria Math"/>
              </w:rPr>
              <m:t>PT</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LF</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RB</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TB</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SMC</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SMIT</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RF</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SLR</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IBDA</m:t>
            </m:r>
          </m:e>
          <m:sub>
            <m:r>
              <w:rPr>
                <w:rFonts w:ascii="Cambria Math" w:hAnsi="Cambria Math"/>
              </w:rPr>
              <m:t>t</m:t>
            </m:r>
          </m:sub>
        </m:sSub>
        <m:sSub>
          <m:sSubPr>
            <m:ctrlPr>
              <w:rPr>
                <w:rFonts w:ascii="Cambria Math" w:hAnsi="Cambria Math"/>
              </w:rPr>
            </m:ctrlPr>
          </m:sSubPr>
          <m:e>
            <m:r>
              <m:rPr>
                <m:sty m:val="p"/>
              </m:rPr>
              <w:rPr>
                <w:rFonts w:ascii="Cambria Math" w:hAnsi="Cambria Math"/>
              </w:rPr>
              <m:t xml:space="preserve">+ </m:t>
            </m:r>
            <m:r>
              <w:rPr>
                <w:rFonts w:ascii="Cambria Math" w:hAnsi="Cambria Math"/>
              </w:rPr>
              <m:t>EDE</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SRC</m:t>
            </m:r>
          </m:e>
          <m:sub>
            <m:r>
              <w:rPr>
                <w:rFonts w:ascii="Cambria Math" w:hAnsi="Cambria Math"/>
              </w:rPr>
              <m:t>t</m:t>
            </m:r>
          </m:sub>
        </m:sSub>
      </m:oMath>
      <w:r w:rsidR="001A2306" w:rsidRPr="00925811">
        <w:t xml:space="preserve"> </w:t>
      </w:r>
    </w:p>
    <w:p w14:paraId="7B26D43D" w14:textId="77777777" w:rsidR="001A2306" w:rsidRPr="00925811" w:rsidRDefault="001A2306" w:rsidP="001A2306">
      <w:pPr>
        <w:pStyle w:val="FormulaDefinitions"/>
      </w:pPr>
      <w:r w:rsidRPr="00925811">
        <w:t>where:</w:t>
      </w:r>
    </w:p>
    <w:tbl>
      <w:tblPr>
        <w:tblStyle w:val="TableGridLight"/>
        <w:tblW w:w="8613" w:type="dxa"/>
        <w:tblLook w:val="04A0" w:firstRow="1" w:lastRow="0" w:firstColumn="1" w:lastColumn="0" w:noHBand="0" w:noVBand="1"/>
      </w:tblPr>
      <w:tblGrid>
        <w:gridCol w:w="1323"/>
        <w:gridCol w:w="7290"/>
      </w:tblGrid>
      <w:tr w:rsidR="001A2306" w:rsidRPr="00925811" w14:paraId="41D3F561" w14:textId="77777777" w:rsidTr="005A0786">
        <w:trPr>
          <w:cnfStyle w:val="100000000000" w:firstRow="1" w:lastRow="0" w:firstColumn="0" w:lastColumn="0" w:oddVBand="0" w:evenVBand="0" w:oddHBand="0"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1323" w:type="dxa"/>
          </w:tcPr>
          <w:p w14:paraId="1BA91363" w14:textId="77777777" w:rsidR="001A2306" w:rsidRPr="00925811" w:rsidRDefault="001A2306" w:rsidP="001A2306">
            <w:r w:rsidRPr="00925811">
              <w:t>LF</w:t>
            </w:r>
            <w:r w:rsidRPr="00925811">
              <w:rPr>
                <w:rStyle w:val="Subscript"/>
              </w:rPr>
              <w:t>t</w:t>
            </w:r>
          </w:p>
        </w:tc>
        <w:tc>
          <w:tcPr>
            <w:tcW w:w="7290" w:type="dxa"/>
          </w:tcPr>
          <w:p w14:paraId="40596DBE" w14:textId="77777777" w:rsidR="001A2306" w:rsidRPr="00925811" w:rsidRDefault="001A2306" w:rsidP="001A2306">
            <w:pPr>
              <w:cnfStyle w:val="100000000000" w:firstRow="1" w:lastRow="0" w:firstColumn="0" w:lastColumn="0" w:oddVBand="0" w:evenVBand="0" w:oddHBand="0" w:evenHBand="0" w:firstRowFirstColumn="0" w:firstRowLastColumn="0" w:lastRowFirstColumn="0" w:lastRowLastColumn="0"/>
            </w:pPr>
            <w:bookmarkStart w:id="308" w:name="_Hlk88557512"/>
            <w:r w:rsidRPr="00925811">
              <w:t xml:space="preserve">means the net payments made by the licensee under Standard Condition 5 (Licensee’s payments to the Authority); </w:t>
            </w:r>
            <w:bookmarkEnd w:id="308"/>
          </w:p>
        </w:tc>
      </w:tr>
      <w:tr w:rsidR="001A2306" w:rsidRPr="00925811" w14:paraId="159848AC" w14:textId="77777777" w:rsidTr="005A0786">
        <w:trPr>
          <w:trHeight w:val="454"/>
        </w:trPr>
        <w:tc>
          <w:tcPr>
            <w:cnfStyle w:val="001000000000" w:firstRow="0" w:lastRow="0" w:firstColumn="1" w:lastColumn="0" w:oddVBand="0" w:evenVBand="0" w:oddHBand="0" w:evenHBand="0" w:firstRowFirstColumn="0" w:firstRowLastColumn="0" w:lastRowFirstColumn="0" w:lastRowLastColumn="0"/>
            <w:tcW w:w="1323" w:type="dxa"/>
          </w:tcPr>
          <w:p w14:paraId="7B795E88" w14:textId="77777777" w:rsidR="001A2306" w:rsidRPr="00925811" w:rsidRDefault="001A2306" w:rsidP="001A2306">
            <w:r w:rsidRPr="00925811">
              <w:t>RB</w:t>
            </w:r>
            <w:r w:rsidRPr="00925811">
              <w:rPr>
                <w:rStyle w:val="Subscript"/>
              </w:rPr>
              <w:t>t</w:t>
            </w:r>
          </w:p>
        </w:tc>
        <w:tc>
          <w:tcPr>
            <w:tcW w:w="7290" w:type="dxa"/>
          </w:tcPr>
          <w:p w14:paraId="7A2C6E81"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means the amount levied on the licensee in respect of the Prescribed Rates or an amount directed under Part B;</w:t>
            </w:r>
          </w:p>
        </w:tc>
      </w:tr>
      <w:tr w:rsidR="001A2306" w:rsidRPr="00925811" w14:paraId="6C8B5E55" w14:textId="77777777" w:rsidTr="005A0786">
        <w:trPr>
          <w:trHeight w:val="454"/>
        </w:trPr>
        <w:tc>
          <w:tcPr>
            <w:cnfStyle w:val="001000000000" w:firstRow="0" w:lastRow="0" w:firstColumn="1" w:lastColumn="0" w:oddVBand="0" w:evenVBand="0" w:oddHBand="0" w:evenHBand="0" w:firstRowFirstColumn="0" w:firstRowLastColumn="0" w:lastRowFirstColumn="0" w:lastRowLastColumn="0"/>
            <w:tcW w:w="1323" w:type="dxa"/>
          </w:tcPr>
          <w:p w14:paraId="0E28A110" w14:textId="77777777" w:rsidR="001A2306" w:rsidRPr="00925811" w:rsidRDefault="001A2306" w:rsidP="001A2306">
            <w:r w:rsidRPr="00925811">
              <w:t>TB</w:t>
            </w:r>
            <w:r w:rsidRPr="00925811">
              <w:rPr>
                <w:rStyle w:val="Subscript"/>
              </w:rPr>
              <w:t>t</w:t>
            </w:r>
          </w:p>
        </w:tc>
        <w:tc>
          <w:tcPr>
            <w:tcW w:w="7290" w:type="dxa"/>
          </w:tcPr>
          <w:p w14:paraId="47B7AD97"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means the value of the Transmission Connection Point Charges incurred by the licensee;</w:t>
            </w:r>
          </w:p>
        </w:tc>
      </w:tr>
      <w:tr w:rsidR="001A2306" w:rsidRPr="00925811" w14:paraId="76536ADE" w14:textId="77777777" w:rsidTr="005A0786">
        <w:trPr>
          <w:trHeight w:val="454"/>
        </w:trPr>
        <w:tc>
          <w:tcPr>
            <w:cnfStyle w:val="001000000000" w:firstRow="0" w:lastRow="0" w:firstColumn="1" w:lastColumn="0" w:oddVBand="0" w:evenVBand="0" w:oddHBand="0" w:evenHBand="0" w:firstRowFirstColumn="0" w:firstRowLastColumn="0" w:lastRowFirstColumn="0" w:lastRowLastColumn="0"/>
            <w:tcW w:w="1323" w:type="dxa"/>
          </w:tcPr>
          <w:p w14:paraId="39AED2F9" w14:textId="77777777" w:rsidR="001A2306" w:rsidRPr="00925811" w:rsidRDefault="001A2306" w:rsidP="001A2306">
            <w:r w:rsidRPr="00925811">
              <w:t>SMC</w:t>
            </w:r>
            <w:r w:rsidRPr="00925811">
              <w:rPr>
                <w:rStyle w:val="Subscript"/>
              </w:rPr>
              <w:t>t</w:t>
            </w:r>
          </w:p>
        </w:tc>
        <w:tc>
          <w:tcPr>
            <w:tcW w:w="7290" w:type="dxa"/>
          </w:tcPr>
          <w:p w14:paraId="02E06A1C"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means the value of the Smart Meter Communication Licensee Costs incurred by the licensee;</w:t>
            </w:r>
          </w:p>
        </w:tc>
      </w:tr>
      <w:tr w:rsidR="001A2306" w:rsidRPr="00925811" w14:paraId="15DDE2F0" w14:textId="77777777" w:rsidTr="005A0786">
        <w:trPr>
          <w:trHeight w:val="454"/>
        </w:trPr>
        <w:tc>
          <w:tcPr>
            <w:cnfStyle w:val="001000000000" w:firstRow="0" w:lastRow="0" w:firstColumn="1" w:lastColumn="0" w:oddVBand="0" w:evenVBand="0" w:oddHBand="0" w:evenHBand="0" w:firstRowFirstColumn="0" w:firstRowLastColumn="0" w:lastRowFirstColumn="0" w:lastRowLastColumn="0"/>
            <w:tcW w:w="1323" w:type="dxa"/>
          </w:tcPr>
          <w:p w14:paraId="7937B76A" w14:textId="77777777" w:rsidR="001A2306" w:rsidRPr="00925811" w:rsidRDefault="001A2306" w:rsidP="001A2306">
            <w:r w:rsidRPr="00925811">
              <w:t>SMIT</w:t>
            </w:r>
            <w:r w:rsidRPr="00925811">
              <w:rPr>
                <w:rStyle w:val="Subscript"/>
              </w:rPr>
              <w:t>t</w:t>
            </w:r>
          </w:p>
        </w:tc>
        <w:tc>
          <w:tcPr>
            <w:tcW w:w="7290" w:type="dxa"/>
          </w:tcPr>
          <w:p w14:paraId="69845C82"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means the value of the Smart Meter Information Technology Costs incurred by the licensee;</w:t>
            </w:r>
          </w:p>
        </w:tc>
      </w:tr>
      <w:tr w:rsidR="001A2306" w:rsidRPr="00925811" w14:paraId="42D2B958" w14:textId="77777777" w:rsidTr="005A0786">
        <w:trPr>
          <w:trHeight w:val="454"/>
        </w:trPr>
        <w:tc>
          <w:tcPr>
            <w:cnfStyle w:val="001000000000" w:firstRow="0" w:lastRow="0" w:firstColumn="1" w:lastColumn="0" w:oddVBand="0" w:evenVBand="0" w:oddHBand="0" w:evenHBand="0" w:firstRowFirstColumn="0" w:firstRowLastColumn="0" w:lastRowFirstColumn="0" w:lastRowLastColumn="0"/>
            <w:tcW w:w="1323" w:type="dxa"/>
          </w:tcPr>
          <w:p w14:paraId="7C57C064" w14:textId="77777777" w:rsidR="001A2306" w:rsidRPr="00925811" w:rsidRDefault="001A2306" w:rsidP="001A2306">
            <w:r w:rsidRPr="00925811">
              <w:t>RF</w:t>
            </w:r>
            <w:r w:rsidRPr="00925811">
              <w:rPr>
                <w:rStyle w:val="Subscript"/>
              </w:rPr>
              <w:t>t</w:t>
            </w:r>
          </w:p>
        </w:tc>
        <w:tc>
          <w:tcPr>
            <w:tcW w:w="7290" w:type="dxa"/>
          </w:tcPr>
          <w:p w14:paraId="4D7CA6CD"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means the amount of the incremental costs necessarily incurred by the licensee as a direct result of complying with the additional regulatory requirements referred to in the Authority's letter dated 1 February 2013 entitled “Modifications to the ring fence conditions in network operator licences” and published on the Authority's Website, provided that those costs:</w:t>
            </w:r>
          </w:p>
          <w:p w14:paraId="4217E4A8"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(a) have been reported in accordance with the RIGs; and</w:t>
            </w:r>
          </w:p>
          <w:p w14:paraId="29ABE73C"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(b) have not been otherwise remunerated under the special conditions;</w:t>
            </w:r>
          </w:p>
        </w:tc>
      </w:tr>
      <w:tr w:rsidR="001A2306" w:rsidRPr="00925811" w14:paraId="43BC87A4" w14:textId="77777777" w:rsidTr="005A0786">
        <w:trPr>
          <w:trHeight w:val="454"/>
        </w:trPr>
        <w:tc>
          <w:tcPr>
            <w:cnfStyle w:val="001000000000" w:firstRow="0" w:lastRow="0" w:firstColumn="1" w:lastColumn="0" w:oddVBand="0" w:evenVBand="0" w:oddHBand="0" w:evenHBand="0" w:firstRowFirstColumn="0" w:firstRowLastColumn="0" w:lastRowFirstColumn="0" w:lastRowLastColumn="0"/>
            <w:tcW w:w="1323" w:type="dxa"/>
          </w:tcPr>
          <w:p w14:paraId="291D48ED" w14:textId="77777777" w:rsidR="001A2306" w:rsidRPr="00925811" w:rsidRDefault="001A2306" w:rsidP="001A2306">
            <w:r w:rsidRPr="00925811">
              <w:t>SLR</w:t>
            </w:r>
            <w:r w:rsidRPr="00925811">
              <w:rPr>
                <w:rStyle w:val="Subscript"/>
              </w:rPr>
              <w:t>t</w:t>
            </w:r>
            <w:r w:rsidRPr="00925811">
              <w:t xml:space="preserve"> </w:t>
            </w:r>
          </w:p>
        </w:tc>
        <w:tc>
          <w:tcPr>
            <w:tcW w:w="7290" w:type="dxa"/>
          </w:tcPr>
          <w:p w14:paraId="63836B69"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 xml:space="preserve">means the aggregate Specified Amount of the Valid Claims requiring payment in accordance with the licensee’s obligations under Standard Condition 38B (Last Resort Supply: Payment Claims); </w:t>
            </w:r>
          </w:p>
        </w:tc>
      </w:tr>
      <w:tr w:rsidR="001A2306" w:rsidRPr="00925811" w14:paraId="552E6703" w14:textId="77777777" w:rsidTr="005A0786">
        <w:trPr>
          <w:trHeight w:val="454"/>
        </w:trPr>
        <w:tc>
          <w:tcPr>
            <w:cnfStyle w:val="001000000000" w:firstRow="0" w:lastRow="0" w:firstColumn="1" w:lastColumn="0" w:oddVBand="0" w:evenVBand="0" w:oddHBand="0" w:evenHBand="0" w:firstRowFirstColumn="0" w:firstRowLastColumn="0" w:lastRowFirstColumn="0" w:lastRowLastColumn="0"/>
            <w:tcW w:w="1323" w:type="dxa"/>
          </w:tcPr>
          <w:p w14:paraId="32AC7905" w14:textId="77777777" w:rsidR="001A2306" w:rsidRPr="00925811" w:rsidRDefault="001A2306" w:rsidP="001A2306">
            <w:r w:rsidRPr="00925811">
              <w:t>IBDA</w:t>
            </w:r>
            <w:r w:rsidRPr="00925811">
              <w:rPr>
                <w:rStyle w:val="Subscript"/>
              </w:rPr>
              <w:t>t</w:t>
            </w:r>
          </w:p>
        </w:tc>
        <w:tc>
          <w:tcPr>
            <w:tcW w:w="7290" w:type="dxa"/>
          </w:tcPr>
          <w:p w14:paraId="1DAB7183"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 xml:space="preserve">means the aggregate amount of Valid Bad Debt Claims requiring payment in accordance with the licensee’s obligations under Standard Condition 38C (Treatment of Valid Bad Debt Claims);  </w:t>
            </w:r>
          </w:p>
        </w:tc>
      </w:tr>
      <w:tr w:rsidR="001A2306" w:rsidRPr="00925811" w14:paraId="36621B64" w14:textId="77777777" w:rsidTr="005A0786">
        <w:trPr>
          <w:trHeight w:val="454"/>
        </w:trPr>
        <w:tc>
          <w:tcPr>
            <w:cnfStyle w:val="001000000000" w:firstRow="0" w:lastRow="0" w:firstColumn="1" w:lastColumn="0" w:oddVBand="0" w:evenVBand="0" w:oddHBand="0" w:evenHBand="0" w:firstRowFirstColumn="0" w:firstRowLastColumn="0" w:lastRowFirstColumn="0" w:lastRowLastColumn="0"/>
            <w:tcW w:w="1323" w:type="dxa"/>
          </w:tcPr>
          <w:p w14:paraId="7032AF4F" w14:textId="77777777" w:rsidR="001A2306" w:rsidRPr="00925811" w:rsidRDefault="001A2306" w:rsidP="001A2306">
            <w:r w:rsidRPr="00925811">
              <w:t>EDE</w:t>
            </w:r>
            <w:r w:rsidRPr="00925811">
              <w:rPr>
                <w:rStyle w:val="Subscript"/>
              </w:rPr>
              <w:t>t</w:t>
            </w:r>
          </w:p>
        </w:tc>
        <w:tc>
          <w:tcPr>
            <w:tcW w:w="7290" w:type="dxa"/>
          </w:tcPr>
          <w:p w14:paraId="637C6601"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means the payments in relation to the Pension Scheme Established Deficit repair expenditure, as set in the triennial review of Pension Scheme Established Deficit provided for in the ED2 Price Control Financial Handbook; and</w:t>
            </w:r>
          </w:p>
        </w:tc>
      </w:tr>
      <w:tr w:rsidR="001A2306" w:rsidRPr="00925811" w14:paraId="6A834660" w14:textId="77777777" w:rsidTr="005A0786">
        <w:trPr>
          <w:trHeight w:val="454"/>
        </w:trPr>
        <w:tc>
          <w:tcPr>
            <w:cnfStyle w:val="001000000000" w:firstRow="0" w:lastRow="0" w:firstColumn="1" w:lastColumn="0" w:oddVBand="0" w:evenVBand="0" w:oddHBand="0" w:evenHBand="0" w:firstRowFirstColumn="0" w:firstRowLastColumn="0" w:lastRowFirstColumn="0" w:lastRowLastColumn="0"/>
            <w:tcW w:w="1323" w:type="dxa"/>
          </w:tcPr>
          <w:p w14:paraId="6CC19BCC" w14:textId="77777777" w:rsidR="001A2306" w:rsidRPr="00925811" w:rsidRDefault="001A2306" w:rsidP="001A2306">
            <w:bookmarkStart w:id="309" w:name="_Hlk121294234"/>
            <w:r w:rsidRPr="00925811">
              <w:t>SRC</w:t>
            </w:r>
            <w:r w:rsidRPr="00925811">
              <w:rPr>
                <w:rStyle w:val="Subscript"/>
              </w:rPr>
              <w:t>t</w:t>
            </w:r>
          </w:p>
        </w:tc>
        <w:tc>
          <w:tcPr>
            <w:tcW w:w="7290" w:type="dxa"/>
          </w:tcPr>
          <w:p w14:paraId="5A82E475"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means payments received by the licensee from an Affiliate or Related Undertaking of a Former Electricity Supplier or a trustee or escrow agent holding funds received from such a person, which relates to a Valid Claim that required payment in accordance with the licensee's obligations under Standard Condition 38B (Last Resort Supply: Payment Claims).</w:t>
            </w:r>
          </w:p>
        </w:tc>
      </w:tr>
    </w:tbl>
    <w:bookmarkEnd w:id="309"/>
    <w:p w14:paraId="1793582C" w14:textId="77777777" w:rsidR="001A2306" w:rsidRPr="00925811" w:rsidRDefault="001A2306" w:rsidP="001A2306">
      <w:pPr>
        <w:pStyle w:val="Heading3"/>
      </w:pPr>
      <w:r w:rsidRPr="00925811">
        <w:t>Review of Prescribed Rates pass-through term (RB</w:t>
      </w:r>
      <w:r w:rsidRPr="00925811">
        <w:rPr>
          <w:rStyle w:val="Subscript"/>
        </w:rPr>
        <w:t>t</w:t>
      </w:r>
      <w:r w:rsidRPr="00925811">
        <w:t>)</w:t>
      </w:r>
    </w:p>
    <w:p w14:paraId="0AAA4AA8" w14:textId="77777777" w:rsidR="001A2306" w:rsidRPr="00925811" w:rsidRDefault="001A2306" w:rsidP="001A2306">
      <w:pPr>
        <w:pStyle w:val="NumberedNormal"/>
      </w:pPr>
      <w:r w:rsidRPr="00925811">
        <w:t>As part of any periodic revaluation, the licensee must:</w:t>
      </w:r>
    </w:p>
    <w:p w14:paraId="41FECB20" w14:textId="77777777" w:rsidR="001A2306" w:rsidRPr="00925811" w:rsidRDefault="001A2306" w:rsidP="001A2306">
      <w:pPr>
        <w:pStyle w:val="ListNormal"/>
        <w:tabs>
          <w:tab w:val="num" w:pos="879"/>
        </w:tabs>
      </w:pPr>
      <w:r w:rsidRPr="00925811">
        <w:t>engage with the Relevant Valuation Agency; and</w:t>
      </w:r>
    </w:p>
    <w:p w14:paraId="66C35806" w14:textId="77777777" w:rsidR="001A2306" w:rsidRPr="00925811" w:rsidRDefault="001A2306" w:rsidP="001A2306">
      <w:pPr>
        <w:pStyle w:val="ListNormal"/>
        <w:tabs>
          <w:tab w:val="num" w:pos="879"/>
        </w:tabs>
      </w:pPr>
      <w:r w:rsidRPr="00925811">
        <w:t>use reasonable endeavours to minimise the amount of the Prescribed Rates to which it is liable.</w:t>
      </w:r>
    </w:p>
    <w:p w14:paraId="6F14D05E" w14:textId="77777777" w:rsidR="001A2306" w:rsidRPr="00925811" w:rsidRDefault="001A2306" w:rsidP="001A2306">
      <w:pPr>
        <w:pStyle w:val="NumberedNormal"/>
      </w:pPr>
      <w:r w:rsidRPr="00925811">
        <w:t>The Authority may review the licensee’s engagement with the Relevant Valuation Agency with respect to a revaluation.</w:t>
      </w:r>
    </w:p>
    <w:p w14:paraId="0C8A9F76" w14:textId="77777777" w:rsidR="001A2306" w:rsidRPr="00925811" w:rsidRDefault="001A2306" w:rsidP="001A2306">
      <w:pPr>
        <w:pStyle w:val="NumberedNormal"/>
      </w:pPr>
      <w:r w:rsidRPr="00925811">
        <w:t>If, after reviewing the licensee’s engagement with the Relevant Valuation Agency and requesting any further information required from the licensee with respect to a particular revaluation, the Authority considers that the licensee has not complied with paragraph 6.1.4, the Authority may adjust the value of RB</w:t>
      </w:r>
      <w:r w:rsidRPr="00925811">
        <w:rPr>
          <w:rStyle w:val="Subscript"/>
        </w:rPr>
        <w:t>t</w:t>
      </w:r>
      <w:r w:rsidRPr="00925811">
        <w:t xml:space="preserve"> by direction.</w:t>
      </w:r>
    </w:p>
    <w:p w14:paraId="3D142857" w14:textId="77777777" w:rsidR="001A2306" w:rsidRPr="00925811" w:rsidRDefault="001A2306" w:rsidP="001A2306">
      <w:pPr>
        <w:pStyle w:val="NumberedNormal"/>
      </w:pPr>
      <w:r w:rsidRPr="00925811">
        <w:t>Before making a direction under paragraph 6.1.6 the Authority must publish on the Authority’s Website:</w:t>
      </w:r>
    </w:p>
    <w:p w14:paraId="495C6D78" w14:textId="77777777" w:rsidR="001A2306" w:rsidRPr="00925811" w:rsidRDefault="001A2306" w:rsidP="001A2306">
      <w:pPr>
        <w:pStyle w:val="ListNormal"/>
        <w:tabs>
          <w:tab w:val="num" w:pos="879"/>
        </w:tabs>
      </w:pPr>
      <w:r w:rsidRPr="00925811">
        <w:t>the text of the proposed direction;</w:t>
      </w:r>
    </w:p>
    <w:p w14:paraId="79E06297" w14:textId="77777777" w:rsidR="001A2306" w:rsidRPr="00925811" w:rsidRDefault="001A2306" w:rsidP="001A2306">
      <w:pPr>
        <w:pStyle w:val="ListNormal"/>
        <w:tabs>
          <w:tab w:val="num" w:pos="879"/>
        </w:tabs>
      </w:pPr>
      <w:r w:rsidRPr="00925811">
        <w:t>the reasons for the proposed direction; and</w:t>
      </w:r>
    </w:p>
    <w:p w14:paraId="30333E6E" w14:textId="77777777" w:rsidR="001A2306" w:rsidRPr="00925811" w:rsidRDefault="001A2306" w:rsidP="001A2306">
      <w:pPr>
        <w:pStyle w:val="ListNormal"/>
        <w:tabs>
          <w:tab w:val="num" w:pos="879"/>
        </w:tabs>
      </w:pPr>
      <w:r w:rsidRPr="00925811">
        <w:t>a period during which representations may be made on the proposed direction, which must not be less than 28 days.</w:t>
      </w:r>
    </w:p>
    <w:p w14:paraId="38EEDA4D" w14:textId="77777777" w:rsidR="001A2306" w:rsidRPr="00925811" w:rsidRDefault="001A2306" w:rsidP="001A2306">
      <w:pPr>
        <w:pStyle w:val="NumberedNormal"/>
      </w:pPr>
      <w:r w:rsidRPr="00925811">
        <w:t>A direction under paragraph 6.1.6:</w:t>
      </w:r>
    </w:p>
    <w:p w14:paraId="3E399BBB" w14:textId="77777777" w:rsidR="001A2306" w:rsidRPr="00925811" w:rsidRDefault="001A2306" w:rsidP="001A2306">
      <w:pPr>
        <w:pStyle w:val="ListNormal"/>
        <w:tabs>
          <w:tab w:val="num" w:pos="879"/>
        </w:tabs>
      </w:pPr>
      <w:r w:rsidRPr="00925811">
        <w:t>may not specify a different value for RB</w:t>
      </w:r>
      <w:r w:rsidRPr="00925811">
        <w:rPr>
          <w:rStyle w:val="Subscript"/>
        </w:rPr>
        <w:t>t</w:t>
      </w:r>
      <w:r w:rsidRPr="00925811">
        <w:t xml:space="preserve"> for the Regulatory Year following the Regulatory Year in which the revaluation took place or for any earlier Regulatory Year; and</w:t>
      </w:r>
    </w:p>
    <w:p w14:paraId="43183405" w14:textId="77777777" w:rsidR="001A2306" w:rsidRPr="00925811" w:rsidRDefault="001A2306" w:rsidP="001A2306">
      <w:pPr>
        <w:pStyle w:val="ListNormal"/>
        <w:tabs>
          <w:tab w:val="num" w:pos="879"/>
        </w:tabs>
      </w:pPr>
      <w:r w:rsidRPr="00925811">
        <w:t>may not specify a different value for RB</w:t>
      </w:r>
      <w:r w:rsidRPr="00925811">
        <w:rPr>
          <w:rStyle w:val="Subscript"/>
        </w:rPr>
        <w:t>t</w:t>
      </w:r>
      <w:r w:rsidRPr="00925811">
        <w:t xml:space="preserve"> that is less than zero.</w:t>
      </w:r>
    </w:p>
    <w:p w14:paraId="1DE4DD81" w14:textId="77777777" w:rsidR="00433376" w:rsidRPr="00925811" w:rsidRDefault="00433376" w:rsidP="00433376">
      <w:pPr>
        <w:pStyle w:val="Heading3"/>
        <w:numPr>
          <w:ilvl w:val="5"/>
          <w:numId w:val="1"/>
        </w:numPr>
      </w:pPr>
      <w:r w:rsidRPr="00925811">
        <w:t>[Not used]</w:t>
      </w:r>
    </w:p>
    <w:p w14:paraId="70124EA4" w14:textId="77777777" w:rsidR="00433376" w:rsidRPr="00925811" w:rsidRDefault="00433376" w:rsidP="00433376">
      <w:pPr>
        <w:pStyle w:val="NumberedNormal"/>
        <w:numPr>
          <w:ilvl w:val="2"/>
          <w:numId w:val="1"/>
        </w:numPr>
        <w:spacing w:after="0" w:line="240" w:lineRule="auto"/>
      </w:pPr>
      <w:r w:rsidRPr="00925811">
        <w:t>[Not used]</w:t>
      </w:r>
    </w:p>
    <w:p w14:paraId="47CEA4B6" w14:textId="77777777" w:rsidR="001A2306" w:rsidRPr="00925811" w:rsidRDefault="001A2306" w:rsidP="001A2306">
      <w:pPr>
        <w:pStyle w:val="Heading1"/>
      </w:pPr>
      <w:bookmarkStart w:id="310" w:name="_Toc115343518"/>
      <w:bookmarkStart w:id="311" w:name="_Toc121736145"/>
      <w:bookmarkStart w:id="312" w:name="_Toc126074430"/>
      <w:r w:rsidRPr="00925811">
        <w:t>Legacy</w:t>
      </w:r>
      <w:bookmarkEnd w:id="310"/>
      <w:bookmarkEnd w:id="311"/>
      <w:bookmarkEnd w:id="312"/>
    </w:p>
    <w:p w14:paraId="5D91A26C" w14:textId="77777777" w:rsidR="001A2306" w:rsidRPr="00925811" w:rsidRDefault="001A2306" w:rsidP="001A2306">
      <w:pPr>
        <w:pStyle w:val="Heading2"/>
      </w:pPr>
      <w:bookmarkStart w:id="313" w:name="_Toc115343519"/>
      <w:bookmarkStart w:id="314" w:name="_Toc121736146"/>
      <w:bookmarkStart w:id="315" w:name="_Toc126074431"/>
      <w:r w:rsidRPr="00925811">
        <w:t>Legacy adjustments to revenue (LAR</w:t>
      </w:r>
      <w:r w:rsidRPr="00925811">
        <w:rPr>
          <w:rStyle w:val="Subscript"/>
        </w:rPr>
        <w:t>t</w:t>
      </w:r>
      <w:r w:rsidRPr="00925811">
        <w:t>)</w:t>
      </w:r>
      <w:bookmarkEnd w:id="313"/>
      <w:bookmarkEnd w:id="314"/>
      <w:bookmarkEnd w:id="315"/>
    </w:p>
    <w:p w14:paraId="3710EDF0" w14:textId="77777777" w:rsidR="001A2306" w:rsidRPr="00925811" w:rsidRDefault="001A2306" w:rsidP="001A2306">
      <w:pPr>
        <w:pStyle w:val="Heading3nonumbering"/>
      </w:pPr>
      <w:r w:rsidRPr="00925811">
        <w:t>Introduction</w:t>
      </w:r>
    </w:p>
    <w:p w14:paraId="1F84EED3" w14:textId="77777777" w:rsidR="001A2306" w:rsidRPr="00925811" w:rsidRDefault="001A2306" w:rsidP="001A2306">
      <w:pPr>
        <w:pStyle w:val="NumberedNormal"/>
      </w:pPr>
      <w:r w:rsidRPr="00925811">
        <w:t>The purpose of this condition is to calculate the term LAR</w:t>
      </w:r>
      <w:r w:rsidRPr="00925811">
        <w:rPr>
          <w:rStyle w:val="Subscript"/>
        </w:rPr>
        <w:t>t</w:t>
      </w:r>
      <w:r w:rsidRPr="00925811">
        <w:t xml:space="preserve"> (the legacy adjustments term), which in turn contributes to Allowed Revenue in Special Condition 2.1 (Revenue restriction).</w:t>
      </w:r>
    </w:p>
    <w:p w14:paraId="49CAD7F0" w14:textId="77777777" w:rsidR="001A2306" w:rsidRPr="00925811" w:rsidRDefault="001A2306" w:rsidP="001A2306">
      <w:pPr>
        <w:pStyle w:val="Heading3"/>
      </w:pPr>
      <w:r w:rsidRPr="00925811">
        <w:t>Formula for calculating total legacy adjustments (LAR</w:t>
      </w:r>
      <w:r w:rsidRPr="00925811">
        <w:rPr>
          <w:rStyle w:val="Subscript"/>
        </w:rPr>
        <w:t>t</w:t>
      </w:r>
      <w:r w:rsidRPr="00925811">
        <w:t>)</w:t>
      </w:r>
    </w:p>
    <w:p w14:paraId="05CAF060" w14:textId="77777777" w:rsidR="001A2306" w:rsidRPr="00925811" w:rsidRDefault="001A2306" w:rsidP="001A2306">
      <w:pPr>
        <w:pStyle w:val="NumberedNormal"/>
      </w:pPr>
      <w:r w:rsidRPr="00925811">
        <w:t>The value of the LAR</w:t>
      </w:r>
      <w:r w:rsidRPr="00925811">
        <w:rPr>
          <w:rStyle w:val="Subscript"/>
        </w:rPr>
        <w:t>t</w:t>
      </w:r>
      <w:r w:rsidRPr="00925811">
        <w:t xml:space="preserve"> term is derived in accordance with the following formula:</w:t>
      </w:r>
    </w:p>
    <w:p w14:paraId="557452B7" w14:textId="77777777" w:rsidR="001A2306" w:rsidRPr="00925811" w:rsidRDefault="00883AC9" w:rsidP="001A2306">
      <m:oMathPara>
        <m:oMath>
          <m:sSub>
            <m:sSubPr>
              <m:ctrlPr>
                <w:rPr>
                  <w:rFonts w:ascii="Cambria Math" w:hAnsi="Cambria Math"/>
                </w:rPr>
              </m:ctrlPr>
            </m:sSubPr>
            <m:e>
              <m:r>
                <w:rPr>
                  <w:rFonts w:ascii="Cambria Math" w:hAnsi="Cambria Math"/>
                </w:rPr>
                <m:t>LAR</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LMOD</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LIP</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LPT</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LK</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LTRU</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LCN</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LCGSRA</m:t>
              </m:r>
            </m:e>
            <m:sub>
              <m:r>
                <w:rPr>
                  <w:rFonts w:ascii="Cambria Math" w:hAnsi="Cambria Math"/>
                </w:rPr>
                <m:t>t</m:t>
              </m:r>
            </m:sub>
          </m:sSub>
        </m:oMath>
      </m:oMathPara>
    </w:p>
    <w:p w14:paraId="6A960707" w14:textId="77777777" w:rsidR="001A2306" w:rsidRPr="00925811" w:rsidRDefault="001A2306" w:rsidP="001A2306">
      <w:pPr>
        <w:pStyle w:val="FormulaDefinitions"/>
      </w:pPr>
      <w:r w:rsidRPr="00925811">
        <w:t>where:</w:t>
      </w:r>
    </w:p>
    <w:tbl>
      <w:tblPr>
        <w:tblStyle w:val="TableGridLight"/>
        <w:tblW w:w="8455" w:type="dxa"/>
        <w:tblLook w:val="04A0" w:firstRow="1" w:lastRow="0" w:firstColumn="1" w:lastColumn="0" w:noHBand="0" w:noVBand="1"/>
      </w:tblPr>
      <w:tblGrid>
        <w:gridCol w:w="1081"/>
        <w:gridCol w:w="7495"/>
      </w:tblGrid>
      <w:tr w:rsidR="001A2306" w:rsidRPr="00925811" w14:paraId="5A7AC40F" w14:textId="77777777" w:rsidTr="00A75C46">
        <w:trPr>
          <w:cnfStyle w:val="100000000000" w:firstRow="1" w:lastRow="0" w:firstColumn="0" w:lastColumn="0" w:oddVBand="0" w:evenVBand="0" w:oddHBand="0" w:evenHBand="0" w:firstRowFirstColumn="0" w:firstRowLastColumn="0" w:lastRowFirstColumn="0" w:lastRowLastColumn="0"/>
          <w:trHeight w:val="345"/>
        </w:trPr>
        <w:tc>
          <w:tcPr>
            <w:cnfStyle w:val="001000000000" w:firstRow="0" w:lastRow="0" w:firstColumn="1" w:lastColumn="0" w:oddVBand="0" w:evenVBand="0" w:oddHBand="0" w:evenHBand="0" w:firstRowFirstColumn="0" w:firstRowLastColumn="0" w:lastRowFirstColumn="0" w:lastRowLastColumn="0"/>
            <w:tcW w:w="968" w:type="dxa"/>
            <w:noWrap/>
            <w:hideMark/>
          </w:tcPr>
          <w:p w14:paraId="18987B80" w14:textId="77777777" w:rsidR="001A2306" w:rsidRPr="00925811" w:rsidRDefault="001A2306" w:rsidP="001A2306">
            <w:r w:rsidRPr="00925811">
              <w:t>LMOD</w:t>
            </w:r>
            <w:r w:rsidRPr="00925811">
              <w:rPr>
                <w:rStyle w:val="Subscript"/>
              </w:rPr>
              <w:t>t</w:t>
            </w:r>
          </w:p>
        </w:tc>
        <w:tc>
          <w:tcPr>
            <w:tcW w:w="7487" w:type="dxa"/>
            <w:noWrap/>
            <w:hideMark/>
          </w:tcPr>
          <w:p w14:paraId="2CC69CD1" w14:textId="77777777" w:rsidR="001A2306" w:rsidRPr="00925811" w:rsidRDefault="001A2306" w:rsidP="001A2306">
            <w:pPr>
              <w:cnfStyle w:val="100000000000" w:firstRow="1" w:lastRow="0" w:firstColumn="0" w:lastColumn="0" w:oddVBand="0" w:evenVBand="0" w:oddHBand="0" w:evenHBand="0" w:firstRowFirstColumn="0" w:firstRowLastColumn="0" w:lastRowFirstColumn="0" w:lastRowLastColumn="0"/>
            </w:pPr>
            <w:r w:rsidRPr="00925811">
              <w:t>is derived in accordance with Special Condition 7.2 (Legacy MOD);</w:t>
            </w:r>
          </w:p>
        </w:tc>
      </w:tr>
      <w:tr w:rsidR="001A2306" w:rsidRPr="00925811" w14:paraId="364A2D1A" w14:textId="77777777" w:rsidTr="00A75C46">
        <w:trPr>
          <w:trHeight w:val="345"/>
        </w:trPr>
        <w:tc>
          <w:tcPr>
            <w:cnfStyle w:val="001000000000" w:firstRow="0" w:lastRow="0" w:firstColumn="1" w:lastColumn="0" w:oddVBand="0" w:evenVBand="0" w:oddHBand="0" w:evenHBand="0" w:firstRowFirstColumn="0" w:firstRowLastColumn="0" w:lastRowFirstColumn="0" w:lastRowLastColumn="0"/>
            <w:tcW w:w="968" w:type="dxa"/>
            <w:noWrap/>
            <w:hideMark/>
          </w:tcPr>
          <w:p w14:paraId="32C04DE4" w14:textId="77777777" w:rsidR="001A2306" w:rsidRPr="00925811" w:rsidRDefault="001A2306" w:rsidP="001A2306">
            <w:r w:rsidRPr="00925811">
              <w:t>LIP</w:t>
            </w:r>
            <w:r w:rsidRPr="00925811">
              <w:rPr>
                <w:rStyle w:val="Subscript"/>
              </w:rPr>
              <w:t>t</w:t>
            </w:r>
          </w:p>
        </w:tc>
        <w:tc>
          <w:tcPr>
            <w:tcW w:w="7487" w:type="dxa"/>
            <w:noWrap/>
            <w:hideMark/>
          </w:tcPr>
          <w:p w14:paraId="1678E086"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is derived in accordance with Special Condition 7.4 (Legacy Incentive Performance);</w:t>
            </w:r>
          </w:p>
        </w:tc>
      </w:tr>
      <w:tr w:rsidR="001A2306" w:rsidRPr="00925811" w14:paraId="27A3F1C4" w14:textId="77777777" w:rsidTr="00A75C46">
        <w:trPr>
          <w:trHeight w:val="345"/>
        </w:trPr>
        <w:tc>
          <w:tcPr>
            <w:cnfStyle w:val="001000000000" w:firstRow="0" w:lastRow="0" w:firstColumn="1" w:lastColumn="0" w:oddVBand="0" w:evenVBand="0" w:oddHBand="0" w:evenHBand="0" w:firstRowFirstColumn="0" w:firstRowLastColumn="0" w:lastRowFirstColumn="0" w:lastRowLastColumn="0"/>
            <w:tcW w:w="968" w:type="dxa"/>
            <w:noWrap/>
            <w:hideMark/>
          </w:tcPr>
          <w:p w14:paraId="56B10FAB" w14:textId="77777777" w:rsidR="001A2306" w:rsidRPr="00925811" w:rsidRDefault="001A2306" w:rsidP="001A2306">
            <w:r w:rsidRPr="00925811">
              <w:t>LPT</w:t>
            </w:r>
            <w:r w:rsidRPr="00925811">
              <w:rPr>
                <w:rStyle w:val="Subscript"/>
              </w:rPr>
              <w:t>t</w:t>
            </w:r>
          </w:p>
        </w:tc>
        <w:tc>
          <w:tcPr>
            <w:tcW w:w="7487" w:type="dxa"/>
            <w:noWrap/>
            <w:hideMark/>
          </w:tcPr>
          <w:p w14:paraId="61B2E910"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is derived in accordance with Special Condition 7.5 (Legacy pass-through items);</w:t>
            </w:r>
          </w:p>
        </w:tc>
      </w:tr>
      <w:tr w:rsidR="001A2306" w:rsidRPr="00925811" w14:paraId="31D2FE59" w14:textId="77777777" w:rsidTr="00A75C46">
        <w:trPr>
          <w:trHeight w:val="345"/>
        </w:trPr>
        <w:tc>
          <w:tcPr>
            <w:cnfStyle w:val="001000000000" w:firstRow="0" w:lastRow="0" w:firstColumn="1" w:lastColumn="0" w:oddVBand="0" w:evenVBand="0" w:oddHBand="0" w:evenHBand="0" w:firstRowFirstColumn="0" w:firstRowLastColumn="0" w:lastRowFirstColumn="0" w:lastRowLastColumn="0"/>
            <w:tcW w:w="968" w:type="dxa"/>
            <w:noWrap/>
            <w:hideMark/>
          </w:tcPr>
          <w:p w14:paraId="577EB5B5" w14:textId="77777777" w:rsidR="001A2306" w:rsidRPr="00925811" w:rsidRDefault="001A2306" w:rsidP="001A2306">
            <w:r w:rsidRPr="00925811">
              <w:t>LK</w:t>
            </w:r>
            <w:r w:rsidRPr="00925811">
              <w:rPr>
                <w:rStyle w:val="Subscript"/>
              </w:rPr>
              <w:t>t</w:t>
            </w:r>
          </w:p>
        </w:tc>
        <w:tc>
          <w:tcPr>
            <w:tcW w:w="7487" w:type="dxa"/>
            <w:noWrap/>
            <w:hideMark/>
          </w:tcPr>
          <w:p w14:paraId="330DC1DD"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is derived in accordance with Special Condition 7.6 (Legacy K correction);</w:t>
            </w:r>
          </w:p>
        </w:tc>
      </w:tr>
      <w:tr w:rsidR="001A2306" w:rsidRPr="00925811" w14:paraId="368E6796" w14:textId="77777777" w:rsidTr="00A75C46">
        <w:trPr>
          <w:trHeight w:val="345"/>
        </w:trPr>
        <w:tc>
          <w:tcPr>
            <w:cnfStyle w:val="001000000000" w:firstRow="0" w:lastRow="0" w:firstColumn="1" w:lastColumn="0" w:oddVBand="0" w:evenVBand="0" w:oddHBand="0" w:evenHBand="0" w:firstRowFirstColumn="0" w:firstRowLastColumn="0" w:lastRowFirstColumn="0" w:lastRowLastColumn="0"/>
            <w:tcW w:w="968" w:type="dxa"/>
            <w:noWrap/>
            <w:hideMark/>
          </w:tcPr>
          <w:p w14:paraId="0674659E" w14:textId="77777777" w:rsidR="001A2306" w:rsidRPr="00925811" w:rsidRDefault="001A2306" w:rsidP="001A2306">
            <w:r w:rsidRPr="00925811">
              <w:t>LTRU</w:t>
            </w:r>
            <w:r w:rsidRPr="00925811">
              <w:rPr>
                <w:rStyle w:val="Subscript"/>
              </w:rPr>
              <w:t>t</w:t>
            </w:r>
          </w:p>
        </w:tc>
        <w:tc>
          <w:tcPr>
            <w:tcW w:w="7487" w:type="dxa"/>
            <w:noWrap/>
            <w:hideMark/>
          </w:tcPr>
          <w:p w14:paraId="3A6B043D"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 xml:space="preserve">is derived in accordance with Special Condition 7.7 (Legacy TRU Term); </w:t>
            </w:r>
          </w:p>
        </w:tc>
      </w:tr>
      <w:tr w:rsidR="001A2306" w:rsidRPr="00925811" w14:paraId="5B95E96A" w14:textId="77777777" w:rsidTr="00A75C46">
        <w:trPr>
          <w:trHeight w:val="345"/>
        </w:trPr>
        <w:tc>
          <w:tcPr>
            <w:cnfStyle w:val="001000000000" w:firstRow="0" w:lastRow="0" w:firstColumn="1" w:lastColumn="0" w:oddVBand="0" w:evenVBand="0" w:oddHBand="0" w:evenHBand="0" w:firstRowFirstColumn="0" w:firstRowLastColumn="0" w:lastRowFirstColumn="0" w:lastRowLastColumn="0"/>
            <w:tcW w:w="968" w:type="dxa"/>
            <w:noWrap/>
            <w:hideMark/>
          </w:tcPr>
          <w:p w14:paraId="1028ADA7" w14:textId="77777777" w:rsidR="001A2306" w:rsidRPr="00925811" w:rsidRDefault="001A2306" w:rsidP="001A2306">
            <w:r w:rsidRPr="00925811">
              <w:t>LCN</w:t>
            </w:r>
            <w:r w:rsidRPr="00925811">
              <w:rPr>
                <w:rStyle w:val="Subscript"/>
              </w:rPr>
              <w:t>t</w:t>
            </w:r>
          </w:p>
        </w:tc>
        <w:tc>
          <w:tcPr>
            <w:tcW w:w="7487" w:type="dxa"/>
            <w:noWrap/>
            <w:hideMark/>
          </w:tcPr>
          <w:p w14:paraId="039A9013"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is derived in accordance with Special Condition 7.8 (Low Carbon Networks Fund); and</w:t>
            </w:r>
          </w:p>
        </w:tc>
      </w:tr>
      <w:tr w:rsidR="001A2306" w:rsidRPr="00925811" w14:paraId="2217D4C7" w14:textId="77777777" w:rsidTr="00A75C46">
        <w:trPr>
          <w:trHeight w:val="345"/>
        </w:trPr>
        <w:tc>
          <w:tcPr>
            <w:cnfStyle w:val="001000000000" w:firstRow="0" w:lastRow="0" w:firstColumn="1" w:lastColumn="0" w:oddVBand="0" w:evenVBand="0" w:oddHBand="0" w:evenHBand="0" w:firstRowFirstColumn="0" w:firstRowLastColumn="0" w:lastRowFirstColumn="0" w:lastRowLastColumn="0"/>
            <w:tcW w:w="968" w:type="dxa"/>
            <w:noWrap/>
          </w:tcPr>
          <w:p w14:paraId="21287069" w14:textId="77777777" w:rsidR="001A2306" w:rsidRPr="00925811" w:rsidRDefault="001A2306" w:rsidP="001A2306">
            <w:r w:rsidRPr="00925811">
              <w:t>LCGSRA</w:t>
            </w:r>
            <w:r w:rsidRPr="00925811">
              <w:rPr>
                <w:rStyle w:val="Subscript"/>
              </w:rPr>
              <w:t>t</w:t>
            </w:r>
          </w:p>
        </w:tc>
        <w:tc>
          <w:tcPr>
            <w:tcW w:w="7487" w:type="dxa"/>
            <w:noWrap/>
          </w:tcPr>
          <w:p w14:paraId="276D2B03"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is derived in accordance with Part B.</w:t>
            </w:r>
          </w:p>
        </w:tc>
      </w:tr>
    </w:tbl>
    <w:p w14:paraId="074AA319" w14:textId="77777777" w:rsidR="001A2306" w:rsidRPr="00925811" w:rsidRDefault="001A2306" w:rsidP="001A2306">
      <w:pPr>
        <w:pStyle w:val="NumberedNormal"/>
      </w:pPr>
      <w:r w:rsidRPr="00925811">
        <w:t xml:space="preserve">Where a component </w:t>
      </w:r>
      <w:r w:rsidRPr="00925811" w:rsidDel="00B03429">
        <w:t xml:space="preserve">value </w:t>
      </w:r>
      <w:r w:rsidRPr="00925811">
        <w:t>required to calculate LAR</w:t>
      </w:r>
      <w:r w:rsidRPr="00925811">
        <w:rPr>
          <w:rStyle w:val="Subscript"/>
        </w:rPr>
        <w:t>t</w:t>
      </w:r>
      <w:r w:rsidRPr="00925811">
        <w:t xml:space="preserve"> refers to the special conditions of this licence in force on 31 March 2023, the price base of that component is as specified in that version of the licence. Otherwise LAR</w:t>
      </w:r>
      <w:r w:rsidRPr="00925811">
        <w:rPr>
          <w:rStyle w:val="Subscript"/>
        </w:rPr>
        <w:t>t</w:t>
      </w:r>
      <w:r w:rsidRPr="00925811">
        <w:t xml:space="preserve"> and its components are in nominal prices.</w:t>
      </w:r>
    </w:p>
    <w:p w14:paraId="555FB086" w14:textId="77777777" w:rsidR="001A2306" w:rsidRPr="00925811" w:rsidRDefault="001A2306" w:rsidP="001A2306">
      <w:pPr>
        <w:pStyle w:val="Heading3"/>
      </w:pPr>
      <w:r w:rsidRPr="00925811">
        <w:t>Formula for calculating the legacy revenue adjustments in respect of performance failures term (LCGSRA</w:t>
      </w:r>
      <w:r w:rsidRPr="00925811">
        <w:rPr>
          <w:rStyle w:val="Subscript"/>
        </w:rPr>
        <w:t>t</w:t>
      </w:r>
      <w:r w:rsidRPr="00925811">
        <w:t>)</w:t>
      </w:r>
    </w:p>
    <w:p w14:paraId="5303F898" w14:textId="77777777" w:rsidR="001A2306" w:rsidRPr="00925811" w:rsidRDefault="001A2306" w:rsidP="001A2306">
      <w:pPr>
        <w:pStyle w:val="NumberedNormal"/>
      </w:pPr>
      <w:r w:rsidRPr="00925811">
        <w:t>For Regulatory Years commencing on 1 April 2023 and 1 April 2024, LCGSRA</w:t>
      </w:r>
      <w:r w:rsidRPr="00925811">
        <w:rPr>
          <w:rStyle w:val="Subscript"/>
        </w:rPr>
        <w:t>t</w:t>
      </w:r>
      <w:r w:rsidRPr="00925811">
        <w:t xml:space="preserve"> has the value of CGSRA</w:t>
      </w:r>
      <w:r w:rsidRPr="00925811">
        <w:rPr>
          <w:rStyle w:val="Subscript"/>
        </w:rPr>
        <w:t>t</w:t>
      </w:r>
      <w:r w:rsidRPr="00925811">
        <w:t xml:space="preserve"> derived in accordance with Part A of Charge Restriction Condition 2L (Revenue adjustments in respect of performance failures) of this licence as in force on 31 March 2023.</w:t>
      </w:r>
    </w:p>
    <w:p w14:paraId="5A64B8FB" w14:textId="77777777" w:rsidR="001A2306" w:rsidRPr="00925811" w:rsidRDefault="001A2306" w:rsidP="001A2306">
      <w:pPr>
        <w:pStyle w:val="NumberedNormal"/>
      </w:pPr>
      <w:r w:rsidRPr="00925811">
        <w:t>For Regulatory Years commencing on or after 1 April 2025, the value of LCGSRA</w:t>
      </w:r>
      <w:r w:rsidRPr="00925811">
        <w:rPr>
          <w:rStyle w:val="Subscript"/>
        </w:rPr>
        <w:t>t</w:t>
      </w:r>
      <w:r w:rsidRPr="00925811">
        <w:t xml:space="preserve"> is zero.</w:t>
      </w:r>
    </w:p>
    <w:p w14:paraId="65196640" w14:textId="77777777" w:rsidR="001A2306" w:rsidRPr="00925811" w:rsidRDefault="001A2306" w:rsidP="001A2306">
      <w:pPr>
        <w:pStyle w:val="Heading2"/>
      </w:pPr>
      <w:bookmarkStart w:id="316" w:name="_Toc115343520"/>
      <w:bookmarkStart w:id="317" w:name="_Toc121736147"/>
      <w:bookmarkStart w:id="318" w:name="_Toc126074432"/>
      <w:r w:rsidRPr="00925811">
        <w:t>Legacy MOD (LMOD</w:t>
      </w:r>
      <w:r w:rsidRPr="00925811">
        <w:rPr>
          <w:rStyle w:val="Subscript"/>
        </w:rPr>
        <w:t>t</w:t>
      </w:r>
      <w:r w:rsidRPr="00925811">
        <w:t>)</w:t>
      </w:r>
      <w:bookmarkEnd w:id="316"/>
      <w:bookmarkEnd w:id="317"/>
      <w:bookmarkEnd w:id="318"/>
    </w:p>
    <w:p w14:paraId="1A7482C3" w14:textId="77777777" w:rsidR="001A2306" w:rsidRPr="00925811" w:rsidRDefault="001A2306" w:rsidP="001A2306">
      <w:pPr>
        <w:pStyle w:val="Heading3nonumbering"/>
      </w:pPr>
      <w:r w:rsidRPr="00925811">
        <w:t>Introduction</w:t>
      </w:r>
    </w:p>
    <w:p w14:paraId="02C940B2" w14:textId="77777777" w:rsidR="001A2306" w:rsidRPr="00925811" w:rsidRDefault="001A2306" w:rsidP="001A2306">
      <w:pPr>
        <w:pStyle w:val="NumberedNormal"/>
      </w:pPr>
      <w:bookmarkStart w:id="319" w:name="_Hlk114040870"/>
      <w:r w:rsidRPr="00925811">
        <w:t>The purpose of this condition is to calculate the term LMOD</w:t>
      </w:r>
      <w:r w:rsidRPr="00925811">
        <w:rPr>
          <w:rStyle w:val="Subscript"/>
        </w:rPr>
        <w:t>t</w:t>
      </w:r>
      <w:r w:rsidRPr="00925811">
        <w:t xml:space="preserve"> (the legacy MOD term). This contributes to the calculation of the term LAR</w:t>
      </w:r>
      <w:r w:rsidRPr="00925811">
        <w:rPr>
          <w:rStyle w:val="Subscript"/>
        </w:rPr>
        <w:t>t</w:t>
      </w:r>
      <w:r w:rsidRPr="00925811">
        <w:t xml:space="preserve"> (the legacy adjustments term), which in turn feeds into Allowed Revenue in Special Condition 2.1 (Revenue restriction).</w:t>
      </w:r>
    </w:p>
    <w:p w14:paraId="7DC39592" w14:textId="77777777" w:rsidR="001A2306" w:rsidRPr="00925811" w:rsidRDefault="001A2306" w:rsidP="001A2306">
      <w:pPr>
        <w:pStyle w:val="NumberedNormal"/>
      </w:pPr>
      <w:r w:rsidRPr="00925811">
        <w:t>The effect of this condition is to close out those aspects of the ED1 Price Control Financial Model that require a direction by the Authority.</w:t>
      </w:r>
    </w:p>
    <w:bookmarkEnd w:id="319"/>
    <w:p w14:paraId="534E08FD" w14:textId="77777777" w:rsidR="001A2306" w:rsidRPr="00925811" w:rsidRDefault="001A2306" w:rsidP="001A2306">
      <w:pPr>
        <w:pStyle w:val="NumberedNormal"/>
      </w:pPr>
      <w:r w:rsidRPr="00925811">
        <w:t>This condition also explains the process the Authority will follow when making a direction.</w:t>
      </w:r>
    </w:p>
    <w:p w14:paraId="73BBA18E" w14:textId="77777777" w:rsidR="001A2306" w:rsidRPr="00925811" w:rsidRDefault="001A2306" w:rsidP="001A2306">
      <w:pPr>
        <w:pStyle w:val="Heading3"/>
      </w:pPr>
      <w:r w:rsidRPr="00925811">
        <w:t>Formula for calculating the legacy MOD term (LMOD</w:t>
      </w:r>
      <w:r w:rsidRPr="00925811">
        <w:rPr>
          <w:rStyle w:val="Subscript"/>
        </w:rPr>
        <w:t>t</w:t>
      </w:r>
      <w:r w:rsidRPr="00925811">
        <w:t>)</w:t>
      </w:r>
    </w:p>
    <w:p w14:paraId="0031C804" w14:textId="77777777" w:rsidR="001A2306" w:rsidRPr="00925811" w:rsidRDefault="001A2306" w:rsidP="001A2306">
      <w:pPr>
        <w:pStyle w:val="NumberedNormal"/>
      </w:pPr>
      <w:r w:rsidRPr="00925811">
        <w:t>The value of LMOD</w:t>
      </w:r>
      <w:r w:rsidRPr="00925811">
        <w:rPr>
          <w:rStyle w:val="Subscript"/>
        </w:rPr>
        <w:t>t</w:t>
      </w:r>
      <w:r w:rsidRPr="00925811">
        <w:t xml:space="preserve"> is derived in accordance with the following formula:</w:t>
      </w:r>
    </w:p>
    <w:p w14:paraId="10D2E5A6" w14:textId="2BA2D13C" w:rsidR="001A2306" w:rsidRPr="00925811" w:rsidRDefault="00883AC9" w:rsidP="001A2306">
      <m:oMathPara>
        <m:oMath>
          <m:sSub>
            <m:sSubPr>
              <m:ctrlPr>
                <w:rPr>
                  <w:rFonts w:ascii="Cambria Math" w:hAnsi="Cambria Math"/>
                </w:rPr>
              </m:ctrlPr>
            </m:sSubPr>
            <m:e>
              <m:r>
                <w:rPr>
                  <w:rFonts w:ascii="Cambria Math" w:hAnsi="Cambria Math"/>
                </w:rPr>
                <m:t>LMOD</m:t>
              </m:r>
            </m:e>
            <m:sub>
              <m:r>
                <w:rPr>
                  <w:rFonts w:ascii="Cambria Math" w:hAnsi="Cambria Math"/>
                </w:rPr>
                <m:t>t</m:t>
              </m:r>
            </m:sub>
          </m:sSub>
          <m:r>
            <m:rPr>
              <m:sty m:val="p"/>
            </m:rPr>
            <w:rPr>
              <w:rFonts w:ascii="Cambria Math" w:hAnsi="Cambria Math"/>
            </w:rPr>
            <m:t>=</m:t>
          </m:r>
          <m:f>
            <m:fPr>
              <m:ctrlPr>
                <w:rPr>
                  <w:rFonts w:ascii="Cambria Math" w:hAnsi="Cambria Math"/>
                </w:rPr>
              </m:ctrlPr>
            </m:fPr>
            <m:num>
              <m:r>
                <w:rPr>
                  <w:rFonts w:ascii="Cambria Math" w:hAnsi="Cambria Math"/>
                </w:rPr>
                <m:t>MOD</m:t>
              </m:r>
            </m:num>
            <m:den>
              <m:r>
                <w:rPr>
                  <w:rFonts w:ascii="Cambria Math" w:hAnsi="Cambria Math"/>
                </w:rPr>
                <m:t>YRS</m:t>
              </m:r>
            </m:den>
          </m:f>
          <m:r>
            <w:rPr>
              <w:rFonts w:ascii="Cambria Math" w:hAnsi="Cambria Math"/>
            </w:rPr>
            <m:t>×</m:t>
          </m:r>
          <m:sSub>
            <m:sSubPr>
              <m:ctrlPr>
                <w:rPr>
                  <w:rFonts w:ascii="Cambria Math" w:hAnsi="Cambria Math"/>
                </w:rPr>
              </m:ctrlPr>
            </m:sSubPr>
            <m:e>
              <m:r>
                <w:rPr>
                  <w:rFonts w:ascii="Cambria Math" w:hAnsi="Cambria Math"/>
                </w:rPr>
                <m:t>CWACC</m:t>
              </m:r>
            </m:e>
            <m:sub>
              <m:r>
                <w:rPr>
                  <w:rFonts w:ascii="Cambria Math" w:hAnsi="Cambria Math"/>
                </w:rPr>
                <m:t>t</m:t>
              </m:r>
            </m:sub>
          </m:sSub>
          <m:r>
            <w:rPr>
              <w:rFonts w:ascii="Cambria Math" w:hAnsi="Cambria Math"/>
            </w:rPr>
            <m:t>×</m:t>
          </m:r>
          <m:f>
            <m:fPr>
              <m:ctrlPr>
                <w:rPr>
                  <w:rFonts w:ascii="Cambria Math" w:hAnsi="Cambria Math"/>
                </w:rPr>
              </m:ctrlPr>
            </m:fPr>
            <m:num>
              <m:sSub>
                <m:sSubPr>
                  <m:ctrlPr>
                    <w:rPr>
                      <w:rFonts w:ascii="Cambria Math" w:hAnsi="Cambria Math"/>
                    </w:rPr>
                  </m:ctrlPr>
                </m:sSubPr>
                <m:e>
                  <m:r>
                    <w:rPr>
                      <w:rFonts w:ascii="Cambria Math" w:hAnsi="Cambria Math"/>
                    </w:rPr>
                    <m:t>PI</m:t>
                  </m:r>
                </m:e>
                <m:sub>
                  <m:r>
                    <w:rPr>
                      <w:rFonts w:ascii="Cambria Math" w:hAnsi="Cambria Math"/>
                    </w:rPr>
                    <m:t>t</m:t>
                  </m:r>
                </m:sub>
              </m:sSub>
            </m:num>
            <m:den>
              <m:sSub>
                <m:sSubPr>
                  <m:ctrlPr>
                    <w:rPr>
                      <w:rFonts w:ascii="Cambria Math" w:hAnsi="Cambria Math"/>
                    </w:rPr>
                  </m:ctrlPr>
                </m:sSubPr>
                <m:e>
                  <m:r>
                    <w:rPr>
                      <w:rFonts w:ascii="Cambria Math" w:hAnsi="Cambria Math"/>
                    </w:rPr>
                    <m:t>PI</m:t>
                  </m:r>
                </m:e>
                <m:sub>
                  <m:r>
                    <w:rPr>
                      <w:rFonts w:ascii="Cambria Math" w:hAnsi="Cambria Math"/>
                    </w:rPr>
                    <m:t>2012/13</m:t>
                  </m:r>
                </m:sub>
              </m:sSub>
            </m:den>
          </m:f>
        </m:oMath>
      </m:oMathPara>
    </w:p>
    <w:p w14:paraId="05C0BA85" w14:textId="77777777" w:rsidR="001A2306" w:rsidRPr="00925811" w:rsidRDefault="001A2306" w:rsidP="001A2306">
      <w:pPr>
        <w:pStyle w:val="FormulaDefinitions"/>
      </w:pPr>
      <w:r w:rsidRPr="00925811">
        <w:t>where:</w:t>
      </w:r>
    </w:p>
    <w:tbl>
      <w:tblPr>
        <w:tblStyle w:val="TableGridLight"/>
        <w:tblW w:w="0" w:type="auto"/>
        <w:tblLook w:val="04A0" w:firstRow="1" w:lastRow="0" w:firstColumn="1" w:lastColumn="0" w:noHBand="0" w:noVBand="1"/>
      </w:tblPr>
      <w:tblGrid>
        <w:gridCol w:w="1119"/>
        <w:gridCol w:w="7249"/>
      </w:tblGrid>
      <w:tr w:rsidR="001A2306" w:rsidRPr="00925811" w14:paraId="72EC3847" w14:textId="77777777" w:rsidTr="00A75C4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9" w:type="dxa"/>
          </w:tcPr>
          <w:p w14:paraId="4DC03E6A" w14:textId="77777777" w:rsidR="001A2306" w:rsidRPr="00925811" w:rsidRDefault="001A2306" w:rsidP="001A2306">
            <w:r w:rsidRPr="00925811">
              <w:t>MOD</w:t>
            </w:r>
          </w:p>
        </w:tc>
        <w:tc>
          <w:tcPr>
            <w:tcW w:w="7887" w:type="dxa"/>
          </w:tcPr>
          <w:p w14:paraId="63273A16" w14:textId="77777777" w:rsidR="001A2306" w:rsidRPr="00925811" w:rsidRDefault="001A2306" w:rsidP="001A2306">
            <w:pPr>
              <w:cnfStyle w:val="100000000000" w:firstRow="1" w:lastRow="0" w:firstColumn="0" w:lastColumn="0" w:oddVBand="0" w:evenVBand="0" w:oddHBand="0" w:evenHBand="0" w:firstRowFirstColumn="0" w:firstRowLastColumn="0" w:lastRowFirstColumn="0" w:lastRowLastColumn="0"/>
            </w:pPr>
            <w:r w:rsidRPr="00925811">
              <w:t xml:space="preserve">means the value derived from the ED1 Legacy Price Control Financial Model, calculated and directed by the Authority in accordance with General Financial Adjustment Methodology in Chapter 8 of the ED2 Price Control Financial Handbook; </w:t>
            </w:r>
          </w:p>
        </w:tc>
      </w:tr>
      <w:tr w:rsidR="00A0463A" w:rsidRPr="00925811" w14:paraId="579E0642" w14:textId="77777777" w:rsidTr="00EE5361">
        <w:tc>
          <w:tcPr>
            <w:cnfStyle w:val="001000000000" w:firstRow="0" w:lastRow="0" w:firstColumn="1" w:lastColumn="0" w:oddVBand="0" w:evenVBand="0" w:oddHBand="0" w:evenHBand="0" w:firstRowFirstColumn="0" w:firstRowLastColumn="0" w:lastRowFirstColumn="0" w:lastRowLastColumn="0"/>
            <w:tcW w:w="1129" w:type="dxa"/>
          </w:tcPr>
          <w:p w14:paraId="0A4D7357" w14:textId="18B10A92" w:rsidR="00A0463A" w:rsidRPr="00925811" w:rsidRDefault="008B47D5" w:rsidP="001A2306">
            <w:r w:rsidRPr="00925811">
              <w:t>YRS</w:t>
            </w:r>
          </w:p>
        </w:tc>
        <w:tc>
          <w:tcPr>
            <w:tcW w:w="7887" w:type="dxa"/>
          </w:tcPr>
          <w:p w14:paraId="584E8701" w14:textId="756630DB" w:rsidR="00A0463A" w:rsidRPr="00925811" w:rsidRDefault="00A0463A" w:rsidP="001A2306">
            <w:pPr>
              <w:cnfStyle w:val="000000000000" w:firstRow="0" w:lastRow="0" w:firstColumn="0" w:lastColumn="0" w:oddVBand="0" w:evenVBand="0" w:oddHBand="0" w:evenHBand="0" w:firstRowFirstColumn="0" w:firstRowLastColumn="0" w:lastRowFirstColumn="0" w:lastRowLastColumn="0"/>
            </w:pPr>
            <w:r w:rsidRPr="00925811">
              <w:t>has the value 5;</w:t>
            </w:r>
          </w:p>
        </w:tc>
      </w:tr>
      <w:tr w:rsidR="001A2306" w:rsidRPr="00925811" w14:paraId="34C19C0E" w14:textId="77777777" w:rsidTr="00A75C46">
        <w:tc>
          <w:tcPr>
            <w:cnfStyle w:val="001000000000" w:firstRow="0" w:lastRow="0" w:firstColumn="1" w:lastColumn="0" w:oddVBand="0" w:evenVBand="0" w:oddHBand="0" w:evenHBand="0" w:firstRowFirstColumn="0" w:firstRowLastColumn="0" w:lastRowFirstColumn="0" w:lastRowLastColumn="0"/>
            <w:tcW w:w="1129" w:type="dxa"/>
          </w:tcPr>
          <w:p w14:paraId="6B37F746" w14:textId="77777777" w:rsidR="001A2306" w:rsidRPr="00925811" w:rsidRDefault="001A2306" w:rsidP="001A2306">
            <w:r w:rsidRPr="00925811">
              <w:t>CWACC</w:t>
            </w:r>
            <w:r w:rsidRPr="00925811">
              <w:rPr>
                <w:rStyle w:val="Subscript"/>
              </w:rPr>
              <w:t>t</w:t>
            </w:r>
          </w:p>
        </w:tc>
        <w:tc>
          <w:tcPr>
            <w:tcW w:w="7887" w:type="dxa"/>
          </w:tcPr>
          <w:p w14:paraId="5D161F74"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means compound WACC and has the value derived in accordance with Part B;</w:t>
            </w:r>
          </w:p>
        </w:tc>
      </w:tr>
      <w:tr w:rsidR="001A2306" w:rsidRPr="00925811" w14:paraId="75B35D2D" w14:textId="77777777" w:rsidTr="00A75C46">
        <w:tc>
          <w:tcPr>
            <w:cnfStyle w:val="001000000000" w:firstRow="0" w:lastRow="0" w:firstColumn="1" w:lastColumn="0" w:oddVBand="0" w:evenVBand="0" w:oddHBand="0" w:evenHBand="0" w:firstRowFirstColumn="0" w:firstRowLastColumn="0" w:lastRowFirstColumn="0" w:lastRowLastColumn="0"/>
            <w:tcW w:w="1129" w:type="dxa"/>
          </w:tcPr>
          <w:p w14:paraId="028C82AE" w14:textId="77777777" w:rsidR="001A2306" w:rsidRPr="00925811" w:rsidRDefault="001A2306" w:rsidP="001A2306">
            <w:r w:rsidRPr="00925811">
              <w:t>PI</w:t>
            </w:r>
            <w:r w:rsidRPr="00925811">
              <w:rPr>
                <w:rStyle w:val="Subscript"/>
              </w:rPr>
              <w:t>t</w:t>
            </w:r>
          </w:p>
        </w:tc>
        <w:tc>
          <w:tcPr>
            <w:tcW w:w="7887" w:type="dxa"/>
          </w:tcPr>
          <w:p w14:paraId="637E0C86"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is the price index derived in accordance with Part E of Special Condition 2.1; and</w:t>
            </w:r>
          </w:p>
        </w:tc>
      </w:tr>
      <w:tr w:rsidR="001A2306" w:rsidRPr="00925811" w14:paraId="503556F0" w14:textId="77777777" w:rsidTr="00A75C46">
        <w:tc>
          <w:tcPr>
            <w:cnfStyle w:val="001000000000" w:firstRow="0" w:lastRow="0" w:firstColumn="1" w:lastColumn="0" w:oddVBand="0" w:evenVBand="0" w:oddHBand="0" w:evenHBand="0" w:firstRowFirstColumn="0" w:firstRowLastColumn="0" w:lastRowFirstColumn="0" w:lastRowLastColumn="0"/>
            <w:tcW w:w="1129" w:type="dxa"/>
          </w:tcPr>
          <w:p w14:paraId="7D0A78C9" w14:textId="77777777" w:rsidR="001A2306" w:rsidRPr="00925811" w:rsidRDefault="001A2306" w:rsidP="001A2306">
            <w:r w:rsidRPr="00925811">
              <w:t>PI</w:t>
            </w:r>
            <w:r w:rsidRPr="00925811">
              <w:rPr>
                <w:rStyle w:val="Subscript"/>
              </w:rPr>
              <w:t>2012/13</w:t>
            </w:r>
          </w:p>
        </w:tc>
        <w:tc>
          <w:tcPr>
            <w:tcW w:w="7887" w:type="dxa"/>
          </w:tcPr>
          <w:p w14:paraId="15C8B786"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has the value of PI</w:t>
            </w:r>
            <w:r w:rsidRPr="00925811">
              <w:rPr>
                <w:rStyle w:val="Subscript"/>
              </w:rPr>
              <w:t>t</w:t>
            </w:r>
            <w:r w:rsidRPr="00925811">
              <w:t xml:space="preserve"> derived in accordance with Part E of Special Condition 2.1 for the Regulatory Year commencing on 1 April 2012.</w:t>
            </w:r>
          </w:p>
        </w:tc>
      </w:tr>
    </w:tbl>
    <w:p w14:paraId="29550510" w14:textId="77777777" w:rsidR="001A2306" w:rsidRPr="00925811" w:rsidRDefault="001A2306" w:rsidP="001A2306">
      <w:pPr>
        <w:pStyle w:val="Heading3"/>
      </w:pPr>
      <w:bookmarkStart w:id="320" w:name="_Ref109906747"/>
      <w:r w:rsidRPr="00925811">
        <w:t>Compound WACC</w:t>
      </w:r>
    </w:p>
    <w:p w14:paraId="3DB0026A" w14:textId="77777777" w:rsidR="001A2306" w:rsidRPr="00925811" w:rsidRDefault="001A2306" w:rsidP="001A2306">
      <w:pPr>
        <w:pStyle w:val="NumberedNormal"/>
      </w:pPr>
      <w:r w:rsidRPr="00925811">
        <w:t>For the Regulatory Year commencing on 1 April 2023, CWACC</w:t>
      </w:r>
      <w:r w:rsidRPr="00925811">
        <w:rPr>
          <w:rStyle w:val="Subscript"/>
        </w:rPr>
        <w:t>t</w:t>
      </w:r>
      <w:r w:rsidRPr="00925811">
        <w:t xml:space="preserve"> has the value of 1. </w:t>
      </w:r>
    </w:p>
    <w:p w14:paraId="245980EA" w14:textId="77777777" w:rsidR="001A2306" w:rsidRPr="00925811" w:rsidRDefault="001A2306" w:rsidP="001A2306">
      <w:pPr>
        <w:pStyle w:val="NumberedNormal"/>
      </w:pPr>
      <w:r w:rsidRPr="00925811">
        <w:t>For Regulatory Years commencing on or after 1 April 2024, CWACC</w:t>
      </w:r>
      <w:r w:rsidRPr="00925811">
        <w:rPr>
          <w:rStyle w:val="Subscript"/>
        </w:rPr>
        <w:t>t</w:t>
      </w:r>
      <w:r w:rsidRPr="00925811">
        <w:t xml:space="preserve"> is derived in accordance with the following formula:</w:t>
      </w:r>
      <w:bookmarkEnd w:id="320"/>
    </w:p>
    <w:p w14:paraId="18B353C6" w14:textId="77777777" w:rsidR="001A2306" w:rsidRPr="00925811" w:rsidRDefault="00883AC9" w:rsidP="001A2306">
      <m:oMathPara>
        <m:oMath>
          <m:sSub>
            <m:sSubPr>
              <m:ctrlPr>
                <w:rPr>
                  <w:rFonts w:ascii="Cambria Math" w:hAnsi="Cambria Math"/>
                </w:rPr>
              </m:ctrlPr>
            </m:sSubPr>
            <m:e>
              <m:r>
                <w:rPr>
                  <w:rFonts w:ascii="Cambria Math" w:hAnsi="Cambria Math"/>
                </w:rPr>
                <m:t>CWACC</m:t>
              </m:r>
            </m:e>
            <m:sub>
              <m:r>
                <w:rPr>
                  <w:rFonts w:ascii="Cambria Math" w:hAnsi="Cambria Math"/>
                </w:rPr>
                <m:t>t</m:t>
              </m:r>
            </m:sub>
          </m:sSub>
          <m:r>
            <w:rPr>
              <w:rFonts w:ascii="Cambria Math" w:hAnsi="Cambria Math"/>
            </w:rPr>
            <m:t>=</m:t>
          </m:r>
          <m:nary>
            <m:naryPr>
              <m:chr m:val="∏"/>
              <m:limLoc m:val="undOvr"/>
              <m:ctrlPr>
                <w:rPr>
                  <w:rFonts w:ascii="Cambria Math" w:hAnsi="Cambria Math"/>
                </w:rPr>
              </m:ctrlPr>
            </m:naryPr>
            <m:sub>
              <m:r>
                <w:rPr>
                  <w:rFonts w:ascii="Cambria Math" w:hAnsi="Cambria Math"/>
                </w:rPr>
                <m:t>t=2023/24</m:t>
              </m:r>
            </m:sub>
            <m:sup>
              <m:r>
                <w:rPr>
                  <w:rFonts w:ascii="Cambria Math" w:hAnsi="Cambria Math"/>
                </w:rPr>
                <m:t>t-1</m:t>
              </m:r>
            </m:sup>
            <m:e>
              <m:d>
                <m:dPr>
                  <m:ctrlPr>
                    <w:rPr>
                      <w:rFonts w:ascii="Cambria Math" w:hAnsi="Cambria Math"/>
                    </w:rPr>
                  </m:ctrlPr>
                </m:dPr>
                <m:e>
                  <m:r>
                    <w:rPr>
                      <w:rFonts w:ascii="Cambria Math" w:hAnsi="Cambria Math"/>
                    </w:rPr>
                    <m:t>1+</m:t>
                  </m:r>
                  <m:sSub>
                    <m:sSubPr>
                      <m:ctrlPr>
                        <w:rPr>
                          <w:rFonts w:ascii="Cambria Math" w:hAnsi="Cambria Math"/>
                        </w:rPr>
                      </m:ctrlPr>
                    </m:sSubPr>
                    <m:e>
                      <m:r>
                        <w:rPr>
                          <w:rFonts w:ascii="Cambria Math" w:hAnsi="Cambria Math"/>
                        </w:rPr>
                        <m:t>WACC</m:t>
                      </m:r>
                    </m:e>
                    <m:sub>
                      <m:r>
                        <w:rPr>
                          <w:rFonts w:ascii="Cambria Math" w:hAnsi="Cambria Math"/>
                        </w:rPr>
                        <m:t>t</m:t>
                      </m:r>
                    </m:sub>
                  </m:sSub>
                </m:e>
              </m:d>
            </m:e>
          </m:nary>
        </m:oMath>
      </m:oMathPara>
    </w:p>
    <w:p w14:paraId="32A18056" w14:textId="77777777" w:rsidR="001A2306" w:rsidRPr="00925811" w:rsidRDefault="001A2306" w:rsidP="001A2306">
      <w:pPr>
        <w:pStyle w:val="FormulaDefinitions"/>
      </w:pPr>
      <w:r w:rsidRPr="00925811">
        <w:t>where:</w:t>
      </w:r>
    </w:p>
    <w:tbl>
      <w:tblPr>
        <w:tblStyle w:val="TableGridLight"/>
        <w:tblW w:w="0" w:type="auto"/>
        <w:tblLook w:val="04A0" w:firstRow="1" w:lastRow="0" w:firstColumn="1" w:lastColumn="0" w:noHBand="0" w:noVBand="1"/>
      </w:tblPr>
      <w:tblGrid>
        <w:gridCol w:w="1021"/>
        <w:gridCol w:w="7325"/>
      </w:tblGrid>
      <w:tr w:rsidR="001A2306" w:rsidRPr="00925811" w14:paraId="20E8BB36" w14:textId="77777777" w:rsidTr="00A75C4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21" w:type="dxa"/>
          </w:tcPr>
          <w:p w14:paraId="78C53FED" w14:textId="77777777" w:rsidR="001A2306" w:rsidRPr="00925811" w:rsidRDefault="001A2306" w:rsidP="001A2306">
            <w:r w:rsidRPr="00925811">
              <w:t>WACC</w:t>
            </w:r>
            <w:r w:rsidRPr="00925811">
              <w:rPr>
                <w:rStyle w:val="Subscript"/>
              </w:rPr>
              <w:t>t</w:t>
            </w:r>
          </w:p>
        </w:tc>
        <w:tc>
          <w:tcPr>
            <w:tcW w:w="7325" w:type="dxa"/>
          </w:tcPr>
          <w:p w14:paraId="42325B63" w14:textId="77777777" w:rsidR="001A2306" w:rsidRPr="00925811" w:rsidRDefault="001A2306" w:rsidP="001A2306">
            <w:pPr>
              <w:cnfStyle w:val="100000000000" w:firstRow="1" w:lastRow="0" w:firstColumn="0" w:lastColumn="0" w:oddVBand="0" w:evenVBand="0" w:oddHBand="0" w:evenHBand="0" w:firstRowFirstColumn="0" w:firstRowLastColumn="0" w:lastRowFirstColumn="0" w:lastRowLastColumn="0"/>
            </w:pPr>
            <w:r w:rsidRPr="00925811">
              <w:t>means vanilla weighted average cost of capital, derived in accordance with Chapter 4 of the ED2 Price Control Financial Handbook.</w:t>
            </w:r>
          </w:p>
        </w:tc>
      </w:tr>
    </w:tbl>
    <w:p w14:paraId="1B62BCB8" w14:textId="77777777" w:rsidR="001A2306" w:rsidRPr="00925811" w:rsidRDefault="001A2306" w:rsidP="001A2306">
      <w:pPr>
        <w:pStyle w:val="Heading3"/>
      </w:pPr>
      <w:r w:rsidRPr="00925811">
        <w:t>What procedure will the Authority follow in making a direction?</w:t>
      </w:r>
    </w:p>
    <w:p w14:paraId="35EE97DD" w14:textId="77777777" w:rsidR="001A2306" w:rsidRPr="00925811" w:rsidRDefault="001A2306" w:rsidP="001A2306">
      <w:pPr>
        <w:pStyle w:val="NumberedNormal"/>
      </w:pPr>
      <w:r w:rsidRPr="00925811">
        <w:t>Before making a direction under Part A the Authority must publish on the Authority's Website:</w:t>
      </w:r>
    </w:p>
    <w:p w14:paraId="1D44DBE5" w14:textId="77777777" w:rsidR="001A2306" w:rsidRPr="00925811" w:rsidRDefault="001A2306" w:rsidP="001A2306">
      <w:pPr>
        <w:pStyle w:val="ListNormal"/>
        <w:tabs>
          <w:tab w:val="num" w:pos="879"/>
        </w:tabs>
      </w:pPr>
      <w:r w:rsidRPr="00925811">
        <w:t>the text of the proposed direction;</w:t>
      </w:r>
    </w:p>
    <w:p w14:paraId="75B4952A" w14:textId="77777777" w:rsidR="001A2306" w:rsidRPr="00925811" w:rsidRDefault="001A2306" w:rsidP="001A2306">
      <w:pPr>
        <w:pStyle w:val="ListNormal"/>
        <w:tabs>
          <w:tab w:val="num" w:pos="879"/>
        </w:tabs>
      </w:pPr>
      <w:r w:rsidRPr="00925811">
        <w:t>the reasons for the proposed direction; and</w:t>
      </w:r>
    </w:p>
    <w:p w14:paraId="2BCB5635" w14:textId="77777777" w:rsidR="001A2306" w:rsidRPr="00925811" w:rsidRDefault="001A2306" w:rsidP="001A2306">
      <w:pPr>
        <w:pStyle w:val="ListNormal"/>
        <w:tabs>
          <w:tab w:val="num" w:pos="879"/>
        </w:tabs>
      </w:pPr>
      <w:r w:rsidRPr="00925811">
        <w:t>a period during which representations may be made on the proposed direction, which must not be less than 28 days.</w:t>
      </w:r>
    </w:p>
    <w:p w14:paraId="32B7031A" w14:textId="77777777" w:rsidR="001A2306" w:rsidRPr="00925811" w:rsidRDefault="001A2306" w:rsidP="001A2306">
      <w:pPr>
        <w:pStyle w:val="Heading2"/>
      </w:pPr>
      <w:bookmarkStart w:id="321" w:name="_Toc115343521"/>
      <w:bookmarkStart w:id="322" w:name="_Toc121736148"/>
      <w:bookmarkStart w:id="323" w:name="_Toc126074433"/>
      <w:r w:rsidRPr="00925811">
        <w:t>Legacy net RAV additions and tax pool balances</w:t>
      </w:r>
      <w:bookmarkEnd w:id="321"/>
      <w:bookmarkEnd w:id="322"/>
      <w:bookmarkEnd w:id="323"/>
      <w:r w:rsidRPr="00925811">
        <w:t xml:space="preserve"> </w:t>
      </w:r>
    </w:p>
    <w:p w14:paraId="31FEB9BD" w14:textId="77777777" w:rsidR="001A2306" w:rsidRPr="00925811" w:rsidRDefault="001A2306" w:rsidP="001A2306">
      <w:pPr>
        <w:pStyle w:val="Heading3nonumbering"/>
      </w:pPr>
      <w:r w:rsidRPr="00925811">
        <w:t>Introduction</w:t>
      </w:r>
    </w:p>
    <w:p w14:paraId="14285178" w14:textId="77777777" w:rsidR="001A2306" w:rsidRPr="00925811" w:rsidRDefault="001A2306" w:rsidP="001A2306">
      <w:pPr>
        <w:pStyle w:val="NumberedNormal"/>
      </w:pPr>
      <w:r w:rsidRPr="00925811">
        <w:t xml:space="preserve">The purpose of this condition is to explain the process the Authority will follow when directing opening balances for the legacy net RAV additions and tax pool balances.  </w:t>
      </w:r>
    </w:p>
    <w:p w14:paraId="69CA18D8" w14:textId="77777777" w:rsidR="001A2306" w:rsidRPr="00925811" w:rsidRDefault="001A2306" w:rsidP="001A2306">
      <w:pPr>
        <w:pStyle w:val="NumberedNormal"/>
      </w:pPr>
      <w:r w:rsidRPr="00925811">
        <w:t>The effect is to reflect the close out of the ED1 Legacy Price Control Financial Model in respect of legacy net RAV additions and tax pool balances.</w:t>
      </w:r>
    </w:p>
    <w:p w14:paraId="092815C7" w14:textId="77777777" w:rsidR="001A2306" w:rsidRPr="00925811" w:rsidRDefault="001A2306" w:rsidP="001A2306">
      <w:pPr>
        <w:pStyle w:val="Heading3"/>
      </w:pPr>
      <w:r w:rsidRPr="00925811">
        <w:t>The legacy net RAV additions term (LRAV</w:t>
      </w:r>
      <w:r w:rsidRPr="00925811">
        <w:rPr>
          <w:rStyle w:val="Subscript"/>
        </w:rPr>
        <w:t>t</w:t>
      </w:r>
      <w:r w:rsidRPr="00925811">
        <w:t>)</w:t>
      </w:r>
    </w:p>
    <w:p w14:paraId="61D817B5" w14:textId="77777777" w:rsidR="001A2306" w:rsidRPr="00925811" w:rsidRDefault="001A2306" w:rsidP="001A2306">
      <w:pPr>
        <w:pStyle w:val="NumberedNormal"/>
      </w:pPr>
      <w:r w:rsidRPr="00925811">
        <w:t>The Authority must direct the value of LRAV</w:t>
      </w:r>
      <w:r w:rsidRPr="00925811">
        <w:rPr>
          <w:rStyle w:val="Subscript"/>
        </w:rPr>
        <w:t>t</w:t>
      </w:r>
      <w:r w:rsidRPr="00925811">
        <w:t xml:space="preserve"> in accordance with the General Financial Adjustment Methodology in Chapter 8 of the ED2 Price Control Financial Handbook.</w:t>
      </w:r>
    </w:p>
    <w:p w14:paraId="3A125F3C" w14:textId="77777777" w:rsidR="001A2306" w:rsidRPr="00925811" w:rsidRDefault="001A2306" w:rsidP="001A2306">
      <w:pPr>
        <w:pStyle w:val="Heading3"/>
      </w:pPr>
      <w:r w:rsidRPr="00925811">
        <w:t xml:space="preserve">Carry over of tax pool balances </w:t>
      </w:r>
    </w:p>
    <w:p w14:paraId="6DDC4A86" w14:textId="77777777" w:rsidR="001A2306" w:rsidRPr="00925811" w:rsidRDefault="001A2306" w:rsidP="001A2306">
      <w:pPr>
        <w:pStyle w:val="NumberedNormal"/>
      </w:pPr>
      <w:r w:rsidRPr="00925811">
        <w:t>The Authority must direct the value of the terms OGP</w:t>
      </w:r>
      <w:bookmarkStart w:id="324" w:name="_Hlk121131631"/>
      <w:r w:rsidRPr="00925811">
        <w:rPr>
          <w:rStyle w:val="Subscript"/>
        </w:rPr>
        <w:t>t</w:t>
      </w:r>
      <w:bookmarkEnd w:id="324"/>
      <w:r w:rsidRPr="00925811">
        <w:t>, OSRP</w:t>
      </w:r>
      <w:r w:rsidRPr="00925811">
        <w:rPr>
          <w:rStyle w:val="Subscript"/>
        </w:rPr>
        <w:t>t</w:t>
      </w:r>
      <w:r w:rsidRPr="00925811">
        <w:t>, OSBP</w:t>
      </w:r>
      <w:r w:rsidRPr="00925811">
        <w:rPr>
          <w:rStyle w:val="Subscript"/>
        </w:rPr>
        <w:t>t</w:t>
      </w:r>
      <w:r w:rsidRPr="00925811">
        <w:t>, ODRP</w:t>
      </w:r>
      <w:r w:rsidRPr="00925811">
        <w:rPr>
          <w:rStyle w:val="Subscript"/>
        </w:rPr>
        <w:t>t</w:t>
      </w:r>
      <w:r w:rsidRPr="00925811">
        <w:t>, LODRP</w:t>
      </w:r>
      <w:r w:rsidRPr="00925811">
        <w:rPr>
          <w:rStyle w:val="Subscript"/>
        </w:rPr>
        <w:t>t</w:t>
      </w:r>
      <w:r w:rsidRPr="00925811">
        <w:t xml:space="preserve"> and OTL</w:t>
      </w:r>
      <w:r w:rsidRPr="00925811">
        <w:rPr>
          <w:rStyle w:val="Subscript"/>
        </w:rPr>
        <w:t>t</w:t>
      </w:r>
      <w:r w:rsidRPr="00925811">
        <w:t xml:space="preserve"> in accordance with the General Financial Adjustment Methodology in Chapter 8 of the ED2 Price Control Financial Handbook.</w:t>
      </w:r>
    </w:p>
    <w:p w14:paraId="3723ECB1" w14:textId="77777777" w:rsidR="001A2306" w:rsidRPr="00925811" w:rsidRDefault="001A2306" w:rsidP="001A2306">
      <w:pPr>
        <w:pStyle w:val="Heading3"/>
      </w:pPr>
      <w:r w:rsidRPr="00925811">
        <w:t>What procedure will the Authority follow in making a direction?</w:t>
      </w:r>
    </w:p>
    <w:p w14:paraId="783C1F6F" w14:textId="77777777" w:rsidR="001A2306" w:rsidRPr="00925811" w:rsidRDefault="001A2306" w:rsidP="001A2306">
      <w:pPr>
        <w:pStyle w:val="NumberedNormal"/>
      </w:pPr>
      <w:r w:rsidRPr="00925811">
        <w:t>Before making a direction under this condition the Authority must publish on the Authority's Website:</w:t>
      </w:r>
    </w:p>
    <w:p w14:paraId="358EDD10" w14:textId="77777777" w:rsidR="001A2306" w:rsidRPr="00925811" w:rsidRDefault="001A2306" w:rsidP="001A2306">
      <w:pPr>
        <w:pStyle w:val="ListNormal"/>
        <w:tabs>
          <w:tab w:val="num" w:pos="879"/>
        </w:tabs>
      </w:pPr>
      <w:r w:rsidRPr="00925811">
        <w:t>the text of the proposed direction;</w:t>
      </w:r>
    </w:p>
    <w:p w14:paraId="44C36C7B" w14:textId="77777777" w:rsidR="001A2306" w:rsidRPr="00925811" w:rsidRDefault="001A2306" w:rsidP="001A2306">
      <w:pPr>
        <w:pStyle w:val="ListNormal"/>
        <w:tabs>
          <w:tab w:val="num" w:pos="879"/>
        </w:tabs>
      </w:pPr>
      <w:r w:rsidRPr="00925811">
        <w:t>the reasons for the proposed direction; and</w:t>
      </w:r>
    </w:p>
    <w:p w14:paraId="182570F8" w14:textId="77777777" w:rsidR="001A2306" w:rsidRPr="00925811" w:rsidRDefault="001A2306" w:rsidP="001A2306">
      <w:pPr>
        <w:pStyle w:val="ListNormal"/>
        <w:tabs>
          <w:tab w:val="num" w:pos="879"/>
        </w:tabs>
      </w:pPr>
      <w:r w:rsidRPr="00925811">
        <w:t>a period during which representations may be made on the proposed direction, which must not be less than 28 days.</w:t>
      </w:r>
    </w:p>
    <w:p w14:paraId="6F6B9C1A" w14:textId="77777777" w:rsidR="001A2306" w:rsidRPr="00925811" w:rsidRDefault="001A2306" w:rsidP="001A2306">
      <w:pPr>
        <w:pStyle w:val="Heading2"/>
      </w:pPr>
      <w:bookmarkStart w:id="325" w:name="_Toc115343522"/>
      <w:bookmarkStart w:id="326" w:name="_Toc121736149"/>
      <w:bookmarkStart w:id="327" w:name="_Toc126074434"/>
      <w:r w:rsidRPr="00925811">
        <w:t>Legacy incentive performance (LIP</w:t>
      </w:r>
      <w:r w:rsidRPr="00925811">
        <w:rPr>
          <w:rStyle w:val="Subscript"/>
        </w:rPr>
        <w:t>t</w:t>
      </w:r>
      <w:r w:rsidRPr="00925811">
        <w:t>)</w:t>
      </w:r>
      <w:bookmarkEnd w:id="325"/>
      <w:bookmarkEnd w:id="326"/>
      <w:bookmarkEnd w:id="327"/>
    </w:p>
    <w:p w14:paraId="0E5092A0" w14:textId="77777777" w:rsidR="001A2306" w:rsidRPr="00925811" w:rsidRDefault="001A2306" w:rsidP="001A2306">
      <w:pPr>
        <w:pStyle w:val="Heading3nonumbering"/>
      </w:pPr>
      <w:r w:rsidRPr="00925811">
        <w:t>Introduction</w:t>
      </w:r>
    </w:p>
    <w:p w14:paraId="4415BD4C" w14:textId="77777777" w:rsidR="001A2306" w:rsidRPr="00925811" w:rsidRDefault="001A2306" w:rsidP="001A2306">
      <w:pPr>
        <w:pStyle w:val="NumberedNormal"/>
      </w:pPr>
      <w:r w:rsidRPr="00925811">
        <w:t>The purpose of this condition is to calculate the LIP</w:t>
      </w:r>
      <w:r w:rsidRPr="00925811">
        <w:rPr>
          <w:rStyle w:val="Subscript"/>
        </w:rPr>
        <w:t>t</w:t>
      </w:r>
      <w:r w:rsidRPr="00925811">
        <w:t xml:space="preserve"> term (the legacy incentive performance term). This contributes to the calculation of the term LAR</w:t>
      </w:r>
      <w:r w:rsidRPr="00925811">
        <w:rPr>
          <w:rStyle w:val="Subscript"/>
        </w:rPr>
        <w:t>t</w:t>
      </w:r>
      <w:r w:rsidRPr="00925811">
        <w:t xml:space="preserve"> (the legacy adjustments term), which in turn feeds into Allowed Revenue in Special Condition 2.1 (Revenue restriction).</w:t>
      </w:r>
    </w:p>
    <w:p w14:paraId="110BD6CB" w14:textId="77777777" w:rsidR="001A2306" w:rsidRPr="00925811" w:rsidRDefault="001A2306" w:rsidP="001A2306">
      <w:pPr>
        <w:pStyle w:val="NumberedNormal"/>
      </w:pPr>
      <w:r w:rsidRPr="00925811">
        <w:t>The effect of this condition is to close out certain RIIO1 Price Control Period incentives.</w:t>
      </w:r>
    </w:p>
    <w:p w14:paraId="0E3BD67B" w14:textId="77777777" w:rsidR="001A2306" w:rsidRPr="00925811" w:rsidRDefault="001A2306" w:rsidP="001A2306">
      <w:pPr>
        <w:pStyle w:val="Heading3"/>
      </w:pPr>
      <w:r w:rsidRPr="00925811">
        <w:t>Formula for calculating the legacy incentive performance term (LIP</w:t>
      </w:r>
      <w:r w:rsidRPr="00925811">
        <w:rPr>
          <w:rStyle w:val="Subscript"/>
        </w:rPr>
        <w:t>t</w:t>
      </w:r>
      <w:r w:rsidRPr="00925811">
        <w:t>) term</w:t>
      </w:r>
    </w:p>
    <w:p w14:paraId="289FF105" w14:textId="77777777" w:rsidR="001A2306" w:rsidRPr="00925811" w:rsidRDefault="001A2306" w:rsidP="001A2306">
      <w:pPr>
        <w:pStyle w:val="NumberedNormal"/>
      </w:pPr>
      <w:r w:rsidRPr="00925811">
        <w:t>The value of LIP</w:t>
      </w:r>
      <w:r w:rsidRPr="00925811">
        <w:rPr>
          <w:rStyle w:val="Subscript"/>
        </w:rPr>
        <w:t>t</w:t>
      </w:r>
      <w:r w:rsidRPr="00925811">
        <w:t xml:space="preserve"> is derived in accordance with the following formula:</w:t>
      </w:r>
    </w:p>
    <w:p w14:paraId="1AEE1978" w14:textId="77777777" w:rsidR="001A2306" w:rsidRPr="00925811" w:rsidRDefault="00883AC9" w:rsidP="001A2306">
      <m:oMathPara>
        <m:oMath>
          <m:sSub>
            <m:sSubPr>
              <m:ctrlPr>
                <w:rPr>
                  <w:rFonts w:ascii="Cambria Math" w:hAnsi="Cambria Math"/>
                </w:rPr>
              </m:ctrlPr>
            </m:sSubPr>
            <m:e>
              <m:r>
                <w:rPr>
                  <w:rFonts w:ascii="Cambria Math" w:hAnsi="Cambria Math"/>
                </w:rPr>
                <m:t>LIP</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LBM</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LIQ</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LICE</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LTTC</m:t>
              </m:r>
            </m:e>
            <m:sub>
              <m:r>
                <w:rPr>
                  <w:rFonts w:ascii="Cambria Math" w:hAnsi="Cambria Math"/>
                </w:rPr>
                <m:t>t</m:t>
              </m:r>
            </m:sub>
          </m:sSub>
        </m:oMath>
      </m:oMathPara>
    </w:p>
    <w:p w14:paraId="3B53E377" w14:textId="77777777" w:rsidR="001A2306" w:rsidRPr="00925811" w:rsidRDefault="001A2306" w:rsidP="001A2306">
      <w:pPr>
        <w:pStyle w:val="FormulaDefinitions"/>
      </w:pPr>
      <w:r w:rsidRPr="00925811">
        <w:t>where:</w:t>
      </w:r>
    </w:p>
    <w:tbl>
      <w:tblPr>
        <w:tblStyle w:val="TableGridLight"/>
        <w:tblW w:w="0" w:type="auto"/>
        <w:tblLook w:val="04A0" w:firstRow="1" w:lastRow="0" w:firstColumn="1" w:lastColumn="0" w:noHBand="0" w:noVBand="1"/>
      </w:tblPr>
      <w:tblGrid>
        <w:gridCol w:w="1221"/>
        <w:gridCol w:w="7125"/>
      </w:tblGrid>
      <w:tr w:rsidR="001A2306" w:rsidRPr="00925811" w14:paraId="48BB64E9" w14:textId="77777777" w:rsidTr="00A75C4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21" w:type="dxa"/>
          </w:tcPr>
          <w:p w14:paraId="1C4A2207" w14:textId="77777777" w:rsidR="001A2306" w:rsidRPr="00925811" w:rsidRDefault="001A2306" w:rsidP="001A2306">
            <w:r w:rsidRPr="00925811">
              <w:t>LBM</w:t>
            </w:r>
            <w:r w:rsidRPr="00925811">
              <w:rPr>
                <w:rStyle w:val="Subscript"/>
              </w:rPr>
              <w:t>t</w:t>
            </w:r>
          </w:p>
        </w:tc>
        <w:tc>
          <w:tcPr>
            <w:tcW w:w="7125" w:type="dxa"/>
          </w:tcPr>
          <w:p w14:paraId="63081931" w14:textId="77777777" w:rsidR="001A2306" w:rsidRPr="00925811" w:rsidRDefault="001A2306" w:rsidP="001A2306">
            <w:pPr>
              <w:cnfStyle w:val="100000000000" w:firstRow="1" w:lastRow="0" w:firstColumn="0" w:lastColumn="0" w:oddVBand="0" w:evenVBand="0" w:oddHBand="0" w:evenHBand="0" w:firstRowFirstColumn="0" w:firstRowLastColumn="0" w:lastRowFirstColumn="0" w:lastRowLastColumn="0"/>
            </w:pPr>
            <w:r w:rsidRPr="00925811">
              <w:t>means the legacy broad measure of customer service adjustment term and is derived in accordance with Part B;</w:t>
            </w:r>
          </w:p>
        </w:tc>
      </w:tr>
      <w:tr w:rsidR="001A2306" w:rsidRPr="00925811" w14:paraId="56F8D7A9" w14:textId="77777777" w:rsidTr="00A75C46">
        <w:tc>
          <w:tcPr>
            <w:cnfStyle w:val="001000000000" w:firstRow="0" w:lastRow="0" w:firstColumn="1" w:lastColumn="0" w:oddVBand="0" w:evenVBand="0" w:oddHBand="0" w:evenHBand="0" w:firstRowFirstColumn="0" w:firstRowLastColumn="0" w:lastRowFirstColumn="0" w:lastRowLastColumn="0"/>
            <w:tcW w:w="1221" w:type="dxa"/>
          </w:tcPr>
          <w:p w14:paraId="581B1F00" w14:textId="77777777" w:rsidR="001A2306" w:rsidRPr="00925811" w:rsidRDefault="001A2306" w:rsidP="001A2306">
            <w:r w:rsidRPr="00925811">
              <w:t>LIQ</w:t>
            </w:r>
            <w:r w:rsidRPr="00925811">
              <w:rPr>
                <w:rStyle w:val="Subscript"/>
              </w:rPr>
              <w:t>t</w:t>
            </w:r>
          </w:p>
        </w:tc>
        <w:tc>
          <w:tcPr>
            <w:tcW w:w="7125" w:type="dxa"/>
          </w:tcPr>
          <w:p w14:paraId="23813378"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means the legacy interruptions-related quality of service incentive</w:t>
            </w:r>
          </w:p>
          <w:p w14:paraId="2EA04EB9"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term and is derived in accordance with Part C;</w:t>
            </w:r>
          </w:p>
        </w:tc>
      </w:tr>
      <w:tr w:rsidR="001A2306" w:rsidRPr="00925811" w14:paraId="26D679CB" w14:textId="77777777" w:rsidTr="00A75C46">
        <w:tc>
          <w:tcPr>
            <w:cnfStyle w:val="001000000000" w:firstRow="0" w:lastRow="0" w:firstColumn="1" w:lastColumn="0" w:oddVBand="0" w:evenVBand="0" w:oddHBand="0" w:evenHBand="0" w:firstRowFirstColumn="0" w:firstRowLastColumn="0" w:lastRowFirstColumn="0" w:lastRowLastColumn="0"/>
            <w:tcW w:w="1221" w:type="dxa"/>
          </w:tcPr>
          <w:p w14:paraId="23766109" w14:textId="77777777" w:rsidR="001A2306" w:rsidRPr="00925811" w:rsidRDefault="001A2306" w:rsidP="001A2306">
            <w:r w:rsidRPr="00925811">
              <w:t>LICE</w:t>
            </w:r>
            <w:r w:rsidRPr="00925811">
              <w:rPr>
                <w:rStyle w:val="Subscript"/>
              </w:rPr>
              <w:t>t</w:t>
            </w:r>
          </w:p>
        </w:tc>
        <w:tc>
          <w:tcPr>
            <w:tcW w:w="7125" w:type="dxa"/>
          </w:tcPr>
          <w:p w14:paraId="0F756CAA"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means the legacy incentive on connections engagement term and is derived in accordance with Part D; and</w:t>
            </w:r>
          </w:p>
        </w:tc>
      </w:tr>
      <w:tr w:rsidR="001A2306" w:rsidRPr="00925811" w14:paraId="7FE96694" w14:textId="77777777" w:rsidTr="00A75C46">
        <w:tc>
          <w:tcPr>
            <w:cnfStyle w:val="001000000000" w:firstRow="0" w:lastRow="0" w:firstColumn="1" w:lastColumn="0" w:oddVBand="0" w:evenVBand="0" w:oddHBand="0" w:evenHBand="0" w:firstRowFirstColumn="0" w:firstRowLastColumn="0" w:lastRowFirstColumn="0" w:lastRowLastColumn="0"/>
            <w:tcW w:w="1221" w:type="dxa"/>
          </w:tcPr>
          <w:p w14:paraId="0D0B37E4" w14:textId="77777777" w:rsidR="001A2306" w:rsidRPr="00925811" w:rsidRDefault="001A2306" w:rsidP="001A2306">
            <w:r w:rsidRPr="00925811">
              <w:t>LTTC</w:t>
            </w:r>
            <w:r w:rsidRPr="00925811">
              <w:rPr>
                <w:rStyle w:val="Subscript"/>
              </w:rPr>
              <w:t>t</w:t>
            </w:r>
          </w:p>
        </w:tc>
        <w:tc>
          <w:tcPr>
            <w:tcW w:w="7125" w:type="dxa"/>
          </w:tcPr>
          <w:p w14:paraId="026BE2D3"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means the legacy time to connect incentive term and is derived in accordance with Part E.</w:t>
            </w:r>
          </w:p>
        </w:tc>
      </w:tr>
    </w:tbl>
    <w:p w14:paraId="3811493C" w14:textId="77777777" w:rsidR="001A2306" w:rsidRPr="00925811" w:rsidRDefault="001A2306" w:rsidP="001A2306">
      <w:pPr>
        <w:pStyle w:val="Heading3"/>
      </w:pPr>
      <w:r w:rsidRPr="00925811">
        <w:t>Formula for calculating the legacy broad measure of customer service adjustment term (LBM</w:t>
      </w:r>
      <w:r w:rsidRPr="00925811">
        <w:rPr>
          <w:rStyle w:val="Subscript"/>
        </w:rPr>
        <w:t>t</w:t>
      </w:r>
      <w:r w:rsidRPr="00925811">
        <w:t>)</w:t>
      </w:r>
    </w:p>
    <w:p w14:paraId="0A334AF5" w14:textId="77777777" w:rsidR="001A2306" w:rsidRPr="00925811" w:rsidRDefault="001A2306" w:rsidP="001A2306">
      <w:pPr>
        <w:pStyle w:val="NumberedNormal"/>
      </w:pPr>
      <w:r w:rsidRPr="00925811">
        <w:t>For</w:t>
      </w:r>
      <w:r w:rsidRPr="00925811" w:rsidDel="006273D0">
        <w:t xml:space="preserve"> </w:t>
      </w:r>
      <w:r w:rsidRPr="00925811">
        <w:t>Regulatory Years commencing on 1 April 2023 and 1 April 2024, the value of LBM</w:t>
      </w:r>
      <w:r w:rsidRPr="00925811">
        <w:rPr>
          <w:rStyle w:val="Subscript"/>
        </w:rPr>
        <w:t>t</w:t>
      </w:r>
      <w:r w:rsidRPr="00925811">
        <w:t xml:space="preserve"> is derived in accordance with the following formula:</w:t>
      </w:r>
    </w:p>
    <w:p w14:paraId="6CCF4968" w14:textId="77777777" w:rsidR="001A2306" w:rsidRPr="00925811" w:rsidRDefault="00883AC9" w:rsidP="001A2306">
      <m:oMathPara>
        <m:oMath>
          <m:sSub>
            <m:sSubPr>
              <m:ctrlPr>
                <w:rPr>
                  <w:rFonts w:ascii="Cambria Math" w:hAnsi="Cambria Math"/>
                </w:rPr>
              </m:ctrlPr>
            </m:sSubPr>
            <m:e>
              <m:r>
                <w:rPr>
                  <w:rFonts w:ascii="Cambria Math" w:hAnsi="Cambria Math"/>
                </w:rPr>
                <m:t>LBM</m:t>
              </m:r>
            </m:e>
            <m:sub>
              <m:r>
                <w:rPr>
                  <w:rFonts w:ascii="Cambria Math" w:hAnsi="Cambria Math"/>
                </w:rPr>
                <m:t>t</m:t>
              </m:r>
            </m:sub>
          </m:sSub>
          <m:r>
            <w:rPr>
              <w:rFonts w:ascii="Cambria Math" w:hAnsi="Cambria Math"/>
            </w:rPr>
            <m:t>=</m:t>
          </m:r>
          <m:d>
            <m:dPr>
              <m:begChr m:val="["/>
              <m:endChr m:val="]"/>
              <m:ctrlPr>
                <w:rPr>
                  <w:rFonts w:ascii="Cambria Math" w:hAnsi="Cambria Math"/>
                </w:rPr>
              </m:ctrlPr>
            </m:dPr>
            <m:e>
              <m:sSub>
                <m:sSubPr>
                  <m:ctrlPr>
                    <w:rPr>
                      <w:rFonts w:ascii="Cambria Math" w:hAnsi="Cambria Math"/>
                    </w:rPr>
                  </m:ctrlPr>
                </m:sSubPr>
                <m:e>
                  <m:r>
                    <w:rPr>
                      <w:rFonts w:ascii="Cambria Math" w:hAnsi="Cambria Math"/>
                    </w:rPr>
                    <m:t>CS</m:t>
                  </m:r>
                </m:e>
                <m:sub>
                  <m:r>
                    <w:rPr>
                      <w:rFonts w:ascii="Cambria Math" w:hAnsi="Cambria Math"/>
                    </w:rPr>
                    <m:t>t-2</m:t>
                  </m:r>
                </m:sub>
              </m:sSub>
              <m:r>
                <w:rPr>
                  <w:rFonts w:ascii="Cambria Math" w:hAnsi="Cambria Math"/>
                </w:rPr>
                <m:t xml:space="preserve">+ </m:t>
              </m:r>
              <m:sSub>
                <m:sSubPr>
                  <m:ctrlPr>
                    <w:rPr>
                      <w:rFonts w:ascii="Cambria Math" w:hAnsi="Cambria Math"/>
                    </w:rPr>
                  </m:ctrlPr>
                </m:sSubPr>
                <m:e>
                  <m:r>
                    <w:rPr>
                      <w:rFonts w:ascii="Cambria Math" w:hAnsi="Cambria Math"/>
                    </w:rPr>
                    <m:t>CM</m:t>
                  </m:r>
                </m:e>
                <m:sub>
                  <m:r>
                    <w:rPr>
                      <w:rFonts w:ascii="Cambria Math" w:hAnsi="Cambria Math"/>
                    </w:rPr>
                    <m:t>t-2</m:t>
                  </m:r>
                </m:sub>
              </m:sSub>
              <m:r>
                <w:rPr>
                  <w:rFonts w:ascii="Cambria Math" w:hAnsi="Cambria Math"/>
                </w:rPr>
                <m:t>+</m:t>
              </m:r>
              <m:sSub>
                <m:sSubPr>
                  <m:ctrlPr>
                    <w:rPr>
                      <w:rFonts w:ascii="Cambria Math" w:hAnsi="Cambria Math"/>
                    </w:rPr>
                  </m:ctrlPr>
                </m:sSubPr>
                <m:e>
                  <m:r>
                    <w:rPr>
                      <w:rFonts w:ascii="Cambria Math" w:hAnsi="Cambria Math"/>
                    </w:rPr>
                    <m:t>SE</m:t>
                  </m:r>
                </m:e>
                <m:sub>
                  <m:r>
                    <w:rPr>
                      <w:rFonts w:ascii="Cambria Math" w:hAnsi="Cambria Math"/>
                    </w:rPr>
                    <m:t>t-2</m:t>
                  </m:r>
                </m:sub>
              </m:sSub>
            </m:e>
          </m:d>
          <m:r>
            <w:rPr>
              <w:rFonts w:ascii="Cambria Math" w:hAnsi="Cambria Math"/>
            </w:rPr>
            <m:t>×</m:t>
          </m:r>
          <m:sSub>
            <m:sSubPr>
              <m:ctrlPr>
                <w:rPr>
                  <w:rFonts w:ascii="Cambria Math" w:hAnsi="Cambria Math"/>
                </w:rPr>
              </m:ctrlPr>
            </m:sSubPr>
            <m:e>
              <m:r>
                <w:rPr>
                  <w:rFonts w:ascii="Cambria Math" w:hAnsi="Cambria Math"/>
                </w:rPr>
                <m:t>RPIA</m:t>
              </m:r>
            </m:e>
            <m:sub>
              <m:r>
                <w:rPr>
                  <w:rFonts w:ascii="Cambria Math" w:hAnsi="Cambria Math"/>
                </w:rPr>
                <m:t>t-2</m:t>
              </m:r>
            </m:sub>
          </m:sSub>
        </m:oMath>
      </m:oMathPara>
    </w:p>
    <w:p w14:paraId="674001A8" w14:textId="77777777" w:rsidR="001A2306" w:rsidRPr="00925811" w:rsidRDefault="001A2306" w:rsidP="001A2306">
      <w:pPr>
        <w:pStyle w:val="FormulaDefinitions"/>
      </w:pPr>
      <w:r w:rsidRPr="00925811">
        <w:t>where:</w:t>
      </w:r>
    </w:p>
    <w:tbl>
      <w:tblPr>
        <w:tblStyle w:val="TableGridLight"/>
        <w:tblW w:w="0" w:type="auto"/>
        <w:tblLook w:val="04A0" w:firstRow="1" w:lastRow="0" w:firstColumn="1" w:lastColumn="0" w:noHBand="0" w:noVBand="1"/>
      </w:tblPr>
      <w:tblGrid>
        <w:gridCol w:w="1163"/>
        <w:gridCol w:w="7183"/>
      </w:tblGrid>
      <w:tr w:rsidR="001A2306" w:rsidRPr="00925811" w14:paraId="10BB27E1" w14:textId="77777777" w:rsidTr="00A75C4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63" w:type="dxa"/>
          </w:tcPr>
          <w:p w14:paraId="1D8C7302" w14:textId="77777777" w:rsidR="001A2306" w:rsidRPr="00925811" w:rsidRDefault="001A2306" w:rsidP="001A2306">
            <w:r w:rsidRPr="00925811">
              <w:t>CS</w:t>
            </w:r>
            <w:r w:rsidRPr="00925811">
              <w:rPr>
                <w:rStyle w:val="Subscript"/>
              </w:rPr>
              <w:t>t-2</w:t>
            </w:r>
          </w:p>
        </w:tc>
        <w:tc>
          <w:tcPr>
            <w:tcW w:w="7183" w:type="dxa"/>
          </w:tcPr>
          <w:p w14:paraId="3024D990" w14:textId="77777777" w:rsidR="001A2306" w:rsidRPr="00925811" w:rsidRDefault="001A2306" w:rsidP="001A2306">
            <w:pPr>
              <w:cnfStyle w:val="100000000000" w:firstRow="1" w:lastRow="0" w:firstColumn="0" w:lastColumn="0" w:oddVBand="0" w:evenVBand="0" w:oddHBand="0" w:evenHBand="0" w:firstRowFirstColumn="0" w:firstRowLastColumn="0" w:lastRowFirstColumn="0" w:lastRowLastColumn="0"/>
            </w:pPr>
            <w:r w:rsidRPr="00925811">
              <w:t>has the value of the CS</w:t>
            </w:r>
            <w:r w:rsidRPr="00925811">
              <w:rPr>
                <w:rStyle w:val="Subscript"/>
              </w:rPr>
              <w:t>t-2</w:t>
            </w:r>
            <w:r w:rsidRPr="00925811">
              <w:t xml:space="preserve"> as derived in accordance with Part A of Charge Restriction Condition 2C (Broad measure of customer service adjustment) of this licence as in force on 31 March 2023;</w:t>
            </w:r>
          </w:p>
        </w:tc>
      </w:tr>
      <w:tr w:rsidR="001A2306" w:rsidRPr="00925811" w14:paraId="72EEF9A1" w14:textId="77777777" w:rsidTr="00A75C46">
        <w:tc>
          <w:tcPr>
            <w:cnfStyle w:val="001000000000" w:firstRow="0" w:lastRow="0" w:firstColumn="1" w:lastColumn="0" w:oddVBand="0" w:evenVBand="0" w:oddHBand="0" w:evenHBand="0" w:firstRowFirstColumn="0" w:firstRowLastColumn="0" w:lastRowFirstColumn="0" w:lastRowLastColumn="0"/>
            <w:tcW w:w="1163" w:type="dxa"/>
          </w:tcPr>
          <w:p w14:paraId="76F5AFE9" w14:textId="77777777" w:rsidR="001A2306" w:rsidRPr="00925811" w:rsidRDefault="001A2306" w:rsidP="001A2306">
            <w:r w:rsidRPr="00925811">
              <w:t>CM</w:t>
            </w:r>
            <w:r w:rsidRPr="00925811">
              <w:rPr>
                <w:rStyle w:val="Subscript"/>
              </w:rPr>
              <w:t>t-2</w:t>
            </w:r>
          </w:p>
        </w:tc>
        <w:tc>
          <w:tcPr>
            <w:tcW w:w="7183" w:type="dxa"/>
          </w:tcPr>
          <w:p w14:paraId="4A6A814B"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has the value of the CM</w:t>
            </w:r>
            <w:r w:rsidRPr="00925811">
              <w:rPr>
                <w:rStyle w:val="Subscript"/>
              </w:rPr>
              <w:t>t-2</w:t>
            </w:r>
            <w:r w:rsidRPr="00925811">
              <w:t xml:space="preserve"> as derived in accordance with Part A of Charge Restriction Condition 2C of this licence as in force on 31 March 2023;</w:t>
            </w:r>
          </w:p>
        </w:tc>
      </w:tr>
      <w:tr w:rsidR="001A2306" w:rsidRPr="00925811" w14:paraId="6DBA5F08" w14:textId="77777777" w:rsidTr="00A75C46">
        <w:tc>
          <w:tcPr>
            <w:cnfStyle w:val="001000000000" w:firstRow="0" w:lastRow="0" w:firstColumn="1" w:lastColumn="0" w:oddVBand="0" w:evenVBand="0" w:oddHBand="0" w:evenHBand="0" w:firstRowFirstColumn="0" w:firstRowLastColumn="0" w:lastRowFirstColumn="0" w:lastRowLastColumn="0"/>
            <w:tcW w:w="1163" w:type="dxa"/>
          </w:tcPr>
          <w:p w14:paraId="54EB7818" w14:textId="77777777" w:rsidR="001A2306" w:rsidRPr="00925811" w:rsidRDefault="001A2306" w:rsidP="001A2306">
            <w:r w:rsidRPr="00925811">
              <w:t>SE</w:t>
            </w:r>
            <w:r w:rsidRPr="00925811">
              <w:rPr>
                <w:rStyle w:val="Subscript"/>
              </w:rPr>
              <w:t>t-2</w:t>
            </w:r>
          </w:p>
        </w:tc>
        <w:tc>
          <w:tcPr>
            <w:tcW w:w="7183" w:type="dxa"/>
          </w:tcPr>
          <w:p w14:paraId="686B0C0E"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has the value of the SE</w:t>
            </w:r>
            <w:r w:rsidRPr="00925811">
              <w:rPr>
                <w:rStyle w:val="Subscript"/>
              </w:rPr>
              <w:t>t-2</w:t>
            </w:r>
            <w:r w:rsidRPr="00925811">
              <w:t xml:space="preserve"> as derived in accordance with Part A of Charge Restriction Condition 2C of this licence as in force on 31 March 2023; and</w:t>
            </w:r>
          </w:p>
        </w:tc>
      </w:tr>
      <w:tr w:rsidR="001A2306" w:rsidRPr="00925811" w14:paraId="76EB29B1" w14:textId="77777777" w:rsidTr="00A75C46">
        <w:tc>
          <w:tcPr>
            <w:cnfStyle w:val="001000000000" w:firstRow="0" w:lastRow="0" w:firstColumn="1" w:lastColumn="0" w:oddVBand="0" w:evenVBand="0" w:oddHBand="0" w:evenHBand="0" w:firstRowFirstColumn="0" w:firstRowLastColumn="0" w:lastRowFirstColumn="0" w:lastRowLastColumn="0"/>
            <w:tcW w:w="1163" w:type="dxa"/>
          </w:tcPr>
          <w:p w14:paraId="21DCAFF7" w14:textId="77777777" w:rsidR="001A2306" w:rsidRPr="00925811" w:rsidRDefault="001A2306" w:rsidP="001A2306">
            <w:r w:rsidRPr="00925811">
              <w:t>RPIA</w:t>
            </w:r>
            <w:r w:rsidRPr="00925811">
              <w:rPr>
                <w:rStyle w:val="Subscript"/>
              </w:rPr>
              <w:t>t-2</w:t>
            </w:r>
          </w:p>
        </w:tc>
        <w:tc>
          <w:tcPr>
            <w:tcW w:w="7183" w:type="dxa"/>
          </w:tcPr>
          <w:p w14:paraId="2A576C86"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has the meaning given in Part C of Charge Restriction Condition 2A (Restriction of Allowed Distribution Network Revenue) of this licence as in force on 31 March 2023.</w:t>
            </w:r>
          </w:p>
        </w:tc>
      </w:tr>
    </w:tbl>
    <w:p w14:paraId="36AB6369" w14:textId="77777777" w:rsidR="001A2306" w:rsidRPr="00925811" w:rsidRDefault="001A2306" w:rsidP="001A2306">
      <w:pPr>
        <w:pStyle w:val="NumberedNormal"/>
      </w:pPr>
      <w:r w:rsidRPr="00925811">
        <w:t>For Regulatory Years commencing on or after 1 April 2025, the value of LBM</w:t>
      </w:r>
      <w:r w:rsidRPr="00925811">
        <w:rPr>
          <w:rStyle w:val="Subscript"/>
        </w:rPr>
        <w:t>t</w:t>
      </w:r>
      <w:r w:rsidRPr="00925811">
        <w:t xml:space="preserve"> is zero.</w:t>
      </w:r>
    </w:p>
    <w:p w14:paraId="68119393" w14:textId="77777777" w:rsidR="001A2306" w:rsidRPr="00925811" w:rsidRDefault="001A2306" w:rsidP="001A2306">
      <w:pPr>
        <w:pStyle w:val="Heading3"/>
      </w:pPr>
      <w:r w:rsidRPr="00925811">
        <w:t>Formulae for calculating the legacy interruptions-related quality of service incentive term (LIQ</w:t>
      </w:r>
      <w:r w:rsidRPr="00925811">
        <w:rPr>
          <w:rStyle w:val="Subscript"/>
        </w:rPr>
        <w:t>t)</w:t>
      </w:r>
    </w:p>
    <w:p w14:paraId="055765D8" w14:textId="77777777" w:rsidR="001A2306" w:rsidRPr="00925811" w:rsidRDefault="001A2306" w:rsidP="001A2306">
      <w:pPr>
        <w:pStyle w:val="NumberedNormal"/>
      </w:pPr>
      <w:r w:rsidRPr="00925811">
        <w:t>For</w:t>
      </w:r>
      <w:r w:rsidRPr="00925811" w:rsidDel="006273D0">
        <w:t xml:space="preserve"> </w:t>
      </w:r>
      <w:r w:rsidRPr="00925811">
        <w:t>Regulatory Years commencing on 1 April 2023 and 1 April 2024, the value of LIQ</w:t>
      </w:r>
      <w:r w:rsidRPr="00925811">
        <w:rPr>
          <w:rStyle w:val="Subscript"/>
        </w:rPr>
        <w:t>t</w:t>
      </w:r>
      <w:r w:rsidRPr="00925811">
        <w:t xml:space="preserve"> is derived in accordance with the following formula:</w:t>
      </w:r>
    </w:p>
    <w:p w14:paraId="04EAB11E" w14:textId="77777777" w:rsidR="001A2306" w:rsidRPr="00925811" w:rsidRDefault="001A2306" w:rsidP="001A2306">
      <m:oMathPara>
        <m:oMathParaPr>
          <m:jc m:val="center"/>
        </m:oMathParaPr>
        <m:oMath>
          <m:r>
            <w:rPr>
              <w:rFonts w:ascii="Cambria Math" w:hAnsi="Cambria Math"/>
            </w:rPr>
            <m:t>L</m:t>
          </m:r>
          <m:sSub>
            <m:sSubPr>
              <m:ctrlPr>
                <w:rPr>
                  <w:rFonts w:ascii="Cambria Math" w:hAnsi="Cambria Math"/>
                </w:rPr>
              </m:ctrlPr>
            </m:sSubPr>
            <m:e>
              <m:r>
                <w:rPr>
                  <w:rFonts w:ascii="Cambria Math" w:hAnsi="Cambria Math"/>
                </w:rPr>
                <m:t>IQ</m:t>
              </m:r>
            </m:e>
            <m:sub>
              <m:r>
                <w:rPr>
                  <w:rFonts w:ascii="Cambria Math" w:hAnsi="Cambria Math"/>
                </w:rPr>
                <m:t>t</m:t>
              </m:r>
            </m:sub>
          </m:sSub>
          <m:r>
            <w:rPr>
              <w:rFonts w:ascii="Cambria Math" w:hAnsi="Cambria Math"/>
            </w:rPr>
            <m:t>=</m:t>
          </m:r>
          <m:d>
            <m:dPr>
              <m:begChr m:val="["/>
              <m:endChr m:val="]"/>
              <m:ctrlPr>
                <w:rPr>
                  <w:rFonts w:ascii="Cambria Math" w:hAnsi="Cambria Math"/>
                </w:rPr>
              </m:ctrlPr>
            </m:dPr>
            <m:e>
              <m:sSub>
                <m:sSubPr>
                  <m:ctrlPr>
                    <w:rPr>
                      <w:rFonts w:ascii="Cambria Math" w:hAnsi="Cambria Math"/>
                    </w:rPr>
                  </m:ctrlPr>
                </m:sSubPr>
                <m:e>
                  <m:r>
                    <w:rPr>
                      <w:rFonts w:ascii="Cambria Math" w:hAnsi="Cambria Math"/>
                    </w:rPr>
                    <m:t>QZ</m:t>
                  </m:r>
                </m:e>
                <m:sub>
                  <m:r>
                    <w:rPr>
                      <w:rFonts w:ascii="Cambria Math" w:hAnsi="Cambria Math"/>
                    </w:rPr>
                    <m:t>t-2</m:t>
                  </m:r>
                </m:sub>
              </m:sSub>
              <m:r>
                <w:rPr>
                  <w:rFonts w:ascii="Cambria Math" w:hAnsi="Cambria Math"/>
                </w:rPr>
                <m:t>+</m:t>
              </m:r>
              <m:sSub>
                <m:sSubPr>
                  <m:ctrlPr>
                    <w:rPr>
                      <w:rFonts w:ascii="Cambria Math" w:hAnsi="Cambria Math"/>
                    </w:rPr>
                  </m:ctrlPr>
                </m:sSubPr>
                <m:e>
                  <m:r>
                    <w:rPr>
                      <w:rFonts w:ascii="Cambria Math" w:hAnsi="Cambria Math"/>
                    </w:rPr>
                    <m:t>QC</m:t>
                  </m:r>
                </m:e>
                <m:sub>
                  <m:r>
                    <w:rPr>
                      <w:rFonts w:ascii="Cambria Math" w:hAnsi="Cambria Math"/>
                    </w:rPr>
                    <m:t>t-2</m:t>
                  </m:r>
                </m:sub>
              </m:sSub>
              <m:r>
                <w:rPr>
                  <w:rFonts w:ascii="Cambria Math" w:hAnsi="Cambria Math"/>
                </w:rPr>
                <m:t>+</m:t>
              </m:r>
              <m:sSub>
                <m:sSubPr>
                  <m:ctrlPr>
                    <w:rPr>
                      <w:rFonts w:ascii="Cambria Math" w:hAnsi="Cambria Math"/>
                    </w:rPr>
                  </m:ctrlPr>
                </m:sSubPr>
                <m:e>
                  <m:r>
                    <w:rPr>
                      <w:rFonts w:ascii="Cambria Math" w:hAnsi="Cambria Math"/>
                    </w:rPr>
                    <m:t>QD</m:t>
                  </m:r>
                </m:e>
                <m:sub>
                  <m:r>
                    <w:rPr>
                      <w:rFonts w:ascii="Cambria Math" w:hAnsi="Cambria Math"/>
                    </w:rPr>
                    <m:t>t-2</m:t>
                  </m:r>
                </m:sub>
              </m:sSub>
            </m:e>
          </m:d>
          <m:r>
            <w:rPr>
              <w:rFonts w:ascii="Cambria Math" w:hAnsi="Cambria Math"/>
            </w:rPr>
            <m:t>×</m:t>
          </m:r>
          <m:sSub>
            <m:sSubPr>
              <m:ctrlPr>
                <w:rPr>
                  <w:rFonts w:ascii="Cambria Math" w:hAnsi="Cambria Math"/>
                </w:rPr>
              </m:ctrlPr>
            </m:sSubPr>
            <m:e>
              <m:r>
                <w:rPr>
                  <w:rFonts w:ascii="Cambria Math" w:hAnsi="Cambria Math"/>
                </w:rPr>
                <m:t>LPVF</m:t>
              </m:r>
            </m:e>
            <m:sub>
              <m:r>
                <w:rPr>
                  <w:rFonts w:ascii="Cambria Math" w:hAnsi="Cambria Math"/>
                </w:rPr>
                <m:t>t-2</m:t>
              </m:r>
            </m:sub>
          </m:sSub>
          <m:r>
            <w:rPr>
              <w:rFonts w:ascii="Cambria Math" w:hAnsi="Cambria Math"/>
            </w:rPr>
            <m:t>×</m:t>
          </m:r>
          <m:sSub>
            <m:sSubPr>
              <m:ctrlPr>
                <w:rPr>
                  <w:rFonts w:ascii="Cambria Math" w:hAnsi="Cambria Math"/>
                </w:rPr>
              </m:ctrlPr>
            </m:sSubPr>
            <m:e>
              <m:r>
                <w:rPr>
                  <w:rFonts w:ascii="Cambria Math" w:hAnsi="Cambria Math"/>
                </w:rPr>
                <m:t>LPVF</m:t>
              </m:r>
            </m:e>
            <m:sub>
              <m:r>
                <w:rPr>
                  <w:rFonts w:ascii="Cambria Math" w:hAnsi="Cambria Math"/>
                </w:rPr>
                <m:t>t-1</m:t>
              </m:r>
            </m:sub>
          </m:sSub>
          <m:r>
            <w:rPr>
              <w:rFonts w:ascii="Cambria Math" w:hAnsi="Cambria Math"/>
            </w:rPr>
            <m:t>×</m:t>
          </m:r>
          <m:f>
            <m:fPr>
              <m:ctrlPr>
                <w:rPr>
                  <w:rFonts w:ascii="Cambria Math" w:hAnsi="Cambria Math"/>
                </w:rPr>
              </m:ctrlPr>
            </m:fPr>
            <m:num>
              <m:sSub>
                <m:sSubPr>
                  <m:ctrlPr>
                    <w:rPr>
                      <w:rFonts w:ascii="Cambria Math" w:hAnsi="Cambria Math"/>
                    </w:rPr>
                  </m:ctrlPr>
                </m:sSubPr>
                <m:e>
                  <m:r>
                    <w:rPr>
                      <w:rFonts w:ascii="Cambria Math" w:hAnsi="Cambria Math"/>
                    </w:rPr>
                    <m:t>PI</m:t>
                  </m:r>
                </m:e>
                <m:sub>
                  <m:r>
                    <w:rPr>
                      <w:rFonts w:ascii="Cambria Math" w:hAnsi="Cambria Math"/>
                    </w:rPr>
                    <m:t>t</m:t>
                  </m:r>
                </m:sub>
              </m:sSub>
            </m:num>
            <m:den>
              <m:sSub>
                <m:sSubPr>
                  <m:ctrlPr>
                    <w:rPr>
                      <w:rFonts w:ascii="Cambria Math" w:hAnsi="Cambria Math"/>
                    </w:rPr>
                  </m:ctrlPr>
                </m:sSubPr>
                <m:e>
                  <m:r>
                    <w:rPr>
                      <w:rFonts w:ascii="Cambria Math" w:hAnsi="Cambria Math"/>
                    </w:rPr>
                    <m:t>PI</m:t>
                  </m:r>
                </m:e>
                <m:sub>
                  <m:r>
                    <w:rPr>
                      <w:rFonts w:ascii="Cambria Math" w:hAnsi="Cambria Math"/>
                    </w:rPr>
                    <m:t>2012/13</m:t>
                  </m:r>
                </m:sub>
              </m:sSub>
            </m:den>
          </m:f>
        </m:oMath>
      </m:oMathPara>
    </w:p>
    <w:p w14:paraId="3A996E5E" w14:textId="77777777" w:rsidR="001A2306" w:rsidRPr="00925811" w:rsidRDefault="001A2306" w:rsidP="001A2306">
      <w:pPr>
        <w:pStyle w:val="FormulaDefinitions"/>
      </w:pPr>
      <w:r w:rsidRPr="00925811">
        <w:t>where:</w:t>
      </w:r>
    </w:p>
    <w:tbl>
      <w:tblPr>
        <w:tblStyle w:val="TableGridLight"/>
        <w:tblW w:w="0" w:type="auto"/>
        <w:tblLook w:val="04A0" w:firstRow="1" w:lastRow="0" w:firstColumn="1" w:lastColumn="0" w:noHBand="0" w:noVBand="1"/>
      </w:tblPr>
      <w:tblGrid>
        <w:gridCol w:w="1114"/>
        <w:gridCol w:w="7232"/>
      </w:tblGrid>
      <w:tr w:rsidR="001A2306" w:rsidRPr="00925811" w14:paraId="76249A72" w14:textId="77777777" w:rsidTr="00A75C4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14" w:type="dxa"/>
          </w:tcPr>
          <w:p w14:paraId="2B2BD4E8" w14:textId="77777777" w:rsidR="001A2306" w:rsidRPr="00925811" w:rsidRDefault="001A2306" w:rsidP="001A2306">
            <w:r w:rsidRPr="00925811">
              <w:t>QZ</w:t>
            </w:r>
            <w:r w:rsidRPr="00925811">
              <w:rPr>
                <w:rStyle w:val="Subscript"/>
              </w:rPr>
              <w:t>t-2</w:t>
            </w:r>
          </w:p>
        </w:tc>
        <w:tc>
          <w:tcPr>
            <w:tcW w:w="7232" w:type="dxa"/>
          </w:tcPr>
          <w:p w14:paraId="4B938A11" w14:textId="77777777" w:rsidR="001A2306" w:rsidRPr="00925811" w:rsidRDefault="001A2306" w:rsidP="001A2306">
            <w:pPr>
              <w:cnfStyle w:val="100000000000" w:firstRow="1" w:lastRow="0" w:firstColumn="0" w:lastColumn="0" w:oddVBand="0" w:evenVBand="0" w:oddHBand="0" w:evenHBand="0" w:firstRowFirstColumn="0" w:firstRowLastColumn="0" w:lastRowFirstColumn="0" w:lastRowLastColumn="0"/>
            </w:pPr>
            <w:r w:rsidRPr="00925811">
              <w:t>has the value of the QZ</w:t>
            </w:r>
            <w:r w:rsidRPr="00925811">
              <w:rPr>
                <w:rStyle w:val="Subscript"/>
              </w:rPr>
              <w:t>t-2</w:t>
            </w:r>
            <w:r w:rsidRPr="00925811">
              <w:t xml:space="preserve"> as derived in accordance with Part A of Charge Restriction Condition 2D (Adjustment of licensee’s revenues to reflect interruptions-related quality of service performance) of this licence as in force on 31 March 2023;</w:t>
            </w:r>
          </w:p>
        </w:tc>
      </w:tr>
      <w:tr w:rsidR="001A2306" w:rsidRPr="00925811" w14:paraId="25C815A3" w14:textId="77777777" w:rsidTr="00A75C46">
        <w:tc>
          <w:tcPr>
            <w:cnfStyle w:val="001000000000" w:firstRow="0" w:lastRow="0" w:firstColumn="1" w:lastColumn="0" w:oddVBand="0" w:evenVBand="0" w:oddHBand="0" w:evenHBand="0" w:firstRowFirstColumn="0" w:firstRowLastColumn="0" w:lastRowFirstColumn="0" w:lastRowLastColumn="0"/>
            <w:tcW w:w="1114" w:type="dxa"/>
          </w:tcPr>
          <w:p w14:paraId="7545F34F" w14:textId="77777777" w:rsidR="001A2306" w:rsidRPr="00925811" w:rsidRDefault="001A2306" w:rsidP="001A2306">
            <w:r w:rsidRPr="00925811">
              <w:t>QC</w:t>
            </w:r>
            <w:r w:rsidRPr="00925811">
              <w:rPr>
                <w:rStyle w:val="Subscript"/>
              </w:rPr>
              <w:t>t-2</w:t>
            </w:r>
          </w:p>
        </w:tc>
        <w:tc>
          <w:tcPr>
            <w:tcW w:w="7232" w:type="dxa"/>
          </w:tcPr>
          <w:p w14:paraId="17940D1F"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has the value of the QC</w:t>
            </w:r>
            <w:r w:rsidRPr="00925811">
              <w:rPr>
                <w:rStyle w:val="Subscript"/>
              </w:rPr>
              <w:t>t-2</w:t>
            </w:r>
            <w:r w:rsidRPr="00925811">
              <w:t xml:space="preserve"> as derived in accordance with Part A of Charge Restriction Condition 2D of this licence as in force on 31 March 2023;</w:t>
            </w:r>
          </w:p>
        </w:tc>
      </w:tr>
      <w:tr w:rsidR="001A2306" w:rsidRPr="00925811" w14:paraId="073886D7" w14:textId="77777777" w:rsidTr="00A75C46">
        <w:tc>
          <w:tcPr>
            <w:cnfStyle w:val="001000000000" w:firstRow="0" w:lastRow="0" w:firstColumn="1" w:lastColumn="0" w:oddVBand="0" w:evenVBand="0" w:oddHBand="0" w:evenHBand="0" w:firstRowFirstColumn="0" w:firstRowLastColumn="0" w:lastRowFirstColumn="0" w:lastRowLastColumn="0"/>
            <w:tcW w:w="1114" w:type="dxa"/>
          </w:tcPr>
          <w:p w14:paraId="07F2CA9C" w14:textId="77777777" w:rsidR="001A2306" w:rsidRPr="00925811" w:rsidRDefault="001A2306" w:rsidP="001A2306">
            <w:r w:rsidRPr="00925811">
              <w:t>QD</w:t>
            </w:r>
            <w:r w:rsidRPr="00925811">
              <w:rPr>
                <w:rStyle w:val="Subscript"/>
              </w:rPr>
              <w:t>t-2</w:t>
            </w:r>
          </w:p>
        </w:tc>
        <w:tc>
          <w:tcPr>
            <w:tcW w:w="7232" w:type="dxa"/>
          </w:tcPr>
          <w:p w14:paraId="08538596"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has the value of the QD</w:t>
            </w:r>
            <w:r w:rsidRPr="00925811">
              <w:rPr>
                <w:rStyle w:val="Subscript"/>
              </w:rPr>
              <w:t>t-2</w:t>
            </w:r>
            <w:r w:rsidRPr="00925811">
              <w:t xml:space="preserve"> as derived in accordance with Part A of Charge Restriction Condition 2D of this licence as in force on 31 March 2023;</w:t>
            </w:r>
          </w:p>
        </w:tc>
      </w:tr>
      <w:tr w:rsidR="001A2306" w:rsidRPr="00925811" w14:paraId="3E2E5BBC" w14:textId="77777777" w:rsidTr="00A75C46">
        <w:tc>
          <w:tcPr>
            <w:cnfStyle w:val="001000000000" w:firstRow="0" w:lastRow="0" w:firstColumn="1" w:lastColumn="0" w:oddVBand="0" w:evenVBand="0" w:oddHBand="0" w:evenHBand="0" w:firstRowFirstColumn="0" w:firstRowLastColumn="0" w:lastRowFirstColumn="0" w:lastRowLastColumn="0"/>
            <w:tcW w:w="1114" w:type="dxa"/>
          </w:tcPr>
          <w:p w14:paraId="1E999430" w14:textId="77777777" w:rsidR="001A2306" w:rsidRPr="00925811" w:rsidRDefault="001A2306" w:rsidP="001A2306">
            <w:r w:rsidRPr="00925811">
              <w:t>LPVF</w:t>
            </w:r>
            <w:r w:rsidRPr="00925811">
              <w:rPr>
                <w:rStyle w:val="Subscript"/>
              </w:rPr>
              <w:t>t</w:t>
            </w:r>
          </w:p>
        </w:tc>
        <w:tc>
          <w:tcPr>
            <w:tcW w:w="7232" w:type="dxa"/>
          </w:tcPr>
          <w:p w14:paraId="04D6C41E"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is derived in accordance with paragraph 7.4.7;</w:t>
            </w:r>
          </w:p>
        </w:tc>
      </w:tr>
      <w:tr w:rsidR="001A2306" w:rsidRPr="00925811" w14:paraId="59DBBEAE" w14:textId="77777777" w:rsidTr="00A75C46">
        <w:tc>
          <w:tcPr>
            <w:cnfStyle w:val="001000000000" w:firstRow="0" w:lastRow="0" w:firstColumn="1" w:lastColumn="0" w:oddVBand="0" w:evenVBand="0" w:oddHBand="0" w:evenHBand="0" w:firstRowFirstColumn="0" w:firstRowLastColumn="0" w:lastRowFirstColumn="0" w:lastRowLastColumn="0"/>
            <w:tcW w:w="1114" w:type="dxa"/>
          </w:tcPr>
          <w:p w14:paraId="138214EA" w14:textId="77777777" w:rsidR="001A2306" w:rsidRPr="00925811" w:rsidRDefault="001A2306" w:rsidP="001A2306">
            <w:r w:rsidRPr="00925811">
              <w:t>PI</w:t>
            </w:r>
            <w:r w:rsidRPr="00925811">
              <w:rPr>
                <w:rStyle w:val="Subscript"/>
              </w:rPr>
              <w:t>t</w:t>
            </w:r>
          </w:p>
        </w:tc>
        <w:tc>
          <w:tcPr>
            <w:tcW w:w="7232" w:type="dxa"/>
          </w:tcPr>
          <w:p w14:paraId="006911C7"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is the price index derived in accordance with Part E of Special Condition 2.1; and</w:t>
            </w:r>
          </w:p>
        </w:tc>
      </w:tr>
      <w:tr w:rsidR="001A2306" w:rsidRPr="00925811" w14:paraId="5E0E58DB" w14:textId="77777777" w:rsidTr="00A75C46">
        <w:tc>
          <w:tcPr>
            <w:cnfStyle w:val="001000000000" w:firstRow="0" w:lastRow="0" w:firstColumn="1" w:lastColumn="0" w:oddVBand="0" w:evenVBand="0" w:oddHBand="0" w:evenHBand="0" w:firstRowFirstColumn="0" w:firstRowLastColumn="0" w:lastRowFirstColumn="0" w:lastRowLastColumn="0"/>
            <w:tcW w:w="1114" w:type="dxa"/>
          </w:tcPr>
          <w:p w14:paraId="5E2F0CAD" w14:textId="77777777" w:rsidR="001A2306" w:rsidRPr="00925811" w:rsidRDefault="001A2306" w:rsidP="001A2306">
            <w:r w:rsidRPr="00925811">
              <w:t>PI</w:t>
            </w:r>
            <w:r w:rsidRPr="00925811">
              <w:rPr>
                <w:rStyle w:val="Subscript"/>
              </w:rPr>
              <w:t>2012/13</w:t>
            </w:r>
          </w:p>
        </w:tc>
        <w:tc>
          <w:tcPr>
            <w:tcW w:w="7232" w:type="dxa"/>
          </w:tcPr>
          <w:p w14:paraId="4E062D8D"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has the value of PI</w:t>
            </w:r>
            <w:r w:rsidRPr="00925811">
              <w:rPr>
                <w:rStyle w:val="Subscript"/>
              </w:rPr>
              <w:t>t</w:t>
            </w:r>
            <w:r w:rsidRPr="00925811">
              <w:t xml:space="preserve"> derived in accordance with Part E of Special Condition 2.1 for the Regulatory Year commencing on 1 April 2012.</w:t>
            </w:r>
          </w:p>
        </w:tc>
      </w:tr>
    </w:tbl>
    <w:p w14:paraId="6773B335" w14:textId="77777777" w:rsidR="001A2306" w:rsidRPr="00925811" w:rsidRDefault="001A2306" w:rsidP="001A2306">
      <w:pPr>
        <w:pStyle w:val="NumberedNormal"/>
      </w:pPr>
      <w:bookmarkStart w:id="328" w:name="_Ref109900123"/>
      <w:r w:rsidRPr="00925811">
        <w:t>The value of LPVF</w:t>
      </w:r>
      <w:r w:rsidRPr="00925811">
        <w:rPr>
          <w:rStyle w:val="Subscript"/>
        </w:rPr>
        <w:t>t</w:t>
      </w:r>
      <w:r w:rsidRPr="00925811">
        <w:t xml:space="preserve"> is derived in accordance with the following formula:</w:t>
      </w:r>
      <w:bookmarkEnd w:id="328"/>
    </w:p>
    <w:p w14:paraId="5CAED670" w14:textId="77777777" w:rsidR="001A2306" w:rsidRPr="00925811" w:rsidRDefault="001A2306" w:rsidP="001A2306">
      <m:oMathPara>
        <m:oMath>
          <m:r>
            <w:rPr>
              <w:rFonts w:ascii="Cambria Math" w:hAnsi="Cambria Math"/>
            </w:rPr>
            <m:t>L</m:t>
          </m:r>
          <m:sSub>
            <m:sSubPr>
              <m:ctrlPr>
                <w:rPr>
                  <w:rFonts w:ascii="Cambria Math" w:hAnsi="Cambria Math"/>
                </w:rPr>
              </m:ctrlPr>
            </m:sSubPr>
            <m:e>
              <m:r>
                <w:rPr>
                  <w:rFonts w:ascii="Cambria Math" w:hAnsi="Cambria Math"/>
                </w:rPr>
                <m:t>PVF</m:t>
              </m:r>
            </m:e>
            <m:sub>
              <m:r>
                <w:rPr>
                  <w:rFonts w:ascii="Cambria Math" w:hAnsi="Cambria Math"/>
                </w:rPr>
                <m:t>t</m:t>
              </m:r>
            </m:sub>
          </m:sSub>
          <m:r>
            <w:rPr>
              <w:rFonts w:ascii="Cambria Math" w:hAnsi="Cambria Math"/>
            </w:rPr>
            <m:t>=1+</m:t>
          </m:r>
          <m:sSub>
            <m:sSubPr>
              <m:ctrlPr>
                <w:rPr>
                  <w:rFonts w:ascii="Cambria Math" w:hAnsi="Cambria Math"/>
                </w:rPr>
              </m:ctrlPr>
            </m:sSubPr>
            <m:e>
              <m:r>
                <w:rPr>
                  <w:rFonts w:ascii="Cambria Math" w:hAnsi="Cambria Math"/>
                </w:rPr>
                <m:t>WACC</m:t>
              </m:r>
            </m:e>
            <m:sub>
              <m:r>
                <w:rPr>
                  <w:rFonts w:ascii="Cambria Math" w:hAnsi="Cambria Math"/>
                </w:rPr>
                <m:t>t</m:t>
              </m:r>
            </m:sub>
          </m:sSub>
        </m:oMath>
      </m:oMathPara>
    </w:p>
    <w:p w14:paraId="3A656CE4" w14:textId="77777777" w:rsidR="001A2306" w:rsidRPr="00925811" w:rsidRDefault="001A2306" w:rsidP="001A2306">
      <w:pPr>
        <w:pStyle w:val="FormulaDefinitions"/>
      </w:pPr>
      <w:r w:rsidRPr="00925811">
        <w:t>where:</w:t>
      </w:r>
    </w:p>
    <w:tbl>
      <w:tblPr>
        <w:tblStyle w:val="TableGridLight"/>
        <w:tblW w:w="0" w:type="auto"/>
        <w:tblLook w:val="04A0" w:firstRow="1" w:lastRow="0" w:firstColumn="1" w:lastColumn="0" w:noHBand="0" w:noVBand="1"/>
      </w:tblPr>
      <w:tblGrid>
        <w:gridCol w:w="897"/>
        <w:gridCol w:w="7449"/>
      </w:tblGrid>
      <w:tr w:rsidR="001A2306" w:rsidRPr="00925811" w14:paraId="58F93DCC" w14:textId="77777777" w:rsidTr="00A75C4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97" w:type="dxa"/>
          </w:tcPr>
          <w:p w14:paraId="600F3760" w14:textId="77777777" w:rsidR="001A2306" w:rsidRPr="00925811" w:rsidRDefault="001A2306" w:rsidP="001A2306">
            <w:r w:rsidRPr="00925811">
              <w:t>WACC</w:t>
            </w:r>
            <w:r w:rsidRPr="00925811">
              <w:rPr>
                <w:rStyle w:val="Subscript"/>
              </w:rPr>
              <w:t>t</w:t>
            </w:r>
          </w:p>
        </w:tc>
        <w:tc>
          <w:tcPr>
            <w:tcW w:w="7449" w:type="dxa"/>
          </w:tcPr>
          <w:p w14:paraId="42CC41D4" w14:textId="77777777" w:rsidR="001A2306" w:rsidRPr="00925811" w:rsidRDefault="001A2306" w:rsidP="001A2306">
            <w:pPr>
              <w:cnfStyle w:val="100000000000" w:firstRow="1" w:lastRow="0" w:firstColumn="0" w:lastColumn="0" w:oddVBand="0" w:evenVBand="0" w:oddHBand="0" w:evenHBand="0" w:firstRowFirstColumn="0" w:firstRowLastColumn="0" w:lastRowFirstColumn="0" w:lastRowLastColumn="0"/>
            </w:pPr>
            <w:r w:rsidRPr="00925811">
              <w:t>for the Regulatory Year commencing on or after 1 April 2023 means vanilla weighted average cost of capital, derived in accordance with the ED2 Price Control Financial Handbook. For the Regulatory Year commencing Between 1 April 2015 and 1 April 2022, it has the value of “vanilla WACC” derived in accordance with Chapter 5 of the ED1 Price Control Financial Handbook.</w:t>
            </w:r>
          </w:p>
          <w:p w14:paraId="310647B2" w14:textId="77777777" w:rsidR="001A2306" w:rsidRPr="00925811" w:rsidRDefault="001A2306" w:rsidP="001A2306">
            <w:pPr>
              <w:cnfStyle w:val="100000000000" w:firstRow="1" w:lastRow="0" w:firstColumn="0" w:lastColumn="0" w:oddVBand="0" w:evenVBand="0" w:oddHBand="0" w:evenHBand="0" w:firstRowFirstColumn="0" w:firstRowLastColumn="0" w:lastRowFirstColumn="0" w:lastRowLastColumn="0"/>
            </w:pPr>
          </w:p>
        </w:tc>
      </w:tr>
    </w:tbl>
    <w:p w14:paraId="6CC4958C" w14:textId="77777777" w:rsidR="001A2306" w:rsidRPr="00925811" w:rsidRDefault="001A2306" w:rsidP="001A2306">
      <w:pPr>
        <w:pStyle w:val="NumberedNormal"/>
      </w:pPr>
      <w:r w:rsidRPr="00925811">
        <w:t>For Regulatory Years commencing on or after 1 April 2025, the value of LIQ</w:t>
      </w:r>
      <w:r w:rsidRPr="00925811">
        <w:rPr>
          <w:rStyle w:val="Subscript"/>
        </w:rPr>
        <w:t>t</w:t>
      </w:r>
      <w:r w:rsidRPr="00925811">
        <w:t xml:space="preserve"> is zero.</w:t>
      </w:r>
    </w:p>
    <w:p w14:paraId="4CA9FEEA" w14:textId="77777777" w:rsidR="001A2306" w:rsidRPr="00925811" w:rsidRDefault="001A2306" w:rsidP="001A2306">
      <w:pPr>
        <w:pStyle w:val="Heading3"/>
      </w:pPr>
      <w:r w:rsidRPr="00925811">
        <w:t>Formula for calculating the legacy incentive on connections engagement term (LICE</w:t>
      </w:r>
      <w:r w:rsidRPr="00925811">
        <w:rPr>
          <w:rStyle w:val="Subscript"/>
        </w:rPr>
        <w:t>t</w:t>
      </w:r>
      <w:r w:rsidRPr="00925811">
        <w:t>)</w:t>
      </w:r>
    </w:p>
    <w:p w14:paraId="30A535F1" w14:textId="77777777" w:rsidR="001A2306" w:rsidRPr="00925811" w:rsidRDefault="001A2306" w:rsidP="001A2306">
      <w:pPr>
        <w:pStyle w:val="NumberedNormal"/>
      </w:pPr>
      <w:r w:rsidRPr="00925811">
        <w:t>For</w:t>
      </w:r>
      <w:r w:rsidRPr="00925811" w:rsidDel="006273D0">
        <w:t xml:space="preserve"> </w:t>
      </w:r>
      <w:r w:rsidRPr="00925811">
        <w:t>Regulatory Years commencing on 1 April 2023 to 1 April 2025, the value of LICE</w:t>
      </w:r>
      <w:r w:rsidRPr="00925811">
        <w:rPr>
          <w:rStyle w:val="Subscript"/>
        </w:rPr>
        <w:t>t</w:t>
      </w:r>
      <w:r w:rsidRPr="00925811">
        <w:t xml:space="preserve"> is derived in accordance with the following formula:</w:t>
      </w:r>
    </w:p>
    <w:p w14:paraId="4D133DB6" w14:textId="77777777" w:rsidR="001A2306" w:rsidRPr="00925811" w:rsidRDefault="00883AC9" w:rsidP="001A2306">
      <m:oMathPara>
        <m:oMath>
          <m:sSub>
            <m:sSubPr>
              <m:ctrlPr>
                <w:rPr>
                  <w:rFonts w:ascii="Cambria Math" w:hAnsi="Cambria Math"/>
                </w:rPr>
              </m:ctrlPr>
            </m:sSubPr>
            <m:e>
              <m:r>
                <w:rPr>
                  <w:rFonts w:ascii="Cambria Math" w:hAnsi="Cambria Math"/>
                </w:rPr>
                <m:t>LICE</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ICEO</m:t>
              </m:r>
            </m:e>
            <m:sub>
              <m:r>
                <w:rPr>
                  <w:rFonts w:ascii="Cambria Math" w:hAnsi="Cambria Math"/>
                </w:rPr>
                <m:t>t</m:t>
              </m:r>
              <m:r>
                <m:rPr>
                  <m:sty m:val="p"/>
                </m:rPr>
                <w:rPr>
                  <w:rFonts w:ascii="Cambria Math" w:hAnsi="Cambria Math"/>
                </w:rPr>
                <m:t>-3</m:t>
              </m:r>
            </m:sub>
          </m:sSub>
          <m:r>
            <m:rPr>
              <m:sty m:val="p"/>
            </m:rPr>
            <w:rPr>
              <w:rFonts w:ascii="Cambria Math" w:hAnsi="Cambria Math"/>
            </w:rPr>
            <m:t>×</m:t>
          </m:r>
          <m:sSub>
            <m:sSubPr>
              <m:ctrlPr>
                <w:rPr>
                  <w:rFonts w:ascii="Cambria Math" w:hAnsi="Cambria Math"/>
                </w:rPr>
              </m:ctrlPr>
            </m:sSubPr>
            <m:e>
              <m:r>
                <w:rPr>
                  <w:rFonts w:ascii="Cambria Math" w:hAnsi="Cambria Math"/>
                </w:rPr>
                <m:t>RPIA</m:t>
              </m:r>
            </m:e>
            <m:sub>
              <m:r>
                <w:rPr>
                  <w:rFonts w:ascii="Cambria Math" w:hAnsi="Cambria Math"/>
                </w:rPr>
                <m:t>t</m:t>
              </m:r>
              <m:r>
                <m:rPr>
                  <m:sty m:val="p"/>
                </m:rPr>
                <w:rPr>
                  <w:rFonts w:ascii="Cambria Math" w:hAnsi="Cambria Math"/>
                </w:rPr>
                <m:t>-3</m:t>
              </m:r>
            </m:sub>
          </m:sSub>
        </m:oMath>
      </m:oMathPara>
    </w:p>
    <w:p w14:paraId="76333CD1" w14:textId="77777777" w:rsidR="001A2306" w:rsidRPr="00925811" w:rsidRDefault="001A2306" w:rsidP="001A2306">
      <w:pPr>
        <w:pStyle w:val="FormulaDefinitions"/>
      </w:pPr>
      <w:r w:rsidRPr="00925811">
        <w:t>where:</w:t>
      </w:r>
    </w:p>
    <w:tbl>
      <w:tblPr>
        <w:tblStyle w:val="TableGridLight"/>
        <w:tblW w:w="0" w:type="auto"/>
        <w:tblLook w:val="04A0" w:firstRow="1" w:lastRow="0" w:firstColumn="1" w:lastColumn="0" w:noHBand="0" w:noVBand="1"/>
      </w:tblPr>
      <w:tblGrid>
        <w:gridCol w:w="1114"/>
        <w:gridCol w:w="7232"/>
      </w:tblGrid>
      <w:tr w:rsidR="001A2306" w:rsidRPr="00925811" w14:paraId="3DD14F8A" w14:textId="77777777" w:rsidTr="00A75C4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14" w:type="dxa"/>
          </w:tcPr>
          <w:p w14:paraId="26B105A1" w14:textId="77777777" w:rsidR="001A2306" w:rsidRPr="00925811" w:rsidRDefault="001A2306" w:rsidP="001A2306">
            <w:r w:rsidRPr="00925811">
              <w:t>ICEO</w:t>
            </w:r>
            <w:r w:rsidRPr="00925811">
              <w:rPr>
                <w:rStyle w:val="Subscript"/>
              </w:rPr>
              <w:t>t-3</w:t>
            </w:r>
          </w:p>
        </w:tc>
        <w:tc>
          <w:tcPr>
            <w:tcW w:w="7232" w:type="dxa"/>
          </w:tcPr>
          <w:p w14:paraId="7031B3F2" w14:textId="77777777" w:rsidR="001A2306" w:rsidRPr="00925811" w:rsidRDefault="001A2306" w:rsidP="001A2306">
            <w:pPr>
              <w:cnfStyle w:val="100000000000" w:firstRow="1" w:lastRow="0" w:firstColumn="0" w:lastColumn="0" w:oddVBand="0" w:evenVBand="0" w:oddHBand="0" w:evenHBand="0" w:firstRowFirstColumn="0" w:firstRowLastColumn="0" w:lastRowFirstColumn="0" w:lastRowLastColumn="0"/>
            </w:pPr>
            <w:r w:rsidRPr="00925811">
              <w:t>has the value of</w:t>
            </w:r>
            <w:r w:rsidRPr="00925811" w:rsidDel="00D06A73">
              <w:t xml:space="preserve"> </w:t>
            </w:r>
            <w:r w:rsidRPr="00925811">
              <w:t>ICEO</w:t>
            </w:r>
            <w:r w:rsidRPr="00925811">
              <w:rPr>
                <w:rStyle w:val="Subscript"/>
              </w:rPr>
              <w:t>t-3</w:t>
            </w:r>
            <w:r w:rsidRPr="00925811">
              <w:t xml:space="preserve"> as derived in accordance with Part B of Charge Restriction Condition 2E (Incentive on connections engagement) of this licence as in force on 31 March 2023; and</w:t>
            </w:r>
          </w:p>
        </w:tc>
      </w:tr>
      <w:tr w:rsidR="001A2306" w:rsidRPr="00925811" w14:paraId="7ED072ED" w14:textId="77777777" w:rsidTr="00A75C46">
        <w:tc>
          <w:tcPr>
            <w:cnfStyle w:val="001000000000" w:firstRow="0" w:lastRow="0" w:firstColumn="1" w:lastColumn="0" w:oddVBand="0" w:evenVBand="0" w:oddHBand="0" w:evenHBand="0" w:firstRowFirstColumn="0" w:firstRowLastColumn="0" w:lastRowFirstColumn="0" w:lastRowLastColumn="0"/>
            <w:tcW w:w="1114" w:type="dxa"/>
          </w:tcPr>
          <w:p w14:paraId="21E52818" w14:textId="77777777" w:rsidR="001A2306" w:rsidRPr="00925811" w:rsidRDefault="001A2306" w:rsidP="001A2306">
            <w:r w:rsidRPr="00925811">
              <w:t>RPIA</w:t>
            </w:r>
            <w:r w:rsidRPr="00925811">
              <w:rPr>
                <w:rStyle w:val="Subscript"/>
              </w:rPr>
              <w:t>t-3</w:t>
            </w:r>
          </w:p>
        </w:tc>
        <w:tc>
          <w:tcPr>
            <w:tcW w:w="7232" w:type="dxa"/>
          </w:tcPr>
          <w:p w14:paraId="6F3FD4B7"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has the meaning given in Part C of Charge Restriction Condition 2A of this licence as in force on 31 March 2023.</w:t>
            </w:r>
          </w:p>
        </w:tc>
      </w:tr>
    </w:tbl>
    <w:p w14:paraId="1DD5F772" w14:textId="77777777" w:rsidR="001A2306" w:rsidRPr="00925811" w:rsidRDefault="001A2306" w:rsidP="001A2306">
      <w:pPr>
        <w:pStyle w:val="NumberedNormal"/>
      </w:pPr>
      <w:r w:rsidRPr="00925811">
        <w:t>For Regulatory Years commencing on or after 1 April 2026, the value of LICE</w:t>
      </w:r>
      <w:r w:rsidRPr="00925811">
        <w:rPr>
          <w:rStyle w:val="Subscript"/>
        </w:rPr>
        <w:t>t</w:t>
      </w:r>
      <w:r w:rsidRPr="00925811">
        <w:t xml:space="preserve"> is zero.</w:t>
      </w:r>
    </w:p>
    <w:p w14:paraId="348281F1" w14:textId="77777777" w:rsidR="001A2306" w:rsidRPr="00925811" w:rsidRDefault="001A2306" w:rsidP="001A2306">
      <w:pPr>
        <w:pStyle w:val="NumberedNormal"/>
      </w:pPr>
      <w:r w:rsidRPr="00925811">
        <w:t xml:space="preserve">The Incentive on Connections Engagement Guidance may continue to make provision in relation to the </w:t>
      </w:r>
      <m:oMath>
        <m:sSub>
          <m:sSubPr>
            <m:ctrlPr>
              <w:rPr>
                <w:rFonts w:ascii="Cambria Math" w:hAnsi="Cambria Math"/>
              </w:rPr>
            </m:ctrlPr>
          </m:sSubPr>
          <m:e>
            <m:r>
              <w:rPr>
                <w:rFonts w:ascii="Cambria Math" w:hAnsi="Cambria Math"/>
              </w:rPr>
              <m:t>ICEO</m:t>
            </m:r>
          </m:e>
          <m:sub>
            <m:r>
              <w:rPr>
                <w:rFonts w:ascii="Cambria Math" w:hAnsi="Cambria Math"/>
              </w:rPr>
              <m:t>t</m:t>
            </m:r>
            <m:r>
              <m:rPr>
                <m:sty m:val="p"/>
              </m:rPr>
              <w:rPr>
                <w:rFonts w:ascii="Cambria Math" w:hAnsi="Cambria Math"/>
              </w:rPr>
              <m:t>-3</m:t>
            </m:r>
          </m:sub>
        </m:sSub>
      </m:oMath>
      <w:r w:rsidRPr="00925811">
        <w:t xml:space="preserve"> term. The licensee must comply with the Incentive on Connections Engagement Guidance.</w:t>
      </w:r>
    </w:p>
    <w:p w14:paraId="0DBFD6DE" w14:textId="77777777" w:rsidR="001A2306" w:rsidRPr="00925811" w:rsidRDefault="001A2306" w:rsidP="001A2306">
      <w:pPr>
        <w:pStyle w:val="NumberedNormal"/>
      </w:pPr>
      <w:r w:rsidRPr="00925811">
        <w:t>The procedure for amending the Incentive on Connections Engagement Guidance is set out in Special Condition 1.3 (Common procedure).</w:t>
      </w:r>
    </w:p>
    <w:p w14:paraId="13A2ADBC" w14:textId="77777777" w:rsidR="001A2306" w:rsidRPr="00925811" w:rsidRDefault="001A2306" w:rsidP="001A2306">
      <w:pPr>
        <w:pStyle w:val="Heading3"/>
      </w:pPr>
      <w:r w:rsidRPr="00925811">
        <w:t>Formula for calculating the legacy time to connect incentive term (LTTC</w:t>
      </w:r>
      <w:r w:rsidRPr="00925811">
        <w:rPr>
          <w:rStyle w:val="Subscript"/>
        </w:rPr>
        <w:t>t</w:t>
      </w:r>
      <w:r w:rsidRPr="00925811">
        <w:t>)</w:t>
      </w:r>
    </w:p>
    <w:p w14:paraId="62EFC9C8" w14:textId="77777777" w:rsidR="001A2306" w:rsidRPr="00925811" w:rsidRDefault="001A2306" w:rsidP="001A2306">
      <w:pPr>
        <w:pStyle w:val="NumberedNormal"/>
      </w:pPr>
      <w:r w:rsidRPr="00925811">
        <w:t>For</w:t>
      </w:r>
      <w:r w:rsidRPr="00925811" w:rsidDel="00BC44C1">
        <w:t xml:space="preserve"> </w:t>
      </w:r>
      <w:r w:rsidRPr="00925811">
        <w:t>Regulatory Years commencing on 1 April 2023 and 1 April 2024, the value of LTTC</w:t>
      </w:r>
      <w:r w:rsidRPr="00925811">
        <w:rPr>
          <w:rStyle w:val="Subscript"/>
        </w:rPr>
        <w:t>t</w:t>
      </w:r>
      <w:r w:rsidRPr="00925811">
        <w:t xml:space="preserve"> is derived in accordance with the following formula:</w:t>
      </w:r>
    </w:p>
    <w:p w14:paraId="241CD83F" w14:textId="77777777" w:rsidR="001A2306" w:rsidRPr="00925811" w:rsidRDefault="00883AC9" w:rsidP="001A2306">
      <m:oMathPara>
        <m:oMath>
          <m:sSub>
            <m:sSubPr>
              <m:ctrlPr>
                <w:rPr>
                  <w:rFonts w:ascii="Cambria Math" w:hAnsi="Cambria Math"/>
                </w:rPr>
              </m:ctrlPr>
            </m:sSubPr>
            <m:e>
              <m:r>
                <w:rPr>
                  <w:rFonts w:ascii="Cambria Math" w:hAnsi="Cambria Math"/>
                </w:rPr>
                <m:t>LTTC</m:t>
              </m:r>
            </m:e>
            <m:sub>
              <m:r>
                <w:rPr>
                  <w:rFonts w:ascii="Cambria Math" w:hAnsi="Cambria Math"/>
                </w:rPr>
                <m:t>t</m:t>
              </m:r>
            </m:sub>
          </m:sSub>
          <m:r>
            <m:rPr>
              <m:sty m:val="p"/>
            </m:rPr>
            <w:rPr>
              <w:rFonts w:ascii="Cambria Math" w:hAnsi="Cambria Math"/>
            </w:rPr>
            <m:t>=</m:t>
          </m:r>
          <m:d>
            <m:dPr>
              <m:begChr m:val="["/>
              <m:endChr m:val="]"/>
              <m:ctrlPr>
                <w:rPr>
                  <w:rFonts w:ascii="Cambria Math" w:hAnsi="Cambria Math"/>
                </w:rPr>
              </m:ctrlPr>
            </m:dPr>
            <m:e>
              <m:sSub>
                <m:sSubPr>
                  <m:ctrlPr>
                    <w:rPr>
                      <w:rFonts w:ascii="Cambria Math" w:hAnsi="Cambria Math"/>
                    </w:rPr>
                  </m:ctrlPr>
                </m:sSubPr>
                <m:e>
                  <m:r>
                    <w:rPr>
                      <w:rFonts w:ascii="Cambria Math" w:hAnsi="Cambria Math"/>
                    </w:rPr>
                    <m:t>TQA</m:t>
                  </m:r>
                </m:e>
                <m:sub>
                  <m:r>
                    <w:rPr>
                      <w:rFonts w:ascii="Cambria Math" w:hAnsi="Cambria Math"/>
                    </w:rPr>
                    <m:t>t</m:t>
                  </m:r>
                  <m:r>
                    <m:rPr>
                      <m:sty m:val="p"/>
                    </m:rPr>
                    <w:rPr>
                      <w:rFonts w:ascii="Cambria Math" w:hAnsi="Cambria Math"/>
                    </w:rPr>
                    <m:t>-2</m:t>
                  </m:r>
                </m:sub>
              </m:sSub>
              <m:r>
                <m:rPr>
                  <m:sty m:val="p"/>
                </m:rPr>
                <w:rPr>
                  <w:rFonts w:ascii="Cambria Math" w:hAnsi="Cambria Math"/>
                </w:rPr>
                <m:t>+</m:t>
              </m:r>
              <m:sSub>
                <m:sSubPr>
                  <m:ctrlPr>
                    <w:rPr>
                      <w:rFonts w:ascii="Cambria Math" w:hAnsi="Cambria Math"/>
                    </w:rPr>
                  </m:ctrlPr>
                </m:sSubPr>
                <m:e>
                  <m:r>
                    <w:rPr>
                      <w:rFonts w:ascii="Cambria Math" w:hAnsi="Cambria Math"/>
                    </w:rPr>
                    <m:t>TQB</m:t>
                  </m:r>
                </m:e>
                <m:sub>
                  <m:r>
                    <w:rPr>
                      <w:rFonts w:ascii="Cambria Math" w:hAnsi="Cambria Math"/>
                    </w:rPr>
                    <m:t>t</m:t>
                  </m:r>
                  <m:r>
                    <m:rPr>
                      <m:sty m:val="p"/>
                    </m:rPr>
                    <w:rPr>
                      <w:rFonts w:ascii="Cambria Math" w:hAnsi="Cambria Math"/>
                    </w:rPr>
                    <m:t>-2</m:t>
                  </m:r>
                </m:sub>
              </m:sSub>
              <m:r>
                <m:rPr>
                  <m:sty m:val="p"/>
                </m:rPr>
                <w:rPr>
                  <w:rFonts w:ascii="Cambria Math" w:hAnsi="Cambria Math"/>
                </w:rPr>
                <m:t>+</m:t>
              </m:r>
              <m:sSub>
                <m:sSubPr>
                  <m:ctrlPr>
                    <w:rPr>
                      <w:rFonts w:ascii="Cambria Math" w:hAnsi="Cambria Math"/>
                    </w:rPr>
                  </m:ctrlPr>
                </m:sSubPr>
                <m:e>
                  <m:r>
                    <w:rPr>
                      <w:rFonts w:ascii="Cambria Math" w:hAnsi="Cambria Math"/>
                    </w:rPr>
                    <m:t>TCA</m:t>
                  </m:r>
                </m:e>
                <m:sub>
                  <m:r>
                    <w:rPr>
                      <w:rFonts w:ascii="Cambria Math" w:hAnsi="Cambria Math"/>
                    </w:rPr>
                    <m:t>t</m:t>
                  </m:r>
                  <m:r>
                    <m:rPr>
                      <m:sty m:val="p"/>
                    </m:rPr>
                    <w:rPr>
                      <w:rFonts w:ascii="Cambria Math" w:hAnsi="Cambria Math"/>
                    </w:rPr>
                    <m:t>-2</m:t>
                  </m:r>
                </m:sub>
              </m:sSub>
              <m:r>
                <m:rPr>
                  <m:sty m:val="p"/>
                </m:rPr>
                <w:rPr>
                  <w:rFonts w:ascii="Cambria Math" w:hAnsi="Cambria Math"/>
                </w:rPr>
                <m:t>+</m:t>
              </m:r>
              <m:sSub>
                <m:sSubPr>
                  <m:ctrlPr>
                    <w:rPr>
                      <w:rFonts w:ascii="Cambria Math" w:hAnsi="Cambria Math"/>
                    </w:rPr>
                  </m:ctrlPr>
                </m:sSubPr>
                <m:e>
                  <m:r>
                    <w:rPr>
                      <w:rFonts w:ascii="Cambria Math" w:hAnsi="Cambria Math"/>
                    </w:rPr>
                    <m:t>TCB</m:t>
                  </m:r>
                </m:e>
                <m:sub>
                  <m:r>
                    <w:rPr>
                      <w:rFonts w:ascii="Cambria Math" w:hAnsi="Cambria Math"/>
                    </w:rPr>
                    <m:t>t</m:t>
                  </m:r>
                  <m:r>
                    <m:rPr>
                      <m:sty m:val="p"/>
                    </m:rPr>
                    <w:rPr>
                      <w:rFonts w:ascii="Cambria Math" w:hAnsi="Cambria Math"/>
                    </w:rPr>
                    <m:t>-2</m:t>
                  </m:r>
                </m:sub>
              </m:sSub>
            </m:e>
          </m:d>
          <m:r>
            <m:rPr>
              <m:sty m:val="p"/>
            </m:rPr>
            <w:rPr>
              <w:rFonts w:ascii="Cambria Math" w:hAnsi="Cambria Math"/>
            </w:rPr>
            <m:t>×</m:t>
          </m:r>
          <m:sSub>
            <m:sSubPr>
              <m:ctrlPr>
                <w:rPr>
                  <w:rFonts w:ascii="Cambria Math" w:hAnsi="Cambria Math"/>
                </w:rPr>
              </m:ctrlPr>
            </m:sSubPr>
            <m:e>
              <m:r>
                <w:rPr>
                  <w:rFonts w:ascii="Cambria Math" w:hAnsi="Cambria Math"/>
                </w:rPr>
                <m:t>RPIA</m:t>
              </m:r>
            </m:e>
            <m:sub>
              <m:r>
                <w:rPr>
                  <w:rFonts w:ascii="Cambria Math" w:hAnsi="Cambria Math"/>
                </w:rPr>
                <m:t>t</m:t>
              </m:r>
              <m:r>
                <m:rPr>
                  <m:sty m:val="p"/>
                </m:rPr>
                <w:rPr>
                  <w:rFonts w:ascii="Cambria Math" w:hAnsi="Cambria Math"/>
                </w:rPr>
                <m:t>-2</m:t>
              </m:r>
            </m:sub>
          </m:sSub>
        </m:oMath>
      </m:oMathPara>
    </w:p>
    <w:p w14:paraId="01A0B385" w14:textId="77777777" w:rsidR="001A2306" w:rsidRPr="00925811" w:rsidRDefault="001A2306" w:rsidP="001A2306">
      <w:pPr>
        <w:pStyle w:val="FormulaDefinitions"/>
      </w:pPr>
      <w:r w:rsidRPr="00925811">
        <w:t>where:</w:t>
      </w:r>
    </w:p>
    <w:tbl>
      <w:tblPr>
        <w:tblStyle w:val="TableGridLight"/>
        <w:tblW w:w="0" w:type="auto"/>
        <w:tblLook w:val="04A0" w:firstRow="1" w:lastRow="0" w:firstColumn="1" w:lastColumn="0" w:noHBand="0" w:noVBand="1"/>
      </w:tblPr>
      <w:tblGrid>
        <w:gridCol w:w="1114"/>
        <w:gridCol w:w="7232"/>
      </w:tblGrid>
      <w:tr w:rsidR="001A2306" w:rsidRPr="00925811" w14:paraId="103CCB93" w14:textId="77777777" w:rsidTr="00A75C4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14" w:type="dxa"/>
          </w:tcPr>
          <w:p w14:paraId="0D13A580" w14:textId="77777777" w:rsidR="001A2306" w:rsidRPr="00925811" w:rsidRDefault="001A2306" w:rsidP="001A2306">
            <w:r w:rsidRPr="00925811">
              <w:t>TQA</w:t>
            </w:r>
            <w:r w:rsidRPr="00925811">
              <w:rPr>
                <w:rStyle w:val="Subscript"/>
              </w:rPr>
              <w:t>t-2</w:t>
            </w:r>
          </w:p>
        </w:tc>
        <w:tc>
          <w:tcPr>
            <w:tcW w:w="7232" w:type="dxa"/>
          </w:tcPr>
          <w:p w14:paraId="45C0CB1C" w14:textId="77777777" w:rsidR="001A2306" w:rsidRPr="00925811" w:rsidRDefault="001A2306" w:rsidP="001A2306">
            <w:pPr>
              <w:cnfStyle w:val="100000000000" w:firstRow="1" w:lastRow="0" w:firstColumn="0" w:lastColumn="0" w:oddVBand="0" w:evenVBand="0" w:oddHBand="0" w:evenHBand="0" w:firstRowFirstColumn="0" w:firstRowLastColumn="0" w:lastRowFirstColumn="0" w:lastRowLastColumn="0"/>
            </w:pPr>
            <w:r w:rsidRPr="00925811">
              <w:t>has the value of the TQA</w:t>
            </w:r>
            <w:r w:rsidRPr="00925811">
              <w:rPr>
                <w:rStyle w:val="Subscript"/>
              </w:rPr>
              <w:t>t-2</w:t>
            </w:r>
            <w:r w:rsidRPr="00925811">
              <w:t xml:space="preserve"> as derived in accordance with Part A of Charge Restriction Condition 2F (Time to connect incentive) of this licence as in force on 31 March 2023;</w:t>
            </w:r>
          </w:p>
        </w:tc>
      </w:tr>
      <w:tr w:rsidR="001A2306" w:rsidRPr="00925811" w14:paraId="2D501920" w14:textId="77777777" w:rsidTr="00A75C46">
        <w:tc>
          <w:tcPr>
            <w:cnfStyle w:val="001000000000" w:firstRow="0" w:lastRow="0" w:firstColumn="1" w:lastColumn="0" w:oddVBand="0" w:evenVBand="0" w:oddHBand="0" w:evenHBand="0" w:firstRowFirstColumn="0" w:firstRowLastColumn="0" w:lastRowFirstColumn="0" w:lastRowLastColumn="0"/>
            <w:tcW w:w="1114" w:type="dxa"/>
          </w:tcPr>
          <w:p w14:paraId="075A92D5" w14:textId="77777777" w:rsidR="001A2306" w:rsidRPr="00925811" w:rsidRDefault="001A2306" w:rsidP="001A2306">
            <w:r w:rsidRPr="00925811">
              <w:t>TQB</w:t>
            </w:r>
            <w:r w:rsidRPr="00925811">
              <w:rPr>
                <w:rStyle w:val="Subscript"/>
              </w:rPr>
              <w:t>t-2</w:t>
            </w:r>
          </w:p>
        </w:tc>
        <w:tc>
          <w:tcPr>
            <w:tcW w:w="7232" w:type="dxa"/>
          </w:tcPr>
          <w:p w14:paraId="38BFB358"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has the value of the TQB</w:t>
            </w:r>
            <w:r w:rsidRPr="00925811">
              <w:rPr>
                <w:rStyle w:val="Subscript"/>
              </w:rPr>
              <w:t>t-2</w:t>
            </w:r>
            <w:r w:rsidRPr="00925811">
              <w:t xml:space="preserve"> as derived in accordance with Part A of Charge Restriction Condition 2F of this licence as in force on 31 March 2023;</w:t>
            </w:r>
          </w:p>
        </w:tc>
      </w:tr>
      <w:tr w:rsidR="001A2306" w:rsidRPr="00925811" w14:paraId="42930E26" w14:textId="77777777" w:rsidTr="00A75C46">
        <w:tc>
          <w:tcPr>
            <w:cnfStyle w:val="001000000000" w:firstRow="0" w:lastRow="0" w:firstColumn="1" w:lastColumn="0" w:oddVBand="0" w:evenVBand="0" w:oddHBand="0" w:evenHBand="0" w:firstRowFirstColumn="0" w:firstRowLastColumn="0" w:lastRowFirstColumn="0" w:lastRowLastColumn="0"/>
            <w:tcW w:w="1114" w:type="dxa"/>
          </w:tcPr>
          <w:p w14:paraId="74E0B883" w14:textId="77777777" w:rsidR="001A2306" w:rsidRPr="00925811" w:rsidRDefault="001A2306" w:rsidP="001A2306">
            <w:r w:rsidRPr="00925811">
              <w:t>TCA</w:t>
            </w:r>
            <w:r w:rsidRPr="00925811">
              <w:rPr>
                <w:rStyle w:val="Subscript"/>
              </w:rPr>
              <w:t>t-2</w:t>
            </w:r>
          </w:p>
        </w:tc>
        <w:tc>
          <w:tcPr>
            <w:tcW w:w="7232" w:type="dxa"/>
          </w:tcPr>
          <w:p w14:paraId="6C137C43"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has the value of the TCA</w:t>
            </w:r>
            <w:r w:rsidRPr="00925811">
              <w:rPr>
                <w:rStyle w:val="Subscript"/>
              </w:rPr>
              <w:t>t-2</w:t>
            </w:r>
            <w:r w:rsidRPr="00925811">
              <w:t xml:space="preserve"> as derived in accordance with Part A of Charge Restriction Condition 2F of this licence as in force on 31 March 2023;</w:t>
            </w:r>
          </w:p>
        </w:tc>
      </w:tr>
      <w:tr w:rsidR="001A2306" w:rsidRPr="00925811" w14:paraId="221D977F" w14:textId="77777777" w:rsidTr="00A75C46">
        <w:tc>
          <w:tcPr>
            <w:cnfStyle w:val="001000000000" w:firstRow="0" w:lastRow="0" w:firstColumn="1" w:lastColumn="0" w:oddVBand="0" w:evenVBand="0" w:oddHBand="0" w:evenHBand="0" w:firstRowFirstColumn="0" w:firstRowLastColumn="0" w:lastRowFirstColumn="0" w:lastRowLastColumn="0"/>
            <w:tcW w:w="1114" w:type="dxa"/>
          </w:tcPr>
          <w:p w14:paraId="1E92B2BB" w14:textId="77777777" w:rsidR="001A2306" w:rsidRPr="00925811" w:rsidRDefault="001A2306" w:rsidP="001A2306">
            <w:r w:rsidRPr="00925811">
              <w:t>TCB</w:t>
            </w:r>
            <w:r w:rsidRPr="00925811">
              <w:rPr>
                <w:rStyle w:val="Subscript"/>
              </w:rPr>
              <w:t>t-2</w:t>
            </w:r>
          </w:p>
        </w:tc>
        <w:tc>
          <w:tcPr>
            <w:tcW w:w="7232" w:type="dxa"/>
          </w:tcPr>
          <w:p w14:paraId="7CDF6B20"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has the value of the TCB</w:t>
            </w:r>
            <w:r w:rsidRPr="00925811">
              <w:rPr>
                <w:rStyle w:val="Subscript"/>
              </w:rPr>
              <w:t>t-2</w:t>
            </w:r>
            <w:r w:rsidRPr="00925811">
              <w:t xml:space="preserve"> as derived in accordance with Part A of Charge Restriction Condition 2F of this licence as in force on 31 March 2023; and</w:t>
            </w:r>
          </w:p>
        </w:tc>
      </w:tr>
      <w:tr w:rsidR="001A2306" w:rsidRPr="00925811" w14:paraId="0650C752" w14:textId="77777777" w:rsidTr="00A75C46">
        <w:tc>
          <w:tcPr>
            <w:cnfStyle w:val="001000000000" w:firstRow="0" w:lastRow="0" w:firstColumn="1" w:lastColumn="0" w:oddVBand="0" w:evenVBand="0" w:oddHBand="0" w:evenHBand="0" w:firstRowFirstColumn="0" w:firstRowLastColumn="0" w:lastRowFirstColumn="0" w:lastRowLastColumn="0"/>
            <w:tcW w:w="1114" w:type="dxa"/>
          </w:tcPr>
          <w:p w14:paraId="6449BA20" w14:textId="77777777" w:rsidR="001A2306" w:rsidRPr="00925811" w:rsidRDefault="001A2306" w:rsidP="001A2306">
            <w:r w:rsidRPr="00925811">
              <w:t>RPIA</w:t>
            </w:r>
            <w:r w:rsidRPr="00925811">
              <w:rPr>
                <w:rStyle w:val="Subscript"/>
              </w:rPr>
              <w:t>t-2</w:t>
            </w:r>
          </w:p>
        </w:tc>
        <w:tc>
          <w:tcPr>
            <w:tcW w:w="7232" w:type="dxa"/>
          </w:tcPr>
          <w:p w14:paraId="7B765967"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has the meaning given in Part C of Charge Restriction Condition 2A of this licence as in force on 31 March 2023.</w:t>
            </w:r>
          </w:p>
        </w:tc>
      </w:tr>
    </w:tbl>
    <w:p w14:paraId="63FB54DA" w14:textId="77777777" w:rsidR="001A2306" w:rsidRPr="00925811" w:rsidRDefault="001A2306" w:rsidP="001A2306">
      <w:pPr>
        <w:pStyle w:val="NumberedNormal"/>
      </w:pPr>
      <w:r w:rsidRPr="00925811">
        <w:t>For Regulatory Years commencing on or after 1 April 2025, the value of LTTC</w:t>
      </w:r>
      <w:r w:rsidRPr="00925811">
        <w:rPr>
          <w:rStyle w:val="Subscript"/>
        </w:rPr>
        <w:t>t</w:t>
      </w:r>
      <w:r w:rsidRPr="00925811">
        <w:t xml:space="preserve"> is zero.</w:t>
      </w:r>
    </w:p>
    <w:p w14:paraId="3BF314A6" w14:textId="77777777" w:rsidR="001A2306" w:rsidRPr="00925811" w:rsidRDefault="001A2306" w:rsidP="001A2306"/>
    <w:p w14:paraId="776BFBE5" w14:textId="77777777" w:rsidR="001A2306" w:rsidRPr="00925811" w:rsidRDefault="001A2306" w:rsidP="001A2306">
      <w:pPr>
        <w:pStyle w:val="Heading2"/>
      </w:pPr>
      <w:bookmarkStart w:id="329" w:name="_Toc115343523"/>
      <w:bookmarkStart w:id="330" w:name="_Toc121736150"/>
      <w:bookmarkStart w:id="331" w:name="_Toc126074435"/>
      <w:r w:rsidRPr="00925811">
        <w:t>Legacy pass-through items term (LPT</w:t>
      </w:r>
      <w:r w:rsidRPr="00925811">
        <w:rPr>
          <w:rStyle w:val="Subscript"/>
        </w:rPr>
        <w:t>t</w:t>
      </w:r>
      <w:r w:rsidRPr="00925811">
        <w:t>)</w:t>
      </w:r>
      <w:bookmarkEnd w:id="329"/>
      <w:bookmarkEnd w:id="330"/>
      <w:bookmarkEnd w:id="331"/>
    </w:p>
    <w:p w14:paraId="04AB66FF" w14:textId="77777777" w:rsidR="001A2306" w:rsidRPr="00925811" w:rsidRDefault="001A2306" w:rsidP="001A2306">
      <w:pPr>
        <w:pStyle w:val="Heading3nonumbering"/>
      </w:pPr>
      <w:r w:rsidRPr="00925811">
        <w:t>Introduction</w:t>
      </w:r>
    </w:p>
    <w:p w14:paraId="3E9B0035" w14:textId="77777777" w:rsidR="001A2306" w:rsidRPr="00925811" w:rsidRDefault="001A2306" w:rsidP="001A2306">
      <w:pPr>
        <w:pStyle w:val="NumberedNormal"/>
      </w:pPr>
      <w:r w:rsidRPr="00925811">
        <w:t>The purpose of this condition is to calculate the LPT</w:t>
      </w:r>
      <w:r w:rsidRPr="00925811">
        <w:rPr>
          <w:rStyle w:val="Subscript"/>
        </w:rPr>
        <w:t>t</w:t>
      </w:r>
      <w:r w:rsidRPr="00925811">
        <w:t xml:space="preserve"> term (the legacy pass-through items term). This contributes to the calculation of the term LAR</w:t>
      </w:r>
      <w:r w:rsidRPr="00925811">
        <w:rPr>
          <w:rStyle w:val="Subscript"/>
        </w:rPr>
        <w:t>t</w:t>
      </w:r>
      <w:r w:rsidRPr="00925811">
        <w:t xml:space="preserve"> (the legacy adjustments term), which in turn feeds into Allowed Revenue in Special Condition 2.1 (Revenue restriction).</w:t>
      </w:r>
    </w:p>
    <w:p w14:paraId="5B63B43D" w14:textId="4BCBF4C0" w:rsidR="001A2306" w:rsidRPr="00925811" w:rsidRDefault="001A2306" w:rsidP="001A2306">
      <w:pPr>
        <w:pStyle w:val="NumberedNormal"/>
      </w:pPr>
      <w:r w:rsidRPr="00925811">
        <w:t>The effect of this condition is to close out certain RIIO-1 Allowed Pass-through items, such that Allowed Revenue in the Regulatory Years commencing on 1 April 2023 to 1 April 2025 reflects the specified pass-through costs relating to the Regulatory Years commencing on 1 April 202</w:t>
      </w:r>
      <w:r w:rsidR="007C5125" w:rsidRPr="00925811">
        <w:t>0</w:t>
      </w:r>
      <w:r w:rsidRPr="00925811">
        <w:t xml:space="preserve"> </w:t>
      </w:r>
      <w:r w:rsidR="007C5125" w:rsidRPr="00925811">
        <w:t>through to</w:t>
      </w:r>
      <w:r w:rsidRPr="00925811">
        <w:t xml:space="preserve"> 1 April 2022.</w:t>
      </w:r>
    </w:p>
    <w:p w14:paraId="1B0670D6" w14:textId="77777777" w:rsidR="001A2306" w:rsidRPr="00925811" w:rsidRDefault="001A2306" w:rsidP="001A2306">
      <w:pPr>
        <w:pStyle w:val="Heading3"/>
      </w:pPr>
      <w:r w:rsidRPr="00925811">
        <w:t>Formula for calculating the RIIO-1 Allowed Pass-through items term (LPT</w:t>
      </w:r>
      <w:r w:rsidRPr="00925811">
        <w:rPr>
          <w:rStyle w:val="Subscript"/>
        </w:rPr>
        <w:t>t</w:t>
      </w:r>
      <w:r w:rsidRPr="00925811">
        <w:t>)</w:t>
      </w:r>
    </w:p>
    <w:p w14:paraId="61239210" w14:textId="77777777" w:rsidR="001A2306" w:rsidRPr="00925811" w:rsidRDefault="001A2306" w:rsidP="001A2306">
      <w:pPr>
        <w:pStyle w:val="NumberedNormal"/>
      </w:pPr>
      <w:r w:rsidRPr="00925811">
        <w:t>For the Regulatory Years commencing on 1 April 2023 to 1 April 2025, the value of LPT</w:t>
      </w:r>
      <w:r w:rsidRPr="00925811">
        <w:rPr>
          <w:rStyle w:val="Subscript"/>
        </w:rPr>
        <w:t>t</w:t>
      </w:r>
      <w:r w:rsidRPr="00925811">
        <w:t xml:space="preserve"> is derived in accordance with the following formula: </w:t>
      </w:r>
    </w:p>
    <w:p w14:paraId="2CA7653A" w14:textId="7086337E" w:rsidR="001A2306" w:rsidRPr="00925811" w:rsidRDefault="002D5280" w:rsidP="001A2306">
      <w:r w:rsidRPr="00925811">
        <w:rPr>
          <w:rFonts w:eastAsiaTheme="minorEastAsia"/>
        </w:rPr>
        <w:t xml:space="preserve">           </w:t>
      </w:r>
      <m:oMath>
        <m:sSub>
          <m:sSubPr>
            <m:ctrlPr>
              <w:rPr>
                <w:rFonts w:ascii="Cambria Math" w:hAnsi="Cambria Math"/>
              </w:rPr>
            </m:ctrlPr>
          </m:sSubPr>
          <m:e>
            <m:r>
              <w:rPr>
                <w:rFonts w:ascii="Cambria Math" w:hAnsi="Cambria Math"/>
              </w:rPr>
              <m:t>LPT</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LLF</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LRB</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LTB</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LSMC</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LSMIT</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LRF</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LSLR</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LEBD</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LCBD</m:t>
            </m:r>
          </m:e>
          <m:sub>
            <m:r>
              <w:rPr>
                <w:rFonts w:ascii="Cambria Math" w:hAnsi="Cambria Math"/>
              </w:rPr>
              <m:t>t</m:t>
            </m:r>
          </m:sub>
        </m:sSub>
      </m:oMath>
    </w:p>
    <w:p w14:paraId="2CE32DC0" w14:textId="77777777" w:rsidR="001A2306" w:rsidRPr="00925811" w:rsidRDefault="001A2306" w:rsidP="001A2306">
      <w:pPr>
        <w:pStyle w:val="FormulaDefinitions"/>
      </w:pPr>
      <w:r w:rsidRPr="00925811">
        <w:t>where:</w:t>
      </w:r>
    </w:p>
    <w:p w14:paraId="225EE3C3" w14:textId="77777777" w:rsidR="001A2306" w:rsidRPr="00925811" w:rsidRDefault="001A2306" w:rsidP="001A2306">
      <w:pPr>
        <w:pStyle w:val="FormulaDefinitions"/>
      </w:pPr>
      <w:r w:rsidRPr="00925811">
        <w:t>LLF</w:t>
      </w:r>
      <w:r w:rsidRPr="00925811">
        <w:rPr>
          <w:rStyle w:val="Subscript"/>
        </w:rPr>
        <w:t>t</w:t>
      </w:r>
      <w:r w:rsidRPr="00925811">
        <w:tab/>
        <w:t>means the legacy licence fee adjustment term and is derived in accordance with Part B;</w:t>
      </w:r>
    </w:p>
    <w:p w14:paraId="2D546E7B" w14:textId="77777777" w:rsidR="001A2306" w:rsidRPr="00925811" w:rsidRDefault="001A2306" w:rsidP="001A2306">
      <w:pPr>
        <w:pStyle w:val="FormulaDefinitions"/>
      </w:pPr>
      <w:r w:rsidRPr="00925811">
        <w:t>LRB</w:t>
      </w:r>
      <w:r w:rsidRPr="00925811">
        <w:rPr>
          <w:rStyle w:val="Subscript"/>
        </w:rPr>
        <w:t>t</w:t>
      </w:r>
      <w:r w:rsidRPr="00925811">
        <w:tab/>
        <w:t>means the legacy business rates adjustment term and is</w:t>
      </w:r>
      <w:r w:rsidRPr="00925811" w:rsidDel="00B70A40">
        <w:t xml:space="preserve"> </w:t>
      </w:r>
      <w:r w:rsidRPr="00925811">
        <w:t>derived in accordance with Part C;</w:t>
      </w:r>
    </w:p>
    <w:p w14:paraId="1B1F38D5" w14:textId="77777777" w:rsidR="001A2306" w:rsidRPr="00925811" w:rsidRDefault="001A2306" w:rsidP="001A2306">
      <w:pPr>
        <w:pStyle w:val="FormulaDefinitions"/>
      </w:pPr>
      <w:r w:rsidRPr="00925811">
        <w:t>LTB</w:t>
      </w:r>
      <w:r w:rsidRPr="00925811">
        <w:rPr>
          <w:rStyle w:val="Subscript"/>
        </w:rPr>
        <w:t>t</w:t>
      </w:r>
      <w:r w:rsidRPr="00925811">
        <w:tab/>
        <w:t>means the legacy Transmission Connection Point Charges term and is derived in accordance with Part D;</w:t>
      </w:r>
    </w:p>
    <w:p w14:paraId="17D3F62F" w14:textId="77777777" w:rsidR="001A2306" w:rsidRPr="00925811" w:rsidRDefault="001A2306" w:rsidP="001A2306">
      <w:pPr>
        <w:pStyle w:val="FormulaDefinitions"/>
      </w:pPr>
      <w:r w:rsidRPr="00925811">
        <w:t>LSMC</w:t>
      </w:r>
      <w:r w:rsidRPr="00925811">
        <w:rPr>
          <w:rStyle w:val="Subscript"/>
        </w:rPr>
        <w:t>t</w:t>
      </w:r>
      <w:r w:rsidRPr="00925811">
        <w:tab/>
        <w:t>means the legacy Smart Meter Communication Licensee Costs adjustment term and is derived in accordance with Part E;</w:t>
      </w:r>
    </w:p>
    <w:p w14:paraId="39982265" w14:textId="77777777" w:rsidR="001A2306" w:rsidRPr="00925811" w:rsidRDefault="001A2306" w:rsidP="001A2306">
      <w:pPr>
        <w:pStyle w:val="FormulaDefinitions"/>
      </w:pPr>
      <w:r w:rsidRPr="00925811">
        <w:t>LSMIT</w:t>
      </w:r>
      <w:r w:rsidRPr="00925811">
        <w:rPr>
          <w:rStyle w:val="Subscript"/>
        </w:rPr>
        <w:t>t</w:t>
      </w:r>
      <w:r w:rsidRPr="00925811">
        <w:tab/>
        <w:t>means the legacy Smart Meter Information Technology Costs adjustment term and is derived in accordance with Part F;</w:t>
      </w:r>
    </w:p>
    <w:p w14:paraId="1C6C54CF" w14:textId="77777777" w:rsidR="001A2306" w:rsidRPr="00925811" w:rsidRDefault="001A2306" w:rsidP="001A2306">
      <w:pPr>
        <w:pStyle w:val="FormulaDefinitions"/>
      </w:pPr>
      <w:r w:rsidRPr="00925811">
        <w:t>LRF</w:t>
      </w:r>
      <w:r w:rsidRPr="00925811">
        <w:rPr>
          <w:rStyle w:val="Subscript"/>
        </w:rPr>
        <w:t>t</w:t>
      </w:r>
      <w:r w:rsidRPr="00925811">
        <w:tab/>
        <w:t>means the legacy ring fence costs adjustment term and is derived in accordance with Part G;</w:t>
      </w:r>
    </w:p>
    <w:p w14:paraId="02FE540E" w14:textId="77777777" w:rsidR="001A2306" w:rsidRPr="00925811" w:rsidRDefault="001A2306" w:rsidP="001A2306">
      <w:pPr>
        <w:pStyle w:val="FormulaDefinitions"/>
      </w:pPr>
      <w:r w:rsidRPr="00925811">
        <w:t>LSLR</w:t>
      </w:r>
      <w:r w:rsidRPr="00925811">
        <w:rPr>
          <w:rStyle w:val="Subscript"/>
        </w:rPr>
        <w:t>t</w:t>
      </w:r>
      <w:r w:rsidRPr="00925811">
        <w:tab/>
        <w:t>means the legacy Supplier of Last Resort adjustment term and is derived in accordance with Part H;</w:t>
      </w:r>
    </w:p>
    <w:p w14:paraId="6E21F798" w14:textId="77777777" w:rsidR="001A2306" w:rsidRPr="00925811" w:rsidRDefault="001A2306" w:rsidP="001A2306">
      <w:pPr>
        <w:pStyle w:val="FormulaDefinitions"/>
      </w:pPr>
      <w:r w:rsidRPr="00925811">
        <w:t>LEBD</w:t>
      </w:r>
      <w:r w:rsidRPr="00925811">
        <w:rPr>
          <w:rStyle w:val="Subscript"/>
        </w:rPr>
        <w:t>t</w:t>
      </w:r>
      <w:r w:rsidRPr="00925811">
        <w:tab/>
        <w:t xml:space="preserve">means the legacy eligible bad debt adjustment term and is derived in accordance with Part I; </w:t>
      </w:r>
    </w:p>
    <w:p w14:paraId="2824693F" w14:textId="77777777" w:rsidR="001A2306" w:rsidRPr="00925811" w:rsidRDefault="001A2306" w:rsidP="001A2306">
      <w:pPr>
        <w:pStyle w:val="FormulaDefinitions"/>
      </w:pPr>
      <w:r w:rsidRPr="00925811">
        <w:t>LCBD</w:t>
      </w:r>
      <w:r w:rsidRPr="00925811">
        <w:rPr>
          <w:rStyle w:val="Subscript"/>
        </w:rPr>
        <w:t>t</w:t>
      </w:r>
      <w:r w:rsidRPr="00925811">
        <w:tab/>
        <w:t>means the legacy COVID-19 bad debt adjustment term and is derived in accordance with Part J;</w:t>
      </w:r>
    </w:p>
    <w:p w14:paraId="0A4DE12B" w14:textId="77777777" w:rsidR="001A2306" w:rsidRPr="00925811" w:rsidRDefault="001A2306" w:rsidP="001A2306">
      <w:pPr>
        <w:pStyle w:val="NumberedNormal"/>
      </w:pPr>
      <w:r w:rsidRPr="00925811">
        <w:t>For Regulatory Years commencing on or after 1 April 2026 the value of LPT</w:t>
      </w:r>
      <w:r w:rsidRPr="00925811">
        <w:rPr>
          <w:rStyle w:val="Subscript"/>
        </w:rPr>
        <w:t>t</w:t>
      </w:r>
      <w:r w:rsidRPr="00925811">
        <w:t xml:space="preserve"> is zero.</w:t>
      </w:r>
    </w:p>
    <w:p w14:paraId="68C3E9AA" w14:textId="77777777" w:rsidR="001A2306" w:rsidRPr="00925811" w:rsidRDefault="001A2306" w:rsidP="001A2306">
      <w:pPr>
        <w:pStyle w:val="Heading3"/>
      </w:pPr>
      <w:r w:rsidRPr="00925811">
        <w:t>Formula for calculating the legacy licence fee adjustment term (LLF</w:t>
      </w:r>
      <w:r w:rsidRPr="00925811">
        <w:rPr>
          <w:rStyle w:val="Subscript"/>
        </w:rPr>
        <w:t>t</w:t>
      </w:r>
      <w:r w:rsidRPr="00925811">
        <w:t>)</w:t>
      </w:r>
    </w:p>
    <w:p w14:paraId="3EE7FDB1" w14:textId="77777777" w:rsidR="001A2306" w:rsidRPr="00925811" w:rsidRDefault="001A2306" w:rsidP="001A2306">
      <w:pPr>
        <w:pStyle w:val="NumberedNormal"/>
      </w:pPr>
      <w:r w:rsidRPr="00925811">
        <w:t>For</w:t>
      </w:r>
      <w:r w:rsidRPr="00925811" w:rsidDel="007D67AB">
        <w:t xml:space="preserve"> </w:t>
      </w:r>
      <w:r w:rsidRPr="00925811">
        <w:t>Regulatory Years commencing on 1 April 2023 and 1 April 2024, the value of LLF</w:t>
      </w:r>
      <w:r w:rsidRPr="00925811">
        <w:rPr>
          <w:rStyle w:val="Subscript"/>
        </w:rPr>
        <w:t>t</w:t>
      </w:r>
      <w:r w:rsidRPr="00925811">
        <w:t xml:space="preserve"> is derived in accordance with the following formula:</w:t>
      </w:r>
    </w:p>
    <w:p w14:paraId="64FC4E75" w14:textId="77777777" w:rsidR="001A2306" w:rsidRPr="00925811" w:rsidRDefault="00883AC9" w:rsidP="001A2306">
      <m:oMathPara>
        <m:oMath>
          <m:sSub>
            <m:sSubPr>
              <m:ctrlPr>
                <w:rPr>
                  <w:rFonts w:ascii="Cambria Math" w:hAnsi="Cambria Math"/>
                </w:rPr>
              </m:ctrlPr>
            </m:sSubPr>
            <m:e>
              <m:r>
                <w:rPr>
                  <w:rFonts w:ascii="Cambria Math" w:hAnsi="Cambria Math"/>
                </w:rPr>
                <m:t>LLF</m:t>
              </m:r>
            </m:e>
            <m:sub>
              <m:r>
                <w:rPr>
                  <w:rFonts w:ascii="Cambria Math" w:hAnsi="Cambria Math"/>
                </w:rPr>
                <m:t>t</m:t>
              </m:r>
            </m:sub>
          </m:sSub>
          <m:r>
            <w:rPr>
              <w:rFonts w:ascii="Cambria Math" w:hAnsi="Cambria Math"/>
            </w:rPr>
            <m:t>=</m:t>
          </m:r>
          <m:d>
            <m:dPr>
              <m:begChr m:val="["/>
              <m:endChr m:val="]"/>
              <m:ctrlPr>
                <w:rPr>
                  <w:rFonts w:ascii="Cambria Math" w:hAnsi="Cambria Math"/>
                </w:rPr>
              </m:ctrlPr>
            </m:dPr>
            <m:e>
              <m:f>
                <m:fPr>
                  <m:ctrlPr>
                    <w:rPr>
                      <w:rFonts w:ascii="Cambria Math" w:hAnsi="Cambria Math"/>
                    </w:rPr>
                  </m:ctrlPr>
                </m:fPr>
                <m:num>
                  <m:sSub>
                    <m:sSubPr>
                      <m:ctrlPr>
                        <w:rPr>
                          <w:rFonts w:ascii="Cambria Math" w:hAnsi="Cambria Math"/>
                        </w:rPr>
                      </m:ctrlPr>
                    </m:sSubPr>
                    <m:e>
                      <m:r>
                        <w:rPr>
                          <w:rFonts w:ascii="Cambria Math" w:hAnsi="Cambria Math"/>
                        </w:rPr>
                        <m:t>LFA</m:t>
                      </m:r>
                    </m:e>
                    <m:sub>
                      <m:r>
                        <w:rPr>
                          <w:rFonts w:ascii="Cambria Math" w:hAnsi="Cambria Math"/>
                        </w:rPr>
                        <m:t>t-2</m:t>
                      </m:r>
                    </m:sub>
                  </m:sSub>
                </m:num>
                <m:den>
                  <m:sSub>
                    <m:sSubPr>
                      <m:ctrlPr>
                        <w:rPr>
                          <w:rFonts w:ascii="Cambria Math" w:hAnsi="Cambria Math"/>
                        </w:rPr>
                      </m:ctrlPr>
                    </m:sSubPr>
                    <m:e>
                      <m:r>
                        <w:rPr>
                          <w:rFonts w:ascii="Cambria Math" w:hAnsi="Cambria Math"/>
                        </w:rPr>
                        <m:t>RPIA</m:t>
                      </m:r>
                    </m:e>
                    <m:sub>
                      <m:r>
                        <w:rPr>
                          <w:rFonts w:ascii="Cambria Math" w:hAnsi="Cambria Math"/>
                        </w:rPr>
                        <m:t>t-2</m:t>
                      </m:r>
                    </m:sub>
                  </m:sSub>
                </m:den>
              </m:f>
              <m:r>
                <w:rPr>
                  <w:rFonts w:ascii="Cambria Math" w:hAnsi="Cambria Math"/>
                </w:rPr>
                <m:t>-</m:t>
              </m:r>
              <m:sSub>
                <m:sSubPr>
                  <m:ctrlPr>
                    <w:rPr>
                      <w:rFonts w:ascii="Cambria Math" w:hAnsi="Cambria Math"/>
                    </w:rPr>
                  </m:ctrlPr>
                </m:sSubPr>
                <m:e>
                  <m:r>
                    <w:rPr>
                      <w:rFonts w:ascii="Cambria Math" w:hAnsi="Cambria Math"/>
                    </w:rPr>
                    <m:t>LFE</m:t>
                  </m:r>
                </m:e>
                <m:sub>
                  <m:r>
                    <w:rPr>
                      <w:rFonts w:ascii="Cambria Math" w:hAnsi="Cambria Math"/>
                    </w:rPr>
                    <m:t>t-2</m:t>
                  </m:r>
                </m:sub>
              </m:sSub>
            </m:e>
          </m:d>
          <m:r>
            <w:rPr>
              <w:rFonts w:ascii="Cambria Math" w:hAnsi="Cambria Math"/>
            </w:rPr>
            <m:t xml:space="preserve"> × </m:t>
          </m:r>
          <m:sSub>
            <m:sSubPr>
              <m:ctrlPr>
                <w:rPr>
                  <w:rFonts w:ascii="Cambria Math" w:hAnsi="Cambria Math"/>
                </w:rPr>
              </m:ctrlPr>
            </m:sSubPr>
            <m:e>
              <m:r>
                <w:rPr>
                  <w:rFonts w:ascii="Cambria Math" w:hAnsi="Cambria Math"/>
                </w:rPr>
                <m:t>LPVF</m:t>
              </m:r>
            </m:e>
            <m:sub>
              <m:r>
                <w:rPr>
                  <w:rFonts w:ascii="Cambria Math" w:hAnsi="Cambria Math"/>
                </w:rPr>
                <m:t>t-2</m:t>
              </m:r>
            </m:sub>
          </m:sSub>
          <m:r>
            <w:rPr>
              <w:rFonts w:ascii="Cambria Math" w:hAnsi="Cambria Math"/>
            </w:rPr>
            <m:t xml:space="preserve">× </m:t>
          </m:r>
          <m:sSub>
            <m:sSubPr>
              <m:ctrlPr>
                <w:rPr>
                  <w:rFonts w:ascii="Cambria Math" w:hAnsi="Cambria Math"/>
                </w:rPr>
              </m:ctrlPr>
            </m:sSubPr>
            <m:e>
              <m:r>
                <w:rPr>
                  <w:rFonts w:ascii="Cambria Math" w:hAnsi="Cambria Math"/>
                </w:rPr>
                <m:t>LPVF</m:t>
              </m:r>
            </m:e>
            <m:sub>
              <m:r>
                <w:rPr>
                  <w:rFonts w:ascii="Cambria Math" w:hAnsi="Cambria Math"/>
                </w:rPr>
                <m:t>t-1</m:t>
              </m:r>
            </m:sub>
          </m:sSub>
          <m:r>
            <w:rPr>
              <w:rFonts w:ascii="Cambria Math" w:hAnsi="Cambria Math"/>
            </w:rPr>
            <m:t xml:space="preserve">× </m:t>
          </m:r>
          <m:f>
            <m:fPr>
              <m:ctrlPr>
                <w:rPr>
                  <w:rFonts w:ascii="Cambria Math" w:hAnsi="Cambria Math"/>
                </w:rPr>
              </m:ctrlPr>
            </m:fPr>
            <m:num>
              <m:sSub>
                <m:sSubPr>
                  <m:ctrlPr>
                    <w:rPr>
                      <w:rFonts w:ascii="Cambria Math" w:hAnsi="Cambria Math"/>
                    </w:rPr>
                  </m:ctrlPr>
                </m:sSubPr>
                <m:e>
                  <m:r>
                    <w:rPr>
                      <w:rFonts w:ascii="Cambria Math" w:hAnsi="Cambria Math"/>
                    </w:rPr>
                    <m:t>PI</m:t>
                  </m:r>
                </m:e>
                <m:sub>
                  <m:r>
                    <w:rPr>
                      <w:rFonts w:ascii="Cambria Math" w:hAnsi="Cambria Math"/>
                    </w:rPr>
                    <m:t>t</m:t>
                  </m:r>
                </m:sub>
              </m:sSub>
            </m:num>
            <m:den>
              <m:sSub>
                <m:sSubPr>
                  <m:ctrlPr>
                    <w:rPr>
                      <w:rFonts w:ascii="Cambria Math" w:hAnsi="Cambria Math"/>
                    </w:rPr>
                  </m:ctrlPr>
                </m:sSubPr>
                <m:e>
                  <m:r>
                    <w:rPr>
                      <w:rFonts w:ascii="Cambria Math" w:hAnsi="Cambria Math"/>
                    </w:rPr>
                    <m:t>PI</m:t>
                  </m:r>
                </m:e>
                <m:sub>
                  <m:r>
                    <w:rPr>
                      <w:rFonts w:ascii="Cambria Math" w:hAnsi="Cambria Math"/>
                    </w:rPr>
                    <m:t>2012/13</m:t>
                  </m:r>
                </m:sub>
              </m:sSub>
            </m:den>
          </m:f>
        </m:oMath>
      </m:oMathPara>
    </w:p>
    <w:p w14:paraId="3E5AD291" w14:textId="77777777" w:rsidR="001A2306" w:rsidRPr="00925811" w:rsidRDefault="001A2306" w:rsidP="001A2306">
      <w:pPr>
        <w:pStyle w:val="FormulaDefinitions"/>
      </w:pPr>
      <w:r w:rsidRPr="00925811">
        <w:t>where:</w:t>
      </w:r>
    </w:p>
    <w:tbl>
      <w:tblPr>
        <w:tblStyle w:val="TableGridLight"/>
        <w:tblW w:w="8222" w:type="dxa"/>
        <w:tblLayout w:type="fixed"/>
        <w:tblLook w:val="04A0" w:firstRow="1" w:lastRow="0" w:firstColumn="1" w:lastColumn="0" w:noHBand="0" w:noVBand="1"/>
      </w:tblPr>
      <w:tblGrid>
        <w:gridCol w:w="1418"/>
        <w:gridCol w:w="6804"/>
      </w:tblGrid>
      <w:tr w:rsidR="001A2306" w:rsidRPr="00925811" w14:paraId="00D53C4B" w14:textId="77777777" w:rsidTr="00A75C46">
        <w:trPr>
          <w:cnfStyle w:val="100000000000" w:firstRow="1" w:lastRow="0" w:firstColumn="0" w:lastColumn="0" w:oddVBand="0" w:evenVBand="0" w:oddHBand="0"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1418" w:type="dxa"/>
          </w:tcPr>
          <w:p w14:paraId="3D4CEC61" w14:textId="77777777" w:rsidR="001A2306" w:rsidRPr="00925811" w:rsidRDefault="001A2306" w:rsidP="001A2306">
            <w:r w:rsidRPr="00925811">
              <w:t>LFA</w:t>
            </w:r>
            <w:r w:rsidRPr="00925811">
              <w:rPr>
                <w:rStyle w:val="Subscript"/>
              </w:rPr>
              <w:t>t-2</w:t>
            </w:r>
          </w:p>
        </w:tc>
        <w:tc>
          <w:tcPr>
            <w:tcW w:w="6804" w:type="dxa"/>
          </w:tcPr>
          <w:p w14:paraId="4B1507B3" w14:textId="77777777" w:rsidR="001A2306" w:rsidRPr="00925811" w:rsidRDefault="001A2306" w:rsidP="001A2306">
            <w:pPr>
              <w:cnfStyle w:val="100000000000" w:firstRow="1" w:lastRow="0" w:firstColumn="0" w:lastColumn="0" w:oddVBand="0" w:evenVBand="0" w:oddHBand="0" w:evenHBand="0" w:firstRowFirstColumn="0" w:firstRowLastColumn="0" w:lastRowFirstColumn="0" w:lastRowLastColumn="0"/>
            </w:pPr>
            <w:r w:rsidRPr="00925811">
              <w:t>has the value of LFA</w:t>
            </w:r>
            <w:r w:rsidRPr="00925811">
              <w:rPr>
                <w:rStyle w:val="Subscript"/>
              </w:rPr>
              <w:t>t-2</w:t>
            </w:r>
            <w:r w:rsidRPr="00925811">
              <w:t xml:space="preserve"> as derived in accordance with Part B of Charge Restriction Condition 2B (Calculation of Allowed Pass-Through Items) of this licence as in force on 31 March 2023;</w:t>
            </w:r>
          </w:p>
        </w:tc>
      </w:tr>
      <w:tr w:rsidR="001A2306" w:rsidRPr="00925811" w14:paraId="248D4A67"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0F76A9B1" w14:textId="77777777" w:rsidR="001A2306" w:rsidRPr="00925811" w:rsidRDefault="001A2306" w:rsidP="001A2306">
            <w:r w:rsidRPr="00925811">
              <w:t>LFE</w:t>
            </w:r>
            <w:r w:rsidRPr="00925811">
              <w:rPr>
                <w:rStyle w:val="Subscript"/>
              </w:rPr>
              <w:t>t-2</w:t>
            </w:r>
          </w:p>
        </w:tc>
        <w:tc>
          <w:tcPr>
            <w:tcW w:w="6804" w:type="dxa"/>
          </w:tcPr>
          <w:p w14:paraId="5658B7BA"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has the value of the LFE</w:t>
            </w:r>
            <w:r w:rsidRPr="00925811">
              <w:rPr>
                <w:rStyle w:val="Subscript"/>
              </w:rPr>
              <w:t>t-2</w:t>
            </w:r>
            <w:r w:rsidRPr="00925811">
              <w:t xml:space="preserve"> as derived in accordance with Part B of Charge Restriction Condition 2B of this licence as in force on 31 March 2023;</w:t>
            </w:r>
          </w:p>
        </w:tc>
      </w:tr>
      <w:tr w:rsidR="001A2306" w:rsidRPr="00925811" w14:paraId="3B8D721C"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5B6C1BE5" w14:textId="77777777" w:rsidR="001A2306" w:rsidRPr="00925811" w:rsidRDefault="001A2306" w:rsidP="001A2306">
            <w:r w:rsidRPr="00925811">
              <w:t>RPIA</w:t>
            </w:r>
            <w:r w:rsidRPr="00925811">
              <w:rPr>
                <w:rStyle w:val="Subscript"/>
              </w:rPr>
              <w:t>t-2</w:t>
            </w:r>
          </w:p>
        </w:tc>
        <w:tc>
          <w:tcPr>
            <w:tcW w:w="6804" w:type="dxa"/>
          </w:tcPr>
          <w:p w14:paraId="5D770F29"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has the meaning given in Part C of Charge Restriction Condition 2A (Restriction of Allowed Distribution Network Revenue) of this licence as in force on 31 March 2023;</w:t>
            </w:r>
          </w:p>
        </w:tc>
      </w:tr>
      <w:tr w:rsidR="001A2306" w:rsidRPr="00925811" w14:paraId="1F3CE54A"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3C5F6A53" w14:textId="77777777" w:rsidR="001A2306" w:rsidRPr="00925811" w:rsidRDefault="001A2306" w:rsidP="001A2306">
            <w:r w:rsidRPr="00925811">
              <w:t>LPVF</w:t>
            </w:r>
            <w:r w:rsidRPr="00925811">
              <w:rPr>
                <w:rStyle w:val="Subscript"/>
              </w:rPr>
              <w:t>t</w:t>
            </w:r>
          </w:p>
        </w:tc>
        <w:tc>
          <w:tcPr>
            <w:tcW w:w="6804" w:type="dxa"/>
          </w:tcPr>
          <w:p w14:paraId="337EB6F0"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is derived in accordance with paragraph 7.4.7 of Special Condition 7.4 (Legacy incentive performance);</w:t>
            </w:r>
          </w:p>
        </w:tc>
      </w:tr>
      <w:tr w:rsidR="001A2306" w:rsidRPr="00925811" w14:paraId="371FA474"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7E350206" w14:textId="77777777" w:rsidR="001A2306" w:rsidRPr="00925811" w:rsidRDefault="001A2306" w:rsidP="001A2306">
            <w:r w:rsidRPr="00925811">
              <w:t>PI</w:t>
            </w:r>
            <w:r w:rsidRPr="00925811">
              <w:rPr>
                <w:rStyle w:val="Subscript"/>
              </w:rPr>
              <w:t>t</w:t>
            </w:r>
          </w:p>
        </w:tc>
        <w:tc>
          <w:tcPr>
            <w:tcW w:w="6804" w:type="dxa"/>
          </w:tcPr>
          <w:p w14:paraId="529B9E95"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is the price index derived in accordance with Part E of Special Condition 2.1; and</w:t>
            </w:r>
          </w:p>
        </w:tc>
      </w:tr>
      <w:tr w:rsidR="001A2306" w:rsidRPr="00925811" w14:paraId="0061CC0F"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53F4C650" w14:textId="77777777" w:rsidR="001A2306" w:rsidRPr="00925811" w:rsidRDefault="001A2306" w:rsidP="001A2306">
            <w:r w:rsidRPr="00925811">
              <w:t>PI</w:t>
            </w:r>
            <w:r w:rsidRPr="00925811">
              <w:rPr>
                <w:rStyle w:val="Subscript"/>
              </w:rPr>
              <w:t>2012/13</w:t>
            </w:r>
          </w:p>
        </w:tc>
        <w:tc>
          <w:tcPr>
            <w:tcW w:w="6804" w:type="dxa"/>
          </w:tcPr>
          <w:p w14:paraId="7068D289"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has the value of PI</w:t>
            </w:r>
            <w:r w:rsidRPr="00925811">
              <w:rPr>
                <w:rStyle w:val="Subscript"/>
              </w:rPr>
              <w:t>t</w:t>
            </w:r>
            <w:r w:rsidRPr="00925811">
              <w:t xml:space="preserve"> derived in accordance with Part E of Special Condition 2.1 for the Regulatory Year commencing on 1 April 2012.</w:t>
            </w:r>
          </w:p>
        </w:tc>
      </w:tr>
    </w:tbl>
    <w:p w14:paraId="42DDF959" w14:textId="77777777" w:rsidR="001A2306" w:rsidRPr="00925811" w:rsidRDefault="001A2306" w:rsidP="001A2306">
      <w:pPr>
        <w:pStyle w:val="NumberedNormal"/>
      </w:pPr>
      <w:r w:rsidRPr="00925811">
        <w:t>For Regulatory Years commencing on or after 1 April 2025, the value of LLF</w:t>
      </w:r>
      <w:r w:rsidRPr="00925811">
        <w:rPr>
          <w:rStyle w:val="Subscript"/>
        </w:rPr>
        <w:t>t</w:t>
      </w:r>
      <w:r w:rsidRPr="00925811">
        <w:t xml:space="preserve"> is zero.</w:t>
      </w:r>
    </w:p>
    <w:p w14:paraId="58B39104" w14:textId="77777777" w:rsidR="001A2306" w:rsidRPr="00925811" w:rsidRDefault="001A2306" w:rsidP="001A2306">
      <w:pPr>
        <w:pStyle w:val="Heading3"/>
      </w:pPr>
      <w:r w:rsidRPr="00925811">
        <w:t>Formula for calculating the legacy business rate adjustment term (LRB</w:t>
      </w:r>
      <w:r w:rsidRPr="00925811">
        <w:rPr>
          <w:rStyle w:val="Subscript"/>
        </w:rPr>
        <w:t>t</w:t>
      </w:r>
      <w:r w:rsidRPr="00925811">
        <w:t>)</w:t>
      </w:r>
    </w:p>
    <w:p w14:paraId="7BCF2BD4" w14:textId="77777777" w:rsidR="001A2306" w:rsidRPr="00925811" w:rsidRDefault="001A2306" w:rsidP="001A2306">
      <w:pPr>
        <w:pStyle w:val="NumberedNormal"/>
      </w:pPr>
      <w:r w:rsidRPr="00925811">
        <w:t>For</w:t>
      </w:r>
      <w:r w:rsidRPr="00925811" w:rsidDel="004724A5">
        <w:t xml:space="preserve"> </w:t>
      </w:r>
      <w:r w:rsidRPr="00925811">
        <w:t>Regulatory Years commencing on 1 April 2023 and 1 April 2024, the value of LRB</w:t>
      </w:r>
      <w:r w:rsidRPr="00925811">
        <w:rPr>
          <w:rStyle w:val="Subscript"/>
        </w:rPr>
        <w:t>t</w:t>
      </w:r>
      <w:r w:rsidRPr="00925811">
        <w:t xml:space="preserve"> is derived in accordance with the following formula:</w:t>
      </w:r>
    </w:p>
    <w:p w14:paraId="55D15B00" w14:textId="77777777" w:rsidR="001A2306" w:rsidRPr="00925811" w:rsidRDefault="00883AC9" w:rsidP="001A2306">
      <m:oMathPara>
        <m:oMath>
          <m:sSub>
            <m:sSubPr>
              <m:ctrlPr>
                <w:rPr>
                  <w:rFonts w:ascii="Cambria Math" w:hAnsi="Cambria Math"/>
                </w:rPr>
              </m:ctrlPr>
            </m:sSubPr>
            <m:e>
              <m:r>
                <w:rPr>
                  <w:rFonts w:ascii="Cambria Math" w:hAnsi="Cambria Math"/>
                </w:rPr>
                <m:t>LRB</m:t>
              </m:r>
            </m:e>
            <m:sub>
              <m:r>
                <w:rPr>
                  <w:rFonts w:ascii="Cambria Math" w:hAnsi="Cambria Math"/>
                </w:rPr>
                <m:t>t</m:t>
              </m:r>
            </m:sub>
          </m:sSub>
          <m:r>
            <w:rPr>
              <w:rFonts w:ascii="Cambria Math" w:hAnsi="Cambria Math"/>
            </w:rPr>
            <m:t>=</m:t>
          </m:r>
          <m:d>
            <m:dPr>
              <m:begChr m:val="["/>
              <m:endChr m:val="]"/>
              <m:ctrlPr>
                <w:rPr>
                  <w:rFonts w:ascii="Cambria Math" w:hAnsi="Cambria Math"/>
                </w:rPr>
              </m:ctrlPr>
            </m:dPr>
            <m:e>
              <m:f>
                <m:fPr>
                  <m:ctrlPr>
                    <w:rPr>
                      <w:rFonts w:ascii="Cambria Math" w:hAnsi="Cambria Math"/>
                    </w:rPr>
                  </m:ctrlPr>
                </m:fPr>
                <m:num>
                  <m:sSub>
                    <m:sSubPr>
                      <m:ctrlPr>
                        <w:rPr>
                          <w:rFonts w:ascii="Cambria Math" w:hAnsi="Cambria Math"/>
                        </w:rPr>
                      </m:ctrlPr>
                    </m:sSubPr>
                    <m:e>
                      <m:r>
                        <w:rPr>
                          <w:rFonts w:ascii="Cambria Math" w:hAnsi="Cambria Math"/>
                        </w:rPr>
                        <m:t>RBA</m:t>
                      </m:r>
                    </m:e>
                    <m:sub>
                      <m:r>
                        <w:rPr>
                          <w:rFonts w:ascii="Cambria Math" w:hAnsi="Cambria Math"/>
                        </w:rPr>
                        <m:t>t-2</m:t>
                      </m:r>
                    </m:sub>
                  </m:sSub>
                </m:num>
                <m:den>
                  <m:sSub>
                    <m:sSubPr>
                      <m:ctrlPr>
                        <w:rPr>
                          <w:rFonts w:ascii="Cambria Math" w:hAnsi="Cambria Math"/>
                        </w:rPr>
                      </m:ctrlPr>
                    </m:sSubPr>
                    <m:e>
                      <m:r>
                        <w:rPr>
                          <w:rFonts w:ascii="Cambria Math" w:hAnsi="Cambria Math"/>
                        </w:rPr>
                        <m:t>RPIA</m:t>
                      </m:r>
                    </m:e>
                    <m:sub>
                      <m:r>
                        <w:rPr>
                          <w:rFonts w:ascii="Cambria Math" w:hAnsi="Cambria Math"/>
                        </w:rPr>
                        <m:t>t-2</m:t>
                      </m:r>
                    </m:sub>
                  </m:sSub>
                </m:den>
              </m:f>
              <m:r>
                <w:rPr>
                  <w:rFonts w:ascii="Cambria Math" w:hAnsi="Cambria Math"/>
                </w:rPr>
                <m:t>-</m:t>
              </m:r>
              <m:sSub>
                <m:sSubPr>
                  <m:ctrlPr>
                    <w:rPr>
                      <w:rFonts w:ascii="Cambria Math" w:hAnsi="Cambria Math"/>
                    </w:rPr>
                  </m:ctrlPr>
                </m:sSubPr>
                <m:e>
                  <m:r>
                    <w:rPr>
                      <w:rFonts w:ascii="Cambria Math" w:hAnsi="Cambria Math"/>
                    </w:rPr>
                    <m:t>RBE</m:t>
                  </m:r>
                </m:e>
                <m:sub>
                  <m:r>
                    <w:rPr>
                      <w:rFonts w:ascii="Cambria Math" w:hAnsi="Cambria Math"/>
                    </w:rPr>
                    <m:t>t-2</m:t>
                  </m:r>
                </m:sub>
              </m:sSub>
            </m:e>
          </m:d>
          <m:r>
            <w:rPr>
              <w:rFonts w:ascii="Cambria Math" w:hAnsi="Cambria Math"/>
            </w:rPr>
            <m:t xml:space="preserve"> × </m:t>
          </m:r>
          <m:sSub>
            <m:sSubPr>
              <m:ctrlPr>
                <w:rPr>
                  <w:rFonts w:ascii="Cambria Math" w:hAnsi="Cambria Math"/>
                </w:rPr>
              </m:ctrlPr>
            </m:sSubPr>
            <m:e>
              <m:r>
                <w:rPr>
                  <w:rFonts w:ascii="Cambria Math" w:hAnsi="Cambria Math"/>
                </w:rPr>
                <m:t>LPVF</m:t>
              </m:r>
            </m:e>
            <m:sub>
              <m:r>
                <w:rPr>
                  <w:rFonts w:ascii="Cambria Math" w:hAnsi="Cambria Math"/>
                </w:rPr>
                <m:t>t-2</m:t>
              </m:r>
            </m:sub>
          </m:sSub>
          <m:r>
            <w:rPr>
              <w:rFonts w:ascii="Cambria Math" w:hAnsi="Cambria Math"/>
            </w:rPr>
            <m:t>×</m:t>
          </m:r>
          <m:sSub>
            <m:sSubPr>
              <m:ctrlPr>
                <w:rPr>
                  <w:rFonts w:ascii="Cambria Math" w:hAnsi="Cambria Math"/>
                </w:rPr>
              </m:ctrlPr>
            </m:sSubPr>
            <m:e>
              <m:r>
                <w:rPr>
                  <w:rFonts w:ascii="Cambria Math" w:hAnsi="Cambria Math"/>
                </w:rPr>
                <m:t>LPVF</m:t>
              </m:r>
            </m:e>
            <m:sub>
              <m:r>
                <w:rPr>
                  <w:rFonts w:ascii="Cambria Math" w:hAnsi="Cambria Math"/>
                </w:rPr>
                <m:t>t-1</m:t>
              </m:r>
            </m:sub>
          </m:sSub>
          <m:r>
            <w:rPr>
              <w:rFonts w:ascii="Cambria Math" w:hAnsi="Cambria Math"/>
            </w:rPr>
            <m:t xml:space="preserve">× </m:t>
          </m:r>
          <m:f>
            <m:fPr>
              <m:ctrlPr>
                <w:rPr>
                  <w:rFonts w:ascii="Cambria Math" w:hAnsi="Cambria Math"/>
                </w:rPr>
              </m:ctrlPr>
            </m:fPr>
            <m:num>
              <m:sSub>
                <m:sSubPr>
                  <m:ctrlPr>
                    <w:rPr>
                      <w:rFonts w:ascii="Cambria Math" w:hAnsi="Cambria Math"/>
                    </w:rPr>
                  </m:ctrlPr>
                </m:sSubPr>
                <m:e>
                  <m:r>
                    <w:rPr>
                      <w:rFonts w:ascii="Cambria Math" w:hAnsi="Cambria Math"/>
                    </w:rPr>
                    <m:t>PI</m:t>
                  </m:r>
                </m:e>
                <m:sub>
                  <m:r>
                    <w:rPr>
                      <w:rFonts w:ascii="Cambria Math" w:hAnsi="Cambria Math"/>
                    </w:rPr>
                    <m:t>t</m:t>
                  </m:r>
                </m:sub>
              </m:sSub>
            </m:num>
            <m:den>
              <m:sSub>
                <m:sSubPr>
                  <m:ctrlPr>
                    <w:rPr>
                      <w:rFonts w:ascii="Cambria Math" w:hAnsi="Cambria Math"/>
                    </w:rPr>
                  </m:ctrlPr>
                </m:sSubPr>
                <m:e>
                  <m:r>
                    <w:rPr>
                      <w:rFonts w:ascii="Cambria Math" w:hAnsi="Cambria Math"/>
                    </w:rPr>
                    <m:t>PI</m:t>
                  </m:r>
                </m:e>
                <m:sub>
                  <m:r>
                    <w:rPr>
                      <w:rFonts w:ascii="Cambria Math" w:hAnsi="Cambria Math"/>
                    </w:rPr>
                    <m:t>2012/13</m:t>
                  </m:r>
                </m:sub>
              </m:sSub>
            </m:den>
          </m:f>
        </m:oMath>
      </m:oMathPara>
    </w:p>
    <w:p w14:paraId="5B9CF9EC" w14:textId="77777777" w:rsidR="001A2306" w:rsidRPr="00925811" w:rsidRDefault="001A2306" w:rsidP="001A2306">
      <w:pPr>
        <w:pStyle w:val="FormulaDefinitions"/>
      </w:pPr>
      <w:r w:rsidRPr="00925811">
        <w:t>where:</w:t>
      </w:r>
    </w:p>
    <w:tbl>
      <w:tblPr>
        <w:tblStyle w:val="TableGridLight"/>
        <w:tblW w:w="8222" w:type="dxa"/>
        <w:tblLayout w:type="fixed"/>
        <w:tblLook w:val="04A0" w:firstRow="1" w:lastRow="0" w:firstColumn="1" w:lastColumn="0" w:noHBand="0" w:noVBand="1"/>
      </w:tblPr>
      <w:tblGrid>
        <w:gridCol w:w="1418"/>
        <w:gridCol w:w="6804"/>
      </w:tblGrid>
      <w:tr w:rsidR="001A2306" w:rsidRPr="00925811" w14:paraId="23522E08" w14:textId="77777777" w:rsidTr="00A75C46">
        <w:trPr>
          <w:cnfStyle w:val="100000000000" w:firstRow="1" w:lastRow="0" w:firstColumn="0" w:lastColumn="0" w:oddVBand="0" w:evenVBand="0" w:oddHBand="0"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1418" w:type="dxa"/>
          </w:tcPr>
          <w:p w14:paraId="302CB44B" w14:textId="77777777" w:rsidR="001A2306" w:rsidRPr="00925811" w:rsidRDefault="001A2306" w:rsidP="001A2306">
            <w:r w:rsidRPr="00925811">
              <w:t>RBA</w:t>
            </w:r>
            <w:r w:rsidRPr="00925811">
              <w:rPr>
                <w:rStyle w:val="Subscript"/>
              </w:rPr>
              <w:t>t-2</w:t>
            </w:r>
          </w:p>
        </w:tc>
        <w:tc>
          <w:tcPr>
            <w:tcW w:w="6804" w:type="dxa"/>
          </w:tcPr>
          <w:p w14:paraId="3E0D67C1" w14:textId="77777777" w:rsidR="001A2306" w:rsidRPr="00925811" w:rsidRDefault="001A2306" w:rsidP="001A2306">
            <w:pPr>
              <w:cnfStyle w:val="100000000000" w:firstRow="1" w:lastRow="0" w:firstColumn="0" w:lastColumn="0" w:oddVBand="0" w:evenVBand="0" w:oddHBand="0" w:evenHBand="0" w:firstRowFirstColumn="0" w:firstRowLastColumn="0" w:lastRowFirstColumn="0" w:lastRowLastColumn="0"/>
            </w:pPr>
            <w:r w:rsidRPr="00925811">
              <w:t>has the value of RBA</w:t>
            </w:r>
            <w:r w:rsidRPr="00925811">
              <w:rPr>
                <w:rStyle w:val="Subscript"/>
              </w:rPr>
              <w:t>t-2</w:t>
            </w:r>
            <w:r w:rsidRPr="00925811">
              <w:t xml:space="preserve"> as derived in accordance with Part C of Charge Restriction Condition 2B of this licence as in force on 31 March 2023;</w:t>
            </w:r>
          </w:p>
        </w:tc>
      </w:tr>
      <w:tr w:rsidR="001A2306" w:rsidRPr="00925811" w14:paraId="05829876"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22BCB75C" w14:textId="77777777" w:rsidR="001A2306" w:rsidRPr="00925811" w:rsidRDefault="001A2306" w:rsidP="001A2306">
            <w:r w:rsidRPr="00925811">
              <w:t>RBE</w:t>
            </w:r>
            <w:r w:rsidRPr="00925811">
              <w:rPr>
                <w:rStyle w:val="Subscript"/>
              </w:rPr>
              <w:t>t-2</w:t>
            </w:r>
          </w:p>
        </w:tc>
        <w:tc>
          <w:tcPr>
            <w:tcW w:w="6804" w:type="dxa"/>
          </w:tcPr>
          <w:p w14:paraId="3CD2FEB7"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has the value of the RBE</w:t>
            </w:r>
            <w:r w:rsidRPr="00925811">
              <w:rPr>
                <w:rStyle w:val="Subscript"/>
              </w:rPr>
              <w:t>t-2</w:t>
            </w:r>
            <w:r w:rsidRPr="00925811">
              <w:t xml:space="preserve"> as derived in accordance with Part C of Charge Restriction Condition 2B of this licence as in force on 31 March 2023;</w:t>
            </w:r>
          </w:p>
        </w:tc>
      </w:tr>
      <w:tr w:rsidR="001A2306" w:rsidRPr="00925811" w14:paraId="053ACA21"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7E1FA282" w14:textId="77777777" w:rsidR="001A2306" w:rsidRPr="00925811" w:rsidRDefault="001A2306" w:rsidP="001A2306">
            <w:r w:rsidRPr="00925811">
              <w:t>RPIA</w:t>
            </w:r>
            <w:r w:rsidRPr="00925811">
              <w:rPr>
                <w:rStyle w:val="Subscript"/>
              </w:rPr>
              <w:t>t-2</w:t>
            </w:r>
          </w:p>
        </w:tc>
        <w:tc>
          <w:tcPr>
            <w:tcW w:w="6804" w:type="dxa"/>
          </w:tcPr>
          <w:p w14:paraId="1EAA458C"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has the meaning given in Part C of Charge Restriction Condition 2A of this licence as in force on 31 March 2023;</w:t>
            </w:r>
          </w:p>
        </w:tc>
      </w:tr>
      <w:tr w:rsidR="001A2306" w:rsidRPr="00925811" w14:paraId="6C9D457A"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3B69054B" w14:textId="77777777" w:rsidR="001A2306" w:rsidRPr="00925811" w:rsidRDefault="001A2306" w:rsidP="001A2306">
            <w:r w:rsidRPr="00925811">
              <w:t>LPVF</w:t>
            </w:r>
            <w:r w:rsidRPr="00925811">
              <w:rPr>
                <w:rStyle w:val="Subscript"/>
              </w:rPr>
              <w:t>t</w:t>
            </w:r>
          </w:p>
        </w:tc>
        <w:tc>
          <w:tcPr>
            <w:tcW w:w="6804" w:type="dxa"/>
          </w:tcPr>
          <w:p w14:paraId="46FCD5A7"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is derived in accordance with paragraph 7.4.7 of Special Condition 7.4 (Legacy incentive performance);</w:t>
            </w:r>
          </w:p>
        </w:tc>
      </w:tr>
      <w:tr w:rsidR="001A2306" w:rsidRPr="00925811" w14:paraId="15628DC2"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687F430B" w14:textId="77777777" w:rsidR="001A2306" w:rsidRPr="00925811" w:rsidRDefault="001A2306" w:rsidP="001A2306">
            <w:r w:rsidRPr="00925811">
              <w:t>PI</w:t>
            </w:r>
            <w:r w:rsidRPr="00925811">
              <w:rPr>
                <w:rStyle w:val="Subscript"/>
              </w:rPr>
              <w:t>t</w:t>
            </w:r>
          </w:p>
        </w:tc>
        <w:tc>
          <w:tcPr>
            <w:tcW w:w="6804" w:type="dxa"/>
          </w:tcPr>
          <w:p w14:paraId="753BE239"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is the price index derived in accordance with Part E of Special Condition 2.1 (Revenue restriction); and</w:t>
            </w:r>
          </w:p>
        </w:tc>
      </w:tr>
      <w:tr w:rsidR="001A2306" w:rsidRPr="00925811" w14:paraId="0B6B8148"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00E5186F" w14:textId="77777777" w:rsidR="001A2306" w:rsidRPr="00925811" w:rsidRDefault="001A2306" w:rsidP="001A2306">
            <w:r w:rsidRPr="00925811">
              <w:t>PI</w:t>
            </w:r>
            <w:r w:rsidRPr="00925811">
              <w:rPr>
                <w:rStyle w:val="Subscript"/>
              </w:rPr>
              <w:t>2012/13</w:t>
            </w:r>
          </w:p>
        </w:tc>
        <w:tc>
          <w:tcPr>
            <w:tcW w:w="6804" w:type="dxa"/>
          </w:tcPr>
          <w:p w14:paraId="6FE6FC57"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has the value of PI</w:t>
            </w:r>
            <w:r w:rsidRPr="00925811">
              <w:rPr>
                <w:rStyle w:val="Subscript"/>
              </w:rPr>
              <w:t>t</w:t>
            </w:r>
            <w:r w:rsidRPr="00925811">
              <w:t xml:space="preserve"> derived in accordance with Part E of Special Condition 2.1 (Revenue restriction) for the Regulatory Year commencing on 1 April 2012.</w:t>
            </w:r>
          </w:p>
        </w:tc>
      </w:tr>
    </w:tbl>
    <w:p w14:paraId="364B66EC" w14:textId="77777777" w:rsidR="001A2306" w:rsidRPr="00925811" w:rsidRDefault="001A2306" w:rsidP="001A2306">
      <w:pPr>
        <w:pStyle w:val="NumberedNormal"/>
      </w:pPr>
      <w:r w:rsidRPr="00925811">
        <w:t>For Regulatory Years commencing on or after 1 April 2025, the value of LRB</w:t>
      </w:r>
      <w:r w:rsidRPr="00925811">
        <w:rPr>
          <w:rStyle w:val="Subscript"/>
        </w:rPr>
        <w:t>t</w:t>
      </w:r>
      <w:r w:rsidRPr="00925811">
        <w:t xml:space="preserve"> is zero.</w:t>
      </w:r>
    </w:p>
    <w:p w14:paraId="05B83551" w14:textId="77777777" w:rsidR="001A2306" w:rsidRPr="00925811" w:rsidRDefault="001A2306" w:rsidP="001A2306">
      <w:pPr>
        <w:pStyle w:val="Heading3"/>
      </w:pPr>
      <w:r w:rsidRPr="00925811">
        <w:t>Formula for calculating the legacy Transmission Connection Point Charges adjustment term (LTB</w:t>
      </w:r>
      <w:r w:rsidRPr="00925811">
        <w:rPr>
          <w:rStyle w:val="Subscript"/>
        </w:rPr>
        <w:t>t</w:t>
      </w:r>
      <w:r w:rsidRPr="00925811">
        <w:t>)</w:t>
      </w:r>
    </w:p>
    <w:p w14:paraId="06E22624" w14:textId="77777777" w:rsidR="001A2306" w:rsidRPr="00925811" w:rsidRDefault="001A2306" w:rsidP="001A2306">
      <w:pPr>
        <w:pStyle w:val="NumberedNormal"/>
      </w:pPr>
      <w:r w:rsidRPr="00925811">
        <w:t>For</w:t>
      </w:r>
      <w:r w:rsidRPr="00925811" w:rsidDel="00CB03E0">
        <w:t xml:space="preserve"> </w:t>
      </w:r>
      <w:r w:rsidRPr="00925811">
        <w:t>Regulatory Years commencing on 1 April 2023 and 1 April 2024, the value of LTB</w:t>
      </w:r>
      <w:r w:rsidRPr="00925811">
        <w:rPr>
          <w:rStyle w:val="Subscript"/>
        </w:rPr>
        <w:t>t</w:t>
      </w:r>
      <w:r w:rsidRPr="00925811">
        <w:t xml:space="preserve"> is derived in accordance with the following formula:</w:t>
      </w:r>
    </w:p>
    <w:p w14:paraId="2CDDF205" w14:textId="77777777" w:rsidR="001A2306" w:rsidRPr="00925811" w:rsidRDefault="00883AC9" w:rsidP="001A2306">
      <m:oMathPara>
        <m:oMath>
          <m:sSub>
            <m:sSubPr>
              <m:ctrlPr>
                <w:rPr>
                  <w:rFonts w:ascii="Cambria Math" w:hAnsi="Cambria Math"/>
                </w:rPr>
              </m:ctrlPr>
            </m:sSubPr>
            <m:e>
              <m:r>
                <w:rPr>
                  <w:rFonts w:ascii="Cambria Math" w:hAnsi="Cambria Math"/>
                </w:rPr>
                <m:t>LTB</m:t>
              </m:r>
            </m:e>
            <m:sub>
              <m:r>
                <w:rPr>
                  <w:rFonts w:ascii="Cambria Math" w:hAnsi="Cambria Math"/>
                </w:rPr>
                <m:t>t</m:t>
              </m:r>
            </m:sub>
          </m:sSub>
          <m:r>
            <w:rPr>
              <w:rFonts w:ascii="Cambria Math" w:hAnsi="Cambria Math"/>
            </w:rPr>
            <m:t>=</m:t>
          </m:r>
          <m:d>
            <m:dPr>
              <m:begChr m:val="["/>
              <m:endChr m:val="]"/>
              <m:ctrlPr>
                <w:rPr>
                  <w:rFonts w:ascii="Cambria Math" w:hAnsi="Cambria Math"/>
                </w:rPr>
              </m:ctrlPr>
            </m:dPr>
            <m:e>
              <m:f>
                <m:fPr>
                  <m:ctrlPr>
                    <w:rPr>
                      <w:rFonts w:ascii="Cambria Math" w:hAnsi="Cambria Math"/>
                    </w:rPr>
                  </m:ctrlPr>
                </m:fPr>
                <m:num>
                  <m:sSub>
                    <m:sSubPr>
                      <m:ctrlPr>
                        <w:rPr>
                          <w:rFonts w:ascii="Cambria Math" w:hAnsi="Cambria Math"/>
                        </w:rPr>
                      </m:ctrlPr>
                    </m:sSubPr>
                    <m:e>
                      <m:r>
                        <w:rPr>
                          <w:rFonts w:ascii="Cambria Math" w:hAnsi="Cambria Math"/>
                        </w:rPr>
                        <m:t>PTPA</m:t>
                      </m:r>
                    </m:e>
                    <m:sub>
                      <m:r>
                        <w:rPr>
                          <w:rFonts w:ascii="Cambria Math" w:hAnsi="Cambria Math"/>
                        </w:rPr>
                        <m:t>t-2</m:t>
                      </m:r>
                    </m:sub>
                  </m:sSub>
                </m:num>
                <m:den>
                  <m:sSub>
                    <m:sSubPr>
                      <m:ctrlPr>
                        <w:rPr>
                          <w:rFonts w:ascii="Cambria Math" w:hAnsi="Cambria Math"/>
                        </w:rPr>
                      </m:ctrlPr>
                    </m:sSubPr>
                    <m:e>
                      <m:r>
                        <w:rPr>
                          <w:rFonts w:ascii="Cambria Math" w:hAnsi="Cambria Math"/>
                        </w:rPr>
                        <m:t>RPIA</m:t>
                      </m:r>
                    </m:e>
                    <m:sub>
                      <m:r>
                        <w:rPr>
                          <w:rFonts w:ascii="Cambria Math" w:hAnsi="Cambria Math"/>
                        </w:rPr>
                        <m:t>t-2</m:t>
                      </m:r>
                    </m:sub>
                  </m:sSub>
                </m:den>
              </m:f>
              <m:r>
                <w:rPr>
                  <w:rFonts w:ascii="Cambria Math" w:hAnsi="Cambria Math"/>
                </w:rPr>
                <m:t>-</m:t>
              </m:r>
              <m:sSub>
                <m:sSubPr>
                  <m:ctrlPr>
                    <w:rPr>
                      <w:rFonts w:ascii="Cambria Math" w:hAnsi="Cambria Math"/>
                    </w:rPr>
                  </m:ctrlPr>
                </m:sSubPr>
                <m:e>
                  <m:r>
                    <w:rPr>
                      <w:rFonts w:ascii="Cambria Math" w:hAnsi="Cambria Math"/>
                    </w:rPr>
                    <m:t>PTPE</m:t>
                  </m:r>
                </m:e>
                <m:sub>
                  <m:r>
                    <w:rPr>
                      <w:rFonts w:ascii="Cambria Math" w:hAnsi="Cambria Math"/>
                    </w:rPr>
                    <m:t>t-2</m:t>
                  </m:r>
                </m:sub>
              </m:sSub>
            </m:e>
          </m:d>
          <m:r>
            <w:rPr>
              <w:rFonts w:ascii="Cambria Math" w:hAnsi="Cambria Math"/>
            </w:rPr>
            <m:t xml:space="preserve"> ×</m:t>
          </m:r>
          <m:sSub>
            <m:sSubPr>
              <m:ctrlPr>
                <w:rPr>
                  <w:rFonts w:ascii="Cambria Math" w:hAnsi="Cambria Math"/>
                </w:rPr>
              </m:ctrlPr>
            </m:sSubPr>
            <m:e>
              <m:r>
                <w:rPr>
                  <w:rFonts w:ascii="Cambria Math" w:hAnsi="Cambria Math"/>
                </w:rPr>
                <m:t>LPVF</m:t>
              </m:r>
            </m:e>
            <m:sub>
              <m:r>
                <w:rPr>
                  <w:rFonts w:ascii="Cambria Math" w:hAnsi="Cambria Math"/>
                </w:rPr>
                <m:t>t-2</m:t>
              </m:r>
            </m:sub>
          </m:sSub>
          <m:r>
            <w:rPr>
              <w:rFonts w:ascii="Cambria Math" w:hAnsi="Cambria Math"/>
            </w:rPr>
            <m:t xml:space="preserve">× </m:t>
          </m:r>
          <m:sSub>
            <m:sSubPr>
              <m:ctrlPr>
                <w:rPr>
                  <w:rFonts w:ascii="Cambria Math" w:hAnsi="Cambria Math"/>
                </w:rPr>
              </m:ctrlPr>
            </m:sSubPr>
            <m:e>
              <m:r>
                <w:rPr>
                  <w:rFonts w:ascii="Cambria Math" w:hAnsi="Cambria Math"/>
                </w:rPr>
                <m:t>LPVF</m:t>
              </m:r>
            </m:e>
            <m:sub>
              <m:r>
                <w:rPr>
                  <w:rFonts w:ascii="Cambria Math" w:hAnsi="Cambria Math"/>
                </w:rPr>
                <m:t>t-1</m:t>
              </m:r>
            </m:sub>
          </m:sSub>
          <m:r>
            <w:rPr>
              <w:rFonts w:ascii="Cambria Math" w:hAnsi="Cambria Math"/>
            </w:rPr>
            <m:t xml:space="preserve">× </m:t>
          </m:r>
          <m:f>
            <m:fPr>
              <m:ctrlPr>
                <w:rPr>
                  <w:rFonts w:ascii="Cambria Math" w:hAnsi="Cambria Math"/>
                </w:rPr>
              </m:ctrlPr>
            </m:fPr>
            <m:num>
              <m:sSub>
                <m:sSubPr>
                  <m:ctrlPr>
                    <w:rPr>
                      <w:rFonts w:ascii="Cambria Math" w:hAnsi="Cambria Math"/>
                    </w:rPr>
                  </m:ctrlPr>
                </m:sSubPr>
                <m:e>
                  <m:r>
                    <w:rPr>
                      <w:rFonts w:ascii="Cambria Math" w:hAnsi="Cambria Math"/>
                    </w:rPr>
                    <m:t>PI</m:t>
                  </m:r>
                </m:e>
                <m:sub>
                  <m:r>
                    <w:rPr>
                      <w:rFonts w:ascii="Cambria Math" w:hAnsi="Cambria Math"/>
                    </w:rPr>
                    <m:t>t</m:t>
                  </m:r>
                </m:sub>
              </m:sSub>
            </m:num>
            <m:den>
              <m:sSub>
                <m:sSubPr>
                  <m:ctrlPr>
                    <w:rPr>
                      <w:rFonts w:ascii="Cambria Math" w:hAnsi="Cambria Math"/>
                    </w:rPr>
                  </m:ctrlPr>
                </m:sSubPr>
                <m:e>
                  <m:r>
                    <w:rPr>
                      <w:rFonts w:ascii="Cambria Math" w:hAnsi="Cambria Math"/>
                    </w:rPr>
                    <m:t>PI</m:t>
                  </m:r>
                </m:e>
                <m:sub>
                  <m:r>
                    <w:rPr>
                      <w:rFonts w:ascii="Cambria Math" w:hAnsi="Cambria Math"/>
                    </w:rPr>
                    <m:t>2012/13</m:t>
                  </m:r>
                </m:sub>
              </m:sSub>
            </m:den>
          </m:f>
        </m:oMath>
      </m:oMathPara>
    </w:p>
    <w:p w14:paraId="599A7378" w14:textId="77777777" w:rsidR="001A2306" w:rsidRPr="00925811" w:rsidRDefault="001A2306" w:rsidP="001A2306">
      <w:pPr>
        <w:pStyle w:val="FormulaDefinitions"/>
      </w:pPr>
      <w:r w:rsidRPr="00925811">
        <w:t>where:</w:t>
      </w:r>
    </w:p>
    <w:tbl>
      <w:tblPr>
        <w:tblStyle w:val="TableGridLight"/>
        <w:tblW w:w="8222" w:type="dxa"/>
        <w:tblLayout w:type="fixed"/>
        <w:tblLook w:val="04A0" w:firstRow="1" w:lastRow="0" w:firstColumn="1" w:lastColumn="0" w:noHBand="0" w:noVBand="1"/>
      </w:tblPr>
      <w:tblGrid>
        <w:gridCol w:w="1418"/>
        <w:gridCol w:w="6804"/>
      </w:tblGrid>
      <w:tr w:rsidR="001A2306" w:rsidRPr="00925811" w14:paraId="68216215" w14:textId="77777777" w:rsidTr="00A75C46">
        <w:trPr>
          <w:cnfStyle w:val="100000000000" w:firstRow="1" w:lastRow="0" w:firstColumn="0" w:lastColumn="0" w:oddVBand="0" w:evenVBand="0" w:oddHBand="0"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1418" w:type="dxa"/>
          </w:tcPr>
          <w:p w14:paraId="154CB1A4" w14:textId="77777777" w:rsidR="001A2306" w:rsidRPr="00925811" w:rsidRDefault="001A2306" w:rsidP="001A2306">
            <w:r w:rsidRPr="00925811">
              <w:t>PTPA</w:t>
            </w:r>
            <w:r w:rsidRPr="00925811">
              <w:rPr>
                <w:rStyle w:val="Subscript"/>
              </w:rPr>
              <w:t>t-2</w:t>
            </w:r>
          </w:p>
        </w:tc>
        <w:tc>
          <w:tcPr>
            <w:tcW w:w="6804" w:type="dxa"/>
          </w:tcPr>
          <w:p w14:paraId="3A479B66" w14:textId="77777777" w:rsidR="001A2306" w:rsidRPr="00925811" w:rsidRDefault="001A2306" w:rsidP="001A2306">
            <w:pPr>
              <w:cnfStyle w:val="100000000000" w:firstRow="1" w:lastRow="0" w:firstColumn="0" w:lastColumn="0" w:oddVBand="0" w:evenVBand="0" w:oddHBand="0" w:evenHBand="0" w:firstRowFirstColumn="0" w:firstRowLastColumn="0" w:lastRowFirstColumn="0" w:lastRowLastColumn="0"/>
            </w:pPr>
            <w:r w:rsidRPr="00925811">
              <w:t>has the value of PTPA</w:t>
            </w:r>
            <w:r w:rsidRPr="00925811">
              <w:rPr>
                <w:rStyle w:val="Subscript"/>
              </w:rPr>
              <w:t>t-2</w:t>
            </w:r>
            <w:r w:rsidRPr="00925811">
              <w:t xml:space="preserve"> as derived in accordance with Part D of Charge Restriction Condition 2B of this licence as in force on 31 March 2023;</w:t>
            </w:r>
          </w:p>
        </w:tc>
      </w:tr>
      <w:tr w:rsidR="001A2306" w:rsidRPr="00925811" w14:paraId="63A8424A"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63BCAB26" w14:textId="77777777" w:rsidR="001A2306" w:rsidRPr="00925811" w:rsidRDefault="001A2306" w:rsidP="001A2306">
            <w:r w:rsidRPr="00925811">
              <w:t>PTPE</w:t>
            </w:r>
            <w:r w:rsidRPr="00925811">
              <w:rPr>
                <w:rStyle w:val="Subscript"/>
              </w:rPr>
              <w:t>t-2</w:t>
            </w:r>
          </w:p>
        </w:tc>
        <w:tc>
          <w:tcPr>
            <w:tcW w:w="6804" w:type="dxa"/>
          </w:tcPr>
          <w:p w14:paraId="57FEC3BE"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has the value of the PTPE</w:t>
            </w:r>
            <w:r w:rsidRPr="00925811">
              <w:rPr>
                <w:rStyle w:val="Subscript"/>
              </w:rPr>
              <w:t>t-2</w:t>
            </w:r>
            <w:r w:rsidRPr="00925811">
              <w:t xml:space="preserve"> as derived in accordance with Part D of Charge Restriction Condition 2B of this licence as in force on 31 March 2023;</w:t>
            </w:r>
          </w:p>
        </w:tc>
      </w:tr>
      <w:tr w:rsidR="001A2306" w:rsidRPr="00925811" w14:paraId="397FD705"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4903EACC" w14:textId="77777777" w:rsidR="001A2306" w:rsidRPr="00925811" w:rsidRDefault="001A2306" w:rsidP="001A2306">
            <w:r w:rsidRPr="00925811">
              <w:t>RPIA</w:t>
            </w:r>
            <w:r w:rsidRPr="00925811">
              <w:rPr>
                <w:rStyle w:val="Subscript"/>
              </w:rPr>
              <w:t>t-2</w:t>
            </w:r>
          </w:p>
        </w:tc>
        <w:tc>
          <w:tcPr>
            <w:tcW w:w="6804" w:type="dxa"/>
          </w:tcPr>
          <w:p w14:paraId="36536CC0"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has the meaning given in Part C of Charge Restriction Condition 2A of this licence as in force on 31 March 2023;</w:t>
            </w:r>
          </w:p>
        </w:tc>
      </w:tr>
      <w:tr w:rsidR="001A2306" w:rsidRPr="00925811" w14:paraId="2180612F"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7868A96A" w14:textId="77777777" w:rsidR="001A2306" w:rsidRPr="00925811" w:rsidRDefault="001A2306" w:rsidP="001A2306">
            <w:r w:rsidRPr="00925811">
              <w:t>LPVF</w:t>
            </w:r>
            <w:r w:rsidRPr="00925811">
              <w:rPr>
                <w:rStyle w:val="Subscript"/>
              </w:rPr>
              <w:t>t</w:t>
            </w:r>
          </w:p>
        </w:tc>
        <w:tc>
          <w:tcPr>
            <w:tcW w:w="6804" w:type="dxa"/>
          </w:tcPr>
          <w:p w14:paraId="6238361A" w14:textId="414CFE38"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 xml:space="preserve">has the value derived in accordance with paragraph </w:t>
            </w:r>
            <w:r w:rsidRPr="00925811">
              <w:fldChar w:fldCharType="begin"/>
            </w:r>
            <w:r w:rsidRPr="00925811">
              <w:instrText xml:space="preserve"> REF _Ref109900123 \r \h  \* MERGEFORMAT </w:instrText>
            </w:r>
            <w:r w:rsidRPr="00925811">
              <w:fldChar w:fldCharType="separate"/>
            </w:r>
            <w:r w:rsidR="004554A1">
              <w:t>7.4.7</w:t>
            </w:r>
            <w:r w:rsidRPr="00925811">
              <w:fldChar w:fldCharType="end"/>
            </w:r>
            <w:r w:rsidRPr="00925811">
              <w:t xml:space="preserve"> of Special Condition 7.4 (Legacy incentive performance);</w:t>
            </w:r>
          </w:p>
        </w:tc>
      </w:tr>
      <w:tr w:rsidR="001A2306" w:rsidRPr="00925811" w14:paraId="413B6092"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551D0477" w14:textId="77777777" w:rsidR="001A2306" w:rsidRPr="00925811" w:rsidRDefault="001A2306" w:rsidP="001A2306">
            <w:r w:rsidRPr="00925811">
              <w:t>PI</w:t>
            </w:r>
            <w:r w:rsidRPr="00925811">
              <w:rPr>
                <w:rStyle w:val="Subscript"/>
              </w:rPr>
              <w:t>t</w:t>
            </w:r>
          </w:p>
        </w:tc>
        <w:tc>
          <w:tcPr>
            <w:tcW w:w="6804" w:type="dxa"/>
          </w:tcPr>
          <w:p w14:paraId="55413281"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is the price index derived in accordance with Part E of Special Condition 2.1; and</w:t>
            </w:r>
          </w:p>
        </w:tc>
      </w:tr>
      <w:tr w:rsidR="001A2306" w:rsidRPr="00925811" w14:paraId="604B7C68"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1DF4957C" w14:textId="77777777" w:rsidR="001A2306" w:rsidRPr="00925811" w:rsidRDefault="001A2306" w:rsidP="001A2306">
            <w:r w:rsidRPr="00925811">
              <w:t>PI</w:t>
            </w:r>
            <w:r w:rsidRPr="00925811">
              <w:rPr>
                <w:rStyle w:val="Subscript"/>
              </w:rPr>
              <w:t>2012/13</w:t>
            </w:r>
          </w:p>
        </w:tc>
        <w:tc>
          <w:tcPr>
            <w:tcW w:w="6804" w:type="dxa"/>
          </w:tcPr>
          <w:p w14:paraId="4B1784B9"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has the value PI</w:t>
            </w:r>
            <w:r w:rsidRPr="00925811">
              <w:rPr>
                <w:rStyle w:val="Subscript"/>
              </w:rPr>
              <w:t>t</w:t>
            </w:r>
            <w:r w:rsidRPr="00925811">
              <w:t xml:space="preserve"> derived in accordance with Part E of Special Condition 2.1 for the Regulatory Year commencing on 1 April 2012.</w:t>
            </w:r>
          </w:p>
        </w:tc>
      </w:tr>
    </w:tbl>
    <w:p w14:paraId="4AF07B65" w14:textId="77777777" w:rsidR="001A2306" w:rsidRPr="00925811" w:rsidRDefault="001A2306" w:rsidP="001A2306">
      <w:pPr>
        <w:pStyle w:val="NumberedNormal"/>
      </w:pPr>
      <w:r w:rsidRPr="00925811">
        <w:t>For Regulatory Years commencing on or after 1 April 2025, the value of LTB</w:t>
      </w:r>
      <w:r w:rsidRPr="00925811">
        <w:rPr>
          <w:rStyle w:val="Subscript"/>
        </w:rPr>
        <w:t>t</w:t>
      </w:r>
      <w:r w:rsidRPr="00925811">
        <w:t xml:space="preserve"> is zero.</w:t>
      </w:r>
    </w:p>
    <w:p w14:paraId="06BAB4D3" w14:textId="77777777" w:rsidR="001A2306" w:rsidRPr="00925811" w:rsidRDefault="001A2306" w:rsidP="001A2306">
      <w:pPr>
        <w:pStyle w:val="Heading3"/>
      </w:pPr>
      <w:r w:rsidRPr="00925811">
        <w:t>Formula for calculating the legacy Smart Meter Communication Licensee adjustment term (LSMC</w:t>
      </w:r>
      <w:r w:rsidRPr="00925811">
        <w:rPr>
          <w:rStyle w:val="Subscript"/>
        </w:rPr>
        <w:t>t</w:t>
      </w:r>
      <w:r w:rsidRPr="00925811">
        <w:t>)</w:t>
      </w:r>
    </w:p>
    <w:p w14:paraId="43B7C20B" w14:textId="77777777" w:rsidR="001A2306" w:rsidRPr="00925811" w:rsidRDefault="001A2306" w:rsidP="001A2306">
      <w:pPr>
        <w:pStyle w:val="NumberedNormal"/>
      </w:pPr>
      <w:r w:rsidRPr="00925811">
        <w:t>For</w:t>
      </w:r>
      <w:r w:rsidRPr="00925811" w:rsidDel="00CB03E0">
        <w:t xml:space="preserve"> </w:t>
      </w:r>
      <w:r w:rsidRPr="00925811">
        <w:t>Regulatory Years commencing on 1 April 2023 and 1 April 2024, the value of LSMC</w:t>
      </w:r>
      <w:r w:rsidRPr="00925811">
        <w:rPr>
          <w:rStyle w:val="Subscript"/>
        </w:rPr>
        <w:t>t</w:t>
      </w:r>
      <w:r w:rsidRPr="00925811">
        <w:t xml:space="preserve"> is derived in accordance with the following formula:</w:t>
      </w:r>
    </w:p>
    <w:p w14:paraId="7B9BED18" w14:textId="77777777" w:rsidR="001A2306" w:rsidRPr="00925811" w:rsidRDefault="00883AC9" w:rsidP="001A2306">
      <m:oMathPara>
        <m:oMath>
          <m:sSub>
            <m:sSubPr>
              <m:ctrlPr>
                <w:rPr>
                  <w:rFonts w:ascii="Cambria Math" w:hAnsi="Cambria Math"/>
                </w:rPr>
              </m:ctrlPr>
            </m:sSubPr>
            <m:e>
              <m:r>
                <w:rPr>
                  <w:rFonts w:ascii="Cambria Math" w:hAnsi="Cambria Math"/>
                </w:rPr>
                <m:t>LSMC</m:t>
              </m:r>
            </m:e>
            <m:sub>
              <m:r>
                <w:rPr>
                  <w:rFonts w:ascii="Cambria Math" w:hAnsi="Cambria Math"/>
                </w:rPr>
                <m:t>t</m:t>
              </m:r>
            </m:sub>
          </m:sSub>
          <m:r>
            <w:rPr>
              <w:rFonts w:ascii="Cambria Math" w:hAnsi="Cambria Math"/>
            </w:rPr>
            <m:t>=</m:t>
          </m:r>
          <m:d>
            <m:dPr>
              <m:begChr m:val="["/>
              <m:endChr m:val="]"/>
              <m:ctrlPr>
                <w:rPr>
                  <w:rFonts w:ascii="Cambria Math" w:hAnsi="Cambria Math"/>
                </w:rPr>
              </m:ctrlPr>
            </m:dPr>
            <m:e>
              <m:f>
                <m:fPr>
                  <m:ctrlPr>
                    <w:rPr>
                      <w:rFonts w:ascii="Cambria Math" w:hAnsi="Cambria Math"/>
                    </w:rPr>
                  </m:ctrlPr>
                </m:fPr>
                <m:num>
                  <m:sSub>
                    <m:sSubPr>
                      <m:ctrlPr>
                        <w:rPr>
                          <w:rFonts w:ascii="Cambria Math" w:hAnsi="Cambria Math"/>
                        </w:rPr>
                      </m:ctrlPr>
                    </m:sSubPr>
                    <m:e>
                      <m:r>
                        <w:rPr>
                          <w:rFonts w:ascii="Cambria Math" w:hAnsi="Cambria Math"/>
                        </w:rPr>
                        <m:t>SMCA</m:t>
                      </m:r>
                    </m:e>
                    <m:sub>
                      <m:r>
                        <w:rPr>
                          <w:rFonts w:ascii="Cambria Math" w:hAnsi="Cambria Math"/>
                        </w:rPr>
                        <m:t>t-2</m:t>
                      </m:r>
                    </m:sub>
                  </m:sSub>
                </m:num>
                <m:den>
                  <m:sSub>
                    <m:sSubPr>
                      <m:ctrlPr>
                        <w:rPr>
                          <w:rFonts w:ascii="Cambria Math" w:hAnsi="Cambria Math"/>
                        </w:rPr>
                      </m:ctrlPr>
                    </m:sSubPr>
                    <m:e>
                      <m:r>
                        <w:rPr>
                          <w:rFonts w:ascii="Cambria Math" w:hAnsi="Cambria Math"/>
                        </w:rPr>
                        <m:t>RPIA</m:t>
                      </m:r>
                    </m:e>
                    <m:sub>
                      <m:r>
                        <w:rPr>
                          <w:rFonts w:ascii="Cambria Math" w:hAnsi="Cambria Math"/>
                        </w:rPr>
                        <m:t>t-2</m:t>
                      </m:r>
                    </m:sub>
                  </m:sSub>
                </m:den>
              </m:f>
              <m:r>
                <w:rPr>
                  <w:rFonts w:ascii="Cambria Math" w:hAnsi="Cambria Math"/>
                </w:rPr>
                <m:t>-</m:t>
              </m:r>
              <m:sSub>
                <m:sSubPr>
                  <m:ctrlPr>
                    <w:rPr>
                      <w:rFonts w:ascii="Cambria Math" w:hAnsi="Cambria Math"/>
                    </w:rPr>
                  </m:ctrlPr>
                </m:sSubPr>
                <m:e>
                  <m:r>
                    <w:rPr>
                      <w:rFonts w:ascii="Cambria Math" w:hAnsi="Cambria Math"/>
                    </w:rPr>
                    <m:t>SMCE</m:t>
                  </m:r>
                </m:e>
                <m:sub>
                  <m:r>
                    <w:rPr>
                      <w:rFonts w:ascii="Cambria Math" w:hAnsi="Cambria Math"/>
                    </w:rPr>
                    <m:t>t-2</m:t>
                  </m:r>
                </m:sub>
              </m:sSub>
            </m:e>
          </m:d>
          <m:r>
            <w:rPr>
              <w:rFonts w:ascii="Cambria Math" w:hAnsi="Cambria Math"/>
            </w:rPr>
            <m:t xml:space="preserve"> × </m:t>
          </m:r>
          <m:sSub>
            <m:sSubPr>
              <m:ctrlPr>
                <w:rPr>
                  <w:rFonts w:ascii="Cambria Math" w:hAnsi="Cambria Math"/>
                </w:rPr>
              </m:ctrlPr>
            </m:sSubPr>
            <m:e>
              <m:r>
                <w:rPr>
                  <w:rFonts w:ascii="Cambria Math" w:hAnsi="Cambria Math"/>
                </w:rPr>
                <m:t>LPVF</m:t>
              </m:r>
            </m:e>
            <m:sub>
              <m:r>
                <w:rPr>
                  <w:rFonts w:ascii="Cambria Math" w:hAnsi="Cambria Math"/>
                </w:rPr>
                <m:t>t-2</m:t>
              </m:r>
            </m:sub>
          </m:sSub>
          <m:r>
            <w:rPr>
              <w:rFonts w:ascii="Cambria Math" w:hAnsi="Cambria Math"/>
            </w:rPr>
            <m:t xml:space="preserve">× </m:t>
          </m:r>
          <m:sSub>
            <m:sSubPr>
              <m:ctrlPr>
                <w:rPr>
                  <w:rFonts w:ascii="Cambria Math" w:hAnsi="Cambria Math"/>
                </w:rPr>
              </m:ctrlPr>
            </m:sSubPr>
            <m:e>
              <m:r>
                <w:rPr>
                  <w:rFonts w:ascii="Cambria Math" w:hAnsi="Cambria Math"/>
                </w:rPr>
                <m:t>LPVF</m:t>
              </m:r>
            </m:e>
            <m:sub>
              <m:r>
                <w:rPr>
                  <w:rFonts w:ascii="Cambria Math" w:hAnsi="Cambria Math"/>
                </w:rPr>
                <m:t>t-1</m:t>
              </m:r>
            </m:sub>
          </m:sSub>
          <m:r>
            <w:rPr>
              <w:rFonts w:ascii="Cambria Math" w:hAnsi="Cambria Math"/>
            </w:rPr>
            <m:t xml:space="preserve">× </m:t>
          </m:r>
          <m:f>
            <m:fPr>
              <m:ctrlPr>
                <w:rPr>
                  <w:rFonts w:ascii="Cambria Math" w:hAnsi="Cambria Math"/>
                </w:rPr>
              </m:ctrlPr>
            </m:fPr>
            <m:num>
              <m:sSub>
                <m:sSubPr>
                  <m:ctrlPr>
                    <w:rPr>
                      <w:rFonts w:ascii="Cambria Math" w:hAnsi="Cambria Math"/>
                    </w:rPr>
                  </m:ctrlPr>
                </m:sSubPr>
                <m:e>
                  <m:r>
                    <w:rPr>
                      <w:rFonts w:ascii="Cambria Math" w:hAnsi="Cambria Math"/>
                    </w:rPr>
                    <m:t>PI</m:t>
                  </m:r>
                </m:e>
                <m:sub>
                  <m:r>
                    <w:rPr>
                      <w:rFonts w:ascii="Cambria Math" w:hAnsi="Cambria Math"/>
                    </w:rPr>
                    <m:t>t</m:t>
                  </m:r>
                </m:sub>
              </m:sSub>
            </m:num>
            <m:den>
              <m:sSub>
                <m:sSubPr>
                  <m:ctrlPr>
                    <w:rPr>
                      <w:rFonts w:ascii="Cambria Math" w:hAnsi="Cambria Math"/>
                    </w:rPr>
                  </m:ctrlPr>
                </m:sSubPr>
                <m:e>
                  <m:r>
                    <w:rPr>
                      <w:rFonts w:ascii="Cambria Math" w:hAnsi="Cambria Math"/>
                    </w:rPr>
                    <m:t>PI</m:t>
                  </m:r>
                </m:e>
                <m:sub>
                  <m:r>
                    <w:rPr>
                      <w:rFonts w:ascii="Cambria Math" w:hAnsi="Cambria Math"/>
                    </w:rPr>
                    <m:t>2012/13</m:t>
                  </m:r>
                </m:sub>
              </m:sSub>
            </m:den>
          </m:f>
        </m:oMath>
      </m:oMathPara>
    </w:p>
    <w:p w14:paraId="27E3AE67" w14:textId="77777777" w:rsidR="001A2306" w:rsidRPr="00925811" w:rsidRDefault="001A2306" w:rsidP="001A2306">
      <w:pPr>
        <w:pStyle w:val="FormulaDefinitions"/>
      </w:pPr>
      <w:r w:rsidRPr="00925811">
        <w:t>where:</w:t>
      </w:r>
    </w:p>
    <w:tbl>
      <w:tblPr>
        <w:tblStyle w:val="TableGridLight"/>
        <w:tblW w:w="8222" w:type="dxa"/>
        <w:tblLayout w:type="fixed"/>
        <w:tblLook w:val="04A0" w:firstRow="1" w:lastRow="0" w:firstColumn="1" w:lastColumn="0" w:noHBand="0" w:noVBand="1"/>
      </w:tblPr>
      <w:tblGrid>
        <w:gridCol w:w="1418"/>
        <w:gridCol w:w="6804"/>
      </w:tblGrid>
      <w:tr w:rsidR="001A2306" w:rsidRPr="00925811" w14:paraId="1B215BAF" w14:textId="77777777" w:rsidTr="00A75C46">
        <w:trPr>
          <w:cnfStyle w:val="100000000000" w:firstRow="1" w:lastRow="0" w:firstColumn="0" w:lastColumn="0" w:oddVBand="0" w:evenVBand="0" w:oddHBand="0"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1418" w:type="dxa"/>
          </w:tcPr>
          <w:p w14:paraId="64A6627C" w14:textId="77777777" w:rsidR="001A2306" w:rsidRPr="00925811" w:rsidRDefault="001A2306" w:rsidP="001A2306">
            <w:r w:rsidRPr="00925811">
              <w:t>SMCA</w:t>
            </w:r>
            <w:r w:rsidRPr="00925811">
              <w:rPr>
                <w:rStyle w:val="Subscript"/>
              </w:rPr>
              <w:t>t-2</w:t>
            </w:r>
          </w:p>
        </w:tc>
        <w:tc>
          <w:tcPr>
            <w:tcW w:w="6804" w:type="dxa"/>
          </w:tcPr>
          <w:p w14:paraId="5E1D0A4F" w14:textId="77777777" w:rsidR="001A2306" w:rsidRPr="00925811" w:rsidRDefault="001A2306" w:rsidP="001A2306">
            <w:pPr>
              <w:cnfStyle w:val="100000000000" w:firstRow="1" w:lastRow="0" w:firstColumn="0" w:lastColumn="0" w:oddVBand="0" w:evenVBand="0" w:oddHBand="0" w:evenHBand="0" w:firstRowFirstColumn="0" w:firstRowLastColumn="0" w:lastRowFirstColumn="0" w:lastRowLastColumn="0"/>
            </w:pPr>
            <w:r w:rsidRPr="00925811">
              <w:t>has the value of SMCA</w:t>
            </w:r>
            <w:r w:rsidRPr="00925811">
              <w:rPr>
                <w:rStyle w:val="Subscript"/>
              </w:rPr>
              <w:t>t-2</w:t>
            </w:r>
            <w:r w:rsidRPr="00925811">
              <w:t xml:space="preserve"> as derived in accordance with Part E of Charge Restriction Condition 2B of this licence as in force on 31 March 2023;</w:t>
            </w:r>
          </w:p>
        </w:tc>
      </w:tr>
      <w:tr w:rsidR="001A2306" w:rsidRPr="00925811" w14:paraId="786BE108"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69C6FA06" w14:textId="77777777" w:rsidR="001A2306" w:rsidRPr="00925811" w:rsidRDefault="001A2306" w:rsidP="001A2306">
            <w:r w:rsidRPr="00925811">
              <w:t>SMCE</w:t>
            </w:r>
            <w:r w:rsidRPr="00925811">
              <w:rPr>
                <w:rStyle w:val="Subscript"/>
              </w:rPr>
              <w:t>t-2</w:t>
            </w:r>
          </w:p>
        </w:tc>
        <w:tc>
          <w:tcPr>
            <w:tcW w:w="6804" w:type="dxa"/>
          </w:tcPr>
          <w:p w14:paraId="1172B3E4"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has the value of the SMCE</w:t>
            </w:r>
            <w:r w:rsidRPr="00925811">
              <w:rPr>
                <w:rStyle w:val="Subscript"/>
              </w:rPr>
              <w:t>t-2</w:t>
            </w:r>
            <w:r w:rsidRPr="00925811">
              <w:t xml:space="preserve"> as derived in accordance with Part E of Charge Restriction Condition 2B of this licence as in force on 31 March 2023;</w:t>
            </w:r>
          </w:p>
        </w:tc>
      </w:tr>
      <w:tr w:rsidR="001A2306" w:rsidRPr="00925811" w14:paraId="66BCAA6F"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5DA4DA61" w14:textId="77777777" w:rsidR="001A2306" w:rsidRPr="00925811" w:rsidRDefault="001A2306" w:rsidP="001A2306">
            <w:r w:rsidRPr="00925811">
              <w:t>RPIA</w:t>
            </w:r>
            <w:r w:rsidRPr="00925811">
              <w:rPr>
                <w:rStyle w:val="Subscript"/>
              </w:rPr>
              <w:t>t-2</w:t>
            </w:r>
          </w:p>
        </w:tc>
        <w:tc>
          <w:tcPr>
            <w:tcW w:w="6804" w:type="dxa"/>
          </w:tcPr>
          <w:p w14:paraId="185A996D"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has the meaning given in Part C of Charge Restriction Condition 2A of this licence as in force on 31 March 2023;</w:t>
            </w:r>
          </w:p>
        </w:tc>
      </w:tr>
      <w:tr w:rsidR="001A2306" w:rsidRPr="00925811" w14:paraId="0133DB95"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6EE35B3C" w14:textId="77777777" w:rsidR="001A2306" w:rsidRPr="00925811" w:rsidRDefault="001A2306" w:rsidP="001A2306">
            <w:r w:rsidRPr="00925811">
              <w:t>LPVF</w:t>
            </w:r>
            <w:r w:rsidRPr="00925811">
              <w:rPr>
                <w:rStyle w:val="Subscript"/>
              </w:rPr>
              <w:t>t</w:t>
            </w:r>
          </w:p>
        </w:tc>
        <w:tc>
          <w:tcPr>
            <w:tcW w:w="6804" w:type="dxa"/>
          </w:tcPr>
          <w:p w14:paraId="232FF0C1"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is derived in accordance with paragraph 7.4.7 of Special Condition 7.4 (Legacy incentive performance);</w:t>
            </w:r>
          </w:p>
        </w:tc>
      </w:tr>
      <w:tr w:rsidR="001A2306" w:rsidRPr="00925811" w14:paraId="13856D76"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3D7B90D6" w14:textId="77777777" w:rsidR="001A2306" w:rsidRPr="00925811" w:rsidRDefault="001A2306" w:rsidP="001A2306">
            <w:r w:rsidRPr="00925811">
              <w:t>PI</w:t>
            </w:r>
            <w:r w:rsidRPr="00925811">
              <w:rPr>
                <w:rStyle w:val="Subscript"/>
              </w:rPr>
              <w:t>t</w:t>
            </w:r>
          </w:p>
        </w:tc>
        <w:tc>
          <w:tcPr>
            <w:tcW w:w="6804" w:type="dxa"/>
          </w:tcPr>
          <w:p w14:paraId="487033F1"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is the price index derived in accordance with Part E of Special Condition 2.1; and</w:t>
            </w:r>
          </w:p>
        </w:tc>
      </w:tr>
      <w:tr w:rsidR="001A2306" w:rsidRPr="00925811" w14:paraId="759405BA"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00C4F13B" w14:textId="77777777" w:rsidR="001A2306" w:rsidRPr="00925811" w:rsidRDefault="001A2306" w:rsidP="001A2306">
            <w:r w:rsidRPr="00925811">
              <w:t>PI</w:t>
            </w:r>
            <w:r w:rsidRPr="00925811">
              <w:rPr>
                <w:rStyle w:val="Subscript"/>
              </w:rPr>
              <w:t>2012/13</w:t>
            </w:r>
          </w:p>
        </w:tc>
        <w:tc>
          <w:tcPr>
            <w:tcW w:w="6804" w:type="dxa"/>
          </w:tcPr>
          <w:p w14:paraId="1E67221A"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has the value of PI</w:t>
            </w:r>
            <w:r w:rsidRPr="00925811">
              <w:rPr>
                <w:rStyle w:val="Subscript"/>
              </w:rPr>
              <w:t>t</w:t>
            </w:r>
            <w:r w:rsidRPr="00925811">
              <w:t xml:space="preserve"> derived in accordance with Part E of Special Condition 2.1 for the Regulatory Year commencing on 1 April 2012.</w:t>
            </w:r>
          </w:p>
        </w:tc>
      </w:tr>
    </w:tbl>
    <w:p w14:paraId="4AACA472" w14:textId="77777777" w:rsidR="001A2306" w:rsidRPr="00925811" w:rsidRDefault="001A2306" w:rsidP="001A2306">
      <w:pPr>
        <w:pStyle w:val="NumberedNormal"/>
      </w:pPr>
      <w:r w:rsidRPr="00925811">
        <w:t>For Regulatory Years commencing on or after 1 April 2025, the value of LSMC</w:t>
      </w:r>
      <w:r w:rsidRPr="00925811">
        <w:rPr>
          <w:rStyle w:val="Subscript"/>
        </w:rPr>
        <w:t>t</w:t>
      </w:r>
      <w:r w:rsidRPr="00925811">
        <w:t xml:space="preserve"> is zero.</w:t>
      </w:r>
    </w:p>
    <w:p w14:paraId="5C2D92FD" w14:textId="77777777" w:rsidR="001A2306" w:rsidRPr="00925811" w:rsidRDefault="001A2306" w:rsidP="001A2306">
      <w:pPr>
        <w:pStyle w:val="Heading3"/>
      </w:pPr>
      <w:r w:rsidRPr="00925811">
        <w:t>Formula for calculating the</w:t>
      </w:r>
      <w:r w:rsidRPr="00925811" w:rsidDel="00CB03E0">
        <w:t xml:space="preserve"> </w:t>
      </w:r>
      <w:r w:rsidRPr="00925811">
        <w:t>legacy Smart Meter Information Technology Costs adjustment term (LSMIT</w:t>
      </w:r>
      <w:r w:rsidRPr="00925811">
        <w:rPr>
          <w:rStyle w:val="Subscript"/>
        </w:rPr>
        <w:t>t</w:t>
      </w:r>
      <w:r w:rsidRPr="00925811">
        <w:t>)</w:t>
      </w:r>
    </w:p>
    <w:p w14:paraId="5B6CCB20" w14:textId="77777777" w:rsidR="001A2306" w:rsidRPr="00925811" w:rsidRDefault="001A2306" w:rsidP="001A2306">
      <w:pPr>
        <w:pStyle w:val="NumberedNormal"/>
      </w:pPr>
      <w:r w:rsidRPr="00925811">
        <w:t>For</w:t>
      </w:r>
      <w:r w:rsidRPr="00925811" w:rsidDel="00CB03E0">
        <w:t xml:space="preserve"> </w:t>
      </w:r>
      <w:r w:rsidRPr="00925811">
        <w:t>Regulatory Years commencing on 1 April 2023 and 1 April 2024, the value of LSMIT</w:t>
      </w:r>
      <w:r w:rsidRPr="00925811">
        <w:rPr>
          <w:rStyle w:val="Subscript"/>
        </w:rPr>
        <w:t>t</w:t>
      </w:r>
      <w:r w:rsidRPr="00925811">
        <w:t xml:space="preserve"> is derived in accordance with the following formula:</w:t>
      </w:r>
    </w:p>
    <w:p w14:paraId="77B974F2" w14:textId="77777777" w:rsidR="001A2306" w:rsidRPr="00925811" w:rsidRDefault="00883AC9" w:rsidP="001A2306">
      <m:oMathPara>
        <m:oMath>
          <m:sSub>
            <m:sSubPr>
              <m:ctrlPr>
                <w:rPr>
                  <w:rFonts w:ascii="Cambria Math" w:hAnsi="Cambria Math"/>
                </w:rPr>
              </m:ctrlPr>
            </m:sSubPr>
            <m:e>
              <m:r>
                <w:rPr>
                  <w:rFonts w:ascii="Cambria Math" w:hAnsi="Cambria Math"/>
                </w:rPr>
                <m:t>LSMIT</m:t>
              </m:r>
            </m:e>
            <m:sub>
              <m:r>
                <w:rPr>
                  <w:rFonts w:ascii="Cambria Math" w:hAnsi="Cambria Math"/>
                </w:rPr>
                <m:t>t</m:t>
              </m:r>
            </m:sub>
          </m:sSub>
          <m:r>
            <w:rPr>
              <w:rFonts w:ascii="Cambria Math" w:hAnsi="Cambria Math"/>
            </w:rPr>
            <m:t>=</m:t>
          </m:r>
          <m:d>
            <m:dPr>
              <m:begChr m:val="["/>
              <m:endChr m:val="]"/>
              <m:ctrlPr>
                <w:rPr>
                  <w:rFonts w:ascii="Cambria Math" w:hAnsi="Cambria Math"/>
                </w:rPr>
              </m:ctrlPr>
            </m:dPr>
            <m:e>
              <m:f>
                <m:fPr>
                  <m:ctrlPr>
                    <w:rPr>
                      <w:rFonts w:ascii="Cambria Math" w:hAnsi="Cambria Math"/>
                    </w:rPr>
                  </m:ctrlPr>
                </m:fPr>
                <m:num>
                  <m:sSub>
                    <m:sSubPr>
                      <m:ctrlPr>
                        <w:rPr>
                          <w:rFonts w:ascii="Cambria Math" w:hAnsi="Cambria Math"/>
                        </w:rPr>
                      </m:ctrlPr>
                    </m:sSubPr>
                    <m:e>
                      <m:r>
                        <w:rPr>
                          <w:rFonts w:ascii="Cambria Math" w:hAnsi="Cambria Math"/>
                        </w:rPr>
                        <m:t>SMIA</m:t>
                      </m:r>
                    </m:e>
                    <m:sub>
                      <m:r>
                        <w:rPr>
                          <w:rFonts w:ascii="Cambria Math" w:hAnsi="Cambria Math"/>
                        </w:rPr>
                        <m:t>t-2</m:t>
                      </m:r>
                    </m:sub>
                  </m:sSub>
                </m:num>
                <m:den>
                  <m:sSub>
                    <m:sSubPr>
                      <m:ctrlPr>
                        <w:rPr>
                          <w:rFonts w:ascii="Cambria Math" w:hAnsi="Cambria Math"/>
                        </w:rPr>
                      </m:ctrlPr>
                    </m:sSubPr>
                    <m:e>
                      <m:r>
                        <w:rPr>
                          <w:rFonts w:ascii="Cambria Math" w:hAnsi="Cambria Math"/>
                        </w:rPr>
                        <m:t>RPIA</m:t>
                      </m:r>
                    </m:e>
                    <m:sub>
                      <m:r>
                        <w:rPr>
                          <w:rFonts w:ascii="Cambria Math" w:hAnsi="Cambria Math"/>
                        </w:rPr>
                        <m:t>t-2</m:t>
                      </m:r>
                    </m:sub>
                  </m:sSub>
                </m:den>
              </m:f>
              <m:r>
                <w:rPr>
                  <w:rFonts w:ascii="Cambria Math" w:hAnsi="Cambria Math"/>
                </w:rPr>
                <m:t>-</m:t>
              </m:r>
              <m:sSub>
                <m:sSubPr>
                  <m:ctrlPr>
                    <w:rPr>
                      <w:rFonts w:ascii="Cambria Math" w:hAnsi="Cambria Math"/>
                    </w:rPr>
                  </m:ctrlPr>
                </m:sSubPr>
                <m:e>
                  <m:r>
                    <w:rPr>
                      <w:rFonts w:ascii="Cambria Math" w:hAnsi="Cambria Math"/>
                    </w:rPr>
                    <m:t>SMIE</m:t>
                  </m:r>
                </m:e>
                <m:sub>
                  <m:r>
                    <w:rPr>
                      <w:rFonts w:ascii="Cambria Math" w:hAnsi="Cambria Math"/>
                    </w:rPr>
                    <m:t>t-2</m:t>
                  </m:r>
                </m:sub>
              </m:sSub>
            </m:e>
          </m:d>
          <m:r>
            <w:rPr>
              <w:rFonts w:ascii="Cambria Math" w:hAnsi="Cambria Math"/>
            </w:rPr>
            <m:t xml:space="preserve"> × </m:t>
          </m:r>
          <m:sSub>
            <m:sSubPr>
              <m:ctrlPr>
                <w:rPr>
                  <w:rFonts w:ascii="Cambria Math" w:hAnsi="Cambria Math"/>
                </w:rPr>
              </m:ctrlPr>
            </m:sSubPr>
            <m:e>
              <m:r>
                <w:rPr>
                  <w:rFonts w:ascii="Cambria Math" w:hAnsi="Cambria Math"/>
                </w:rPr>
                <m:t>LPVF</m:t>
              </m:r>
            </m:e>
            <m:sub>
              <m:r>
                <w:rPr>
                  <w:rFonts w:ascii="Cambria Math" w:hAnsi="Cambria Math"/>
                </w:rPr>
                <m:t>t-2</m:t>
              </m:r>
            </m:sub>
          </m:sSub>
          <m:r>
            <w:rPr>
              <w:rFonts w:ascii="Cambria Math" w:hAnsi="Cambria Math"/>
            </w:rPr>
            <m:t xml:space="preserve">× </m:t>
          </m:r>
          <m:sSub>
            <m:sSubPr>
              <m:ctrlPr>
                <w:rPr>
                  <w:rFonts w:ascii="Cambria Math" w:hAnsi="Cambria Math"/>
                </w:rPr>
              </m:ctrlPr>
            </m:sSubPr>
            <m:e>
              <m:r>
                <w:rPr>
                  <w:rFonts w:ascii="Cambria Math" w:hAnsi="Cambria Math"/>
                </w:rPr>
                <m:t>LPVF</m:t>
              </m:r>
            </m:e>
            <m:sub>
              <m:r>
                <w:rPr>
                  <w:rFonts w:ascii="Cambria Math" w:hAnsi="Cambria Math"/>
                </w:rPr>
                <m:t>t-1</m:t>
              </m:r>
            </m:sub>
          </m:sSub>
          <m:r>
            <w:rPr>
              <w:rFonts w:ascii="Cambria Math" w:hAnsi="Cambria Math"/>
            </w:rPr>
            <m:t xml:space="preserve">×  </m:t>
          </m:r>
          <m:f>
            <m:fPr>
              <m:ctrlPr>
                <w:rPr>
                  <w:rFonts w:ascii="Cambria Math" w:hAnsi="Cambria Math"/>
                </w:rPr>
              </m:ctrlPr>
            </m:fPr>
            <m:num>
              <m:sSub>
                <m:sSubPr>
                  <m:ctrlPr>
                    <w:rPr>
                      <w:rFonts w:ascii="Cambria Math" w:hAnsi="Cambria Math"/>
                    </w:rPr>
                  </m:ctrlPr>
                </m:sSubPr>
                <m:e>
                  <m:r>
                    <w:rPr>
                      <w:rFonts w:ascii="Cambria Math" w:hAnsi="Cambria Math"/>
                    </w:rPr>
                    <m:t>PI</m:t>
                  </m:r>
                </m:e>
                <m:sub>
                  <m:r>
                    <w:rPr>
                      <w:rFonts w:ascii="Cambria Math" w:hAnsi="Cambria Math"/>
                    </w:rPr>
                    <m:t>t</m:t>
                  </m:r>
                </m:sub>
              </m:sSub>
            </m:num>
            <m:den>
              <m:sSub>
                <m:sSubPr>
                  <m:ctrlPr>
                    <w:rPr>
                      <w:rFonts w:ascii="Cambria Math" w:hAnsi="Cambria Math"/>
                    </w:rPr>
                  </m:ctrlPr>
                </m:sSubPr>
                <m:e>
                  <m:r>
                    <w:rPr>
                      <w:rFonts w:ascii="Cambria Math" w:hAnsi="Cambria Math"/>
                    </w:rPr>
                    <m:t>PI</m:t>
                  </m:r>
                </m:e>
                <m:sub>
                  <m:r>
                    <w:rPr>
                      <w:rFonts w:ascii="Cambria Math" w:hAnsi="Cambria Math"/>
                    </w:rPr>
                    <m:t>2012/13</m:t>
                  </m:r>
                </m:sub>
              </m:sSub>
            </m:den>
          </m:f>
        </m:oMath>
      </m:oMathPara>
    </w:p>
    <w:p w14:paraId="20C85E74" w14:textId="77777777" w:rsidR="001A2306" w:rsidRPr="00925811" w:rsidRDefault="001A2306" w:rsidP="001A2306">
      <w:pPr>
        <w:pStyle w:val="FormulaDefinitions"/>
      </w:pPr>
      <w:r w:rsidRPr="00925811">
        <w:t>where:</w:t>
      </w:r>
    </w:p>
    <w:tbl>
      <w:tblPr>
        <w:tblStyle w:val="TableGridLight"/>
        <w:tblW w:w="8222" w:type="dxa"/>
        <w:tblLayout w:type="fixed"/>
        <w:tblLook w:val="04A0" w:firstRow="1" w:lastRow="0" w:firstColumn="1" w:lastColumn="0" w:noHBand="0" w:noVBand="1"/>
      </w:tblPr>
      <w:tblGrid>
        <w:gridCol w:w="1418"/>
        <w:gridCol w:w="6804"/>
      </w:tblGrid>
      <w:tr w:rsidR="001A2306" w:rsidRPr="00925811" w14:paraId="77411DCF" w14:textId="77777777" w:rsidTr="00A75C46">
        <w:trPr>
          <w:cnfStyle w:val="100000000000" w:firstRow="1" w:lastRow="0" w:firstColumn="0" w:lastColumn="0" w:oddVBand="0" w:evenVBand="0" w:oddHBand="0"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1418" w:type="dxa"/>
          </w:tcPr>
          <w:p w14:paraId="41DC4967" w14:textId="77777777" w:rsidR="001A2306" w:rsidRPr="00925811" w:rsidRDefault="001A2306" w:rsidP="001A2306">
            <w:r w:rsidRPr="00925811">
              <w:t>SMIA</w:t>
            </w:r>
            <w:r w:rsidRPr="00925811">
              <w:rPr>
                <w:rStyle w:val="Subscript"/>
              </w:rPr>
              <w:t>t-2</w:t>
            </w:r>
          </w:p>
        </w:tc>
        <w:tc>
          <w:tcPr>
            <w:tcW w:w="6804" w:type="dxa"/>
          </w:tcPr>
          <w:p w14:paraId="3AF8D646" w14:textId="77777777" w:rsidR="001A2306" w:rsidRPr="00925811" w:rsidRDefault="001A2306" w:rsidP="001A2306">
            <w:pPr>
              <w:cnfStyle w:val="100000000000" w:firstRow="1" w:lastRow="0" w:firstColumn="0" w:lastColumn="0" w:oddVBand="0" w:evenVBand="0" w:oddHBand="0" w:evenHBand="0" w:firstRowFirstColumn="0" w:firstRowLastColumn="0" w:lastRowFirstColumn="0" w:lastRowLastColumn="0"/>
            </w:pPr>
            <w:r w:rsidRPr="00925811">
              <w:t>has the value of SMIA</w:t>
            </w:r>
            <w:r w:rsidRPr="00925811">
              <w:rPr>
                <w:rStyle w:val="Subscript"/>
              </w:rPr>
              <w:t>t-2</w:t>
            </w:r>
            <w:r w:rsidRPr="00925811">
              <w:t xml:space="preserve"> as derived in accordance with Part F of Charge Restriction Condition 2B of this licence as in force on 31 March 2023;</w:t>
            </w:r>
          </w:p>
        </w:tc>
      </w:tr>
      <w:tr w:rsidR="001A2306" w:rsidRPr="00925811" w14:paraId="3EEB4510"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18217AFF" w14:textId="77777777" w:rsidR="001A2306" w:rsidRPr="00925811" w:rsidRDefault="001A2306" w:rsidP="001A2306">
            <w:r w:rsidRPr="00925811">
              <w:t>SMIE</w:t>
            </w:r>
            <w:r w:rsidRPr="00925811">
              <w:rPr>
                <w:rStyle w:val="Subscript"/>
              </w:rPr>
              <w:t>t-2</w:t>
            </w:r>
          </w:p>
        </w:tc>
        <w:tc>
          <w:tcPr>
            <w:tcW w:w="6804" w:type="dxa"/>
          </w:tcPr>
          <w:p w14:paraId="57785896"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has the value of the SMIE</w:t>
            </w:r>
            <w:r w:rsidRPr="00925811">
              <w:rPr>
                <w:rStyle w:val="Subscript"/>
              </w:rPr>
              <w:t>t-2</w:t>
            </w:r>
            <w:r w:rsidRPr="00925811">
              <w:t xml:space="preserve"> as derived in accordance with Part F of Charge Restriction Condition 2B of this licence as in force on 31 March 2023;</w:t>
            </w:r>
          </w:p>
        </w:tc>
      </w:tr>
      <w:tr w:rsidR="001A2306" w:rsidRPr="00925811" w14:paraId="0A8CBD98"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62C55718" w14:textId="77777777" w:rsidR="001A2306" w:rsidRPr="00925811" w:rsidRDefault="001A2306" w:rsidP="001A2306">
            <w:r w:rsidRPr="00925811">
              <w:t>RPIA</w:t>
            </w:r>
            <w:r w:rsidRPr="00925811">
              <w:rPr>
                <w:rStyle w:val="Subscript"/>
              </w:rPr>
              <w:t>t-2</w:t>
            </w:r>
          </w:p>
        </w:tc>
        <w:tc>
          <w:tcPr>
            <w:tcW w:w="6804" w:type="dxa"/>
          </w:tcPr>
          <w:p w14:paraId="47AB1D38"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has the meaning given in Part C of Charge Restriction Condition 2A of this licence as in force on 31 March 2023;</w:t>
            </w:r>
          </w:p>
        </w:tc>
      </w:tr>
      <w:tr w:rsidR="001A2306" w:rsidRPr="00925811" w14:paraId="401EBD90"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5452384D" w14:textId="77777777" w:rsidR="001A2306" w:rsidRPr="00925811" w:rsidRDefault="001A2306" w:rsidP="001A2306">
            <w:r w:rsidRPr="00925811">
              <w:t>LPVF</w:t>
            </w:r>
            <w:r w:rsidRPr="00925811">
              <w:rPr>
                <w:rStyle w:val="Subscript"/>
              </w:rPr>
              <w:t>t</w:t>
            </w:r>
          </w:p>
        </w:tc>
        <w:tc>
          <w:tcPr>
            <w:tcW w:w="6804" w:type="dxa"/>
          </w:tcPr>
          <w:p w14:paraId="7146B1C5"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is derived in accordance with paragraph 7.4.7 of Special Condition 7.4 (Legacy incentive performance);</w:t>
            </w:r>
          </w:p>
        </w:tc>
      </w:tr>
      <w:tr w:rsidR="001A2306" w:rsidRPr="00925811" w14:paraId="7A739836"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765B25D6" w14:textId="77777777" w:rsidR="001A2306" w:rsidRPr="00925811" w:rsidRDefault="001A2306" w:rsidP="001A2306">
            <w:r w:rsidRPr="00925811">
              <w:t>PI</w:t>
            </w:r>
            <w:r w:rsidRPr="00925811">
              <w:rPr>
                <w:rStyle w:val="Subscript"/>
              </w:rPr>
              <w:t>t</w:t>
            </w:r>
          </w:p>
        </w:tc>
        <w:tc>
          <w:tcPr>
            <w:tcW w:w="6804" w:type="dxa"/>
          </w:tcPr>
          <w:p w14:paraId="21C76B7E"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is the price index derived in accordance with Part E of Special Condition 2.1; and</w:t>
            </w:r>
          </w:p>
        </w:tc>
      </w:tr>
      <w:tr w:rsidR="001A2306" w:rsidRPr="00925811" w14:paraId="6D1CA1EB"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3FA34ED9" w14:textId="77777777" w:rsidR="001A2306" w:rsidRPr="00925811" w:rsidRDefault="001A2306" w:rsidP="001A2306">
            <w:r w:rsidRPr="00925811">
              <w:t>PI</w:t>
            </w:r>
            <w:r w:rsidRPr="00925811">
              <w:rPr>
                <w:rStyle w:val="Subscript"/>
              </w:rPr>
              <w:t>2012/13</w:t>
            </w:r>
          </w:p>
        </w:tc>
        <w:tc>
          <w:tcPr>
            <w:tcW w:w="6804" w:type="dxa"/>
          </w:tcPr>
          <w:p w14:paraId="77149ECA"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has the value of PI</w:t>
            </w:r>
            <w:r w:rsidRPr="00925811">
              <w:rPr>
                <w:rStyle w:val="Subscript"/>
              </w:rPr>
              <w:t>t</w:t>
            </w:r>
            <w:r w:rsidRPr="00925811">
              <w:t xml:space="preserve"> derived in accordance with Part E of Special Condition 2.1 for the Regulatory Year commencing on 1 April 2012.</w:t>
            </w:r>
          </w:p>
        </w:tc>
      </w:tr>
    </w:tbl>
    <w:p w14:paraId="7E7C9BFE" w14:textId="77777777" w:rsidR="001A2306" w:rsidRPr="00925811" w:rsidRDefault="001A2306" w:rsidP="001A2306">
      <w:pPr>
        <w:pStyle w:val="NumberedNormal"/>
      </w:pPr>
      <w:r w:rsidRPr="00925811">
        <w:t>For Regulatory Years commencing on or after 1 April 2025, the value of LSMIT</w:t>
      </w:r>
      <w:r w:rsidRPr="00925811">
        <w:rPr>
          <w:rStyle w:val="Subscript"/>
        </w:rPr>
        <w:t>t</w:t>
      </w:r>
      <w:r w:rsidRPr="00925811">
        <w:t xml:space="preserve"> is zero.</w:t>
      </w:r>
    </w:p>
    <w:p w14:paraId="0D796792" w14:textId="77777777" w:rsidR="001A2306" w:rsidRPr="00925811" w:rsidRDefault="001A2306" w:rsidP="001A2306">
      <w:pPr>
        <w:pStyle w:val="Heading3"/>
      </w:pPr>
      <w:r w:rsidRPr="00925811">
        <w:t>Formula for calculating the legacy ring fence costs adjustment term (LRF</w:t>
      </w:r>
      <w:r w:rsidRPr="00925811">
        <w:rPr>
          <w:rStyle w:val="Subscript"/>
        </w:rPr>
        <w:t>t</w:t>
      </w:r>
      <w:r w:rsidRPr="00925811">
        <w:t>)</w:t>
      </w:r>
    </w:p>
    <w:p w14:paraId="05870F1B" w14:textId="77777777" w:rsidR="001A2306" w:rsidRPr="00925811" w:rsidRDefault="001A2306" w:rsidP="001A2306">
      <w:pPr>
        <w:pStyle w:val="NumberedNormal"/>
      </w:pPr>
      <w:r w:rsidRPr="00925811">
        <w:t>For</w:t>
      </w:r>
      <w:r w:rsidRPr="00925811" w:rsidDel="006B4228">
        <w:t xml:space="preserve"> </w:t>
      </w:r>
      <w:r w:rsidRPr="00925811">
        <w:t>Regulatory Years commencing on 1 April 2023 and 1 April 2024, the value of LRF</w:t>
      </w:r>
      <w:r w:rsidRPr="00925811">
        <w:rPr>
          <w:rStyle w:val="Subscript"/>
        </w:rPr>
        <w:t>t</w:t>
      </w:r>
      <w:r w:rsidRPr="00925811">
        <w:t xml:space="preserve"> is derived in accordance with the following formula:</w:t>
      </w:r>
    </w:p>
    <w:p w14:paraId="295B21BA" w14:textId="77777777" w:rsidR="001A2306" w:rsidRPr="00925811" w:rsidRDefault="00883AC9" w:rsidP="001A2306">
      <m:oMathPara>
        <m:oMath>
          <m:sSub>
            <m:sSubPr>
              <m:ctrlPr>
                <w:rPr>
                  <w:rFonts w:ascii="Cambria Math" w:hAnsi="Cambria Math"/>
                </w:rPr>
              </m:ctrlPr>
            </m:sSubPr>
            <m:e>
              <m:r>
                <w:rPr>
                  <w:rFonts w:ascii="Cambria Math" w:hAnsi="Cambria Math"/>
                </w:rPr>
                <m:t>LRF</m:t>
              </m:r>
            </m:e>
            <m:sub>
              <m:r>
                <w:rPr>
                  <w:rFonts w:ascii="Cambria Math" w:hAnsi="Cambria Math"/>
                </w:rPr>
                <m:t>t</m:t>
              </m:r>
            </m:sub>
          </m:sSub>
          <m:r>
            <w:rPr>
              <w:rFonts w:ascii="Cambria Math" w:hAnsi="Cambria Math"/>
            </w:rPr>
            <m:t>=</m:t>
          </m:r>
          <m:d>
            <m:dPr>
              <m:begChr m:val="["/>
              <m:endChr m:val="]"/>
              <m:ctrlPr>
                <w:rPr>
                  <w:rFonts w:ascii="Cambria Math" w:hAnsi="Cambria Math"/>
                </w:rPr>
              </m:ctrlPr>
            </m:dPr>
            <m:e>
              <m:f>
                <m:fPr>
                  <m:ctrlPr>
                    <w:rPr>
                      <w:rFonts w:ascii="Cambria Math" w:hAnsi="Cambria Math"/>
                    </w:rPr>
                  </m:ctrlPr>
                </m:fPr>
                <m:num>
                  <m:sSub>
                    <m:sSubPr>
                      <m:ctrlPr>
                        <w:rPr>
                          <w:rFonts w:ascii="Cambria Math" w:hAnsi="Cambria Math"/>
                        </w:rPr>
                      </m:ctrlPr>
                    </m:sSubPr>
                    <m:e>
                      <m:r>
                        <w:rPr>
                          <w:rFonts w:ascii="Cambria Math" w:hAnsi="Cambria Math"/>
                        </w:rPr>
                        <m:t>RFA</m:t>
                      </m:r>
                    </m:e>
                    <m:sub>
                      <m:r>
                        <w:rPr>
                          <w:rFonts w:ascii="Cambria Math" w:hAnsi="Cambria Math"/>
                        </w:rPr>
                        <m:t>t-2</m:t>
                      </m:r>
                    </m:sub>
                  </m:sSub>
                </m:num>
                <m:den>
                  <m:sSub>
                    <m:sSubPr>
                      <m:ctrlPr>
                        <w:rPr>
                          <w:rFonts w:ascii="Cambria Math" w:hAnsi="Cambria Math"/>
                        </w:rPr>
                      </m:ctrlPr>
                    </m:sSubPr>
                    <m:e>
                      <m:r>
                        <w:rPr>
                          <w:rFonts w:ascii="Cambria Math" w:hAnsi="Cambria Math"/>
                        </w:rPr>
                        <m:t>RPIA</m:t>
                      </m:r>
                    </m:e>
                    <m:sub>
                      <m:r>
                        <w:rPr>
                          <w:rFonts w:ascii="Cambria Math" w:hAnsi="Cambria Math"/>
                        </w:rPr>
                        <m:t>t-2</m:t>
                      </m:r>
                    </m:sub>
                  </m:sSub>
                </m:den>
              </m:f>
              <m:r>
                <w:rPr>
                  <w:rFonts w:ascii="Cambria Math" w:hAnsi="Cambria Math"/>
                </w:rPr>
                <m:t>-</m:t>
              </m:r>
              <m:sSub>
                <m:sSubPr>
                  <m:ctrlPr>
                    <w:rPr>
                      <w:rFonts w:ascii="Cambria Math" w:hAnsi="Cambria Math"/>
                    </w:rPr>
                  </m:ctrlPr>
                </m:sSubPr>
                <m:e>
                  <m:r>
                    <w:rPr>
                      <w:rFonts w:ascii="Cambria Math" w:hAnsi="Cambria Math"/>
                    </w:rPr>
                    <m:t>RFE</m:t>
                  </m:r>
                </m:e>
                <m:sub>
                  <m:r>
                    <w:rPr>
                      <w:rFonts w:ascii="Cambria Math" w:hAnsi="Cambria Math"/>
                    </w:rPr>
                    <m:t>t-2</m:t>
                  </m:r>
                </m:sub>
              </m:sSub>
            </m:e>
          </m:d>
          <m:r>
            <w:rPr>
              <w:rFonts w:ascii="Cambria Math" w:hAnsi="Cambria Math"/>
            </w:rPr>
            <m:t xml:space="preserve"> ×</m:t>
          </m:r>
          <m:sSub>
            <m:sSubPr>
              <m:ctrlPr>
                <w:rPr>
                  <w:rFonts w:ascii="Cambria Math" w:hAnsi="Cambria Math"/>
                </w:rPr>
              </m:ctrlPr>
            </m:sSubPr>
            <m:e>
              <m:r>
                <w:rPr>
                  <w:rFonts w:ascii="Cambria Math" w:hAnsi="Cambria Math"/>
                </w:rPr>
                <m:t>LPVF</m:t>
              </m:r>
            </m:e>
            <m:sub>
              <m:r>
                <w:rPr>
                  <w:rFonts w:ascii="Cambria Math" w:hAnsi="Cambria Math"/>
                </w:rPr>
                <m:t>t-2</m:t>
              </m:r>
            </m:sub>
          </m:sSub>
          <m:r>
            <w:rPr>
              <w:rFonts w:ascii="Cambria Math" w:hAnsi="Cambria Math"/>
            </w:rPr>
            <m:t xml:space="preserve">× </m:t>
          </m:r>
          <m:sSub>
            <m:sSubPr>
              <m:ctrlPr>
                <w:rPr>
                  <w:rFonts w:ascii="Cambria Math" w:hAnsi="Cambria Math"/>
                </w:rPr>
              </m:ctrlPr>
            </m:sSubPr>
            <m:e>
              <m:r>
                <w:rPr>
                  <w:rFonts w:ascii="Cambria Math" w:hAnsi="Cambria Math"/>
                </w:rPr>
                <m:t>LPVF</m:t>
              </m:r>
            </m:e>
            <m:sub>
              <m:r>
                <w:rPr>
                  <w:rFonts w:ascii="Cambria Math" w:hAnsi="Cambria Math"/>
                </w:rPr>
                <m:t>t-1</m:t>
              </m:r>
            </m:sub>
          </m:sSub>
          <m:r>
            <w:rPr>
              <w:rFonts w:ascii="Cambria Math" w:hAnsi="Cambria Math"/>
            </w:rPr>
            <m:t xml:space="preserve">× </m:t>
          </m:r>
          <m:f>
            <m:fPr>
              <m:ctrlPr>
                <w:rPr>
                  <w:rFonts w:ascii="Cambria Math" w:hAnsi="Cambria Math"/>
                </w:rPr>
              </m:ctrlPr>
            </m:fPr>
            <m:num>
              <m:sSub>
                <m:sSubPr>
                  <m:ctrlPr>
                    <w:rPr>
                      <w:rFonts w:ascii="Cambria Math" w:hAnsi="Cambria Math"/>
                    </w:rPr>
                  </m:ctrlPr>
                </m:sSubPr>
                <m:e>
                  <m:r>
                    <w:rPr>
                      <w:rFonts w:ascii="Cambria Math" w:hAnsi="Cambria Math"/>
                    </w:rPr>
                    <m:t>PI</m:t>
                  </m:r>
                </m:e>
                <m:sub>
                  <m:r>
                    <w:rPr>
                      <w:rFonts w:ascii="Cambria Math" w:hAnsi="Cambria Math"/>
                    </w:rPr>
                    <m:t>t</m:t>
                  </m:r>
                </m:sub>
              </m:sSub>
            </m:num>
            <m:den>
              <m:sSub>
                <m:sSubPr>
                  <m:ctrlPr>
                    <w:rPr>
                      <w:rFonts w:ascii="Cambria Math" w:hAnsi="Cambria Math"/>
                    </w:rPr>
                  </m:ctrlPr>
                </m:sSubPr>
                <m:e>
                  <m:r>
                    <w:rPr>
                      <w:rFonts w:ascii="Cambria Math" w:hAnsi="Cambria Math"/>
                    </w:rPr>
                    <m:t>PI</m:t>
                  </m:r>
                </m:e>
                <m:sub>
                  <m:r>
                    <w:rPr>
                      <w:rFonts w:ascii="Cambria Math" w:hAnsi="Cambria Math"/>
                    </w:rPr>
                    <m:t>2012/13</m:t>
                  </m:r>
                </m:sub>
              </m:sSub>
            </m:den>
          </m:f>
        </m:oMath>
      </m:oMathPara>
    </w:p>
    <w:p w14:paraId="2829A8C6" w14:textId="77777777" w:rsidR="001A2306" w:rsidRPr="00925811" w:rsidRDefault="001A2306" w:rsidP="001A2306">
      <w:pPr>
        <w:pStyle w:val="FormulaDefinitions"/>
      </w:pPr>
      <w:r w:rsidRPr="00925811">
        <w:t>where:</w:t>
      </w:r>
    </w:p>
    <w:tbl>
      <w:tblPr>
        <w:tblStyle w:val="TableGridLight"/>
        <w:tblW w:w="8222" w:type="dxa"/>
        <w:tblLayout w:type="fixed"/>
        <w:tblLook w:val="04A0" w:firstRow="1" w:lastRow="0" w:firstColumn="1" w:lastColumn="0" w:noHBand="0" w:noVBand="1"/>
      </w:tblPr>
      <w:tblGrid>
        <w:gridCol w:w="1418"/>
        <w:gridCol w:w="6804"/>
      </w:tblGrid>
      <w:tr w:rsidR="001A2306" w:rsidRPr="00925811" w14:paraId="21C9CEC0" w14:textId="77777777" w:rsidTr="00A75C46">
        <w:trPr>
          <w:cnfStyle w:val="100000000000" w:firstRow="1" w:lastRow="0" w:firstColumn="0" w:lastColumn="0" w:oddVBand="0" w:evenVBand="0" w:oddHBand="0"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1418" w:type="dxa"/>
          </w:tcPr>
          <w:p w14:paraId="613C835A" w14:textId="77777777" w:rsidR="001A2306" w:rsidRPr="00925811" w:rsidRDefault="001A2306" w:rsidP="001A2306">
            <w:r w:rsidRPr="00925811">
              <w:t>RFA</w:t>
            </w:r>
            <w:r w:rsidRPr="00925811">
              <w:rPr>
                <w:rStyle w:val="Subscript"/>
              </w:rPr>
              <w:t>t-2</w:t>
            </w:r>
          </w:p>
        </w:tc>
        <w:tc>
          <w:tcPr>
            <w:tcW w:w="6804" w:type="dxa"/>
          </w:tcPr>
          <w:p w14:paraId="69880236" w14:textId="77777777" w:rsidR="001A2306" w:rsidRPr="00925811" w:rsidRDefault="001A2306" w:rsidP="001A2306">
            <w:pPr>
              <w:cnfStyle w:val="100000000000" w:firstRow="1" w:lastRow="0" w:firstColumn="0" w:lastColumn="0" w:oddVBand="0" w:evenVBand="0" w:oddHBand="0" w:evenHBand="0" w:firstRowFirstColumn="0" w:firstRowLastColumn="0" w:lastRowFirstColumn="0" w:lastRowLastColumn="0"/>
            </w:pPr>
            <w:r w:rsidRPr="00925811">
              <w:t>has the value of RFA</w:t>
            </w:r>
            <w:r w:rsidRPr="00925811">
              <w:rPr>
                <w:rStyle w:val="Subscript"/>
              </w:rPr>
              <w:t>t-2</w:t>
            </w:r>
            <w:r w:rsidRPr="00925811">
              <w:t xml:space="preserve"> as derived in accordance with Part G of Charge Restriction Condition 2B of this licence as in force on 31 March 2023;</w:t>
            </w:r>
          </w:p>
        </w:tc>
      </w:tr>
      <w:tr w:rsidR="001A2306" w:rsidRPr="00925811" w14:paraId="6BE78C63"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560D5C43" w14:textId="77777777" w:rsidR="001A2306" w:rsidRPr="00925811" w:rsidRDefault="001A2306" w:rsidP="001A2306">
            <w:r w:rsidRPr="00925811">
              <w:t>RFE</w:t>
            </w:r>
            <w:r w:rsidRPr="00925811">
              <w:rPr>
                <w:rStyle w:val="Subscript"/>
              </w:rPr>
              <w:t>t-2</w:t>
            </w:r>
          </w:p>
        </w:tc>
        <w:tc>
          <w:tcPr>
            <w:tcW w:w="6804" w:type="dxa"/>
          </w:tcPr>
          <w:p w14:paraId="59995F3D"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has the value of the RFE</w:t>
            </w:r>
            <w:r w:rsidRPr="00925811">
              <w:rPr>
                <w:rStyle w:val="Subscript"/>
              </w:rPr>
              <w:t>t-2</w:t>
            </w:r>
            <w:r w:rsidRPr="00925811">
              <w:t xml:space="preserve"> as derived in accordance with Part G of Charge Restriction Condition 2B of this licence as in force on 31 March 2023;</w:t>
            </w:r>
          </w:p>
        </w:tc>
      </w:tr>
      <w:tr w:rsidR="001A2306" w:rsidRPr="00925811" w14:paraId="16D01F2A"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2D019B04" w14:textId="77777777" w:rsidR="001A2306" w:rsidRPr="00925811" w:rsidRDefault="001A2306" w:rsidP="001A2306">
            <w:r w:rsidRPr="00925811">
              <w:t>RPIA</w:t>
            </w:r>
            <w:r w:rsidRPr="00925811">
              <w:rPr>
                <w:rStyle w:val="Subscript"/>
              </w:rPr>
              <w:t>t-2</w:t>
            </w:r>
          </w:p>
        </w:tc>
        <w:tc>
          <w:tcPr>
            <w:tcW w:w="6804" w:type="dxa"/>
          </w:tcPr>
          <w:p w14:paraId="31A4B568"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has the meaning given in Part C of Charge Restriction Condition 2A of this licence as in force on 31 March 2023;</w:t>
            </w:r>
          </w:p>
        </w:tc>
      </w:tr>
      <w:tr w:rsidR="001A2306" w:rsidRPr="00925811" w14:paraId="74D26775"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49485391" w14:textId="77777777" w:rsidR="001A2306" w:rsidRPr="00925811" w:rsidRDefault="001A2306" w:rsidP="001A2306">
            <w:r w:rsidRPr="00925811">
              <w:t>LPVF</w:t>
            </w:r>
            <w:r w:rsidRPr="00925811">
              <w:rPr>
                <w:rStyle w:val="Subscript"/>
              </w:rPr>
              <w:t>t</w:t>
            </w:r>
          </w:p>
        </w:tc>
        <w:tc>
          <w:tcPr>
            <w:tcW w:w="6804" w:type="dxa"/>
          </w:tcPr>
          <w:p w14:paraId="76BABC30"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is derived in accordance with paragraph 7.4.7 of Special Condition 7.4 (Legacy incentive performance);</w:t>
            </w:r>
          </w:p>
        </w:tc>
      </w:tr>
      <w:tr w:rsidR="001A2306" w:rsidRPr="00925811" w14:paraId="6CAA5D8B"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46D7F49B" w14:textId="77777777" w:rsidR="001A2306" w:rsidRPr="00925811" w:rsidRDefault="001A2306" w:rsidP="001A2306">
            <w:r w:rsidRPr="00925811">
              <w:t>PI</w:t>
            </w:r>
            <w:r w:rsidRPr="00925811">
              <w:rPr>
                <w:rStyle w:val="Subscript"/>
              </w:rPr>
              <w:t>t</w:t>
            </w:r>
          </w:p>
        </w:tc>
        <w:tc>
          <w:tcPr>
            <w:tcW w:w="6804" w:type="dxa"/>
          </w:tcPr>
          <w:p w14:paraId="65CFB6F2"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is the price index derived in accordance with Part E of Special Condition 2.1; and</w:t>
            </w:r>
          </w:p>
        </w:tc>
      </w:tr>
      <w:tr w:rsidR="001A2306" w:rsidRPr="00925811" w14:paraId="0FB659B1"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5ED39275" w14:textId="77777777" w:rsidR="001A2306" w:rsidRPr="00925811" w:rsidRDefault="001A2306" w:rsidP="001A2306">
            <w:r w:rsidRPr="00925811">
              <w:t>PI</w:t>
            </w:r>
            <w:r w:rsidRPr="00925811">
              <w:rPr>
                <w:rStyle w:val="Subscript"/>
              </w:rPr>
              <w:t>2012/13</w:t>
            </w:r>
          </w:p>
        </w:tc>
        <w:tc>
          <w:tcPr>
            <w:tcW w:w="6804" w:type="dxa"/>
          </w:tcPr>
          <w:p w14:paraId="75A6812C"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has the value of PI</w:t>
            </w:r>
            <w:r w:rsidRPr="00925811">
              <w:rPr>
                <w:rStyle w:val="Subscript"/>
              </w:rPr>
              <w:t>t</w:t>
            </w:r>
            <w:r w:rsidRPr="00925811">
              <w:t xml:space="preserve"> derived in accordance with Part E of Special Condition 2.1 for the Regulatory Year commencing on 1 April 2012.</w:t>
            </w:r>
          </w:p>
        </w:tc>
      </w:tr>
    </w:tbl>
    <w:p w14:paraId="619B9392" w14:textId="77777777" w:rsidR="001A2306" w:rsidRPr="00925811" w:rsidRDefault="001A2306" w:rsidP="001A2306">
      <w:pPr>
        <w:pStyle w:val="NumberedNormal"/>
      </w:pPr>
      <w:r w:rsidRPr="00925811">
        <w:t>For Regulatory Years commencing on or after 1 April 2025, the value of LRF</w:t>
      </w:r>
      <w:r w:rsidRPr="00925811">
        <w:rPr>
          <w:rStyle w:val="Subscript"/>
        </w:rPr>
        <w:t>t</w:t>
      </w:r>
      <w:r w:rsidRPr="00925811">
        <w:t xml:space="preserve"> is zero.</w:t>
      </w:r>
    </w:p>
    <w:p w14:paraId="287931B1" w14:textId="77777777" w:rsidR="001A2306" w:rsidRPr="00925811" w:rsidRDefault="001A2306" w:rsidP="001A2306">
      <w:pPr>
        <w:pStyle w:val="Heading3"/>
      </w:pPr>
      <w:r w:rsidRPr="00925811">
        <w:t>Formula for calculating the legacy Supplier of Last Resort adjustment term (LSLR</w:t>
      </w:r>
      <w:r w:rsidRPr="00925811">
        <w:rPr>
          <w:rStyle w:val="Subscript"/>
        </w:rPr>
        <w:t>t</w:t>
      </w:r>
      <w:r w:rsidRPr="00925811">
        <w:t>)</w:t>
      </w:r>
    </w:p>
    <w:p w14:paraId="4C740B1F" w14:textId="77777777" w:rsidR="001A2306" w:rsidRPr="00925811" w:rsidRDefault="001A2306" w:rsidP="001A2306">
      <w:pPr>
        <w:pStyle w:val="NumberedNormal"/>
      </w:pPr>
      <w:r w:rsidRPr="00925811">
        <w:t>For Regulatory Years commencing on 1 April 2023 and 1 April 2024, the value of LSLR</w:t>
      </w:r>
      <w:r w:rsidRPr="00925811">
        <w:rPr>
          <w:rStyle w:val="Subscript"/>
        </w:rPr>
        <w:t>t</w:t>
      </w:r>
      <w:r w:rsidRPr="00925811">
        <w:t xml:space="preserve"> is derived in accordance with the following formula:</w:t>
      </w:r>
    </w:p>
    <w:p w14:paraId="1ADB8A77" w14:textId="77777777" w:rsidR="001A2306" w:rsidRPr="00925811" w:rsidRDefault="00883AC9" w:rsidP="001A2306">
      <m:oMathPara>
        <m:oMath>
          <m:sSub>
            <m:sSubPr>
              <m:ctrlPr>
                <w:rPr>
                  <w:rFonts w:ascii="Cambria Math" w:hAnsi="Cambria Math"/>
                </w:rPr>
              </m:ctrlPr>
            </m:sSubPr>
            <m:e>
              <m:r>
                <w:rPr>
                  <w:rFonts w:ascii="Cambria Math" w:hAnsi="Cambria Math"/>
                </w:rPr>
                <m:t>LSLR</m:t>
              </m:r>
            </m:e>
            <m:sub>
              <m:r>
                <w:rPr>
                  <w:rFonts w:ascii="Cambria Math" w:hAnsi="Cambria Math"/>
                </w:rPr>
                <m:t>t</m:t>
              </m:r>
            </m:sub>
          </m:sSub>
          <m:r>
            <w:rPr>
              <w:rFonts w:ascii="Cambria Math" w:hAnsi="Cambria Math"/>
            </w:rPr>
            <m:t>=</m:t>
          </m:r>
          <m:f>
            <m:fPr>
              <m:ctrlPr>
                <w:rPr>
                  <w:rFonts w:ascii="Cambria Math" w:hAnsi="Cambria Math"/>
                </w:rPr>
              </m:ctrlPr>
            </m:fPr>
            <m:num>
              <m:sSub>
                <m:sSubPr>
                  <m:ctrlPr>
                    <w:rPr>
                      <w:rFonts w:ascii="Cambria Math" w:hAnsi="Cambria Math"/>
                    </w:rPr>
                  </m:ctrlPr>
                </m:sSubPr>
                <m:e>
                  <m:r>
                    <w:rPr>
                      <w:rFonts w:ascii="Cambria Math" w:hAnsi="Cambria Math"/>
                    </w:rPr>
                    <m:t>SLRA</m:t>
                  </m:r>
                </m:e>
                <m:sub>
                  <m:r>
                    <w:rPr>
                      <w:rFonts w:ascii="Cambria Math" w:hAnsi="Cambria Math"/>
                    </w:rPr>
                    <m:t>t-2</m:t>
                  </m:r>
                </m:sub>
              </m:sSub>
            </m:num>
            <m:den>
              <m:sSub>
                <m:sSubPr>
                  <m:ctrlPr>
                    <w:rPr>
                      <w:rFonts w:ascii="Cambria Math" w:hAnsi="Cambria Math"/>
                    </w:rPr>
                  </m:ctrlPr>
                </m:sSubPr>
                <m:e>
                  <m:r>
                    <w:rPr>
                      <w:rFonts w:ascii="Cambria Math" w:hAnsi="Cambria Math"/>
                    </w:rPr>
                    <m:t>RPIA</m:t>
                  </m:r>
                </m:e>
                <m:sub>
                  <m:r>
                    <w:rPr>
                      <w:rFonts w:ascii="Cambria Math" w:hAnsi="Cambria Math"/>
                    </w:rPr>
                    <m:t>t-2</m:t>
                  </m:r>
                </m:sub>
              </m:sSub>
            </m:den>
          </m:f>
          <m:r>
            <w:rPr>
              <w:rFonts w:ascii="Cambria Math" w:hAnsi="Cambria Math"/>
            </w:rPr>
            <m:t xml:space="preserve"> × </m:t>
          </m:r>
          <m:sSub>
            <m:sSubPr>
              <m:ctrlPr>
                <w:rPr>
                  <w:rFonts w:ascii="Cambria Math" w:hAnsi="Cambria Math"/>
                </w:rPr>
              </m:ctrlPr>
            </m:sSubPr>
            <m:e>
              <m:r>
                <w:rPr>
                  <w:rFonts w:ascii="Cambria Math" w:hAnsi="Cambria Math"/>
                </w:rPr>
                <m:t>LPVF</m:t>
              </m:r>
            </m:e>
            <m:sub>
              <m:r>
                <w:rPr>
                  <w:rFonts w:ascii="Cambria Math" w:hAnsi="Cambria Math"/>
                </w:rPr>
                <m:t>t-2</m:t>
              </m:r>
            </m:sub>
          </m:sSub>
          <m:r>
            <w:rPr>
              <w:rFonts w:ascii="Cambria Math" w:hAnsi="Cambria Math"/>
            </w:rPr>
            <m:t xml:space="preserve">× </m:t>
          </m:r>
          <m:sSub>
            <m:sSubPr>
              <m:ctrlPr>
                <w:rPr>
                  <w:rFonts w:ascii="Cambria Math" w:hAnsi="Cambria Math"/>
                </w:rPr>
              </m:ctrlPr>
            </m:sSubPr>
            <m:e>
              <m:r>
                <w:rPr>
                  <w:rFonts w:ascii="Cambria Math" w:hAnsi="Cambria Math"/>
                </w:rPr>
                <m:t>LPVF</m:t>
              </m:r>
            </m:e>
            <m:sub>
              <m:r>
                <w:rPr>
                  <w:rFonts w:ascii="Cambria Math" w:hAnsi="Cambria Math"/>
                </w:rPr>
                <m:t>t-1</m:t>
              </m:r>
            </m:sub>
          </m:sSub>
          <m:r>
            <w:rPr>
              <w:rFonts w:ascii="Cambria Math" w:hAnsi="Cambria Math"/>
            </w:rPr>
            <m:t xml:space="preserve">× </m:t>
          </m:r>
          <m:f>
            <m:fPr>
              <m:ctrlPr>
                <w:rPr>
                  <w:rFonts w:ascii="Cambria Math" w:hAnsi="Cambria Math"/>
                </w:rPr>
              </m:ctrlPr>
            </m:fPr>
            <m:num>
              <m:sSub>
                <m:sSubPr>
                  <m:ctrlPr>
                    <w:rPr>
                      <w:rFonts w:ascii="Cambria Math" w:hAnsi="Cambria Math"/>
                    </w:rPr>
                  </m:ctrlPr>
                </m:sSubPr>
                <m:e>
                  <m:r>
                    <w:rPr>
                      <w:rFonts w:ascii="Cambria Math" w:hAnsi="Cambria Math"/>
                    </w:rPr>
                    <m:t>PI</m:t>
                  </m:r>
                </m:e>
                <m:sub>
                  <m:r>
                    <w:rPr>
                      <w:rFonts w:ascii="Cambria Math" w:hAnsi="Cambria Math"/>
                    </w:rPr>
                    <m:t>t</m:t>
                  </m:r>
                </m:sub>
              </m:sSub>
            </m:num>
            <m:den>
              <m:sSub>
                <m:sSubPr>
                  <m:ctrlPr>
                    <w:rPr>
                      <w:rFonts w:ascii="Cambria Math" w:hAnsi="Cambria Math"/>
                    </w:rPr>
                  </m:ctrlPr>
                </m:sSubPr>
                <m:e>
                  <m:r>
                    <w:rPr>
                      <w:rFonts w:ascii="Cambria Math" w:hAnsi="Cambria Math"/>
                    </w:rPr>
                    <m:t>PI</m:t>
                  </m:r>
                </m:e>
                <m:sub>
                  <m:r>
                    <w:rPr>
                      <w:rFonts w:ascii="Cambria Math" w:hAnsi="Cambria Math"/>
                    </w:rPr>
                    <m:t>2012/13</m:t>
                  </m:r>
                </m:sub>
              </m:sSub>
            </m:den>
          </m:f>
        </m:oMath>
      </m:oMathPara>
    </w:p>
    <w:p w14:paraId="735BC7C7" w14:textId="77777777" w:rsidR="001A2306" w:rsidRPr="00925811" w:rsidRDefault="001A2306" w:rsidP="001A2306">
      <w:pPr>
        <w:pStyle w:val="FormulaDefinitions"/>
      </w:pPr>
      <w:r w:rsidRPr="00925811">
        <w:t>where:</w:t>
      </w:r>
    </w:p>
    <w:tbl>
      <w:tblPr>
        <w:tblStyle w:val="TableGridLight"/>
        <w:tblW w:w="8222" w:type="dxa"/>
        <w:tblLayout w:type="fixed"/>
        <w:tblLook w:val="04A0" w:firstRow="1" w:lastRow="0" w:firstColumn="1" w:lastColumn="0" w:noHBand="0" w:noVBand="1"/>
      </w:tblPr>
      <w:tblGrid>
        <w:gridCol w:w="1418"/>
        <w:gridCol w:w="6804"/>
      </w:tblGrid>
      <w:tr w:rsidR="001A2306" w:rsidRPr="00925811" w14:paraId="6333478C" w14:textId="77777777" w:rsidTr="00A75C46">
        <w:trPr>
          <w:cnfStyle w:val="100000000000" w:firstRow="1" w:lastRow="0" w:firstColumn="0" w:lastColumn="0" w:oddVBand="0" w:evenVBand="0" w:oddHBand="0"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1418" w:type="dxa"/>
          </w:tcPr>
          <w:p w14:paraId="230C0140" w14:textId="77777777" w:rsidR="001A2306" w:rsidRPr="00925811" w:rsidRDefault="001A2306" w:rsidP="001A2306">
            <w:r w:rsidRPr="00925811">
              <w:t>SLRA</w:t>
            </w:r>
            <w:r w:rsidRPr="00925811">
              <w:rPr>
                <w:rStyle w:val="Subscript"/>
              </w:rPr>
              <w:t>t-2</w:t>
            </w:r>
          </w:p>
        </w:tc>
        <w:tc>
          <w:tcPr>
            <w:tcW w:w="6804" w:type="dxa"/>
          </w:tcPr>
          <w:p w14:paraId="1E98B3B7" w14:textId="77777777" w:rsidR="001A2306" w:rsidRPr="00925811" w:rsidRDefault="001A2306" w:rsidP="001A2306">
            <w:pPr>
              <w:cnfStyle w:val="100000000000" w:firstRow="1" w:lastRow="0" w:firstColumn="0" w:lastColumn="0" w:oddVBand="0" w:evenVBand="0" w:oddHBand="0" w:evenHBand="0" w:firstRowFirstColumn="0" w:firstRowLastColumn="0" w:lastRowFirstColumn="0" w:lastRowLastColumn="0"/>
            </w:pPr>
            <w:r w:rsidRPr="00925811">
              <w:t>has the value of SLRA</w:t>
            </w:r>
            <w:r w:rsidRPr="00925811">
              <w:rPr>
                <w:rStyle w:val="Subscript"/>
              </w:rPr>
              <w:t>t-2</w:t>
            </w:r>
            <w:r w:rsidRPr="00925811">
              <w:t xml:space="preserve"> as derived in accordance with Part H of Charge Restriction Condition 2B of this licence as in force on 31 March 2023;</w:t>
            </w:r>
          </w:p>
        </w:tc>
      </w:tr>
      <w:tr w:rsidR="001A2306" w:rsidRPr="00925811" w14:paraId="6F37AE96"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414CBE6B" w14:textId="77777777" w:rsidR="001A2306" w:rsidRPr="00925811" w:rsidRDefault="001A2306" w:rsidP="001A2306">
            <w:r w:rsidRPr="00925811">
              <w:t>RPIA</w:t>
            </w:r>
            <w:r w:rsidRPr="00925811">
              <w:rPr>
                <w:rStyle w:val="Subscript"/>
              </w:rPr>
              <w:t>t-2</w:t>
            </w:r>
          </w:p>
        </w:tc>
        <w:tc>
          <w:tcPr>
            <w:tcW w:w="6804" w:type="dxa"/>
          </w:tcPr>
          <w:p w14:paraId="3831F2AD"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has the meaning given in Part C of Charge Restriction Condition 2A of this licence as in force on 31 March 2023;</w:t>
            </w:r>
          </w:p>
        </w:tc>
      </w:tr>
      <w:tr w:rsidR="001A2306" w:rsidRPr="00925811" w14:paraId="090A291B"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4631A53B" w14:textId="77777777" w:rsidR="001A2306" w:rsidRPr="00925811" w:rsidRDefault="001A2306" w:rsidP="001A2306">
            <w:r w:rsidRPr="00925811">
              <w:t>LPVF</w:t>
            </w:r>
            <w:r w:rsidRPr="00925811">
              <w:rPr>
                <w:rStyle w:val="Subscript"/>
              </w:rPr>
              <w:t>t</w:t>
            </w:r>
          </w:p>
        </w:tc>
        <w:tc>
          <w:tcPr>
            <w:tcW w:w="6804" w:type="dxa"/>
          </w:tcPr>
          <w:p w14:paraId="799CA245"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is derived in accordance with paragraph 7.4.7 of Special Condition 7.4 (Legacy incentive performance);</w:t>
            </w:r>
          </w:p>
        </w:tc>
      </w:tr>
      <w:tr w:rsidR="001A2306" w:rsidRPr="00925811" w14:paraId="46CBC7A1"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65D7A3FC" w14:textId="77777777" w:rsidR="001A2306" w:rsidRPr="00925811" w:rsidRDefault="001A2306" w:rsidP="001A2306">
            <w:r w:rsidRPr="00925811">
              <w:t>PI</w:t>
            </w:r>
            <w:r w:rsidRPr="00925811">
              <w:rPr>
                <w:rStyle w:val="Subscript"/>
              </w:rPr>
              <w:t>t</w:t>
            </w:r>
          </w:p>
        </w:tc>
        <w:tc>
          <w:tcPr>
            <w:tcW w:w="6804" w:type="dxa"/>
          </w:tcPr>
          <w:p w14:paraId="1CBAD6B6"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is the price index derived in accordance with Part E of Special Condition 2.1; and</w:t>
            </w:r>
          </w:p>
        </w:tc>
      </w:tr>
      <w:tr w:rsidR="001A2306" w:rsidRPr="00925811" w14:paraId="13A99CF7"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12B63838" w14:textId="77777777" w:rsidR="001A2306" w:rsidRPr="00925811" w:rsidRDefault="001A2306" w:rsidP="001A2306">
            <w:r w:rsidRPr="00925811">
              <w:t>PI</w:t>
            </w:r>
            <w:r w:rsidRPr="00925811">
              <w:rPr>
                <w:rStyle w:val="Subscript"/>
              </w:rPr>
              <w:t>2012/13</w:t>
            </w:r>
          </w:p>
        </w:tc>
        <w:tc>
          <w:tcPr>
            <w:tcW w:w="6804" w:type="dxa"/>
          </w:tcPr>
          <w:p w14:paraId="73976FD1"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has the value of PI</w:t>
            </w:r>
            <w:r w:rsidRPr="00925811">
              <w:rPr>
                <w:rStyle w:val="Subscript"/>
              </w:rPr>
              <w:t>t</w:t>
            </w:r>
            <w:r w:rsidRPr="00925811">
              <w:t xml:space="preserve"> derived in accordance with Part E of Special Condition 2.1 for the Regulatory Year commencing on 1 April 2012.</w:t>
            </w:r>
          </w:p>
        </w:tc>
      </w:tr>
    </w:tbl>
    <w:p w14:paraId="6CF762E7" w14:textId="77777777" w:rsidR="001A2306" w:rsidRPr="00925811" w:rsidRDefault="001A2306" w:rsidP="001A2306">
      <w:pPr>
        <w:pStyle w:val="NumberedNormal"/>
      </w:pPr>
      <w:r w:rsidRPr="00925811">
        <w:t>For Regulatory Years commencing on or after 1 April 2025, the value of LSLR</w:t>
      </w:r>
      <w:r w:rsidRPr="00925811">
        <w:rPr>
          <w:rStyle w:val="Subscript"/>
        </w:rPr>
        <w:t>t</w:t>
      </w:r>
      <w:r w:rsidRPr="00925811">
        <w:t xml:space="preserve"> is zero.</w:t>
      </w:r>
    </w:p>
    <w:p w14:paraId="699A3A71" w14:textId="77777777" w:rsidR="001A2306" w:rsidRPr="00925811" w:rsidRDefault="001A2306" w:rsidP="001A2306">
      <w:pPr>
        <w:pStyle w:val="Heading3"/>
      </w:pPr>
      <w:r w:rsidRPr="00925811">
        <w:t>Formula for calculating the legacy eligible bad debt adjustment term (LEBD</w:t>
      </w:r>
      <w:r w:rsidRPr="00925811">
        <w:rPr>
          <w:rStyle w:val="Subscript"/>
        </w:rPr>
        <w:t>t</w:t>
      </w:r>
      <w:r w:rsidRPr="00925811">
        <w:t>)</w:t>
      </w:r>
    </w:p>
    <w:p w14:paraId="5CC0EB13" w14:textId="77777777" w:rsidR="001A2306" w:rsidRPr="00925811" w:rsidRDefault="001A2306" w:rsidP="001A2306">
      <w:pPr>
        <w:pStyle w:val="NumberedNormal"/>
      </w:pPr>
      <w:r w:rsidRPr="00925811">
        <w:t>For</w:t>
      </w:r>
      <w:r w:rsidRPr="00925811" w:rsidDel="00911D59">
        <w:t xml:space="preserve"> </w:t>
      </w:r>
      <w:r w:rsidRPr="00925811">
        <w:t>Regulatory Years commencing on 1 April 2023, 1 April 2024 and 1 April 2025, the value of LEBD</w:t>
      </w:r>
      <w:r w:rsidRPr="00925811">
        <w:rPr>
          <w:rStyle w:val="Subscript"/>
        </w:rPr>
        <w:t>t</w:t>
      </w:r>
      <w:r w:rsidRPr="00925811">
        <w:t xml:space="preserve"> is derived in accordance with the following formula:</w:t>
      </w:r>
    </w:p>
    <w:p w14:paraId="70071290" w14:textId="77777777" w:rsidR="001A2306" w:rsidRPr="00925811" w:rsidRDefault="00883AC9" w:rsidP="001A2306">
      <m:oMathPara>
        <m:oMath>
          <m:sSub>
            <m:sSubPr>
              <m:ctrlPr>
                <w:rPr>
                  <w:rFonts w:ascii="Cambria Math" w:hAnsi="Cambria Math"/>
                </w:rPr>
              </m:ctrlPr>
            </m:sSubPr>
            <m:e>
              <m:r>
                <w:rPr>
                  <w:rFonts w:ascii="Cambria Math" w:hAnsi="Cambria Math"/>
                </w:rPr>
                <m:t>LEBD</m:t>
              </m:r>
            </m:e>
            <m:sub>
              <m:r>
                <w:rPr>
                  <w:rFonts w:ascii="Cambria Math" w:hAnsi="Cambria Math"/>
                </w:rPr>
                <m:t>t</m:t>
              </m:r>
            </m:sub>
          </m:sSub>
          <m:r>
            <w:rPr>
              <w:rFonts w:ascii="Cambria Math" w:hAnsi="Cambria Math"/>
            </w:rPr>
            <m:t>=</m:t>
          </m:r>
          <m:f>
            <m:fPr>
              <m:ctrlPr>
                <w:rPr>
                  <w:rFonts w:ascii="Cambria Math" w:hAnsi="Cambria Math"/>
                </w:rPr>
              </m:ctrlPr>
            </m:fPr>
            <m:num>
              <m:d>
                <m:dPr>
                  <m:begChr m:val="["/>
                  <m:endChr m:val="]"/>
                  <m:ctrlPr>
                    <w:rPr>
                      <w:rFonts w:ascii="Cambria Math" w:hAnsi="Cambria Math"/>
                    </w:rPr>
                  </m:ctrlPr>
                </m:dPr>
                <m:e>
                  <m:sSub>
                    <m:sSubPr>
                      <m:ctrlPr>
                        <w:rPr>
                          <w:rFonts w:ascii="Cambria Math" w:hAnsi="Cambria Math"/>
                        </w:rPr>
                      </m:ctrlPr>
                    </m:sSubPr>
                    <m:e>
                      <m:r>
                        <w:rPr>
                          <w:rFonts w:ascii="Cambria Math" w:hAnsi="Cambria Math"/>
                        </w:rPr>
                        <m:t>EBDA</m:t>
                      </m:r>
                    </m:e>
                    <m:sub>
                      <m:r>
                        <w:rPr>
                          <w:rFonts w:ascii="Cambria Math" w:hAnsi="Cambria Math"/>
                        </w:rPr>
                        <m:t>t-3</m:t>
                      </m:r>
                    </m:sub>
                  </m:sSub>
                  <m:r>
                    <w:rPr>
                      <w:rFonts w:ascii="Cambria Math" w:hAnsi="Cambria Math"/>
                    </w:rPr>
                    <m:t>-</m:t>
                  </m:r>
                  <m:sSub>
                    <m:sSubPr>
                      <m:ctrlPr>
                        <w:rPr>
                          <w:rFonts w:ascii="Cambria Math" w:hAnsi="Cambria Math"/>
                        </w:rPr>
                      </m:ctrlPr>
                    </m:sSubPr>
                    <m:e>
                      <m:r>
                        <w:rPr>
                          <w:rFonts w:ascii="Cambria Math" w:hAnsi="Cambria Math"/>
                        </w:rPr>
                        <m:t>RBD</m:t>
                      </m:r>
                    </m:e>
                    <m:sub>
                      <m:r>
                        <w:rPr>
                          <w:rFonts w:ascii="Cambria Math" w:hAnsi="Cambria Math"/>
                        </w:rPr>
                        <m:t>t-3</m:t>
                      </m:r>
                    </m:sub>
                  </m:sSub>
                </m:e>
              </m:d>
            </m:num>
            <m:den>
              <m:sSub>
                <m:sSubPr>
                  <m:ctrlPr>
                    <w:rPr>
                      <w:rFonts w:ascii="Cambria Math" w:hAnsi="Cambria Math"/>
                    </w:rPr>
                  </m:ctrlPr>
                </m:sSubPr>
                <m:e>
                  <m:r>
                    <w:rPr>
                      <w:rFonts w:ascii="Cambria Math" w:hAnsi="Cambria Math"/>
                    </w:rPr>
                    <m:t>RPIA</m:t>
                  </m:r>
                </m:e>
                <m:sub>
                  <m:r>
                    <w:rPr>
                      <w:rFonts w:ascii="Cambria Math" w:hAnsi="Cambria Math"/>
                    </w:rPr>
                    <m:t>t-3</m:t>
                  </m:r>
                </m:sub>
              </m:sSub>
            </m:den>
          </m:f>
          <m:r>
            <w:rPr>
              <w:rFonts w:ascii="Cambria Math" w:hAnsi="Cambria Math"/>
            </w:rPr>
            <m:t xml:space="preserve"> × </m:t>
          </m:r>
          <m:sSub>
            <m:sSubPr>
              <m:ctrlPr>
                <w:rPr>
                  <w:rFonts w:ascii="Cambria Math" w:hAnsi="Cambria Math"/>
                </w:rPr>
              </m:ctrlPr>
            </m:sSubPr>
            <m:e>
              <m:sSub>
                <m:sSubPr>
                  <m:ctrlPr>
                    <w:rPr>
                      <w:rFonts w:ascii="Cambria Math" w:hAnsi="Cambria Math"/>
                    </w:rPr>
                  </m:ctrlPr>
                </m:sSubPr>
                <m:e>
                  <m:r>
                    <w:rPr>
                      <w:rFonts w:ascii="Cambria Math" w:hAnsi="Cambria Math"/>
                    </w:rPr>
                    <m:t>LPVF</m:t>
                  </m:r>
                </m:e>
                <m:sub>
                  <m:r>
                    <w:rPr>
                      <w:rFonts w:ascii="Cambria Math" w:hAnsi="Cambria Math"/>
                    </w:rPr>
                    <m:t>t-3</m:t>
                  </m:r>
                </m:sub>
              </m:sSub>
              <m:r>
                <w:rPr>
                  <w:rFonts w:ascii="Cambria Math" w:hAnsi="Cambria Math"/>
                </w:rPr>
                <m:t>×LPVF</m:t>
              </m:r>
            </m:e>
            <m:sub>
              <m:r>
                <w:rPr>
                  <w:rFonts w:ascii="Cambria Math" w:hAnsi="Cambria Math"/>
                </w:rPr>
                <m:t>t-2</m:t>
              </m:r>
            </m:sub>
          </m:sSub>
          <m:r>
            <w:rPr>
              <w:rFonts w:ascii="Cambria Math" w:hAnsi="Cambria Math"/>
            </w:rPr>
            <m:t xml:space="preserve">× </m:t>
          </m:r>
          <m:sSub>
            <m:sSubPr>
              <m:ctrlPr>
                <w:rPr>
                  <w:rFonts w:ascii="Cambria Math" w:hAnsi="Cambria Math"/>
                </w:rPr>
              </m:ctrlPr>
            </m:sSubPr>
            <m:e>
              <m:r>
                <w:rPr>
                  <w:rFonts w:ascii="Cambria Math" w:hAnsi="Cambria Math"/>
                </w:rPr>
                <m:t>LPVF</m:t>
              </m:r>
            </m:e>
            <m:sub>
              <m:r>
                <w:rPr>
                  <w:rFonts w:ascii="Cambria Math" w:hAnsi="Cambria Math"/>
                </w:rPr>
                <m:t>t-1</m:t>
              </m:r>
            </m:sub>
          </m:sSub>
          <m:r>
            <w:rPr>
              <w:rFonts w:ascii="Cambria Math" w:hAnsi="Cambria Math"/>
            </w:rPr>
            <m:t xml:space="preserve">× </m:t>
          </m:r>
          <m:f>
            <m:fPr>
              <m:ctrlPr>
                <w:rPr>
                  <w:rFonts w:ascii="Cambria Math" w:hAnsi="Cambria Math"/>
                </w:rPr>
              </m:ctrlPr>
            </m:fPr>
            <m:num>
              <m:sSub>
                <m:sSubPr>
                  <m:ctrlPr>
                    <w:rPr>
                      <w:rFonts w:ascii="Cambria Math" w:hAnsi="Cambria Math"/>
                    </w:rPr>
                  </m:ctrlPr>
                </m:sSubPr>
                <m:e>
                  <m:r>
                    <w:rPr>
                      <w:rFonts w:ascii="Cambria Math" w:hAnsi="Cambria Math"/>
                    </w:rPr>
                    <m:t>PI</m:t>
                  </m:r>
                </m:e>
                <m:sub>
                  <m:r>
                    <w:rPr>
                      <w:rFonts w:ascii="Cambria Math" w:hAnsi="Cambria Math"/>
                    </w:rPr>
                    <m:t>t</m:t>
                  </m:r>
                </m:sub>
              </m:sSub>
            </m:num>
            <m:den>
              <m:sSub>
                <m:sSubPr>
                  <m:ctrlPr>
                    <w:rPr>
                      <w:rFonts w:ascii="Cambria Math" w:hAnsi="Cambria Math"/>
                    </w:rPr>
                  </m:ctrlPr>
                </m:sSubPr>
                <m:e>
                  <m:r>
                    <w:rPr>
                      <w:rFonts w:ascii="Cambria Math" w:hAnsi="Cambria Math"/>
                    </w:rPr>
                    <m:t>PI</m:t>
                  </m:r>
                </m:e>
                <m:sub>
                  <m:r>
                    <w:rPr>
                      <w:rFonts w:ascii="Cambria Math" w:hAnsi="Cambria Math"/>
                    </w:rPr>
                    <m:t>2012/13</m:t>
                  </m:r>
                </m:sub>
              </m:sSub>
            </m:den>
          </m:f>
        </m:oMath>
      </m:oMathPara>
    </w:p>
    <w:p w14:paraId="5A601645" w14:textId="77777777" w:rsidR="001A2306" w:rsidRPr="00925811" w:rsidRDefault="001A2306" w:rsidP="001A2306">
      <w:pPr>
        <w:pStyle w:val="FormulaDefinitions"/>
      </w:pPr>
      <w:r w:rsidRPr="00925811">
        <w:t>where:</w:t>
      </w:r>
    </w:p>
    <w:tbl>
      <w:tblPr>
        <w:tblStyle w:val="TableGridLight"/>
        <w:tblW w:w="8222" w:type="dxa"/>
        <w:tblLayout w:type="fixed"/>
        <w:tblLook w:val="04A0" w:firstRow="1" w:lastRow="0" w:firstColumn="1" w:lastColumn="0" w:noHBand="0" w:noVBand="1"/>
      </w:tblPr>
      <w:tblGrid>
        <w:gridCol w:w="1418"/>
        <w:gridCol w:w="6804"/>
      </w:tblGrid>
      <w:tr w:rsidR="001A2306" w:rsidRPr="00925811" w14:paraId="0C2CE7C5" w14:textId="77777777" w:rsidTr="00A75C46">
        <w:trPr>
          <w:cnfStyle w:val="100000000000" w:firstRow="1" w:lastRow="0" w:firstColumn="0" w:lastColumn="0" w:oddVBand="0" w:evenVBand="0" w:oddHBand="0"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1418" w:type="dxa"/>
          </w:tcPr>
          <w:p w14:paraId="33434DED" w14:textId="77777777" w:rsidR="001A2306" w:rsidRPr="00925811" w:rsidRDefault="001A2306" w:rsidP="001A2306">
            <w:r w:rsidRPr="00925811">
              <w:t>EBDA</w:t>
            </w:r>
            <w:r w:rsidRPr="00925811">
              <w:rPr>
                <w:rStyle w:val="Subscript"/>
              </w:rPr>
              <w:t>t-3</w:t>
            </w:r>
          </w:p>
        </w:tc>
        <w:tc>
          <w:tcPr>
            <w:tcW w:w="6804" w:type="dxa"/>
          </w:tcPr>
          <w:p w14:paraId="3811566A" w14:textId="77777777" w:rsidR="001A2306" w:rsidRPr="00925811" w:rsidRDefault="001A2306" w:rsidP="001A2306">
            <w:pPr>
              <w:cnfStyle w:val="100000000000" w:firstRow="1" w:lastRow="0" w:firstColumn="0" w:lastColumn="0" w:oddVBand="0" w:evenVBand="0" w:oddHBand="0" w:evenHBand="0" w:firstRowFirstColumn="0" w:firstRowLastColumn="0" w:lastRowFirstColumn="0" w:lastRowLastColumn="0"/>
            </w:pPr>
            <w:r w:rsidRPr="00925811">
              <w:t>has the value of EBDA</w:t>
            </w:r>
            <w:r w:rsidRPr="00925811">
              <w:rPr>
                <w:rStyle w:val="Subscript"/>
              </w:rPr>
              <w:t>t-3</w:t>
            </w:r>
            <w:r w:rsidRPr="00925811">
              <w:t xml:space="preserve"> as derived in accordance with Part I of Charge Restriction Condition 2B of this licence as in force on 31 March 2023;</w:t>
            </w:r>
          </w:p>
        </w:tc>
      </w:tr>
      <w:tr w:rsidR="001A2306" w:rsidRPr="00925811" w14:paraId="0810F50E"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31C41A14" w14:textId="77777777" w:rsidR="001A2306" w:rsidRPr="00925811" w:rsidRDefault="001A2306" w:rsidP="001A2306">
            <w:r w:rsidRPr="00925811">
              <w:t>RBD</w:t>
            </w:r>
            <w:r w:rsidRPr="00925811">
              <w:rPr>
                <w:rStyle w:val="Subscript"/>
              </w:rPr>
              <w:t>t-3</w:t>
            </w:r>
          </w:p>
        </w:tc>
        <w:tc>
          <w:tcPr>
            <w:tcW w:w="6804" w:type="dxa"/>
          </w:tcPr>
          <w:p w14:paraId="4B293CDE"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has the value of RBD</w:t>
            </w:r>
            <w:r w:rsidRPr="00925811">
              <w:rPr>
                <w:rStyle w:val="Subscript"/>
              </w:rPr>
              <w:t>t-3</w:t>
            </w:r>
            <w:r w:rsidRPr="00925811">
              <w:t xml:space="preserve"> as derived in accordance with Part I of Charge Restriction Condition 2B of this licence as in force on 31 March 2023;</w:t>
            </w:r>
          </w:p>
        </w:tc>
      </w:tr>
      <w:tr w:rsidR="001A2306" w:rsidRPr="00925811" w14:paraId="27C2A4A2"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0D95DCDA" w14:textId="77777777" w:rsidR="001A2306" w:rsidRPr="00925811" w:rsidRDefault="001A2306" w:rsidP="001A2306">
            <w:r w:rsidRPr="00925811">
              <w:t>RPIA</w:t>
            </w:r>
            <w:r w:rsidRPr="00925811">
              <w:rPr>
                <w:rStyle w:val="Subscript"/>
              </w:rPr>
              <w:t>t-3</w:t>
            </w:r>
          </w:p>
        </w:tc>
        <w:tc>
          <w:tcPr>
            <w:tcW w:w="6804" w:type="dxa"/>
          </w:tcPr>
          <w:p w14:paraId="4946449A"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has the meaning given in Part C of Charge Restriction Condition 2A of this licence as in force on 31 March 2023;</w:t>
            </w:r>
          </w:p>
        </w:tc>
      </w:tr>
      <w:tr w:rsidR="001A2306" w:rsidRPr="00925811" w14:paraId="6D5E544E"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7132A8C6" w14:textId="77777777" w:rsidR="001A2306" w:rsidRPr="00925811" w:rsidRDefault="001A2306" w:rsidP="001A2306">
            <w:r w:rsidRPr="00925811">
              <w:t>LPVF</w:t>
            </w:r>
            <w:r w:rsidRPr="00925811">
              <w:rPr>
                <w:rStyle w:val="Subscript"/>
              </w:rPr>
              <w:t>t</w:t>
            </w:r>
          </w:p>
        </w:tc>
        <w:tc>
          <w:tcPr>
            <w:tcW w:w="6804" w:type="dxa"/>
          </w:tcPr>
          <w:p w14:paraId="3F81B089"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is derived in accordance with paragraph 7.4.7 of Special Condition 7.4 (Legacy incentive performance);</w:t>
            </w:r>
          </w:p>
        </w:tc>
      </w:tr>
      <w:tr w:rsidR="001A2306" w:rsidRPr="00925811" w14:paraId="331BBAB0"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56D51AB0" w14:textId="77777777" w:rsidR="001A2306" w:rsidRPr="00925811" w:rsidRDefault="001A2306" w:rsidP="001A2306">
            <w:r w:rsidRPr="00925811">
              <w:t>PI</w:t>
            </w:r>
            <w:r w:rsidRPr="00925811">
              <w:rPr>
                <w:rStyle w:val="Subscript"/>
              </w:rPr>
              <w:t>t</w:t>
            </w:r>
          </w:p>
        </w:tc>
        <w:tc>
          <w:tcPr>
            <w:tcW w:w="6804" w:type="dxa"/>
          </w:tcPr>
          <w:p w14:paraId="486DB092"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is the price index derived in accordance with Part E of Special Condition 2.1; and</w:t>
            </w:r>
          </w:p>
        </w:tc>
      </w:tr>
      <w:tr w:rsidR="001A2306" w:rsidRPr="00925811" w14:paraId="0E9074C8"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49D5D01F" w14:textId="77777777" w:rsidR="001A2306" w:rsidRPr="00925811" w:rsidRDefault="001A2306" w:rsidP="001A2306">
            <w:r w:rsidRPr="00925811">
              <w:t>PI</w:t>
            </w:r>
            <w:r w:rsidRPr="00925811">
              <w:rPr>
                <w:rStyle w:val="Subscript"/>
              </w:rPr>
              <w:t>2012/13</w:t>
            </w:r>
          </w:p>
        </w:tc>
        <w:tc>
          <w:tcPr>
            <w:tcW w:w="6804" w:type="dxa"/>
          </w:tcPr>
          <w:p w14:paraId="2A9E1B77"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has the value of PI</w:t>
            </w:r>
            <w:r w:rsidRPr="00925811">
              <w:rPr>
                <w:rStyle w:val="Subscript"/>
              </w:rPr>
              <w:t>t</w:t>
            </w:r>
            <w:r w:rsidRPr="00925811">
              <w:t xml:space="preserve"> derived in accordance with Part E of Special Condition 2.1 for the Regulatory Year commencing on 1 April 2012.</w:t>
            </w:r>
          </w:p>
        </w:tc>
      </w:tr>
    </w:tbl>
    <w:p w14:paraId="56DCDA3F" w14:textId="77777777" w:rsidR="001A2306" w:rsidRPr="00925811" w:rsidRDefault="001A2306" w:rsidP="001A2306">
      <w:pPr>
        <w:pStyle w:val="NumberedNormal"/>
      </w:pPr>
      <w:r w:rsidRPr="00925811">
        <w:t>For Regulatory Years commencing on or after 1 April 2026, the value of LEBD</w:t>
      </w:r>
      <w:r w:rsidRPr="00925811">
        <w:rPr>
          <w:rStyle w:val="Subscript"/>
        </w:rPr>
        <w:t>t</w:t>
      </w:r>
      <w:r w:rsidRPr="00925811">
        <w:t xml:space="preserve"> is zero.</w:t>
      </w:r>
    </w:p>
    <w:p w14:paraId="71AD8890" w14:textId="77777777" w:rsidR="001A2306" w:rsidRPr="00925811" w:rsidRDefault="001A2306" w:rsidP="001A2306">
      <w:pPr>
        <w:pStyle w:val="Heading3"/>
      </w:pPr>
      <w:r w:rsidRPr="00925811">
        <w:t>Formula for calculating the legacy COVID-19 bad debt adjustment term (LCBD</w:t>
      </w:r>
      <w:r w:rsidRPr="00925811">
        <w:rPr>
          <w:rStyle w:val="Subscript"/>
        </w:rPr>
        <w:t>t</w:t>
      </w:r>
      <w:r w:rsidRPr="00925811">
        <w:t>)</w:t>
      </w:r>
    </w:p>
    <w:p w14:paraId="295CE8CF" w14:textId="77777777" w:rsidR="001A2306" w:rsidRPr="00925811" w:rsidRDefault="001A2306" w:rsidP="001A2306">
      <w:pPr>
        <w:pStyle w:val="NumberedNormal"/>
      </w:pPr>
      <w:r w:rsidRPr="00925811">
        <w:t>For</w:t>
      </w:r>
      <w:r w:rsidRPr="00925811" w:rsidDel="00911D59">
        <w:t xml:space="preserve"> </w:t>
      </w:r>
      <w:r w:rsidRPr="00925811">
        <w:t>Regulatory Years commencing on 1 April 2023 and 1 April 2024, the value of LCBD</w:t>
      </w:r>
      <w:r w:rsidRPr="00925811">
        <w:rPr>
          <w:rStyle w:val="Subscript"/>
        </w:rPr>
        <w:t>t</w:t>
      </w:r>
      <w:r w:rsidRPr="00925811">
        <w:t xml:space="preserve"> is derived in accordance with the following formula:</w:t>
      </w:r>
    </w:p>
    <w:p w14:paraId="6C5C27A3" w14:textId="77777777" w:rsidR="001A2306" w:rsidRPr="00925811" w:rsidRDefault="00883AC9" w:rsidP="001A2306">
      <m:oMathPara>
        <m:oMath>
          <m:sSub>
            <m:sSubPr>
              <m:ctrlPr>
                <w:rPr>
                  <w:rFonts w:ascii="Cambria Math" w:hAnsi="Cambria Math"/>
                </w:rPr>
              </m:ctrlPr>
            </m:sSubPr>
            <m:e>
              <m:r>
                <w:rPr>
                  <w:rFonts w:ascii="Cambria Math" w:hAnsi="Cambria Math"/>
                </w:rPr>
                <m:t>LCBD</m:t>
              </m:r>
            </m:e>
            <m:sub>
              <m:r>
                <w:rPr>
                  <w:rFonts w:ascii="Cambria Math" w:hAnsi="Cambria Math"/>
                </w:rPr>
                <m:t>t</m:t>
              </m:r>
            </m:sub>
          </m:sSub>
          <m:r>
            <w:rPr>
              <w:rFonts w:ascii="Cambria Math" w:hAnsi="Cambria Math"/>
            </w:rPr>
            <m:t>=</m:t>
          </m:r>
          <m:f>
            <m:fPr>
              <m:ctrlPr>
                <w:rPr>
                  <w:rFonts w:ascii="Cambria Math" w:hAnsi="Cambria Math"/>
                </w:rPr>
              </m:ctrlPr>
            </m:fPr>
            <m:num>
              <m:d>
                <m:dPr>
                  <m:begChr m:val="["/>
                  <m:endChr m:val="]"/>
                  <m:ctrlPr>
                    <w:rPr>
                      <w:rFonts w:ascii="Cambria Math" w:hAnsi="Cambria Math"/>
                    </w:rPr>
                  </m:ctrlPr>
                </m:dPr>
                <m:e>
                  <m:sSub>
                    <m:sSubPr>
                      <m:ctrlPr>
                        <w:rPr>
                          <w:rFonts w:ascii="Cambria Math" w:hAnsi="Cambria Math"/>
                        </w:rPr>
                      </m:ctrlPr>
                    </m:sSubPr>
                    <m:e>
                      <m:r>
                        <w:rPr>
                          <w:rFonts w:ascii="Cambria Math" w:hAnsi="Cambria Math"/>
                        </w:rPr>
                        <m:t>CBDA</m:t>
                      </m:r>
                    </m:e>
                    <m:sub>
                      <m:r>
                        <w:rPr>
                          <w:rFonts w:ascii="Cambria Math" w:hAnsi="Cambria Math"/>
                        </w:rPr>
                        <m:t>t-2</m:t>
                      </m:r>
                    </m:sub>
                  </m:sSub>
                  <m:r>
                    <w:rPr>
                      <w:rFonts w:ascii="Cambria Math" w:hAnsi="Cambria Math"/>
                    </w:rPr>
                    <m:t>-</m:t>
                  </m:r>
                  <m:sSub>
                    <m:sSubPr>
                      <m:ctrlPr>
                        <w:rPr>
                          <w:rFonts w:ascii="Cambria Math" w:hAnsi="Cambria Math"/>
                        </w:rPr>
                      </m:ctrlPr>
                    </m:sSubPr>
                    <m:e>
                      <m:r>
                        <w:rPr>
                          <w:rFonts w:ascii="Cambria Math" w:hAnsi="Cambria Math"/>
                        </w:rPr>
                        <m:t>PCBD</m:t>
                      </m:r>
                    </m:e>
                    <m:sub>
                      <m:r>
                        <w:rPr>
                          <w:rFonts w:ascii="Cambria Math" w:hAnsi="Cambria Math"/>
                        </w:rPr>
                        <m:t>t-2</m:t>
                      </m:r>
                    </m:sub>
                  </m:sSub>
                  <m:r>
                    <w:rPr>
                      <w:rFonts w:ascii="Cambria Math" w:hAnsi="Cambria Math"/>
                    </w:rPr>
                    <m:t>-</m:t>
                  </m:r>
                  <m:sSub>
                    <m:sSubPr>
                      <m:ctrlPr>
                        <w:rPr>
                          <w:rFonts w:ascii="Cambria Math" w:hAnsi="Cambria Math"/>
                        </w:rPr>
                      </m:ctrlPr>
                    </m:sSubPr>
                    <m:e>
                      <m:r>
                        <w:rPr>
                          <w:rFonts w:ascii="Cambria Math" w:hAnsi="Cambria Math"/>
                        </w:rPr>
                        <m:t>RCBD</m:t>
                      </m:r>
                    </m:e>
                    <m:sub>
                      <m:r>
                        <w:rPr>
                          <w:rFonts w:ascii="Cambria Math" w:hAnsi="Cambria Math"/>
                        </w:rPr>
                        <m:t>t-2</m:t>
                      </m:r>
                    </m:sub>
                  </m:sSub>
                </m:e>
              </m:d>
            </m:num>
            <m:den>
              <m:sSub>
                <m:sSubPr>
                  <m:ctrlPr>
                    <w:rPr>
                      <w:rFonts w:ascii="Cambria Math" w:hAnsi="Cambria Math"/>
                    </w:rPr>
                  </m:ctrlPr>
                </m:sSubPr>
                <m:e>
                  <m:r>
                    <w:rPr>
                      <w:rFonts w:ascii="Cambria Math" w:hAnsi="Cambria Math"/>
                    </w:rPr>
                    <m:t>RPIA</m:t>
                  </m:r>
                </m:e>
                <m:sub>
                  <m:r>
                    <w:rPr>
                      <w:rFonts w:ascii="Cambria Math" w:hAnsi="Cambria Math"/>
                    </w:rPr>
                    <m:t>t-2</m:t>
                  </m:r>
                </m:sub>
              </m:sSub>
            </m:den>
          </m:f>
          <m:r>
            <w:rPr>
              <w:rFonts w:ascii="Cambria Math" w:hAnsi="Cambria Math"/>
            </w:rPr>
            <m:t xml:space="preserve"> ×</m:t>
          </m:r>
          <m:sSub>
            <m:sSubPr>
              <m:ctrlPr>
                <w:rPr>
                  <w:rFonts w:ascii="Cambria Math" w:hAnsi="Cambria Math"/>
                </w:rPr>
              </m:ctrlPr>
            </m:sSubPr>
            <m:e>
              <m:r>
                <w:rPr>
                  <w:rFonts w:ascii="Cambria Math" w:hAnsi="Cambria Math"/>
                </w:rPr>
                <m:t>LPVF</m:t>
              </m:r>
            </m:e>
            <m:sub>
              <m:r>
                <w:rPr>
                  <w:rFonts w:ascii="Cambria Math" w:hAnsi="Cambria Math"/>
                </w:rPr>
                <m:t>t-2</m:t>
              </m:r>
            </m:sub>
          </m:sSub>
          <m:r>
            <w:rPr>
              <w:rFonts w:ascii="Cambria Math" w:hAnsi="Cambria Math"/>
            </w:rPr>
            <m:t xml:space="preserve">× </m:t>
          </m:r>
          <m:sSub>
            <m:sSubPr>
              <m:ctrlPr>
                <w:rPr>
                  <w:rFonts w:ascii="Cambria Math" w:hAnsi="Cambria Math"/>
                </w:rPr>
              </m:ctrlPr>
            </m:sSubPr>
            <m:e>
              <m:r>
                <w:rPr>
                  <w:rFonts w:ascii="Cambria Math" w:hAnsi="Cambria Math"/>
                </w:rPr>
                <m:t>LPVF</m:t>
              </m:r>
            </m:e>
            <m:sub>
              <m:r>
                <w:rPr>
                  <w:rFonts w:ascii="Cambria Math" w:hAnsi="Cambria Math"/>
                </w:rPr>
                <m:t>t-1</m:t>
              </m:r>
            </m:sub>
          </m:sSub>
          <m:r>
            <w:rPr>
              <w:rFonts w:ascii="Cambria Math" w:hAnsi="Cambria Math"/>
            </w:rPr>
            <m:t xml:space="preserve">× </m:t>
          </m:r>
          <m:f>
            <m:fPr>
              <m:ctrlPr>
                <w:rPr>
                  <w:rFonts w:ascii="Cambria Math" w:hAnsi="Cambria Math"/>
                </w:rPr>
              </m:ctrlPr>
            </m:fPr>
            <m:num>
              <m:sSub>
                <m:sSubPr>
                  <m:ctrlPr>
                    <w:rPr>
                      <w:rFonts w:ascii="Cambria Math" w:hAnsi="Cambria Math"/>
                    </w:rPr>
                  </m:ctrlPr>
                </m:sSubPr>
                <m:e>
                  <m:r>
                    <w:rPr>
                      <w:rFonts w:ascii="Cambria Math" w:hAnsi="Cambria Math"/>
                    </w:rPr>
                    <m:t>PI</m:t>
                  </m:r>
                </m:e>
                <m:sub>
                  <m:r>
                    <w:rPr>
                      <w:rFonts w:ascii="Cambria Math" w:hAnsi="Cambria Math"/>
                    </w:rPr>
                    <m:t>t</m:t>
                  </m:r>
                </m:sub>
              </m:sSub>
            </m:num>
            <m:den>
              <m:sSub>
                <m:sSubPr>
                  <m:ctrlPr>
                    <w:rPr>
                      <w:rFonts w:ascii="Cambria Math" w:hAnsi="Cambria Math"/>
                    </w:rPr>
                  </m:ctrlPr>
                </m:sSubPr>
                <m:e>
                  <m:r>
                    <w:rPr>
                      <w:rFonts w:ascii="Cambria Math" w:hAnsi="Cambria Math"/>
                    </w:rPr>
                    <m:t>PI</m:t>
                  </m:r>
                </m:e>
                <m:sub>
                  <m:r>
                    <w:rPr>
                      <w:rFonts w:ascii="Cambria Math" w:hAnsi="Cambria Math"/>
                    </w:rPr>
                    <m:t>2012/13</m:t>
                  </m:r>
                </m:sub>
              </m:sSub>
            </m:den>
          </m:f>
        </m:oMath>
      </m:oMathPara>
    </w:p>
    <w:p w14:paraId="26697B46" w14:textId="77777777" w:rsidR="001A2306" w:rsidRPr="00925811" w:rsidRDefault="001A2306" w:rsidP="001A2306">
      <w:pPr>
        <w:pStyle w:val="FormulaDefinitions"/>
      </w:pPr>
      <w:r w:rsidRPr="00925811">
        <w:t>where:</w:t>
      </w:r>
    </w:p>
    <w:tbl>
      <w:tblPr>
        <w:tblStyle w:val="TableGridLight"/>
        <w:tblW w:w="8222" w:type="dxa"/>
        <w:tblLayout w:type="fixed"/>
        <w:tblLook w:val="04A0" w:firstRow="1" w:lastRow="0" w:firstColumn="1" w:lastColumn="0" w:noHBand="0" w:noVBand="1"/>
      </w:tblPr>
      <w:tblGrid>
        <w:gridCol w:w="1418"/>
        <w:gridCol w:w="6804"/>
      </w:tblGrid>
      <w:tr w:rsidR="001A2306" w:rsidRPr="00925811" w14:paraId="1318C299" w14:textId="77777777" w:rsidTr="00A75C46">
        <w:trPr>
          <w:cnfStyle w:val="100000000000" w:firstRow="1" w:lastRow="0" w:firstColumn="0" w:lastColumn="0" w:oddVBand="0" w:evenVBand="0" w:oddHBand="0"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1418" w:type="dxa"/>
          </w:tcPr>
          <w:p w14:paraId="37AAE500" w14:textId="77777777" w:rsidR="001A2306" w:rsidRPr="00925811" w:rsidRDefault="001A2306" w:rsidP="001A2306">
            <w:r w:rsidRPr="00925811">
              <w:t>CBDA</w:t>
            </w:r>
            <w:r w:rsidRPr="00925811">
              <w:rPr>
                <w:rStyle w:val="Subscript"/>
              </w:rPr>
              <w:t>t-2</w:t>
            </w:r>
          </w:p>
        </w:tc>
        <w:tc>
          <w:tcPr>
            <w:tcW w:w="6804" w:type="dxa"/>
          </w:tcPr>
          <w:p w14:paraId="32201029" w14:textId="77777777" w:rsidR="001A2306" w:rsidRPr="00925811" w:rsidRDefault="001A2306" w:rsidP="001A2306">
            <w:pPr>
              <w:cnfStyle w:val="100000000000" w:firstRow="1" w:lastRow="0" w:firstColumn="0" w:lastColumn="0" w:oddVBand="0" w:evenVBand="0" w:oddHBand="0" w:evenHBand="0" w:firstRowFirstColumn="0" w:firstRowLastColumn="0" w:lastRowFirstColumn="0" w:lastRowLastColumn="0"/>
            </w:pPr>
            <w:r w:rsidRPr="00925811">
              <w:t>has the value of CBDA</w:t>
            </w:r>
            <w:r w:rsidRPr="00925811">
              <w:rPr>
                <w:rStyle w:val="Subscript"/>
              </w:rPr>
              <w:t>t-2</w:t>
            </w:r>
            <w:r w:rsidRPr="00925811">
              <w:t xml:space="preserve"> as derived in accordance with Part J of Charge Restriction Condition 2B of this licence as in force on 31 March 2023;</w:t>
            </w:r>
          </w:p>
        </w:tc>
      </w:tr>
      <w:tr w:rsidR="001A2306" w:rsidRPr="00925811" w14:paraId="35D5646D"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37EE28EC" w14:textId="77777777" w:rsidR="001A2306" w:rsidRPr="00925811" w:rsidRDefault="001A2306" w:rsidP="001A2306">
            <w:r w:rsidRPr="00925811">
              <w:t>PCBD</w:t>
            </w:r>
            <w:r w:rsidRPr="00925811">
              <w:rPr>
                <w:rStyle w:val="Subscript"/>
              </w:rPr>
              <w:t>t-2</w:t>
            </w:r>
          </w:p>
        </w:tc>
        <w:tc>
          <w:tcPr>
            <w:tcW w:w="6804" w:type="dxa"/>
          </w:tcPr>
          <w:p w14:paraId="46A4A832"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has the value of PCBD</w:t>
            </w:r>
            <w:r w:rsidRPr="00925811">
              <w:rPr>
                <w:rStyle w:val="Subscript"/>
              </w:rPr>
              <w:t>t-2</w:t>
            </w:r>
            <w:r w:rsidRPr="00925811">
              <w:t xml:space="preserve"> as derived in accordance with Part J of Charge Restriction Condition 2B of this licence as in force on 31 March 2023;</w:t>
            </w:r>
          </w:p>
        </w:tc>
      </w:tr>
      <w:tr w:rsidR="001A2306" w:rsidRPr="00925811" w14:paraId="05C25F96"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567A7067" w14:textId="77777777" w:rsidR="001A2306" w:rsidRPr="00925811" w:rsidRDefault="001A2306" w:rsidP="001A2306">
            <w:r w:rsidRPr="00925811">
              <w:t>RCBD</w:t>
            </w:r>
            <w:r w:rsidRPr="00925811">
              <w:rPr>
                <w:rStyle w:val="Subscript"/>
              </w:rPr>
              <w:t>t-2</w:t>
            </w:r>
          </w:p>
        </w:tc>
        <w:tc>
          <w:tcPr>
            <w:tcW w:w="6804" w:type="dxa"/>
          </w:tcPr>
          <w:p w14:paraId="32371236"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has the value of RCBD</w:t>
            </w:r>
            <w:r w:rsidRPr="00925811">
              <w:rPr>
                <w:rStyle w:val="Subscript"/>
              </w:rPr>
              <w:t>t-2</w:t>
            </w:r>
            <w:r w:rsidRPr="00925811">
              <w:t xml:space="preserve"> as derived in accordance with Part J of Charge Restriction Condition 2B of this licence as in force on 31 March 2023;</w:t>
            </w:r>
          </w:p>
        </w:tc>
      </w:tr>
      <w:tr w:rsidR="001A2306" w:rsidRPr="00925811" w14:paraId="55F78175"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0CD9B94A" w14:textId="77777777" w:rsidR="001A2306" w:rsidRPr="00925811" w:rsidRDefault="001A2306" w:rsidP="001A2306">
            <w:r w:rsidRPr="00925811">
              <w:t>RPIA</w:t>
            </w:r>
            <w:r w:rsidRPr="00925811">
              <w:rPr>
                <w:rStyle w:val="Subscript"/>
              </w:rPr>
              <w:t>t-2</w:t>
            </w:r>
          </w:p>
        </w:tc>
        <w:tc>
          <w:tcPr>
            <w:tcW w:w="6804" w:type="dxa"/>
          </w:tcPr>
          <w:p w14:paraId="17A5FD6A"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has the meaning given in Part C of Charge Restriction Condition 2A of this licence as in force on 31 March 2023;</w:t>
            </w:r>
          </w:p>
        </w:tc>
      </w:tr>
      <w:tr w:rsidR="001A2306" w:rsidRPr="00925811" w14:paraId="45C1ED37"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132E36F4" w14:textId="77777777" w:rsidR="001A2306" w:rsidRPr="00925811" w:rsidRDefault="001A2306" w:rsidP="001A2306">
            <w:r w:rsidRPr="00925811">
              <w:t>LPVF</w:t>
            </w:r>
            <w:r w:rsidRPr="00925811">
              <w:rPr>
                <w:rStyle w:val="Subscript"/>
              </w:rPr>
              <w:t>t</w:t>
            </w:r>
          </w:p>
        </w:tc>
        <w:tc>
          <w:tcPr>
            <w:tcW w:w="6804" w:type="dxa"/>
          </w:tcPr>
          <w:p w14:paraId="6EFEF31F"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is derived in accordance with paragraph 7.4.7 of Special Condition 7.4 (Legacy incentive performance);</w:t>
            </w:r>
          </w:p>
        </w:tc>
      </w:tr>
      <w:tr w:rsidR="001A2306" w:rsidRPr="00925811" w14:paraId="3D0A5DD8"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3BB621AF" w14:textId="77777777" w:rsidR="001A2306" w:rsidRPr="00925811" w:rsidRDefault="001A2306" w:rsidP="001A2306">
            <w:r w:rsidRPr="00925811">
              <w:t>PI</w:t>
            </w:r>
            <w:r w:rsidRPr="00925811">
              <w:rPr>
                <w:rStyle w:val="Subscript"/>
              </w:rPr>
              <w:t>t</w:t>
            </w:r>
          </w:p>
        </w:tc>
        <w:tc>
          <w:tcPr>
            <w:tcW w:w="6804" w:type="dxa"/>
          </w:tcPr>
          <w:p w14:paraId="55371415"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is the price index derived in accordance with Part E of Special Condition 2.1; and</w:t>
            </w:r>
          </w:p>
        </w:tc>
      </w:tr>
      <w:tr w:rsidR="001A2306" w:rsidRPr="00925811" w14:paraId="50EC9451"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51BEF6BE" w14:textId="77777777" w:rsidR="001A2306" w:rsidRPr="00925811" w:rsidRDefault="001A2306" w:rsidP="001A2306">
            <w:r w:rsidRPr="00925811">
              <w:t>PI</w:t>
            </w:r>
            <w:r w:rsidRPr="00925811">
              <w:rPr>
                <w:rStyle w:val="Subscript"/>
              </w:rPr>
              <w:t>2012/13</w:t>
            </w:r>
          </w:p>
        </w:tc>
        <w:tc>
          <w:tcPr>
            <w:tcW w:w="6804" w:type="dxa"/>
          </w:tcPr>
          <w:p w14:paraId="260CB79C"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has the value of PI</w:t>
            </w:r>
            <w:r w:rsidRPr="00925811">
              <w:rPr>
                <w:rStyle w:val="Subscript"/>
              </w:rPr>
              <w:t>t</w:t>
            </w:r>
            <w:r w:rsidRPr="00925811">
              <w:t xml:space="preserve"> derived in accordance with Part E of Special Condition 2.1 (Revenue Restriction) for the Regulatory Year commencing on 1 April 2012.</w:t>
            </w:r>
          </w:p>
        </w:tc>
      </w:tr>
    </w:tbl>
    <w:p w14:paraId="1F02CD8E" w14:textId="77777777" w:rsidR="001A2306" w:rsidRPr="00925811" w:rsidRDefault="001A2306" w:rsidP="001A2306">
      <w:pPr>
        <w:pStyle w:val="NumberedNormal"/>
      </w:pPr>
      <w:r w:rsidRPr="00925811">
        <w:t>For Regulatory Years commencing on or after 1 April 2025, the value of LEBD</w:t>
      </w:r>
      <w:r w:rsidRPr="00925811">
        <w:rPr>
          <w:rStyle w:val="Subscript"/>
        </w:rPr>
        <w:t>t</w:t>
      </w:r>
      <w:r w:rsidRPr="00925811">
        <w:t xml:space="preserve"> is zero.</w:t>
      </w:r>
    </w:p>
    <w:p w14:paraId="49948A2A" w14:textId="6F3C1E41" w:rsidR="001A2306" w:rsidRPr="00925811" w:rsidRDefault="00FA0ACF" w:rsidP="001A2306">
      <w:pPr>
        <w:pStyle w:val="Heading3"/>
      </w:pPr>
      <w:r w:rsidRPr="00925811">
        <w:t>[Not used]</w:t>
      </w:r>
    </w:p>
    <w:p w14:paraId="30B6FDB1" w14:textId="77777777" w:rsidR="00F80401" w:rsidRPr="00925811" w:rsidRDefault="00F80401" w:rsidP="00F80401">
      <w:pPr>
        <w:pStyle w:val="NumberedNormal"/>
      </w:pPr>
      <w:r w:rsidRPr="00925811">
        <w:t>[Not used]</w:t>
      </w:r>
    </w:p>
    <w:p w14:paraId="41953CB2" w14:textId="00F3638B" w:rsidR="00F80401" w:rsidRPr="00925811" w:rsidRDefault="00F80401" w:rsidP="00F80401">
      <w:pPr>
        <w:pStyle w:val="NumberedNormal"/>
      </w:pPr>
      <w:r w:rsidRPr="00925811">
        <w:t>[Not used]</w:t>
      </w:r>
    </w:p>
    <w:p w14:paraId="210F27F2" w14:textId="62B1EC19" w:rsidR="001A2306" w:rsidRPr="00925811" w:rsidRDefault="00C94127" w:rsidP="00C94127">
      <w:pPr>
        <w:pStyle w:val="Heading3"/>
      </w:pPr>
      <w:r w:rsidRPr="00925811">
        <w:t>[Not used]</w:t>
      </w:r>
    </w:p>
    <w:p w14:paraId="64E1220D" w14:textId="77777777" w:rsidR="00F80401" w:rsidRPr="00925811" w:rsidRDefault="00F80401" w:rsidP="00F80401">
      <w:pPr>
        <w:pStyle w:val="NumberedNormal"/>
      </w:pPr>
      <w:r w:rsidRPr="00925811">
        <w:t>[Not used]</w:t>
      </w:r>
    </w:p>
    <w:p w14:paraId="3CD92549" w14:textId="6BA616CB" w:rsidR="00F80401" w:rsidRPr="00925811" w:rsidRDefault="00F80401" w:rsidP="00F80401">
      <w:pPr>
        <w:pStyle w:val="NumberedNormal"/>
      </w:pPr>
      <w:r w:rsidRPr="00925811">
        <w:t>[Not used]</w:t>
      </w:r>
    </w:p>
    <w:p w14:paraId="4409E034" w14:textId="2492D805" w:rsidR="001A2306" w:rsidRPr="00925811" w:rsidRDefault="00C94127" w:rsidP="00C94127">
      <w:pPr>
        <w:pStyle w:val="Heading3"/>
      </w:pPr>
      <w:r w:rsidRPr="00925811">
        <w:t>[Not used]</w:t>
      </w:r>
    </w:p>
    <w:p w14:paraId="17C6C0F0" w14:textId="77777777" w:rsidR="00F80401" w:rsidRPr="00925811" w:rsidRDefault="00F80401" w:rsidP="00F80401">
      <w:pPr>
        <w:pStyle w:val="NumberedNormal"/>
      </w:pPr>
      <w:r w:rsidRPr="00925811">
        <w:t>[Not used]</w:t>
      </w:r>
    </w:p>
    <w:p w14:paraId="757F1A9A" w14:textId="6DBA3DE8" w:rsidR="00F80401" w:rsidRPr="00925811" w:rsidRDefault="00F80401" w:rsidP="00F80401">
      <w:pPr>
        <w:pStyle w:val="NumberedNormal"/>
      </w:pPr>
      <w:r w:rsidRPr="00925811">
        <w:t>[Not used]</w:t>
      </w:r>
    </w:p>
    <w:p w14:paraId="49EB0302" w14:textId="77777777" w:rsidR="001A2306" w:rsidRPr="00925811" w:rsidRDefault="001A2306" w:rsidP="001A2306">
      <w:pPr>
        <w:pStyle w:val="Heading2"/>
      </w:pPr>
      <w:bookmarkStart w:id="332" w:name="_Toc115343524"/>
      <w:bookmarkStart w:id="333" w:name="_Toc121736151"/>
      <w:bookmarkStart w:id="334" w:name="_Toc126074436"/>
      <w:r w:rsidRPr="00925811">
        <w:t>Legacy K correction (LK</w:t>
      </w:r>
      <w:r w:rsidRPr="00925811">
        <w:rPr>
          <w:rStyle w:val="Subscript"/>
        </w:rPr>
        <w:t>t</w:t>
      </w:r>
      <w:r w:rsidRPr="00925811">
        <w:t>)</w:t>
      </w:r>
      <w:bookmarkEnd w:id="332"/>
      <w:bookmarkEnd w:id="333"/>
      <w:bookmarkEnd w:id="334"/>
    </w:p>
    <w:p w14:paraId="57DF2E94" w14:textId="77777777" w:rsidR="001A2306" w:rsidRPr="00925811" w:rsidRDefault="001A2306" w:rsidP="001A2306">
      <w:pPr>
        <w:pStyle w:val="Heading3nonumbering"/>
      </w:pPr>
      <w:r w:rsidRPr="00925811">
        <w:t>Introduction</w:t>
      </w:r>
    </w:p>
    <w:p w14:paraId="280ACF37" w14:textId="77777777" w:rsidR="001A2306" w:rsidRPr="00925811" w:rsidRDefault="001A2306" w:rsidP="001A2306">
      <w:pPr>
        <w:pStyle w:val="NumberedNormal"/>
      </w:pPr>
      <w:r w:rsidRPr="00925811">
        <w:t>The purpose of this condition is to calculate the term LK</w:t>
      </w:r>
      <w:r w:rsidRPr="00925811">
        <w:rPr>
          <w:rStyle w:val="Subscript"/>
        </w:rPr>
        <w:t>t</w:t>
      </w:r>
      <w:r w:rsidRPr="00925811">
        <w:t xml:space="preserve"> (the legacy K correction term). This contributes to the calculation of the term LAR</w:t>
      </w:r>
      <w:r w:rsidRPr="00925811">
        <w:rPr>
          <w:rStyle w:val="Subscript"/>
        </w:rPr>
        <w:t>t</w:t>
      </w:r>
      <w:r w:rsidRPr="00925811">
        <w:t xml:space="preserve"> (the legacy adjustments term), which in turn feeds into Allowed Revenue in Special Condition 2.1 (Revenue restriction).</w:t>
      </w:r>
    </w:p>
    <w:p w14:paraId="41BC3697" w14:textId="77777777" w:rsidR="001A2306" w:rsidRPr="00925811" w:rsidRDefault="001A2306" w:rsidP="001A2306">
      <w:pPr>
        <w:pStyle w:val="NumberedNormal"/>
      </w:pPr>
      <w:r w:rsidRPr="00925811">
        <w:t>The effect of this condition is to close out the RIIO-1 Price Control Period correction term such that Allowed Revenue in the Regulatory Year commencing on 1 April 2023 reflects the correction value relating to the Regulatory Year commencing on 1 April 2021.</w:t>
      </w:r>
    </w:p>
    <w:p w14:paraId="6C870EE0" w14:textId="77777777" w:rsidR="001A2306" w:rsidRPr="00925811" w:rsidRDefault="001A2306" w:rsidP="001A2306">
      <w:pPr>
        <w:pStyle w:val="NumberedNormal"/>
      </w:pPr>
      <w:r w:rsidRPr="00925811">
        <w:t>The correction value relating to the Regulatory Year commencing on 1 April 2022 is set out in Part F of Special Condition 2.1.</w:t>
      </w:r>
    </w:p>
    <w:p w14:paraId="1452A748" w14:textId="77777777" w:rsidR="001A2306" w:rsidRPr="00925811" w:rsidRDefault="001A2306" w:rsidP="001A2306">
      <w:pPr>
        <w:pStyle w:val="Heading3"/>
      </w:pPr>
      <w:r w:rsidRPr="00925811">
        <w:t>Formula for calculating the legacy K correction term (LK</w:t>
      </w:r>
      <w:r w:rsidRPr="00925811">
        <w:rPr>
          <w:rStyle w:val="Subscript"/>
        </w:rPr>
        <w:t>t</w:t>
      </w:r>
      <w:r w:rsidRPr="00925811">
        <w:t>)</w:t>
      </w:r>
    </w:p>
    <w:p w14:paraId="41E82B08" w14:textId="77777777" w:rsidR="001A2306" w:rsidRPr="00925811" w:rsidRDefault="001A2306" w:rsidP="001A2306">
      <w:pPr>
        <w:pStyle w:val="NumberedNormal"/>
      </w:pPr>
      <w:r w:rsidRPr="00925811">
        <w:t>For the Regulatory Year commencing on 1 April 2023, the value of LK</w:t>
      </w:r>
      <w:r w:rsidRPr="00925811">
        <w:rPr>
          <w:rStyle w:val="Subscript"/>
        </w:rPr>
        <w:t>t</w:t>
      </w:r>
      <w:r w:rsidRPr="00925811">
        <w:t xml:space="preserve"> is derived in accordance with the following formula:</w:t>
      </w:r>
    </w:p>
    <w:p w14:paraId="02C79C64" w14:textId="77777777" w:rsidR="001A2306" w:rsidRPr="00925811" w:rsidRDefault="00883AC9" w:rsidP="001A2306">
      <m:oMathPara>
        <m:oMath>
          <m:sSub>
            <m:sSubPr>
              <m:ctrlPr>
                <w:rPr>
                  <w:rFonts w:ascii="Cambria Math" w:hAnsi="Cambria Math"/>
                </w:rPr>
              </m:ctrlPr>
            </m:sSubPr>
            <m:e>
              <m:r>
                <m:rPr>
                  <m:sty m:val="p"/>
                </m:rPr>
                <w:rPr>
                  <w:rFonts w:ascii="Cambria Math" w:hAnsi="Cambria Math"/>
                </w:rPr>
                <m:t>LK</m:t>
              </m:r>
            </m:e>
            <m:sub>
              <m:r>
                <m:rPr>
                  <m:sty m:val="p"/>
                </m:rPr>
                <w:rPr>
                  <w:rFonts w:ascii="Cambria Math" w:hAnsi="Cambria Math"/>
                </w:rPr>
                <m:t>t</m:t>
              </m:r>
            </m:sub>
          </m:sSub>
          <m:r>
            <m:rPr>
              <m:sty m:val="p"/>
            </m:rPr>
            <w:rPr>
              <w:rFonts w:ascii="Cambria Math" w:hAnsi="Cambria Math"/>
            </w:rPr>
            <m:t>=-1×</m:t>
          </m:r>
          <m:d>
            <m:dPr>
              <m:ctrlPr>
                <w:rPr>
                  <w:rFonts w:ascii="Cambria Math" w:hAnsi="Cambria Math"/>
                </w:rPr>
              </m:ctrlPr>
            </m:dPr>
            <m:e>
              <m:sSub>
                <m:sSubPr>
                  <m:ctrlPr>
                    <w:rPr>
                      <w:rFonts w:ascii="Cambria Math" w:hAnsi="Cambria Math"/>
                    </w:rPr>
                  </m:ctrlPr>
                </m:sSubPr>
                <m:e>
                  <m:r>
                    <m:rPr>
                      <m:sty m:val="p"/>
                    </m:rPr>
                    <w:rPr>
                      <w:rFonts w:ascii="Cambria Math" w:hAnsi="Cambria Math"/>
                    </w:rPr>
                    <m:t>RD</m:t>
                  </m:r>
                </m:e>
                <m:sub>
                  <m:r>
                    <m:rPr>
                      <m:sty m:val="p"/>
                    </m:rPr>
                    <w:rPr>
                      <w:rFonts w:ascii="Cambria Math" w:hAnsi="Cambria Math"/>
                    </w:rPr>
                    <m:t>t-2</m:t>
                  </m: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AR</m:t>
                  </m:r>
                </m:e>
                <m:sub>
                  <m:r>
                    <m:rPr>
                      <m:sty m:val="p"/>
                    </m:rPr>
                    <w:rPr>
                      <w:rFonts w:ascii="Cambria Math" w:hAnsi="Cambria Math"/>
                    </w:rPr>
                    <m:t>t-2</m:t>
                  </m:r>
                </m:sub>
              </m:sSub>
            </m:e>
          </m:d>
          <m:r>
            <m:rPr>
              <m:sty m:val="p"/>
            </m:rPr>
            <w:rPr>
              <w:rFonts w:ascii="Cambria Math" w:hAnsi="Cambria Math"/>
            </w:rPr>
            <m:t>×</m:t>
          </m:r>
          <m:d>
            <m:dPr>
              <m:ctrlPr>
                <w:rPr>
                  <w:rFonts w:ascii="Cambria Math" w:hAnsi="Cambria Math"/>
                </w:rPr>
              </m:ctrlPr>
            </m:dPr>
            <m:e>
              <m:r>
                <m:rPr>
                  <m:sty m:val="p"/>
                </m:rPr>
                <w:rPr>
                  <w:rFonts w:ascii="Cambria Math" w:hAnsi="Cambria Math"/>
                </w:rPr>
                <m:t>1+</m:t>
              </m:r>
              <m:d>
                <m:dPr>
                  <m:ctrlPr>
                    <w:rPr>
                      <w:rFonts w:ascii="Cambria Math" w:hAnsi="Cambria Math"/>
                    </w:rPr>
                  </m:ctrlPr>
                </m:dPr>
                <m:e>
                  <m:f>
                    <m:fPr>
                      <m:ctrlPr>
                        <w:rPr>
                          <w:rFonts w:ascii="Cambria Math" w:hAnsi="Cambria Math"/>
                        </w:rPr>
                      </m:ctrlPr>
                    </m:fPr>
                    <m:num>
                      <m:sSub>
                        <m:sSubPr>
                          <m:ctrlPr>
                            <w:rPr>
                              <w:rFonts w:ascii="Cambria Math" w:hAnsi="Cambria Math"/>
                            </w:rPr>
                          </m:ctrlPr>
                        </m:sSubPr>
                        <m:e>
                          <m:r>
                            <m:rPr>
                              <m:sty m:val="p"/>
                            </m:rPr>
                            <w:rPr>
                              <w:rFonts w:ascii="Cambria Math" w:hAnsi="Cambria Math"/>
                            </w:rPr>
                            <m:t>I</m:t>
                          </m:r>
                        </m:e>
                        <m:sub>
                          <m:r>
                            <m:rPr>
                              <m:sty m:val="p"/>
                            </m:rPr>
                            <w:rPr>
                              <w:rFonts w:ascii="Cambria Math" w:hAnsi="Cambria Math"/>
                            </w:rPr>
                            <m:t>t-2</m:t>
                          </m: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PR</m:t>
                          </m:r>
                        </m:e>
                        <m:sub>
                          <m:r>
                            <m:rPr>
                              <m:sty m:val="p"/>
                            </m:rPr>
                            <w:rPr>
                              <w:rFonts w:ascii="Cambria Math" w:hAnsi="Cambria Math"/>
                            </w:rPr>
                            <m:t>t-2</m:t>
                          </m:r>
                        </m:sub>
                      </m:sSub>
                    </m:num>
                    <m:den>
                      <m:r>
                        <m:rPr>
                          <m:sty m:val="p"/>
                        </m:rPr>
                        <w:rPr>
                          <w:rFonts w:ascii="Cambria Math" w:hAnsi="Cambria Math"/>
                        </w:rPr>
                        <m:t>100</m:t>
                      </m:r>
                    </m:den>
                  </m:f>
                </m:e>
              </m:d>
            </m:e>
          </m:d>
          <m:r>
            <m:rPr>
              <m:sty m:val="p"/>
            </m:rPr>
            <w:rPr>
              <w:rFonts w:ascii="Cambria Math" w:hAnsi="Cambria Math"/>
            </w:rPr>
            <m:t>×</m:t>
          </m:r>
          <m:d>
            <m:dPr>
              <m:ctrlPr>
                <w:rPr>
                  <w:rFonts w:ascii="Cambria Math" w:hAnsi="Cambria Math"/>
                </w:rPr>
              </m:ctrlPr>
            </m:dPr>
            <m:e>
              <m:r>
                <m:rPr>
                  <m:sty m:val="p"/>
                </m:rPr>
                <w:rPr>
                  <w:rFonts w:ascii="Cambria Math" w:hAnsi="Cambria Math"/>
                </w:rPr>
                <m:t>1+</m:t>
              </m:r>
              <m:d>
                <m:dPr>
                  <m:ctrlPr>
                    <w:rPr>
                      <w:rFonts w:ascii="Cambria Math" w:hAnsi="Cambria Math"/>
                    </w:rPr>
                  </m:ctrlPr>
                </m:dPr>
                <m:e>
                  <m:f>
                    <m:fPr>
                      <m:ctrlPr>
                        <w:rPr>
                          <w:rFonts w:ascii="Cambria Math" w:hAnsi="Cambria Math"/>
                        </w:rPr>
                      </m:ctrlPr>
                    </m:fPr>
                    <m:num>
                      <m:sSub>
                        <m:sSubPr>
                          <m:ctrlPr>
                            <w:rPr>
                              <w:rFonts w:ascii="Cambria Math" w:hAnsi="Cambria Math"/>
                            </w:rPr>
                          </m:ctrlPr>
                        </m:sSubPr>
                        <m:e>
                          <m:r>
                            <m:rPr>
                              <m:sty m:val="p"/>
                            </m:rPr>
                            <w:rPr>
                              <w:rFonts w:ascii="Cambria Math" w:hAnsi="Cambria Math"/>
                            </w:rPr>
                            <m:t>I</m:t>
                          </m:r>
                        </m:e>
                        <m:sub>
                          <m:r>
                            <m:rPr>
                              <m:sty m:val="p"/>
                            </m:rPr>
                            <w:rPr>
                              <w:rFonts w:ascii="Cambria Math" w:hAnsi="Cambria Math"/>
                            </w:rPr>
                            <m:t>t-1</m:t>
                          </m:r>
                        </m:sub>
                      </m:sSub>
                      <m:r>
                        <m:rPr>
                          <m:sty m:val="p"/>
                        </m:rPr>
                        <w:rPr>
                          <w:rFonts w:ascii="Cambria Math" w:hAnsi="Cambria Math"/>
                        </w:rPr>
                        <m:t>+1.5</m:t>
                      </m:r>
                    </m:num>
                    <m:den>
                      <m:r>
                        <m:rPr>
                          <m:sty m:val="p"/>
                        </m:rPr>
                        <w:rPr>
                          <w:rFonts w:ascii="Cambria Math" w:hAnsi="Cambria Math"/>
                        </w:rPr>
                        <m:t>100</m:t>
                      </m:r>
                    </m:den>
                  </m:f>
                </m:e>
              </m:d>
            </m:e>
          </m:d>
        </m:oMath>
      </m:oMathPara>
    </w:p>
    <w:p w14:paraId="3EC74A92" w14:textId="77777777" w:rsidR="001A2306" w:rsidRPr="00925811" w:rsidRDefault="001A2306" w:rsidP="001A2306">
      <w:pPr>
        <w:pStyle w:val="FormulaDefinitions"/>
      </w:pPr>
      <w:r w:rsidRPr="00925811">
        <w:t>where:</w:t>
      </w:r>
    </w:p>
    <w:p w14:paraId="7E849D40" w14:textId="77777777" w:rsidR="001A2306" w:rsidRPr="00925811" w:rsidRDefault="001A2306" w:rsidP="001A2306">
      <w:pPr>
        <w:pStyle w:val="FormulaDefinitions"/>
      </w:pPr>
      <w:r w:rsidRPr="00925811">
        <w:t>RD</w:t>
      </w:r>
      <w:r w:rsidRPr="00925811">
        <w:rPr>
          <w:rStyle w:val="Subscript"/>
        </w:rPr>
        <w:t>t-2</w:t>
      </w:r>
      <w:r w:rsidRPr="00925811">
        <w:tab/>
        <w:t>has the value of RD</w:t>
      </w:r>
      <w:r w:rsidRPr="00925811">
        <w:rPr>
          <w:rStyle w:val="Subscript"/>
        </w:rPr>
        <w:t>t-2</w:t>
      </w:r>
      <w:r w:rsidRPr="00925811">
        <w:t xml:space="preserve"> as derived in accordance with Part E of Charge Restriction Condition 2A of this licence as in force on 31 March 2023;</w:t>
      </w:r>
    </w:p>
    <w:p w14:paraId="4091ABC4" w14:textId="77777777" w:rsidR="001A2306" w:rsidRPr="00925811" w:rsidRDefault="001A2306" w:rsidP="001A2306">
      <w:pPr>
        <w:pStyle w:val="FormulaDefinitions"/>
      </w:pPr>
      <w:r w:rsidRPr="00925811">
        <w:t>AR</w:t>
      </w:r>
      <w:r w:rsidRPr="00925811">
        <w:rPr>
          <w:rStyle w:val="Subscript"/>
        </w:rPr>
        <w:t>t-2</w:t>
      </w:r>
      <w:r w:rsidRPr="00925811">
        <w:tab/>
        <w:t>has the value of AR</w:t>
      </w:r>
      <w:r w:rsidRPr="00925811">
        <w:rPr>
          <w:rStyle w:val="Subscript"/>
        </w:rPr>
        <w:t>t-2</w:t>
      </w:r>
      <w:r w:rsidRPr="00925811">
        <w:t xml:space="preserve"> as derived in accordance with Part E of Charge Restriction Condition 2A of this licence as in force on 31 March 2023;</w:t>
      </w:r>
    </w:p>
    <w:p w14:paraId="2F77606F" w14:textId="43D22618" w:rsidR="001A2306" w:rsidRPr="00925811" w:rsidRDefault="001A2306" w:rsidP="001A2306">
      <w:pPr>
        <w:pStyle w:val="FormulaDefinitions"/>
      </w:pPr>
      <w:r w:rsidRPr="00925811">
        <w:t>I</w:t>
      </w:r>
      <w:r w:rsidRPr="00925811">
        <w:rPr>
          <w:rStyle w:val="Subscript"/>
        </w:rPr>
        <w:t>t</w:t>
      </w:r>
      <w:r w:rsidRPr="00925811">
        <w:tab/>
        <w:t xml:space="preserve">has the </w:t>
      </w:r>
      <w:r w:rsidR="00AF01DC" w:rsidRPr="00925811">
        <w:t>definition</w:t>
      </w:r>
      <w:r w:rsidRPr="00925811">
        <w:t xml:space="preserve"> of </w:t>
      </w:r>
      <w:r w:rsidR="00AF01DC" w:rsidRPr="00925811">
        <w:t>“Average Specified Rate”</w:t>
      </w:r>
      <w:r w:rsidRPr="00925811">
        <w:t xml:space="preserve"> </w:t>
      </w:r>
      <w:r w:rsidR="00AF01DC" w:rsidRPr="00925811">
        <w:t>for Regulatory Year t provided in</w:t>
      </w:r>
      <w:r w:rsidRPr="00925811">
        <w:t xml:space="preserve"> Charge Restriction Condition 1B (Interpretation of Part 4) of this licence as in force on 31 March 2023; and</w:t>
      </w:r>
    </w:p>
    <w:p w14:paraId="11BB6130" w14:textId="77777777" w:rsidR="001A2306" w:rsidRPr="00925811" w:rsidRDefault="001A2306" w:rsidP="001A2306">
      <w:pPr>
        <w:pStyle w:val="FormulaDefinitions"/>
      </w:pPr>
      <w:r w:rsidRPr="00925811">
        <w:t>PR</w:t>
      </w:r>
      <w:r w:rsidRPr="00925811">
        <w:rPr>
          <w:rStyle w:val="Subscript"/>
        </w:rPr>
        <w:t>t-2</w:t>
      </w:r>
      <w:r w:rsidRPr="00925811">
        <w:tab/>
        <w:t>has the value of PR</w:t>
      </w:r>
      <w:r w:rsidRPr="00925811">
        <w:rPr>
          <w:rStyle w:val="Subscript"/>
        </w:rPr>
        <w:t>t-2</w:t>
      </w:r>
      <w:r w:rsidRPr="00925811">
        <w:t xml:space="preserve"> as derived in accordance with Part F of Charge Restriction Condition 2A of this licence as in force on 31 March 2023.</w:t>
      </w:r>
    </w:p>
    <w:p w14:paraId="5C8C2043" w14:textId="77777777" w:rsidR="001A2306" w:rsidRPr="00925811" w:rsidRDefault="001A2306" w:rsidP="001A2306">
      <w:pPr>
        <w:pStyle w:val="NumberedNormal"/>
      </w:pPr>
      <w:r w:rsidRPr="00925811">
        <w:t>The value of LK</w:t>
      </w:r>
      <w:r w:rsidRPr="00925811">
        <w:rPr>
          <w:rStyle w:val="Subscript"/>
        </w:rPr>
        <w:t>t</w:t>
      </w:r>
      <w:r w:rsidRPr="00925811">
        <w:t xml:space="preserve"> for Regulatory Years commencing on or after 1 April 2024 is zero.</w:t>
      </w:r>
    </w:p>
    <w:p w14:paraId="06BEA287" w14:textId="77777777" w:rsidR="001A2306" w:rsidRPr="00925811" w:rsidRDefault="001A2306" w:rsidP="001A2306">
      <w:pPr>
        <w:pStyle w:val="Heading2"/>
      </w:pPr>
      <w:bookmarkStart w:id="335" w:name="_Toc115343525"/>
      <w:bookmarkStart w:id="336" w:name="_Toc121736152"/>
      <w:bookmarkStart w:id="337" w:name="_Toc126074437"/>
      <w:r w:rsidRPr="00925811">
        <w:t>Legacy TRU term (LTRU</w:t>
      </w:r>
      <w:r w:rsidRPr="00925811">
        <w:rPr>
          <w:rStyle w:val="Subscript"/>
        </w:rPr>
        <w:t>t</w:t>
      </w:r>
      <w:r w:rsidRPr="00925811">
        <w:t>)</w:t>
      </w:r>
      <w:bookmarkEnd w:id="335"/>
      <w:bookmarkEnd w:id="336"/>
      <w:bookmarkEnd w:id="337"/>
    </w:p>
    <w:p w14:paraId="5A6DD601" w14:textId="77777777" w:rsidR="001A2306" w:rsidRPr="00925811" w:rsidRDefault="001A2306" w:rsidP="001A2306">
      <w:pPr>
        <w:pStyle w:val="Heading3nonumbering"/>
      </w:pPr>
      <w:r w:rsidRPr="00925811">
        <w:t>Introduction</w:t>
      </w:r>
    </w:p>
    <w:p w14:paraId="42B7D0B6" w14:textId="77777777" w:rsidR="001A2306" w:rsidRPr="00925811" w:rsidRDefault="001A2306" w:rsidP="001A2306">
      <w:pPr>
        <w:pStyle w:val="NumberedNormal"/>
      </w:pPr>
      <w:r w:rsidRPr="00925811">
        <w:t>The purpose of this condition is to calculate the term LTRU</w:t>
      </w:r>
      <w:r w:rsidRPr="00925811">
        <w:rPr>
          <w:rStyle w:val="Subscript"/>
        </w:rPr>
        <w:t>t</w:t>
      </w:r>
      <w:r w:rsidRPr="00925811">
        <w:t xml:space="preserve"> (the legacy TRU term). This contributes to the calculation of the term LAR</w:t>
      </w:r>
      <w:r w:rsidRPr="00925811">
        <w:rPr>
          <w:rStyle w:val="Subscript"/>
        </w:rPr>
        <w:t>t</w:t>
      </w:r>
      <w:r w:rsidRPr="00925811">
        <w:t xml:space="preserve"> (the legacy adjustments term), which in turn feeds into Allowed Revenue in Special Condition 2.1 (Revenue restriction).</w:t>
      </w:r>
    </w:p>
    <w:p w14:paraId="20CEA29F" w14:textId="77777777" w:rsidR="001A2306" w:rsidRPr="00925811" w:rsidRDefault="001A2306" w:rsidP="001A2306">
      <w:pPr>
        <w:pStyle w:val="NumberedNormal"/>
      </w:pPr>
      <w:r w:rsidRPr="00925811">
        <w:t>The effect of this condition is to close out the RIIO-1 Price Control Period TRU term such that revenue in Regulatory Years commencing on 1 April 2023 and 1 April 2024 reflects TRU adjustments relating to inflation forecasts used in the Regulatory Years commencing on 1 April 2021 and 1 April 2022 respectively.</w:t>
      </w:r>
    </w:p>
    <w:p w14:paraId="324172B2" w14:textId="77777777" w:rsidR="001A2306" w:rsidRPr="00925811" w:rsidRDefault="001A2306" w:rsidP="001A2306">
      <w:pPr>
        <w:pStyle w:val="Heading3"/>
      </w:pPr>
      <w:r w:rsidRPr="00925811">
        <w:t>Formula for calculating the legacy TRU term (LTRU</w:t>
      </w:r>
      <w:r w:rsidRPr="00925811">
        <w:rPr>
          <w:rStyle w:val="Subscript"/>
        </w:rPr>
        <w:t>t</w:t>
      </w:r>
      <w:r w:rsidRPr="00925811">
        <w:t>)</w:t>
      </w:r>
    </w:p>
    <w:p w14:paraId="13D9F4B4" w14:textId="77777777" w:rsidR="001A2306" w:rsidRPr="00925811" w:rsidRDefault="001A2306" w:rsidP="001A2306">
      <w:pPr>
        <w:pStyle w:val="NumberedNormal"/>
      </w:pPr>
      <w:r w:rsidRPr="00925811">
        <w:t>For</w:t>
      </w:r>
      <w:r w:rsidRPr="00925811" w:rsidDel="0028579E">
        <w:t xml:space="preserve"> </w:t>
      </w:r>
      <w:r w:rsidRPr="00925811">
        <w:t>Regulatory Years commencing on 1 April 2023 to 1 April 202</w:t>
      </w:r>
      <w:r w:rsidRPr="00925811" w:rsidDel="00C31B73">
        <w:t>4</w:t>
      </w:r>
      <w:r w:rsidRPr="00925811">
        <w:t>, the value of LTRU</w:t>
      </w:r>
      <w:r w:rsidRPr="00925811">
        <w:rPr>
          <w:rStyle w:val="Subscript"/>
        </w:rPr>
        <w:t>t</w:t>
      </w:r>
      <w:r w:rsidRPr="00925811">
        <w:t xml:space="preserve"> is derived in accordance with the following formula:</w:t>
      </w:r>
    </w:p>
    <w:p w14:paraId="2B8D4F4B" w14:textId="77777777" w:rsidR="001A2306" w:rsidRPr="00925811" w:rsidRDefault="00883AC9" w:rsidP="001A2306">
      <m:oMathPara>
        <m:oMath>
          <m:sSub>
            <m:sSubPr>
              <m:ctrlPr>
                <w:rPr>
                  <w:rFonts w:ascii="Cambria Math" w:hAnsi="Cambria Math"/>
                </w:rPr>
              </m:ctrlPr>
            </m:sSubPr>
            <m:e>
              <m:r>
                <w:rPr>
                  <w:rFonts w:ascii="Cambria Math" w:hAnsi="Cambria Math"/>
                </w:rPr>
                <m:t>LTRU</m:t>
              </m:r>
            </m:e>
            <m:sub>
              <m:r>
                <w:rPr>
                  <w:rFonts w:ascii="Cambria Math" w:hAnsi="Cambria Math"/>
                </w:rPr>
                <m:t>t</m:t>
              </m:r>
            </m:sub>
          </m:sSub>
          <m:r>
            <m:rPr>
              <m:sty m:val="p"/>
            </m:rPr>
            <w:rPr>
              <w:rFonts w:ascii="Cambria Math" w:hAnsi="Cambria Math"/>
            </w:rPr>
            <m:t xml:space="preserve">= </m:t>
          </m:r>
          <m:d>
            <m:dPr>
              <m:begChr m:val="["/>
              <m:endChr m:val="]"/>
              <m:ctrlPr>
                <w:rPr>
                  <w:rFonts w:ascii="Cambria Math" w:hAnsi="Cambria Math"/>
                </w:rPr>
              </m:ctrlPr>
            </m:dPr>
            <m:e>
              <m:f>
                <m:fPr>
                  <m:ctrlPr>
                    <w:rPr>
                      <w:rFonts w:ascii="Cambria Math" w:hAnsi="Cambria Math"/>
                    </w:rPr>
                  </m:ctrlPr>
                </m:fPr>
                <m:num>
                  <m:sSub>
                    <m:sSubPr>
                      <m:ctrlPr>
                        <w:rPr>
                          <w:rFonts w:ascii="Cambria Math" w:hAnsi="Cambria Math"/>
                        </w:rPr>
                      </m:ctrlPr>
                    </m:sSubPr>
                    <m:e>
                      <m:r>
                        <w:rPr>
                          <w:rFonts w:ascii="Cambria Math" w:hAnsi="Cambria Math"/>
                        </w:rPr>
                        <m:t>RPIA</m:t>
                      </m:r>
                    </m:e>
                    <m:sub>
                      <m:r>
                        <w:rPr>
                          <w:rFonts w:ascii="Cambria Math" w:hAnsi="Cambria Math"/>
                        </w:rPr>
                        <m:t>t</m:t>
                      </m:r>
                      <m:r>
                        <m:rPr>
                          <m:sty m:val="p"/>
                        </m:rPr>
                        <w:rPr>
                          <w:rFonts w:ascii="Cambria Math" w:hAnsi="Cambria Math"/>
                        </w:rPr>
                        <m:t>-2</m:t>
                      </m:r>
                    </m:sub>
                  </m:sSub>
                  <m:r>
                    <m:rPr>
                      <m:sty m:val="p"/>
                    </m:rPr>
                    <w:rPr>
                      <w:rFonts w:ascii="Cambria Math" w:hAnsi="Cambria Math"/>
                    </w:rPr>
                    <m:t>-</m:t>
                  </m:r>
                  <m:sSub>
                    <m:sSubPr>
                      <m:ctrlPr>
                        <w:rPr>
                          <w:rFonts w:ascii="Cambria Math" w:hAnsi="Cambria Math"/>
                        </w:rPr>
                      </m:ctrlPr>
                    </m:sSubPr>
                    <m:e>
                      <m:r>
                        <w:rPr>
                          <w:rFonts w:ascii="Cambria Math" w:hAnsi="Cambria Math"/>
                        </w:rPr>
                        <m:t>RPIF</m:t>
                      </m:r>
                    </m:e>
                    <m:sub>
                      <m:r>
                        <w:rPr>
                          <w:rFonts w:ascii="Cambria Math" w:hAnsi="Cambria Math"/>
                        </w:rPr>
                        <m:t>t</m:t>
                      </m:r>
                      <m:r>
                        <m:rPr>
                          <m:sty m:val="p"/>
                        </m:rPr>
                        <w:rPr>
                          <w:rFonts w:ascii="Cambria Math" w:hAnsi="Cambria Math"/>
                        </w:rPr>
                        <m:t>-2</m:t>
                      </m:r>
                    </m:sub>
                  </m:sSub>
                </m:num>
                <m:den>
                  <m:sSub>
                    <m:sSubPr>
                      <m:ctrlPr>
                        <w:rPr>
                          <w:rFonts w:ascii="Cambria Math" w:hAnsi="Cambria Math"/>
                        </w:rPr>
                      </m:ctrlPr>
                    </m:sSubPr>
                    <m:e>
                      <m:r>
                        <w:rPr>
                          <w:rFonts w:ascii="Cambria Math" w:hAnsi="Cambria Math"/>
                        </w:rPr>
                        <m:t>RPIA</m:t>
                      </m:r>
                    </m:e>
                    <m:sub>
                      <m:r>
                        <w:rPr>
                          <w:rFonts w:ascii="Cambria Math" w:hAnsi="Cambria Math"/>
                        </w:rPr>
                        <m:t>t</m:t>
                      </m:r>
                      <m:r>
                        <m:rPr>
                          <m:sty m:val="p"/>
                        </m:rPr>
                        <w:rPr>
                          <w:rFonts w:ascii="Cambria Math" w:hAnsi="Cambria Math"/>
                        </w:rPr>
                        <m:t>-2</m:t>
                      </m:r>
                    </m:sub>
                  </m:sSub>
                </m:den>
              </m:f>
            </m:e>
          </m:d>
          <m:r>
            <m:rPr>
              <m:sty m:val="p"/>
            </m:rPr>
            <w:rPr>
              <w:rFonts w:ascii="Cambria Math" w:hAnsi="Cambria Math"/>
            </w:rPr>
            <m:t xml:space="preserve">× </m:t>
          </m:r>
          <m:sSub>
            <m:sSubPr>
              <m:ctrlPr>
                <w:rPr>
                  <w:rFonts w:ascii="Cambria Math" w:hAnsi="Cambria Math"/>
                </w:rPr>
              </m:ctrlPr>
            </m:sSubPr>
            <m:e>
              <m:r>
                <w:rPr>
                  <w:rFonts w:ascii="Cambria Math" w:hAnsi="Cambria Math"/>
                </w:rPr>
                <m:t>LPVF</m:t>
              </m:r>
            </m:e>
            <m:sub>
              <m:r>
                <w:rPr>
                  <w:rFonts w:ascii="Cambria Math" w:hAnsi="Cambria Math"/>
                </w:rPr>
                <m:t>t</m:t>
              </m:r>
              <m:r>
                <m:rPr>
                  <m:sty m:val="p"/>
                </m:rPr>
                <w:rPr>
                  <w:rFonts w:ascii="Cambria Math" w:hAnsi="Cambria Math"/>
                </w:rPr>
                <m:t>-2</m:t>
              </m:r>
            </m:sub>
          </m:sSub>
          <m:r>
            <m:rPr>
              <m:sty m:val="p"/>
            </m:rPr>
            <w:rPr>
              <w:rFonts w:ascii="Cambria Math" w:hAnsi="Cambria Math"/>
            </w:rPr>
            <m:t xml:space="preserve">× </m:t>
          </m:r>
          <m:sSub>
            <m:sSubPr>
              <m:ctrlPr>
                <w:rPr>
                  <w:rFonts w:ascii="Cambria Math" w:hAnsi="Cambria Math"/>
                </w:rPr>
              </m:ctrlPr>
            </m:sSubPr>
            <m:e>
              <m:r>
                <w:rPr>
                  <w:rFonts w:ascii="Cambria Math" w:hAnsi="Cambria Math"/>
                </w:rPr>
                <m:t>LPVF</m:t>
              </m:r>
            </m:e>
            <m:sub>
              <m:r>
                <w:rPr>
                  <w:rFonts w:ascii="Cambria Math" w:hAnsi="Cambria Math"/>
                </w:rPr>
                <m:t>t</m:t>
              </m:r>
              <m:r>
                <m:rPr>
                  <m:sty m:val="p"/>
                </m:rPr>
                <w:rPr>
                  <w:rFonts w:ascii="Cambria Math" w:hAnsi="Cambria Math"/>
                </w:rPr>
                <m:t>-1</m:t>
              </m:r>
            </m:sub>
          </m:sSub>
          <m:r>
            <m:rPr>
              <m:sty m:val="p"/>
            </m:rPr>
            <w:rPr>
              <w:rFonts w:ascii="Cambria Math" w:hAnsi="Cambria Math"/>
            </w:rPr>
            <m:t xml:space="preserve">× </m:t>
          </m:r>
          <m:sSub>
            <m:sSubPr>
              <m:ctrlPr>
                <w:rPr>
                  <w:rFonts w:ascii="Cambria Math" w:hAnsi="Cambria Math"/>
                </w:rPr>
              </m:ctrlPr>
            </m:sSubPr>
            <m:e>
              <m:r>
                <w:rPr>
                  <w:rFonts w:ascii="Cambria Math" w:hAnsi="Cambria Math"/>
                </w:rPr>
                <m:t>REV</m:t>
              </m:r>
            </m:e>
            <m:sub>
              <m:r>
                <w:rPr>
                  <w:rFonts w:ascii="Cambria Math" w:hAnsi="Cambria Math"/>
                </w:rPr>
                <m:t>t</m:t>
              </m:r>
              <m:r>
                <m:rPr>
                  <m:sty m:val="p"/>
                </m:rPr>
                <w:rPr>
                  <w:rFonts w:ascii="Cambria Math" w:hAnsi="Cambria Math"/>
                </w:rPr>
                <m:t>-2</m:t>
              </m:r>
            </m:sub>
          </m:sSub>
          <m:r>
            <m:rPr>
              <m:sty m:val="p"/>
            </m:rPr>
            <w:rPr>
              <w:rFonts w:ascii="Cambria Math" w:hAnsi="Cambria Math"/>
            </w:rPr>
            <m:t>×</m:t>
          </m:r>
          <m:f>
            <m:fPr>
              <m:ctrlPr>
                <w:rPr>
                  <w:rFonts w:ascii="Cambria Math" w:hAnsi="Cambria Math"/>
                </w:rPr>
              </m:ctrlPr>
            </m:fPr>
            <m:num>
              <m:sSub>
                <m:sSubPr>
                  <m:ctrlPr>
                    <w:rPr>
                      <w:rFonts w:ascii="Cambria Math" w:hAnsi="Cambria Math"/>
                    </w:rPr>
                  </m:ctrlPr>
                </m:sSubPr>
                <m:e>
                  <m:r>
                    <w:rPr>
                      <w:rFonts w:ascii="Cambria Math" w:hAnsi="Cambria Math"/>
                    </w:rPr>
                    <m:t>PI</m:t>
                  </m:r>
                </m:e>
                <m:sub>
                  <m:r>
                    <w:rPr>
                      <w:rFonts w:ascii="Cambria Math" w:hAnsi="Cambria Math"/>
                    </w:rPr>
                    <m:t>t</m:t>
                  </m:r>
                </m:sub>
              </m:sSub>
            </m:num>
            <m:den>
              <m:sSub>
                <m:sSubPr>
                  <m:ctrlPr>
                    <w:rPr>
                      <w:rFonts w:ascii="Cambria Math" w:hAnsi="Cambria Math"/>
                    </w:rPr>
                  </m:ctrlPr>
                </m:sSubPr>
                <m:e>
                  <m:r>
                    <w:rPr>
                      <w:rFonts w:ascii="Cambria Math" w:hAnsi="Cambria Math"/>
                    </w:rPr>
                    <m:t>PI</m:t>
                  </m:r>
                </m:e>
                <m:sub>
                  <m:r>
                    <m:rPr>
                      <m:sty m:val="p"/>
                    </m:rPr>
                    <w:rPr>
                      <w:rFonts w:ascii="Cambria Math" w:hAnsi="Cambria Math"/>
                    </w:rPr>
                    <m:t>2012/13</m:t>
                  </m:r>
                </m:sub>
              </m:sSub>
            </m:den>
          </m:f>
        </m:oMath>
      </m:oMathPara>
    </w:p>
    <w:p w14:paraId="6727C909" w14:textId="77777777" w:rsidR="001A2306" w:rsidRPr="00925811" w:rsidRDefault="001A2306" w:rsidP="001A2306">
      <w:pPr>
        <w:pStyle w:val="FormulaDefinitions"/>
      </w:pPr>
      <w:r w:rsidRPr="00925811">
        <w:t>where:</w:t>
      </w:r>
    </w:p>
    <w:tbl>
      <w:tblPr>
        <w:tblStyle w:val="TableGridLight"/>
        <w:tblW w:w="8222" w:type="dxa"/>
        <w:tblLayout w:type="fixed"/>
        <w:tblLook w:val="04A0" w:firstRow="1" w:lastRow="0" w:firstColumn="1" w:lastColumn="0" w:noHBand="0" w:noVBand="1"/>
      </w:tblPr>
      <w:tblGrid>
        <w:gridCol w:w="1418"/>
        <w:gridCol w:w="6804"/>
      </w:tblGrid>
      <w:tr w:rsidR="001A2306" w:rsidRPr="00925811" w14:paraId="59CAFB44" w14:textId="77777777" w:rsidTr="00A75C46">
        <w:trPr>
          <w:cnfStyle w:val="100000000000" w:firstRow="1" w:lastRow="0" w:firstColumn="0" w:lastColumn="0" w:oddVBand="0" w:evenVBand="0" w:oddHBand="0"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1418" w:type="dxa"/>
          </w:tcPr>
          <w:p w14:paraId="7C584179" w14:textId="77777777" w:rsidR="001A2306" w:rsidRPr="00925811" w:rsidRDefault="001A2306" w:rsidP="001A2306">
            <w:r w:rsidRPr="00925811">
              <w:t>REV</w:t>
            </w:r>
            <w:r w:rsidRPr="00925811">
              <w:rPr>
                <w:rStyle w:val="Subscript"/>
              </w:rPr>
              <w:t>t-2</w:t>
            </w:r>
          </w:p>
        </w:tc>
        <w:tc>
          <w:tcPr>
            <w:tcW w:w="6804" w:type="dxa"/>
          </w:tcPr>
          <w:p w14:paraId="60D4ABAD" w14:textId="77777777" w:rsidR="001A2306" w:rsidRPr="00925811" w:rsidRDefault="001A2306" w:rsidP="001A2306">
            <w:pPr>
              <w:cnfStyle w:val="100000000000" w:firstRow="1" w:lastRow="0" w:firstColumn="0" w:lastColumn="0" w:oddVBand="0" w:evenVBand="0" w:oddHBand="0" w:evenHBand="0" w:firstRowFirstColumn="0" w:firstRowLastColumn="0" w:lastRowFirstColumn="0" w:lastRowLastColumn="0"/>
            </w:pPr>
            <w:r w:rsidRPr="00925811">
              <w:t>has the value of REV</w:t>
            </w:r>
            <w:r w:rsidRPr="00925811">
              <w:rPr>
                <w:rStyle w:val="Subscript"/>
              </w:rPr>
              <w:t>t-2</w:t>
            </w:r>
            <w:r w:rsidRPr="00925811">
              <w:t xml:space="preserve"> as derived in accordance with Part C of Charge Restriction Condition 2A (Restriction of Allowed Distribution Network Revenue) of this licence as in force on 31 March 2023;</w:t>
            </w:r>
          </w:p>
        </w:tc>
      </w:tr>
      <w:tr w:rsidR="001A2306" w:rsidRPr="00925811" w14:paraId="607F726F"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5B163D5D" w14:textId="77777777" w:rsidR="001A2306" w:rsidRPr="00925811" w:rsidRDefault="001A2306" w:rsidP="001A2306">
            <w:r w:rsidRPr="00925811">
              <w:t>RPIA</w:t>
            </w:r>
            <w:r w:rsidRPr="00925811">
              <w:rPr>
                <w:rStyle w:val="Subscript"/>
              </w:rPr>
              <w:t>t-2</w:t>
            </w:r>
          </w:p>
        </w:tc>
        <w:tc>
          <w:tcPr>
            <w:tcW w:w="6804" w:type="dxa"/>
          </w:tcPr>
          <w:p w14:paraId="7F3CF492"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has the value given in Part C of Charge Restriction Condition 2A of this licence as in force on 31 March 2023;</w:t>
            </w:r>
          </w:p>
        </w:tc>
      </w:tr>
      <w:tr w:rsidR="001A2306" w:rsidRPr="00925811" w14:paraId="570AA2EA"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1455EDA9" w14:textId="77777777" w:rsidR="001A2306" w:rsidRPr="00925811" w:rsidRDefault="001A2306" w:rsidP="001A2306">
            <w:r w:rsidRPr="00925811">
              <w:t>RPIF</w:t>
            </w:r>
            <w:r w:rsidRPr="00925811">
              <w:rPr>
                <w:rStyle w:val="Subscript"/>
              </w:rPr>
              <w:t>t-2</w:t>
            </w:r>
          </w:p>
        </w:tc>
        <w:tc>
          <w:tcPr>
            <w:tcW w:w="6804" w:type="dxa"/>
          </w:tcPr>
          <w:p w14:paraId="3F8B1DFF"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has the value given in Part C of Charge Restriction Condition 2A of this licence as in force on 31 March 2023;</w:t>
            </w:r>
          </w:p>
        </w:tc>
      </w:tr>
      <w:tr w:rsidR="001A2306" w:rsidRPr="00925811" w14:paraId="28670489"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4E18DEB2" w14:textId="77777777" w:rsidR="001A2306" w:rsidRPr="00925811" w:rsidRDefault="001A2306" w:rsidP="001A2306">
            <w:r w:rsidRPr="00925811">
              <w:t>LPVF</w:t>
            </w:r>
            <w:r w:rsidRPr="00925811">
              <w:rPr>
                <w:rStyle w:val="Subscript"/>
              </w:rPr>
              <w:t>t</w:t>
            </w:r>
          </w:p>
        </w:tc>
        <w:tc>
          <w:tcPr>
            <w:tcW w:w="6804" w:type="dxa"/>
          </w:tcPr>
          <w:p w14:paraId="2B243DE3"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is derived in accordance with paragraph 7.4.7 of Special Condition 7.4 (Legacy incentive performance);</w:t>
            </w:r>
          </w:p>
        </w:tc>
      </w:tr>
      <w:tr w:rsidR="001A2306" w:rsidRPr="00925811" w14:paraId="5127B89F"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1325B1CC" w14:textId="77777777" w:rsidR="001A2306" w:rsidRPr="00925811" w:rsidRDefault="001A2306" w:rsidP="001A2306">
            <w:r w:rsidRPr="00925811">
              <w:t>PI</w:t>
            </w:r>
            <w:r w:rsidRPr="00925811">
              <w:rPr>
                <w:rStyle w:val="Subscript"/>
              </w:rPr>
              <w:t>t</w:t>
            </w:r>
          </w:p>
        </w:tc>
        <w:tc>
          <w:tcPr>
            <w:tcW w:w="6804" w:type="dxa"/>
          </w:tcPr>
          <w:p w14:paraId="2822912A"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is the price index derived in accordance with Part E of Special Condition 2.1; and</w:t>
            </w:r>
          </w:p>
        </w:tc>
      </w:tr>
      <w:tr w:rsidR="001A2306" w:rsidRPr="00925811" w14:paraId="7D585938"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7BE286B9" w14:textId="77777777" w:rsidR="001A2306" w:rsidRPr="00925811" w:rsidRDefault="001A2306" w:rsidP="001A2306">
            <w:r w:rsidRPr="00925811">
              <w:t>PI</w:t>
            </w:r>
            <w:r w:rsidRPr="00925811">
              <w:rPr>
                <w:rStyle w:val="Subscript"/>
              </w:rPr>
              <w:t>2012/13</w:t>
            </w:r>
          </w:p>
        </w:tc>
        <w:tc>
          <w:tcPr>
            <w:tcW w:w="6804" w:type="dxa"/>
          </w:tcPr>
          <w:p w14:paraId="3C5754AE" w14:textId="77777777" w:rsidR="001A2306" w:rsidRPr="00925811" w:rsidRDefault="001A2306" w:rsidP="001A2306">
            <w:pPr>
              <w:cnfStyle w:val="000000000000" w:firstRow="0" w:lastRow="0" w:firstColumn="0" w:lastColumn="0" w:oddVBand="0" w:evenVBand="0" w:oddHBand="0" w:evenHBand="0" w:firstRowFirstColumn="0" w:firstRowLastColumn="0" w:lastRowFirstColumn="0" w:lastRowLastColumn="0"/>
            </w:pPr>
            <w:r w:rsidRPr="00925811">
              <w:t>has the value of PI</w:t>
            </w:r>
            <w:r w:rsidRPr="00925811">
              <w:rPr>
                <w:rStyle w:val="Subscript"/>
              </w:rPr>
              <w:t>t</w:t>
            </w:r>
            <w:r w:rsidRPr="00925811">
              <w:t xml:space="preserve"> derived in accordance with Part E of Special Condition 2.1 for the Regulatory Year commencing on 1 April 2012.</w:t>
            </w:r>
          </w:p>
        </w:tc>
      </w:tr>
    </w:tbl>
    <w:p w14:paraId="4163BA85" w14:textId="77777777" w:rsidR="001A2306" w:rsidRPr="00925811" w:rsidRDefault="001A2306" w:rsidP="001A2306">
      <w:pPr>
        <w:pStyle w:val="NumberedNormal"/>
      </w:pPr>
      <w:r w:rsidRPr="00925811">
        <w:t>For Regulatory Years commencing on or after 1 April 2025, the value of LTRU</w:t>
      </w:r>
      <w:r w:rsidRPr="00925811">
        <w:rPr>
          <w:rStyle w:val="Subscript"/>
        </w:rPr>
        <w:t>t</w:t>
      </w:r>
      <w:r w:rsidRPr="00925811">
        <w:t xml:space="preserve"> is zero.</w:t>
      </w:r>
    </w:p>
    <w:p w14:paraId="29F75FDA" w14:textId="77777777" w:rsidR="001A2306" w:rsidRPr="00925811" w:rsidRDefault="001A2306" w:rsidP="001A2306">
      <w:pPr>
        <w:pStyle w:val="Heading2"/>
      </w:pPr>
      <w:bookmarkStart w:id="338" w:name="_Toc115343526"/>
      <w:bookmarkStart w:id="339" w:name="_Toc121736153"/>
      <w:bookmarkStart w:id="340" w:name="_Toc126074438"/>
      <w:r w:rsidRPr="00925811">
        <w:t>Low Carbon Networks Fund (LCN</w:t>
      </w:r>
      <w:r w:rsidRPr="00925811">
        <w:rPr>
          <w:rStyle w:val="Subscript"/>
        </w:rPr>
        <w:t>t</w:t>
      </w:r>
      <w:r w:rsidRPr="00925811">
        <w:t>)</w:t>
      </w:r>
      <w:bookmarkEnd w:id="338"/>
      <w:bookmarkEnd w:id="339"/>
      <w:bookmarkEnd w:id="340"/>
    </w:p>
    <w:p w14:paraId="1224F861" w14:textId="77777777" w:rsidR="001A2306" w:rsidRPr="00925811" w:rsidRDefault="001A2306" w:rsidP="001A2306">
      <w:pPr>
        <w:pStyle w:val="Heading3"/>
      </w:pPr>
      <w:r w:rsidRPr="00925811">
        <w:t xml:space="preserve">Introduction </w:t>
      </w:r>
    </w:p>
    <w:p w14:paraId="2F594DF9" w14:textId="77777777" w:rsidR="001A2306" w:rsidRPr="00925811" w:rsidRDefault="001A2306" w:rsidP="001A2306">
      <w:pPr>
        <w:pStyle w:val="NumberedNormal"/>
      </w:pPr>
      <w:r w:rsidRPr="00925811">
        <w:t>The purpose of this condition is to calculate the value of the term LCN</w:t>
      </w:r>
      <w:r w:rsidRPr="00925811">
        <w:rPr>
          <w:rStyle w:val="Subscript"/>
        </w:rPr>
        <w:t>t</w:t>
      </w:r>
      <w:r w:rsidRPr="00925811">
        <w:t xml:space="preserve"> (the Low Carbon Networks Fund term).  This contributes to the calculation of the LAR</w:t>
      </w:r>
      <w:r w:rsidRPr="00925811">
        <w:rPr>
          <w:rStyle w:val="Subscript"/>
        </w:rPr>
        <w:t>t</w:t>
      </w:r>
      <w:r w:rsidRPr="00925811">
        <w:t xml:space="preserve"> term (the legacy adjustments term), which in turn feeds into Allowed Revenue in Special Condition 2.1 (Revenue restriction).</w:t>
      </w:r>
    </w:p>
    <w:p w14:paraId="10110DCB" w14:textId="77777777" w:rsidR="001A2306" w:rsidRPr="00925811" w:rsidRDefault="001A2306" w:rsidP="001A2306">
      <w:pPr>
        <w:pStyle w:val="NumberedNormal"/>
      </w:pPr>
      <w:r w:rsidRPr="00925811">
        <w:t>Although no new Low Carbon Networks Fund projects have been funded since 31 March 2015, this condition makes provision for the maintenance of the Low Carbon Networks Fund arrangements that will enable the Authority to decide the value of LCN</w:t>
      </w:r>
      <w:r w:rsidRPr="00925811">
        <w:rPr>
          <w:rStyle w:val="Subscript"/>
        </w:rPr>
        <w:t>t</w:t>
      </w:r>
      <w:r w:rsidRPr="00925811">
        <w:t xml:space="preserve"> and for the arrangements relating to the governance and administration of the Low Carbon Networks Fund.  </w:t>
      </w:r>
    </w:p>
    <w:p w14:paraId="794AF165" w14:textId="77777777" w:rsidR="001A2306" w:rsidRPr="00925811" w:rsidRDefault="001A2306" w:rsidP="001A2306">
      <w:pPr>
        <w:pStyle w:val="Heading3"/>
      </w:pPr>
      <w:r w:rsidRPr="00925811">
        <w:t>Formula for calculating the Low Carbon Networks Fund term (LCN</w:t>
      </w:r>
      <w:r w:rsidRPr="00925811">
        <w:rPr>
          <w:rStyle w:val="Subscript"/>
        </w:rPr>
        <w:t>t</w:t>
      </w:r>
      <w:r w:rsidRPr="00925811">
        <w:t>)</w:t>
      </w:r>
    </w:p>
    <w:p w14:paraId="4B1BA8ED" w14:textId="77777777" w:rsidR="001A2306" w:rsidRPr="00925811" w:rsidRDefault="001A2306" w:rsidP="001A2306">
      <w:pPr>
        <w:pStyle w:val="NumberedNormal"/>
      </w:pPr>
      <w:r w:rsidRPr="00925811">
        <w:t>The value of LCN</w:t>
      </w:r>
      <w:r w:rsidRPr="00925811">
        <w:rPr>
          <w:rStyle w:val="Subscript"/>
        </w:rPr>
        <w:t>t</w:t>
      </w:r>
      <w:r w:rsidRPr="00925811">
        <w:t xml:space="preserve"> is derived in accordance with the following formula:   </w:t>
      </w:r>
    </w:p>
    <w:p w14:paraId="7F2C6209" w14:textId="77777777" w:rsidR="001A2306" w:rsidRPr="00925811" w:rsidRDefault="001A2306" w:rsidP="001A2306">
      <w:pPr>
        <w:pStyle w:val="Equation"/>
      </w:pPr>
      <w:r w:rsidRPr="00925811">
        <w:t>LCN</w:t>
      </w:r>
      <w:r w:rsidRPr="00925811">
        <w:rPr>
          <w:rStyle w:val="Subscript"/>
        </w:rPr>
        <w:t>t</w:t>
      </w:r>
      <w:r w:rsidRPr="00925811">
        <w:t xml:space="preserve"> = LCN2</w:t>
      </w:r>
      <w:r w:rsidRPr="00925811">
        <w:rPr>
          <w:rStyle w:val="Subscript"/>
        </w:rPr>
        <w:t>t</w:t>
      </w:r>
      <w:r w:rsidRPr="00925811">
        <w:t xml:space="preserve"> – LCN1</w:t>
      </w:r>
      <w:r w:rsidRPr="00925811">
        <w:rPr>
          <w:rStyle w:val="Subscript"/>
        </w:rPr>
        <w:t>t</w:t>
      </w:r>
    </w:p>
    <w:p w14:paraId="64BA0095" w14:textId="77777777" w:rsidR="001A2306" w:rsidRPr="00925811" w:rsidRDefault="001A2306" w:rsidP="001A2306">
      <w:pPr>
        <w:pStyle w:val="FormulaDefinitions"/>
      </w:pPr>
      <w:r w:rsidRPr="00925811">
        <w:t xml:space="preserve">where: </w:t>
      </w:r>
    </w:p>
    <w:p w14:paraId="4EB54425" w14:textId="77777777" w:rsidR="001A2306" w:rsidRPr="00925811" w:rsidRDefault="001A2306" w:rsidP="001A2306">
      <w:pPr>
        <w:pStyle w:val="FormulaDefinitions"/>
      </w:pPr>
      <w:r w:rsidRPr="00925811">
        <w:t>LCN2</w:t>
      </w:r>
      <w:r w:rsidRPr="00925811">
        <w:rPr>
          <w:rStyle w:val="Subscript"/>
        </w:rPr>
        <w:t>t</w:t>
      </w:r>
      <w:r w:rsidRPr="00925811">
        <w:t xml:space="preserve"> </w:t>
      </w:r>
      <w:r w:rsidRPr="00925811">
        <w:tab/>
        <w:t>is an amount determined under the LCNF Second Tier and Discretionary Funding Mechanism in accordance with Part C and the LCN Fund Governance Document; and</w:t>
      </w:r>
    </w:p>
    <w:p w14:paraId="1B042E7D" w14:textId="77777777" w:rsidR="001A2306" w:rsidRPr="00925811" w:rsidRDefault="001A2306" w:rsidP="001A2306">
      <w:pPr>
        <w:pStyle w:val="FormulaDefinitions"/>
      </w:pPr>
      <w:r w:rsidRPr="00925811">
        <w:t>LCN1</w:t>
      </w:r>
      <w:r w:rsidRPr="00925811">
        <w:rPr>
          <w:rStyle w:val="Subscript"/>
        </w:rPr>
        <w:t>t</w:t>
      </w:r>
      <w:r w:rsidRPr="00925811">
        <w:t xml:space="preserve"> </w:t>
      </w:r>
      <w:r w:rsidRPr="00925811">
        <w:tab/>
        <w:t>is an amount recovered by the licensee in a previous Regulatory Year under the LCNF First Tier Funding Mechanism that the Authority has determined, in accordance with the provisions set out in the LCN Fund Governance Document, to be unrecoverable.</w:t>
      </w:r>
    </w:p>
    <w:p w14:paraId="0A782C3C" w14:textId="77777777" w:rsidR="001A2306" w:rsidRPr="00925811" w:rsidRDefault="001A2306" w:rsidP="001A2306">
      <w:pPr>
        <w:pStyle w:val="Heading3"/>
      </w:pPr>
      <w:r w:rsidRPr="00925811">
        <w:t xml:space="preserve">The LCNF Second Tier and Discretionary Funding Mechanism  </w:t>
      </w:r>
    </w:p>
    <w:p w14:paraId="3F459D77" w14:textId="77777777" w:rsidR="001A2306" w:rsidRPr="00925811" w:rsidRDefault="001A2306" w:rsidP="001A2306">
      <w:pPr>
        <w:pStyle w:val="NumberedNormal"/>
      </w:pPr>
      <w:r w:rsidRPr="00925811">
        <w:t xml:space="preserve">The Authority may direct either: </w:t>
      </w:r>
    </w:p>
    <w:p w14:paraId="6CB6A363" w14:textId="77777777" w:rsidR="001A2306" w:rsidRPr="00925811" w:rsidRDefault="001A2306" w:rsidP="001A2306">
      <w:pPr>
        <w:pStyle w:val="ListNormal"/>
        <w:tabs>
          <w:tab w:val="num" w:pos="879"/>
        </w:tabs>
      </w:pPr>
      <w:r w:rsidRPr="00925811">
        <w:t>how the relevant revenues under LCNF Second Tier Funding and LCNF Discretionary Funding should be recovered from or paid to Customers through the LCNF Second Tier and Discretionary Funding Mechanism; or</w:t>
      </w:r>
    </w:p>
    <w:p w14:paraId="35A6FFE8" w14:textId="77777777" w:rsidR="001A2306" w:rsidRPr="00925811" w:rsidRDefault="001A2306" w:rsidP="001A2306">
      <w:pPr>
        <w:pStyle w:val="ListNormal"/>
        <w:tabs>
          <w:tab w:val="num" w:pos="879"/>
        </w:tabs>
      </w:pPr>
      <w:r w:rsidRPr="00925811">
        <w:t>where the Authority considers it to be appropriate, whether they should be retained by the licensee.</w:t>
      </w:r>
    </w:p>
    <w:p w14:paraId="62B43355" w14:textId="77777777" w:rsidR="001A2306" w:rsidRPr="00925811" w:rsidRDefault="001A2306" w:rsidP="001A2306">
      <w:pPr>
        <w:pStyle w:val="NumberedNormal"/>
      </w:pPr>
      <w:r w:rsidRPr="00925811">
        <w:t>LCN2</w:t>
      </w:r>
      <w:r w:rsidRPr="00925811">
        <w:rPr>
          <w:rStyle w:val="Subscript"/>
        </w:rPr>
        <w:t>t</w:t>
      </w:r>
      <w:r w:rsidRPr="00925811">
        <w:t xml:space="preserve"> is the amount specified that is to be recovered by each Distribution Services Provider as directed by the Authority under paragraph 7.8.5 in relation to: </w:t>
      </w:r>
    </w:p>
    <w:p w14:paraId="36222BBB" w14:textId="77777777" w:rsidR="001A2306" w:rsidRPr="00925811" w:rsidRDefault="001A2306" w:rsidP="001A2306">
      <w:pPr>
        <w:pStyle w:val="ListNormal"/>
        <w:tabs>
          <w:tab w:val="num" w:pos="879"/>
        </w:tabs>
      </w:pPr>
      <w:r w:rsidRPr="00925811">
        <w:t xml:space="preserve">the LCNF Second Tier Funding specified for Regulatory Year t; </w:t>
      </w:r>
    </w:p>
    <w:p w14:paraId="57F47555" w14:textId="77777777" w:rsidR="001A2306" w:rsidRPr="00925811" w:rsidRDefault="001A2306" w:rsidP="001A2306">
      <w:pPr>
        <w:pStyle w:val="ListNormal"/>
        <w:tabs>
          <w:tab w:val="num" w:pos="879"/>
        </w:tabs>
      </w:pPr>
      <w:r w:rsidRPr="00925811">
        <w:t>any LCNF Discretionary Funding specified for Regulatory Year t;</w:t>
      </w:r>
    </w:p>
    <w:p w14:paraId="584613E5" w14:textId="77777777" w:rsidR="001A2306" w:rsidRPr="00925811" w:rsidRDefault="001A2306" w:rsidP="001A2306">
      <w:pPr>
        <w:pStyle w:val="ListNormal"/>
        <w:tabs>
          <w:tab w:val="num" w:pos="879"/>
        </w:tabs>
      </w:pPr>
      <w:r w:rsidRPr="00925811">
        <w:t>any LCNF Halted Project Revenues specified for Regulatory Year t;</w:t>
      </w:r>
    </w:p>
    <w:p w14:paraId="1376261D" w14:textId="77777777" w:rsidR="001A2306" w:rsidRPr="00925811" w:rsidRDefault="001A2306" w:rsidP="001A2306">
      <w:pPr>
        <w:pStyle w:val="ListNormal"/>
        <w:tabs>
          <w:tab w:val="num" w:pos="879"/>
        </w:tabs>
      </w:pPr>
      <w:r w:rsidRPr="00925811">
        <w:t>any LCNF Disallowed Expenditure specified for Regulatory Year t;</w:t>
      </w:r>
    </w:p>
    <w:p w14:paraId="36A0EBEB" w14:textId="77777777" w:rsidR="001A2306" w:rsidRPr="00925811" w:rsidRDefault="001A2306" w:rsidP="001A2306">
      <w:pPr>
        <w:pStyle w:val="ListNormal"/>
        <w:tabs>
          <w:tab w:val="num" w:pos="879"/>
        </w:tabs>
      </w:pPr>
      <w:r w:rsidRPr="00925811">
        <w:t>any Returned LCN Fund Royalties specified for Regulatory Year t; and</w:t>
      </w:r>
    </w:p>
    <w:p w14:paraId="568777DA" w14:textId="77777777" w:rsidR="001A2306" w:rsidRPr="00925811" w:rsidRDefault="001A2306" w:rsidP="001A2306">
      <w:pPr>
        <w:pStyle w:val="ListNormal"/>
        <w:tabs>
          <w:tab w:val="num" w:pos="879"/>
        </w:tabs>
      </w:pPr>
      <w:r w:rsidRPr="00925811">
        <w:t>any LCN Fund Returned Project Revenues specified for Regulatory Year t.</w:t>
      </w:r>
    </w:p>
    <w:p w14:paraId="260DCC1A" w14:textId="77777777" w:rsidR="001A2306" w:rsidRPr="00925811" w:rsidRDefault="001A2306" w:rsidP="001A2306">
      <w:pPr>
        <w:pStyle w:val="NumberedNormal"/>
      </w:pPr>
      <w:r w:rsidRPr="00925811">
        <w:t xml:space="preserve">In each Regulatory Year t, as provided for by the LCN Fund Governance Document, the Authority may calculate and, by direction given to all of the Distribution Services Providers, specify in accordance with the appropriate provisions set out in the LCN Fund Governance Document: </w:t>
      </w:r>
    </w:p>
    <w:p w14:paraId="7A5BB61E" w14:textId="77777777" w:rsidR="001A2306" w:rsidRPr="00925811" w:rsidRDefault="001A2306" w:rsidP="001A2306">
      <w:pPr>
        <w:pStyle w:val="ListNormal"/>
        <w:tabs>
          <w:tab w:val="num" w:pos="879"/>
        </w:tabs>
      </w:pPr>
      <w:r w:rsidRPr="00925811">
        <w:t>the value for LCN2</w:t>
      </w:r>
      <w:r w:rsidRPr="00925811">
        <w:rPr>
          <w:rStyle w:val="Subscript"/>
        </w:rPr>
        <w:t>t</w:t>
      </w:r>
      <w:r w:rsidRPr="00925811">
        <w:t xml:space="preserve"> for each Distribution Services Provider (being the amount to be recovered by each Distribution Services Provider through Use of System Charges in order to contribute to its own or another Distribution Services Provider’s LCNF Second Tier Funding and LCNF Discretionary Funding for that Regulatory Year); </w:t>
      </w:r>
    </w:p>
    <w:p w14:paraId="2B669157" w14:textId="77777777" w:rsidR="001A2306" w:rsidRPr="00925811" w:rsidRDefault="001A2306" w:rsidP="001A2306">
      <w:pPr>
        <w:pStyle w:val="ListNormal"/>
        <w:tabs>
          <w:tab w:val="num" w:pos="879"/>
        </w:tabs>
      </w:pPr>
      <w:r w:rsidRPr="00925811">
        <w:t>the net amounts to be transferred between Distribution Services Providers in order to ensure that each Distribution Services Provider receives an amount (if any) equal to the proportion of the LCNF Second Tier Funding and LCNF Discretionary Funding for that Regulatory Year that is attributable to the licensee’s Eligible LCN Fund Projects (adjusted to take into account any LCNF Halted Project Revenue, Returned LCN Fund Royalties, LCNF Disallowed Expenditure and LCN Fund Returned Project Revenues); and</w:t>
      </w:r>
    </w:p>
    <w:p w14:paraId="18E27493" w14:textId="77777777" w:rsidR="001A2306" w:rsidRPr="00925811" w:rsidRDefault="001A2306" w:rsidP="001A2306">
      <w:pPr>
        <w:pStyle w:val="ListNormal"/>
        <w:tabs>
          <w:tab w:val="num" w:pos="879"/>
        </w:tabs>
      </w:pPr>
      <w:r w:rsidRPr="00925811">
        <w:t xml:space="preserve">the manner in which and the timescale over which the net amounts referred to in 7.8.7(b) are to be transferred. </w:t>
      </w:r>
    </w:p>
    <w:p w14:paraId="429EE732" w14:textId="77777777" w:rsidR="001A2306" w:rsidRPr="00925811" w:rsidRDefault="001A2306" w:rsidP="001A2306">
      <w:pPr>
        <w:pStyle w:val="NumberedNormal"/>
      </w:pPr>
      <w:r w:rsidRPr="00925811">
        <w:t xml:space="preserve">The licensee must comply with any direction issued by the Authority under paragraph 7.8.7.  </w:t>
      </w:r>
    </w:p>
    <w:p w14:paraId="6518410E" w14:textId="77777777" w:rsidR="001A2306" w:rsidRPr="00925811" w:rsidRDefault="001A2306" w:rsidP="001A2306">
      <w:pPr>
        <w:pStyle w:val="Heading3"/>
      </w:pPr>
      <w:r w:rsidRPr="00925811">
        <w:t xml:space="preserve">Unrecoverable expenditure </w:t>
      </w:r>
    </w:p>
    <w:p w14:paraId="6E849265" w14:textId="77777777" w:rsidR="001A2306" w:rsidRPr="00925811" w:rsidRDefault="001A2306" w:rsidP="001A2306">
      <w:pPr>
        <w:pStyle w:val="NumberedNormal"/>
      </w:pPr>
      <w:r w:rsidRPr="00925811">
        <w:t>In any Regulatory Year t, the Authority may set, by direction given to the licensee, an amount for LCN1</w:t>
      </w:r>
      <w:r w:rsidRPr="00925811">
        <w:rPr>
          <w:rStyle w:val="Subscript"/>
        </w:rPr>
        <w:t>t</w:t>
      </w:r>
      <w:r w:rsidRPr="00925811">
        <w:t xml:space="preserve"> that will reduce the licensee’s Allowed Revenue by the amount that the Authority has determined to be unrecoverable, in accordance with the provisions set out in the LCN Fund Governance Document.</w:t>
      </w:r>
    </w:p>
    <w:p w14:paraId="6EF12480" w14:textId="77777777" w:rsidR="001A2306" w:rsidRPr="00925811" w:rsidRDefault="001A2306" w:rsidP="001A2306">
      <w:pPr>
        <w:pStyle w:val="Heading3"/>
      </w:pPr>
      <w:r w:rsidRPr="00925811">
        <w:t xml:space="preserve">The LCN Fund Governance Document  </w:t>
      </w:r>
    </w:p>
    <w:p w14:paraId="34122D6C" w14:textId="77777777" w:rsidR="001A2306" w:rsidRPr="00925811" w:rsidRDefault="001A2306" w:rsidP="001A2306">
      <w:pPr>
        <w:pStyle w:val="NumberedNormal"/>
      </w:pPr>
      <w:r w:rsidRPr="00925811">
        <w:t xml:space="preserve">The licensee must comply with the LCN Fund Governance Document when acting in relation to the Low Carbon Networks Fund. </w:t>
      </w:r>
    </w:p>
    <w:p w14:paraId="386569DE" w14:textId="77777777" w:rsidR="001A2306" w:rsidRPr="00925811" w:rsidRDefault="001A2306" w:rsidP="001A2306">
      <w:pPr>
        <w:pStyle w:val="NumberedNormal"/>
      </w:pPr>
      <w:r w:rsidRPr="00925811">
        <w:t xml:space="preserve">The LCN Fund Governance Document makes and may continue to make provision about or impose requirements in respect of:   </w:t>
      </w:r>
    </w:p>
    <w:p w14:paraId="259B3720" w14:textId="77777777" w:rsidR="001A2306" w:rsidRPr="00925811" w:rsidRDefault="001A2306" w:rsidP="001A2306">
      <w:pPr>
        <w:pStyle w:val="ListNormal"/>
        <w:tabs>
          <w:tab w:val="num" w:pos="879"/>
        </w:tabs>
      </w:pPr>
      <w:r w:rsidRPr="00925811">
        <w:t>the arrangements for ensuring that relevant matters learnt from the implementation of Eligible LCN Fund Projects can be captured and disseminated;</w:t>
      </w:r>
    </w:p>
    <w:p w14:paraId="4E9E996C" w14:textId="77777777" w:rsidR="001A2306" w:rsidRPr="00925811" w:rsidRDefault="001A2306" w:rsidP="001A2306">
      <w:pPr>
        <w:pStyle w:val="ListNormal"/>
        <w:tabs>
          <w:tab w:val="num" w:pos="879"/>
        </w:tabs>
      </w:pPr>
      <w:r w:rsidRPr="00925811">
        <w:t xml:space="preserve">the nature of the reporting obligations in respect of such projects (which may include reporting in respect of the funding and the completion of such projects, as well as reporting on compliance with this condition and the LCN Fund Governance Document); </w:t>
      </w:r>
    </w:p>
    <w:p w14:paraId="3570930F" w14:textId="77777777" w:rsidR="001A2306" w:rsidRPr="00925811" w:rsidRDefault="001A2306" w:rsidP="001A2306">
      <w:pPr>
        <w:pStyle w:val="ListNormal"/>
        <w:tabs>
          <w:tab w:val="num" w:pos="879"/>
        </w:tabs>
      </w:pPr>
      <w:r w:rsidRPr="00925811">
        <w:t>arrangements relating to intellectual property rights, including Returned LCN Fund Royalties, in respect of Eligible LCN Fund Projects; and</w:t>
      </w:r>
    </w:p>
    <w:p w14:paraId="3AC68396" w14:textId="77777777" w:rsidR="001A2306" w:rsidRPr="00925811" w:rsidRDefault="001A2306" w:rsidP="001A2306">
      <w:pPr>
        <w:pStyle w:val="ListNormal"/>
        <w:tabs>
          <w:tab w:val="num" w:pos="879"/>
        </w:tabs>
      </w:pPr>
      <w:r w:rsidRPr="00925811">
        <w:t>any other matters related to the regulation, governance, or administration of the Low Carbon Networks Fund.</w:t>
      </w:r>
    </w:p>
    <w:p w14:paraId="6CB2E2DD" w14:textId="77777777" w:rsidR="001A2306" w:rsidRPr="00925811" w:rsidRDefault="001A2306" w:rsidP="001A2306">
      <w:pPr>
        <w:pStyle w:val="NumberedNormal"/>
      </w:pPr>
      <w:r w:rsidRPr="00925811">
        <w:t>The procedure for amending the LCN Fund Governance Document is set out in Special Condition 1.3 (Common procedures).</w:t>
      </w:r>
    </w:p>
    <w:p w14:paraId="25B61C2B" w14:textId="77777777" w:rsidR="001A2306" w:rsidRPr="00925811" w:rsidRDefault="001A2306" w:rsidP="001A2306">
      <w:pPr>
        <w:pStyle w:val="Heading2"/>
      </w:pPr>
      <w:bookmarkStart w:id="341" w:name="_Toc115343527"/>
      <w:bookmarkStart w:id="342" w:name="_Toc121736154"/>
      <w:bookmarkStart w:id="343" w:name="_Toc126074439"/>
      <w:r w:rsidRPr="00925811">
        <w:t>RIIO-ED1 network innovation competition</w:t>
      </w:r>
      <w:bookmarkEnd w:id="341"/>
      <w:bookmarkEnd w:id="342"/>
      <w:bookmarkEnd w:id="343"/>
    </w:p>
    <w:p w14:paraId="5663560B" w14:textId="77777777" w:rsidR="001A2306" w:rsidRPr="00925811" w:rsidRDefault="001A2306" w:rsidP="001A2306">
      <w:pPr>
        <w:pStyle w:val="Heading3nonumbering"/>
      </w:pPr>
      <w:r w:rsidRPr="00925811">
        <w:t>Introduction</w:t>
      </w:r>
    </w:p>
    <w:p w14:paraId="3BE8B538" w14:textId="77777777" w:rsidR="001A2306" w:rsidRPr="00925811" w:rsidRDefault="001A2306" w:rsidP="001A2306">
      <w:pPr>
        <w:pStyle w:val="NumberedNormal"/>
      </w:pPr>
      <w:r w:rsidRPr="00925811">
        <w:t>The NIC was in operation during the RIIO-1 Price Control Period to fund innovative low carbon or environmental projects. Although there is no provision for new NIC projects from 1 April 2023, this condition makes provision for arrangements relating to the regulation, administration, and governance of the NIC.</w:t>
      </w:r>
    </w:p>
    <w:p w14:paraId="697CFB49" w14:textId="77777777" w:rsidR="001A2306" w:rsidRPr="00925811" w:rsidRDefault="001A2306" w:rsidP="001A2306">
      <w:pPr>
        <w:pStyle w:val="NumberedNormal"/>
      </w:pPr>
      <w:r w:rsidRPr="00925811">
        <w:t>Parts A and C are supplemented by the relevant provisions of the Electricity Network Innovation Competition Governance Document. The Electricity Network Innovation Competition Governance Document provides fuller details on the process for the Funding Return Mechanism and Successful Delivery Reward.</w:t>
      </w:r>
    </w:p>
    <w:p w14:paraId="7AC10678" w14:textId="77777777" w:rsidR="001A2306" w:rsidRPr="00925811" w:rsidRDefault="001A2306" w:rsidP="001A2306">
      <w:pPr>
        <w:pStyle w:val="Heading3"/>
      </w:pPr>
      <w:r w:rsidRPr="00925811">
        <w:t>The Funding Return Mechanism</w:t>
      </w:r>
    </w:p>
    <w:p w14:paraId="5A221976" w14:textId="77777777" w:rsidR="001A2306" w:rsidRPr="00925811" w:rsidRDefault="001A2306" w:rsidP="001A2306">
      <w:pPr>
        <w:pStyle w:val="NumberedNormal"/>
      </w:pPr>
      <w:r w:rsidRPr="00925811">
        <w:t>The Authority may direct, in accordance with the Electricity Network Innovation Competition Governance Document, either:</w:t>
      </w:r>
    </w:p>
    <w:p w14:paraId="6937A50C" w14:textId="3AEDD93E" w:rsidR="001A2306" w:rsidRPr="00925811" w:rsidRDefault="001A2306" w:rsidP="001A2306">
      <w:pPr>
        <w:pStyle w:val="ListNormal"/>
        <w:tabs>
          <w:tab w:val="num" w:pos="879"/>
        </w:tabs>
      </w:pPr>
      <w:r w:rsidRPr="00925811">
        <w:t xml:space="preserve">how any relevant revenues should be paid to the </w:t>
      </w:r>
      <w:r w:rsidR="001A5707">
        <w:t>ISOP</w:t>
      </w:r>
      <w:r w:rsidRPr="00925811">
        <w:t xml:space="preserve"> through the Funding Return Mechanism; or </w:t>
      </w:r>
    </w:p>
    <w:p w14:paraId="16C3ADC1" w14:textId="77777777" w:rsidR="001A2306" w:rsidRPr="00925811" w:rsidRDefault="001A2306" w:rsidP="001A2306">
      <w:pPr>
        <w:pStyle w:val="ListNormal"/>
        <w:tabs>
          <w:tab w:val="num" w:pos="879"/>
        </w:tabs>
      </w:pPr>
      <w:r w:rsidRPr="00925811">
        <w:t xml:space="preserve">where the Authority considers it to be appropriate, that any relevant revenues should be retained by the licensee. </w:t>
      </w:r>
    </w:p>
    <w:p w14:paraId="6BED8A45" w14:textId="77777777" w:rsidR="001A2306" w:rsidRPr="00925811" w:rsidRDefault="001A2306" w:rsidP="001A2306">
      <w:pPr>
        <w:pStyle w:val="NumberedNormal"/>
      </w:pPr>
      <w:r w:rsidRPr="00925811">
        <w:t>In each Regulatory Year, in accordance with the appropriate provisions of the Electricity Network Innovation Competition Governance Document, the Authority may calculate and then, by direction given to the licensee, specify:</w:t>
      </w:r>
    </w:p>
    <w:p w14:paraId="12DE6C02" w14:textId="51B3F22B" w:rsidR="001A2306" w:rsidRPr="00925811" w:rsidRDefault="001A2306" w:rsidP="001A2306">
      <w:pPr>
        <w:pStyle w:val="ListNormal"/>
        <w:tabs>
          <w:tab w:val="num" w:pos="879"/>
        </w:tabs>
      </w:pPr>
      <w:r w:rsidRPr="00925811">
        <w:t xml:space="preserve">the amount of any Funding Return that the licensee must pay to the </w:t>
      </w:r>
      <w:r w:rsidR="001A5707">
        <w:t>ISOP</w:t>
      </w:r>
      <w:r w:rsidRPr="00925811">
        <w:t xml:space="preserve">; and </w:t>
      </w:r>
    </w:p>
    <w:p w14:paraId="79E254C7" w14:textId="77777777" w:rsidR="001A2306" w:rsidRPr="00925811" w:rsidRDefault="001A2306" w:rsidP="001A2306">
      <w:pPr>
        <w:pStyle w:val="ListNormal"/>
        <w:tabs>
          <w:tab w:val="num" w:pos="879"/>
        </w:tabs>
      </w:pPr>
      <w:r w:rsidRPr="00925811">
        <w:t xml:space="preserve">the manner in which and the timescale over which that amount is to be so paid. </w:t>
      </w:r>
    </w:p>
    <w:p w14:paraId="7ADB3E24" w14:textId="77777777" w:rsidR="001A2306" w:rsidRPr="00925811" w:rsidRDefault="001A2306" w:rsidP="001A2306">
      <w:pPr>
        <w:pStyle w:val="Heading3"/>
      </w:pPr>
      <w:r w:rsidRPr="00925811">
        <w:t xml:space="preserve">The Electricity Network Innovation Competition Governance Document </w:t>
      </w:r>
    </w:p>
    <w:p w14:paraId="47EBE1FD" w14:textId="77777777" w:rsidR="001A2306" w:rsidRPr="00925811" w:rsidRDefault="001A2306" w:rsidP="001A2306">
      <w:pPr>
        <w:pStyle w:val="NumberedNormal"/>
      </w:pPr>
      <w:r w:rsidRPr="00925811">
        <w:t xml:space="preserve">The licensee must comply with the Electricity Network Innovation Competition Governance Document when acting in relation to the NIC. </w:t>
      </w:r>
    </w:p>
    <w:p w14:paraId="3F498AF1" w14:textId="77777777" w:rsidR="001A2306" w:rsidRPr="00925811" w:rsidRDefault="001A2306" w:rsidP="001A2306">
      <w:pPr>
        <w:pStyle w:val="NumberedNormal"/>
      </w:pPr>
      <w:r w:rsidRPr="00925811">
        <w:t>The Electricity Network Innovation Competition Governance Document makes and may continue to make provision about:</w:t>
      </w:r>
    </w:p>
    <w:p w14:paraId="036405D6" w14:textId="77777777" w:rsidR="001A2306" w:rsidRPr="00925811" w:rsidRDefault="001A2306" w:rsidP="001A2306">
      <w:pPr>
        <w:pStyle w:val="ListNormal"/>
        <w:tabs>
          <w:tab w:val="num" w:pos="879"/>
        </w:tabs>
      </w:pPr>
      <w:r w:rsidRPr="00925811">
        <w:t>the process and procedures that will be in place for the assessment, approval, and financing of project funding (where necessary);</w:t>
      </w:r>
    </w:p>
    <w:p w14:paraId="2F40A4C1" w14:textId="74FAB25C" w:rsidR="001A2306" w:rsidRPr="00925811" w:rsidRDefault="001A2306" w:rsidP="001A2306">
      <w:pPr>
        <w:pStyle w:val="ListNormal"/>
        <w:tabs>
          <w:tab w:val="num" w:pos="879"/>
        </w:tabs>
      </w:pPr>
      <w:r w:rsidRPr="00925811">
        <w:t>arrangements to ensure that relevant learning from the implementation of Eligible NIC Projects can be captured and disseminated by the licensee to other Electricity Distributors</w:t>
      </w:r>
      <w:r w:rsidR="00536104">
        <w:t>, the ISOP,</w:t>
      </w:r>
      <w:r w:rsidRPr="00925811">
        <w:t xml:space="preserve"> and Transmission Licensees;</w:t>
      </w:r>
    </w:p>
    <w:p w14:paraId="5DFD5AED" w14:textId="77777777" w:rsidR="001A2306" w:rsidRPr="00925811" w:rsidRDefault="001A2306" w:rsidP="001A2306">
      <w:pPr>
        <w:pStyle w:val="ListNormal"/>
        <w:tabs>
          <w:tab w:val="num" w:pos="879"/>
        </w:tabs>
      </w:pPr>
      <w:r w:rsidRPr="00925811">
        <w:t>the nature of the reporting obligations in respect of Eligible NIC Projects (which may include reporting in respect of their funding and completion, as well as reporting on compliance with this condition and the provisions of the Electricity Network Innovation Competition Governance Document);</w:t>
      </w:r>
    </w:p>
    <w:p w14:paraId="5B9615A1" w14:textId="77777777" w:rsidR="001A2306" w:rsidRPr="00925811" w:rsidRDefault="001A2306" w:rsidP="001A2306">
      <w:pPr>
        <w:pStyle w:val="ListNormal"/>
        <w:tabs>
          <w:tab w:val="num" w:pos="879"/>
        </w:tabs>
      </w:pPr>
      <w:r w:rsidRPr="00925811">
        <w:t>arrangements relating to the treatment of intellectual property rights including Returned Royalty Income in respect of Eligible NIC Projects; and</w:t>
      </w:r>
    </w:p>
    <w:p w14:paraId="27C8B208" w14:textId="77777777" w:rsidR="001A2306" w:rsidRPr="00925811" w:rsidRDefault="001A2306" w:rsidP="001A2306">
      <w:pPr>
        <w:pStyle w:val="ListNormal"/>
        <w:tabs>
          <w:tab w:val="num" w:pos="879"/>
        </w:tabs>
      </w:pPr>
      <w:r w:rsidRPr="00925811">
        <w:t>any other matters relating to the governance of the NIC.</w:t>
      </w:r>
    </w:p>
    <w:p w14:paraId="5962B000" w14:textId="77777777" w:rsidR="001A2306" w:rsidRPr="00925811" w:rsidRDefault="001A2306" w:rsidP="001A2306">
      <w:pPr>
        <w:pStyle w:val="NumberedNormal"/>
      </w:pPr>
      <w:r w:rsidRPr="00925811">
        <w:t>The procedure for amending the Electricity Network Innovation Competition Governance Document is set out in Special Condition 1.3 (Common procedure).</w:t>
      </w:r>
    </w:p>
    <w:p w14:paraId="3A06DAB3" w14:textId="77777777" w:rsidR="001A2306" w:rsidRPr="00925811" w:rsidRDefault="001A2306" w:rsidP="001A2306">
      <w:pPr>
        <w:pStyle w:val="Heading3"/>
      </w:pPr>
      <w:r w:rsidRPr="00925811">
        <w:t xml:space="preserve">Successful Delivery Reward </w:t>
      </w:r>
    </w:p>
    <w:p w14:paraId="3400D1AE" w14:textId="7F5E42DE" w:rsidR="001A2306" w:rsidRPr="00925811" w:rsidRDefault="001A2306" w:rsidP="001A2306">
      <w:pPr>
        <w:pStyle w:val="NumberedNormal"/>
      </w:pPr>
      <w:r w:rsidRPr="00925811">
        <w:t xml:space="preserve">The Authority may direct that the </w:t>
      </w:r>
      <w:r w:rsidR="001A5707">
        <w:t>ISOP</w:t>
      </w:r>
      <w:r w:rsidRPr="00925811">
        <w:t xml:space="preserve"> pay the licensee a Successful Delivery Reward, in accordance with the provisions of the Electricity Network Innovation Competition Governance Document.</w:t>
      </w:r>
    </w:p>
    <w:p w14:paraId="1E78D316" w14:textId="77777777" w:rsidR="001A2306" w:rsidRPr="00925811" w:rsidRDefault="001A2306" w:rsidP="001A2306">
      <w:pPr>
        <w:pStyle w:val="Heading1"/>
      </w:pPr>
      <w:bookmarkStart w:id="344" w:name="_Toc115345073"/>
      <w:bookmarkStart w:id="345" w:name="_Toc121736155"/>
      <w:bookmarkStart w:id="346" w:name="_Toc126074440"/>
      <w:r w:rsidRPr="00925811">
        <w:t>Governance</w:t>
      </w:r>
      <w:bookmarkEnd w:id="344"/>
      <w:bookmarkEnd w:id="345"/>
      <w:bookmarkEnd w:id="346"/>
    </w:p>
    <w:p w14:paraId="1C46A26D" w14:textId="77777777" w:rsidR="001A2306" w:rsidRPr="00925811" w:rsidRDefault="001A2306" w:rsidP="001A2306">
      <w:pPr>
        <w:pStyle w:val="Heading2"/>
      </w:pPr>
      <w:bookmarkStart w:id="347" w:name="_Toc109217527"/>
      <w:bookmarkStart w:id="348" w:name="_Toc115345074"/>
      <w:bookmarkStart w:id="349" w:name="_Toc121736156"/>
      <w:bookmarkStart w:id="350" w:name="_Toc126074441"/>
      <w:r w:rsidRPr="00925811">
        <w:t>Governance of the ED2 Price Control Financial Instruments</w:t>
      </w:r>
      <w:bookmarkEnd w:id="347"/>
      <w:bookmarkEnd w:id="348"/>
      <w:bookmarkEnd w:id="349"/>
      <w:bookmarkEnd w:id="350"/>
    </w:p>
    <w:p w14:paraId="5CD1E23F" w14:textId="77777777" w:rsidR="001A2306" w:rsidRPr="00925811" w:rsidRDefault="001A2306" w:rsidP="001A2306">
      <w:pPr>
        <w:pStyle w:val="Heading3nonumbering"/>
      </w:pPr>
      <w:r w:rsidRPr="00925811">
        <w:t>Introduction</w:t>
      </w:r>
    </w:p>
    <w:p w14:paraId="7AE182FE" w14:textId="77777777" w:rsidR="001A2306" w:rsidRPr="00925811" w:rsidRDefault="001A2306" w:rsidP="001A2306">
      <w:pPr>
        <w:pStyle w:val="NumberedNormal"/>
      </w:pPr>
      <w:r w:rsidRPr="00925811">
        <w:t xml:space="preserve">The purpose of this condition is to establish: </w:t>
      </w:r>
    </w:p>
    <w:p w14:paraId="386B50FF" w14:textId="77777777" w:rsidR="001A2306" w:rsidRPr="00925811" w:rsidRDefault="001A2306" w:rsidP="001A2306">
      <w:pPr>
        <w:pStyle w:val="ListNormal"/>
        <w:tabs>
          <w:tab w:val="num" w:pos="879"/>
        </w:tabs>
      </w:pPr>
      <w:r w:rsidRPr="00925811">
        <w:t xml:space="preserve">the ED2 Price Control Financial Instruments; and </w:t>
      </w:r>
    </w:p>
    <w:p w14:paraId="080F10E5" w14:textId="77777777" w:rsidR="001A2306" w:rsidRPr="00925811" w:rsidRDefault="001A2306" w:rsidP="001A2306">
      <w:pPr>
        <w:pStyle w:val="ListNormal"/>
        <w:tabs>
          <w:tab w:val="num" w:pos="879"/>
        </w:tabs>
      </w:pPr>
      <w:r w:rsidRPr="00925811">
        <w:t xml:space="preserve">a robust and transparent change control framework for the ED2 Price Control Financial Instruments.  </w:t>
      </w:r>
    </w:p>
    <w:p w14:paraId="4507D4E4" w14:textId="77777777" w:rsidR="001A2306" w:rsidRPr="00925811" w:rsidRDefault="001A2306" w:rsidP="001A2306">
      <w:pPr>
        <w:pStyle w:val="Heading3"/>
      </w:pPr>
      <w:r w:rsidRPr="00925811">
        <w:t>The ED2 Price Control Financial Instruments</w:t>
      </w:r>
    </w:p>
    <w:p w14:paraId="587F1567" w14:textId="77777777" w:rsidR="001A2306" w:rsidRPr="00925811" w:rsidRDefault="001A2306" w:rsidP="001A2306">
      <w:pPr>
        <w:pStyle w:val="NumberedNormal"/>
      </w:pPr>
      <w:r w:rsidRPr="00925811">
        <w:t xml:space="preserve">Each of the following ED2 Price Control Financial Instruments forms part of this condition: </w:t>
      </w:r>
    </w:p>
    <w:p w14:paraId="1E6503CF" w14:textId="77777777" w:rsidR="001A2306" w:rsidRPr="00925811" w:rsidRDefault="001A2306" w:rsidP="001A2306">
      <w:pPr>
        <w:pStyle w:val="ListNormal"/>
        <w:tabs>
          <w:tab w:val="num" w:pos="879"/>
        </w:tabs>
      </w:pPr>
      <w:r w:rsidRPr="00925811">
        <w:t xml:space="preserve">the ED2 Price Control Financial Handbook; and </w:t>
      </w:r>
    </w:p>
    <w:p w14:paraId="244FEB8D" w14:textId="77777777" w:rsidR="001A2306" w:rsidRPr="00925811" w:rsidRDefault="001A2306" w:rsidP="001A2306">
      <w:pPr>
        <w:pStyle w:val="ListNormal"/>
        <w:tabs>
          <w:tab w:val="num" w:pos="879"/>
        </w:tabs>
      </w:pPr>
      <w:r w:rsidRPr="00925811">
        <w:t>the ED2 Price Control Financial Model.</w:t>
      </w:r>
    </w:p>
    <w:p w14:paraId="290C4169" w14:textId="77777777" w:rsidR="001A2306" w:rsidRPr="00925811" w:rsidRDefault="001A2306" w:rsidP="001A2306">
      <w:pPr>
        <w:pStyle w:val="Heading3"/>
      </w:pPr>
      <w:r w:rsidRPr="00925811">
        <w:t>Modification of the ED2 Price Control Financial Instruments</w:t>
      </w:r>
    </w:p>
    <w:p w14:paraId="56363408" w14:textId="77777777" w:rsidR="001A2306" w:rsidRPr="00925811" w:rsidRDefault="001A2306" w:rsidP="001A2306">
      <w:pPr>
        <w:pStyle w:val="NumberedNormal"/>
      </w:pPr>
      <w:r w:rsidRPr="00925811">
        <w:t>The Authority may direct modifications to the ED2 Price Control Financial Instruments under this Part at any time during the Price Control Period where:</w:t>
      </w:r>
    </w:p>
    <w:p w14:paraId="7876FD68" w14:textId="77777777" w:rsidR="001A2306" w:rsidRPr="00925811" w:rsidRDefault="001A2306" w:rsidP="001A2306">
      <w:pPr>
        <w:pStyle w:val="ListNormal"/>
        <w:tabs>
          <w:tab w:val="num" w:pos="879"/>
        </w:tabs>
      </w:pPr>
      <w:r w:rsidRPr="00925811">
        <w:t xml:space="preserve">it becomes aware of a modification that will improve the functionality or clarity of the ED2 Price Control Financial Instruments; and </w:t>
      </w:r>
    </w:p>
    <w:p w14:paraId="07E46B35" w14:textId="77777777" w:rsidR="001A2306" w:rsidRPr="00925811" w:rsidRDefault="001A2306" w:rsidP="001A2306">
      <w:pPr>
        <w:pStyle w:val="ListNormal"/>
        <w:tabs>
          <w:tab w:val="num" w:pos="879"/>
        </w:tabs>
      </w:pPr>
      <w:r w:rsidRPr="00925811">
        <w:t xml:space="preserve">the modification will have no impact on the licensee’s Allowed Revenue. </w:t>
      </w:r>
    </w:p>
    <w:p w14:paraId="60F17D6F" w14:textId="77777777" w:rsidR="001A2306" w:rsidRPr="00925811" w:rsidRDefault="001A2306" w:rsidP="001A2306">
      <w:pPr>
        <w:pStyle w:val="NumberedNormal"/>
      </w:pPr>
      <w:r w:rsidRPr="00925811">
        <w:t>For the purposes of paragraph 8.1.3(b), it is to be presumed that a modification which serves to correct a manifest error will have no impact on the licensee’s Allowed Revenue. This is without prejudice to the licensee's right to make representations to the Authority that a particular modification will have an impact on the licensee's Allowed Revenue.</w:t>
      </w:r>
    </w:p>
    <w:p w14:paraId="2B65F978" w14:textId="77777777" w:rsidR="001A2306" w:rsidRPr="00925811" w:rsidRDefault="001A2306" w:rsidP="001A2306">
      <w:pPr>
        <w:pStyle w:val="NumberedNormal"/>
      </w:pPr>
      <w:r w:rsidRPr="00925811">
        <w:t xml:space="preserve">The following categories of modifications may be made under this Part: </w:t>
      </w:r>
    </w:p>
    <w:p w14:paraId="02204AE3" w14:textId="77777777" w:rsidR="001A2306" w:rsidRPr="00925811" w:rsidRDefault="001A2306" w:rsidP="001A2306">
      <w:pPr>
        <w:pStyle w:val="ListNormal"/>
        <w:tabs>
          <w:tab w:val="num" w:pos="879"/>
        </w:tabs>
      </w:pPr>
      <w:r w:rsidRPr="00925811">
        <w:t xml:space="preserve">formatting changes such as re-numbering of paragraphs, capitalising defined terms, cell labelling, re-naming or re-ordering of sections or worksheets; </w:t>
      </w:r>
    </w:p>
    <w:p w14:paraId="2BE59539" w14:textId="77777777" w:rsidR="001A2306" w:rsidRPr="00925811" w:rsidRDefault="001A2306" w:rsidP="001A2306">
      <w:pPr>
        <w:pStyle w:val="ListNormal"/>
        <w:tabs>
          <w:tab w:val="num" w:pos="879"/>
        </w:tabs>
      </w:pPr>
      <w:r w:rsidRPr="00925811">
        <w:t xml:space="preserve">deleting irrelevant material such as transitional provisions that have expired; </w:t>
      </w:r>
    </w:p>
    <w:p w14:paraId="219A6C60" w14:textId="77777777" w:rsidR="001A2306" w:rsidRPr="00925811" w:rsidRDefault="001A2306" w:rsidP="001A2306">
      <w:pPr>
        <w:pStyle w:val="ListNormal"/>
        <w:tabs>
          <w:tab w:val="num" w:pos="879"/>
        </w:tabs>
      </w:pPr>
      <w:r w:rsidRPr="00925811">
        <w:t xml:space="preserve">updates such as to dates, version numbers of documents, titles of re-enacted legislation and re-named bodies; </w:t>
      </w:r>
    </w:p>
    <w:p w14:paraId="3C3C5FFD" w14:textId="77777777" w:rsidR="001A2306" w:rsidRPr="00925811" w:rsidRDefault="001A2306" w:rsidP="001A2306">
      <w:pPr>
        <w:pStyle w:val="ListNormal"/>
        <w:tabs>
          <w:tab w:val="num" w:pos="879"/>
        </w:tabs>
      </w:pPr>
      <w:r w:rsidRPr="00925811">
        <w:t xml:space="preserve">consequential changes required to reflect modifications made to the special conditions such as the addition or removal of PCFM Variable Values; and </w:t>
      </w:r>
    </w:p>
    <w:p w14:paraId="733B40D4" w14:textId="77777777" w:rsidR="001A2306" w:rsidRPr="00925811" w:rsidRDefault="001A2306" w:rsidP="001A2306">
      <w:pPr>
        <w:pStyle w:val="ListNormal"/>
        <w:tabs>
          <w:tab w:val="num" w:pos="879"/>
        </w:tabs>
      </w:pPr>
      <w:r w:rsidRPr="00925811">
        <w:t>corrections of manifest errors, such as discrepancies between the ED2 Price Control Financial Instruments and between the ED2 Price Control Financial Instruments and the other special conditions.</w:t>
      </w:r>
    </w:p>
    <w:p w14:paraId="4332EFA4" w14:textId="77777777" w:rsidR="001A2306" w:rsidRPr="00925811" w:rsidRDefault="001A2306" w:rsidP="001A2306">
      <w:pPr>
        <w:pStyle w:val="Heading3"/>
      </w:pPr>
      <w:r w:rsidRPr="00925811">
        <w:t>Circumstances in which a modification may be made</w:t>
      </w:r>
    </w:p>
    <w:p w14:paraId="14202C57" w14:textId="77777777" w:rsidR="001A2306" w:rsidRPr="00925811" w:rsidRDefault="001A2306" w:rsidP="001A2306">
      <w:pPr>
        <w:pStyle w:val="NumberedNormal"/>
      </w:pPr>
      <w:r w:rsidRPr="00925811">
        <w:t>Before making a direction under paragraph 8.1.3, the Authority must:</w:t>
      </w:r>
    </w:p>
    <w:p w14:paraId="3151BD34" w14:textId="77777777" w:rsidR="001A2306" w:rsidRPr="00925811" w:rsidRDefault="001A2306" w:rsidP="001A2306">
      <w:pPr>
        <w:pStyle w:val="ListNormal"/>
        <w:tabs>
          <w:tab w:val="num" w:pos="879"/>
        </w:tabs>
      </w:pPr>
      <w:r w:rsidRPr="00925811">
        <w:t>consider any views expressed and representations made by the ED2 Price Control Financial Model Working Group in relation to modifications of the type set out in paragraphs 8.1.5(a) to (e); and</w:t>
      </w:r>
    </w:p>
    <w:p w14:paraId="27D44531" w14:textId="77777777" w:rsidR="001A2306" w:rsidRPr="00925811" w:rsidRDefault="001A2306" w:rsidP="001A2306">
      <w:pPr>
        <w:pStyle w:val="ListNormal"/>
        <w:tabs>
          <w:tab w:val="num" w:pos="879"/>
        </w:tabs>
      </w:pPr>
      <w:r w:rsidRPr="00925811">
        <w:t>publish on the Authority's Website:</w:t>
      </w:r>
    </w:p>
    <w:p w14:paraId="156F1F5A" w14:textId="77777777" w:rsidR="001A2306" w:rsidRPr="00925811" w:rsidRDefault="001A2306" w:rsidP="001A2306">
      <w:pPr>
        <w:pStyle w:val="SublistNormal"/>
      </w:pPr>
      <w:r w:rsidRPr="00925811">
        <w:t>the text of the proposed direction;</w:t>
      </w:r>
    </w:p>
    <w:p w14:paraId="63127C29" w14:textId="77777777" w:rsidR="001A2306" w:rsidRPr="00925811" w:rsidRDefault="001A2306" w:rsidP="001A2306">
      <w:pPr>
        <w:pStyle w:val="SublistNormal"/>
      </w:pPr>
      <w:r w:rsidRPr="00925811">
        <w:t xml:space="preserve">the reasons for the proposed direction, including why the Authority believes that the modification meets the requirements of paragraphs 8.1.3 and 8.1.5; and </w:t>
      </w:r>
    </w:p>
    <w:p w14:paraId="57322123" w14:textId="77777777" w:rsidR="001A2306" w:rsidRPr="00925811" w:rsidRDefault="001A2306" w:rsidP="001A2306">
      <w:pPr>
        <w:pStyle w:val="SublistNormal"/>
      </w:pPr>
      <w:r w:rsidRPr="00925811">
        <w:t>a period during which representations may be made on the proposed direction, which must not be less than 28 days.</w:t>
      </w:r>
    </w:p>
    <w:p w14:paraId="392E194D" w14:textId="77777777" w:rsidR="001A2306" w:rsidRPr="00925811" w:rsidRDefault="001A2306" w:rsidP="001A2306">
      <w:pPr>
        <w:pStyle w:val="NumberedNormal"/>
      </w:pPr>
      <w:r w:rsidRPr="00925811">
        <w:t>A direction under paragraph 8.1.3 must set out:</w:t>
      </w:r>
    </w:p>
    <w:p w14:paraId="388D73CB" w14:textId="77777777" w:rsidR="001A2306" w:rsidRPr="00925811" w:rsidRDefault="001A2306" w:rsidP="001A2306">
      <w:pPr>
        <w:pStyle w:val="ListNormal"/>
        <w:tabs>
          <w:tab w:val="num" w:pos="879"/>
        </w:tabs>
      </w:pPr>
      <w:r w:rsidRPr="00925811">
        <w:t xml:space="preserve">the modifications to the ED2 Price Control Financial Instruments; and </w:t>
      </w:r>
    </w:p>
    <w:p w14:paraId="259FFDE7" w14:textId="77777777" w:rsidR="001A2306" w:rsidRPr="00925811" w:rsidRDefault="001A2306" w:rsidP="001A2306">
      <w:pPr>
        <w:pStyle w:val="ListNormal"/>
        <w:tabs>
          <w:tab w:val="num" w:pos="879"/>
        </w:tabs>
      </w:pPr>
      <w:r w:rsidRPr="00925811">
        <w:t>the date from which it is to have effect or the mechanism by which that date is to be determined.</w:t>
      </w:r>
    </w:p>
    <w:p w14:paraId="05DC4184" w14:textId="77777777" w:rsidR="001A2306" w:rsidRPr="00925811" w:rsidRDefault="001A2306" w:rsidP="001A2306">
      <w:pPr>
        <w:pStyle w:val="NumberedNormal"/>
      </w:pPr>
      <w:r w:rsidRPr="00925811">
        <w:t>The following do not constitute a modification of the ED2 Price Control Financial Model:</w:t>
      </w:r>
    </w:p>
    <w:p w14:paraId="6DCA1A13" w14:textId="77777777" w:rsidR="001A2306" w:rsidRPr="00925811" w:rsidRDefault="001A2306" w:rsidP="001A2306">
      <w:pPr>
        <w:pStyle w:val="ListNormal"/>
        <w:tabs>
          <w:tab w:val="num" w:pos="879"/>
        </w:tabs>
      </w:pPr>
      <w:r w:rsidRPr="00925811">
        <w:t xml:space="preserve">entering a PCFM Variable Value into the ED2 Price Control Financial Model; </w:t>
      </w:r>
    </w:p>
    <w:p w14:paraId="7D5742C9" w14:textId="77777777" w:rsidR="001A2306" w:rsidRPr="00925811" w:rsidRDefault="001A2306" w:rsidP="001A2306">
      <w:pPr>
        <w:pStyle w:val="ListNormal"/>
        <w:tabs>
          <w:tab w:val="num" w:pos="879"/>
        </w:tabs>
      </w:pPr>
      <w:r w:rsidRPr="00925811">
        <w:t>changing the filename of the spreadsheet containing the ED2 Price Control Financial Model; and</w:t>
      </w:r>
    </w:p>
    <w:p w14:paraId="17AA0AD7" w14:textId="77777777" w:rsidR="001A2306" w:rsidRPr="00925811" w:rsidRDefault="001A2306" w:rsidP="001A2306">
      <w:pPr>
        <w:pStyle w:val="ListNormal"/>
        <w:tabs>
          <w:tab w:val="num" w:pos="879"/>
        </w:tabs>
      </w:pPr>
      <w:r w:rsidRPr="00925811">
        <w:t>changing the “publication date” on the “Cover” sheet of the ED2 Price Control Financial Model.</w:t>
      </w:r>
    </w:p>
    <w:p w14:paraId="716E8A48" w14:textId="77777777" w:rsidR="001A2306" w:rsidRPr="00925811" w:rsidRDefault="001A2306" w:rsidP="001A2306">
      <w:pPr>
        <w:pStyle w:val="Heading3"/>
      </w:pPr>
      <w:r w:rsidRPr="00925811">
        <w:t>Availability and updating of the ED2 Price Control Financial Instruments</w:t>
      </w:r>
    </w:p>
    <w:p w14:paraId="38BBE47E" w14:textId="77777777" w:rsidR="001A2306" w:rsidRPr="00925811" w:rsidRDefault="001A2306" w:rsidP="001A2306">
      <w:pPr>
        <w:pStyle w:val="NumberedNormal"/>
      </w:pPr>
      <w:r w:rsidRPr="00925811">
        <w:t>The Authority must maintain on the Authority’s Website an up to date copy of the ED2 Price Control Financial Instruments for Regulatory Years commencing on or after 1 April 2023.</w:t>
      </w:r>
    </w:p>
    <w:p w14:paraId="1B3984D3" w14:textId="77777777" w:rsidR="001A2306" w:rsidRPr="00925811" w:rsidRDefault="001A2306" w:rsidP="001A2306">
      <w:pPr>
        <w:pStyle w:val="NumberedNormal"/>
      </w:pPr>
      <w:r w:rsidRPr="00925811">
        <w:t xml:space="preserve">The Authority must ensure that any modifications of the ED2 Price Control Financial Instruments, whether under this condition or otherwise, are promptly incorporated into consolidated versions maintained on the Authority’s Website. </w:t>
      </w:r>
    </w:p>
    <w:p w14:paraId="08A95E55" w14:textId="77777777" w:rsidR="001A2306" w:rsidRPr="00925811" w:rsidRDefault="001A2306" w:rsidP="001A2306">
      <w:pPr>
        <w:pStyle w:val="NumberedNormal"/>
      </w:pPr>
      <w:r w:rsidRPr="00925811">
        <w:t>The Authority must publish on the Authority’s Website a consolidated version of the ED2 Price Control Financial Model containing the updated value of AR</w:t>
      </w:r>
      <w:r w:rsidRPr="00925811">
        <w:rPr>
          <w:rStyle w:val="Subscript"/>
        </w:rPr>
        <w:t>t</w:t>
      </w:r>
      <w:r w:rsidRPr="00925811">
        <w:t xml:space="preserve"> for all Distribution Services Providers following each Annual Iteration Process.</w:t>
      </w:r>
    </w:p>
    <w:p w14:paraId="6494A7E3" w14:textId="77777777" w:rsidR="001A2306" w:rsidRPr="00925811" w:rsidRDefault="001A2306" w:rsidP="001A2306">
      <w:pPr>
        <w:pStyle w:val="Heading1"/>
      </w:pPr>
      <w:bookmarkStart w:id="351" w:name="_Toc115345240"/>
      <w:bookmarkStart w:id="352" w:name="_Toc121736157"/>
      <w:bookmarkStart w:id="353" w:name="_Toc126074442"/>
      <w:r w:rsidRPr="00925811">
        <w:t>General obligations</w:t>
      </w:r>
      <w:bookmarkEnd w:id="351"/>
      <w:bookmarkEnd w:id="352"/>
      <w:bookmarkEnd w:id="353"/>
    </w:p>
    <w:p w14:paraId="35F99478" w14:textId="77777777" w:rsidR="001A2306" w:rsidRPr="00925811" w:rsidRDefault="001A2306" w:rsidP="001A2306">
      <w:pPr>
        <w:pStyle w:val="Heading2"/>
      </w:pPr>
      <w:bookmarkStart w:id="354" w:name="_Toc115345241"/>
      <w:bookmarkStart w:id="355" w:name="_Toc121736158"/>
      <w:bookmarkStart w:id="356" w:name="_Toc126074443"/>
      <w:r w:rsidRPr="00925811">
        <w:t>Annual Environmental Report</w:t>
      </w:r>
      <w:bookmarkEnd w:id="354"/>
      <w:bookmarkEnd w:id="355"/>
      <w:bookmarkEnd w:id="356"/>
      <w:r w:rsidRPr="00925811">
        <w:t xml:space="preserve"> </w:t>
      </w:r>
    </w:p>
    <w:p w14:paraId="42C193BD" w14:textId="77777777" w:rsidR="001A2306" w:rsidRPr="00925811" w:rsidRDefault="001A2306" w:rsidP="001A2306">
      <w:pPr>
        <w:pStyle w:val="Heading3nonumbering"/>
      </w:pPr>
      <w:r w:rsidRPr="00925811">
        <w:t>Introduction</w:t>
      </w:r>
    </w:p>
    <w:p w14:paraId="174D92D4" w14:textId="77777777" w:rsidR="001A2306" w:rsidRPr="00925811" w:rsidRDefault="001A2306" w:rsidP="001A2306">
      <w:pPr>
        <w:pStyle w:val="NumberedNormal"/>
      </w:pPr>
      <w:r w:rsidRPr="00925811">
        <w:t xml:space="preserve">This condition requires the licensee to prepare and publish an Annual Environmental Report. </w:t>
      </w:r>
    </w:p>
    <w:p w14:paraId="16068857" w14:textId="77777777" w:rsidR="001A2306" w:rsidRPr="00925811" w:rsidRDefault="001A2306" w:rsidP="001A2306">
      <w:pPr>
        <w:pStyle w:val="NumberedNormal"/>
      </w:pPr>
      <w:r w:rsidRPr="00925811">
        <w:t xml:space="preserve">The purpose of an Annual Environmental Report is to increase the public transparency and accountability of the licensee in relation to the impact of its Distribution Business on the environment, and in relation to the licensee’s progress against its Environmental Action Plan Commitments. </w:t>
      </w:r>
    </w:p>
    <w:p w14:paraId="13A9235C" w14:textId="77777777" w:rsidR="001A2306" w:rsidRPr="00925811" w:rsidRDefault="001A2306" w:rsidP="001A2306">
      <w:pPr>
        <w:pStyle w:val="NumberedNormal"/>
      </w:pPr>
      <w:r w:rsidRPr="00925811">
        <w:t xml:space="preserve">This condition also establishes the Environmental Reporting Guidance. </w:t>
      </w:r>
    </w:p>
    <w:p w14:paraId="5ABE4B46" w14:textId="77777777" w:rsidR="001A2306" w:rsidRPr="00925811" w:rsidRDefault="001A2306" w:rsidP="001A2306">
      <w:pPr>
        <w:pStyle w:val="Heading3"/>
      </w:pPr>
      <w:r w:rsidRPr="00925811">
        <w:t xml:space="preserve">Requirement to prepare and publish an Annual Environmental Report </w:t>
      </w:r>
    </w:p>
    <w:p w14:paraId="515AA7E0" w14:textId="77777777" w:rsidR="001A2306" w:rsidRPr="00925811" w:rsidRDefault="001A2306" w:rsidP="001A2306">
      <w:pPr>
        <w:pStyle w:val="NumberedNormal"/>
      </w:pPr>
      <w:r w:rsidRPr="00925811">
        <w:t>The licensee must prepare an Annual Environmental Report in accordance with the Environmental Reporting Guidance.</w:t>
      </w:r>
    </w:p>
    <w:p w14:paraId="1DE72859" w14:textId="77777777" w:rsidR="001A2306" w:rsidRPr="00925811" w:rsidRDefault="001A2306" w:rsidP="001A2306">
      <w:pPr>
        <w:pStyle w:val="NumberedNormal"/>
      </w:pPr>
      <w:r w:rsidRPr="00925811">
        <w:t>The licensee must publish an Annual Environmental Report for the preceding Regulatory Year on, or before, the date specified in the Environmental Reporting Guidance.</w:t>
      </w:r>
    </w:p>
    <w:p w14:paraId="4803AE5B" w14:textId="77777777" w:rsidR="001A2306" w:rsidRPr="00925811" w:rsidRDefault="001A2306" w:rsidP="001A2306">
      <w:pPr>
        <w:pStyle w:val="NumberedNormal"/>
      </w:pPr>
      <w:r w:rsidRPr="00925811">
        <w:t>The licensee must publish its Annual Environmental Report on the licensee’s Website where it is readily accessible to the public.</w:t>
      </w:r>
    </w:p>
    <w:p w14:paraId="5044B299" w14:textId="77777777" w:rsidR="001A2306" w:rsidRPr="00925811" w:rsidRDefault="001A2306" w:rsidP="001A2306">
      <w:pPr>
        <w:pStyle w:val="Heading3"/>
      </w:pPr>
      <w:r w:rsidRPr="00925811">
        <w:t xml:space="preserve">Environmental Reporting Guidance </w:t>
      </w:r>
    </w:p>
    <w:p w14:paraId="768473BE" w14:textId="77777777" w:rsidR="001A2306" w:rsidRPr="00925811" w:rsidRDefault="001A2306" w:rsidP="001A2306">
      <w:pPr>
        <w:pStyle w:val="NumberedNormal"/>
      </w:pPr>
      <w:r w:rsidRPr="00925811">
        <w:t xml:space="preserve">The Environmental Reporting Guidance may set out how the licensee must prepare its Annual Environmental Report, including the following: </w:t>
      </w:r>
    </w:p>
    <w:p w14:paraId="525929E5" w14:textId="77777777" w:rsidR="001A2306" w:rsidRPr="00925811" w:rsidRDefault="001A2306" w:rsidP="001A2306">
      <w:pPr>
        <w:pStyle w:val="ListNormal"/>
        <w:tabs>
          <w:tab w:val="num" w:pos="879"/>
        </w:tabs>
      </w:pPr>
      <w:r w:rsidRPr="00925811">
        <w:t xml:space="preserve">the engagement the licensee is required to undertake with stakeholders to help inform the development of its Annual Environmental Report; </w:t>
      </w:r>
    </w:p>
    <w:p w14:paraId="41A9295B" w14:textId="77777777" w:rsidR="001A2306" w:rsidRPr="00925811" w:rsidRDefault="001A2306" w:rsidP="001A2306">
      <w:pPr>
        <w:pStyle w:val="ListNormal"/>
        <w:tabs>
          <w:tab w:val="num" w:pos="879"/>
        </w:tabs>
      </w:pPr>
      <w:r w:rsidRPr="00925811">
        <w:t xml:space="preserve">the requirements for the structure and level of detail to be included in the Annual Environmental Report, including some of the data metrics to be used, as well as expectations about the level of explanatory text to be included; and </w:t>
      </w:r>
    </w:p>
    <w:p w14:paraId="11A468DE" w14:textId="77777777" w:rsidR="001A2306" w:rsidRPr="00925811" w:rsidRDefault="001A2306" w:rsidP="001A2306">
      <w:pPr>
        <w:pStyle w:val="ListNormal"/>
        <w:tabs>
          <w:tab w:val="num" w:pos="879"/>
        </w:tabs>
      </w:pPr>
      <w:r w:rsidRPr="00925811">
        <w:t xml:space="preserve">the environmental impacts, relevant Environmental Action Plan Commitments, business practices, existing obligations and activities that must be covered in the Annual Environmental Report. </w:t>
      </w:r>
    </w:p>
    <w:p w14:paraId="6B57DA32" w14:textId="77777777" w:rsidR="001A2306" w:rsidRPr="00925811" w:rsidRDefault="001A2306" w:rsidP="001A2306">
      <w:pPr>
        <w:pStyle w:val="NumberedNormal"/>
      </w:pPr>
      <w:r w:rsidRPr="00925811">
        <w:t xml:space="preserve">The procedure for issuing and amending the Environmental Reporting Guidance is set out in Special Condition 1.3 (Common procedure). </w:t>
      </w:r>
    </w:p>
    <w:p w14:paraId="245AB04B" w14:textId="77777777" w:rsidR="001A2306" w:rsidRPr="00925811" w:rsidRDefault="001A2306" w:rsidP="001A2306">
      <w:pPr>
        <w:pStyle w:val="Heading2"/>
      </w:pPr>
      <w:bookmarkStart w:id="357" w:name="_Toc115345242"/>
      <w:bookmarkStart w:id="358" w:name="_Toc121736159"/>
      <w:bookmarkStart w:id="359" w:name="_Toc126074444"/>
      <w:r w:rsidRPr="00925811">
        <w:t>Network Asset Risk Metric methodology</w:t>
      </w:r>
      <w:bookmarkEnd w:id="357"/>
      <w:bookmarkEnd w:id="358"/>
      <w:bookmarkEnd w:id="359"/>
      <w:r w:rsidRPr="00925811">
        <w:t xml:space="preserve"> </w:t>
      </w:r>
    </w:p>
    <w:p w14:paraId="4629F819" w14:textId="77777777" w:rsidR="001A2306" w:rsidRPr="00925811" w:rsidRDefault="001A2306" w:rsidP="001A2306">
      <w:pPr>
        <w:pStyle w:val="Heading3nonumbering"/>
      </w:pPr>
      <w:r w:rsidRPr="00925811">
        <w:t>Introduction</w:t>
      </w:r>
    </w:p>
    <w:p w14:paraId="531FC287" w14:textId="77777777" w:rsidR="001A2306" w:rsidRPr="00925811" w:rsidRDefault="001A2306" w:rsidP="001A2306">
      <w:pPr>
        <w:pStyle w:val="NumberedNormal"/>
      </w:pPr>
      <w:r w:rsidRPr="00925811">
        <w:t>The purpose of this condition is to set out the requirements on the licensee in respect of the NARM Methodology.</w:t>
      </w:r>
    </w:p>
    <w:p w14:paraId="0476A105" w14:textId="77777777" w:rsidR="001A2306" w:rsidRPr="00925811" w:rsidRDefault="001A2306" w:rsidP="001A2306">
      <w:pPr>
        <w:pStyle w:val="NumberedNormal"/>
      </w:pPr>
      <w:r w:rsidRPr="00925811">
        <w:t xml:space="preserve">It also sets out: </w:t>
      </w:r>
    </w:p>
    <w:p w14:paraId="560BE67A" w14:textId="77777777" w:rsidR="001A2306" w:rsidRPr="00925811" w:rsidRDefault="001A2306" w:rsidP="001A2306">
      <w:pPr>
        <w:pStyle w:val="ListNormal"/>
        <w:tabs>
          <w:tab w:val="num" w:pos="879"/>
        </w:tabs>
      </w:pPr>
      <w:r w:rsidRPr="00925811">
        <w:t xml:space="preserve">the process for modifying the NARM Methodology; and </w:t>
      </w:r>
    </w:p>
    <w:p w14:paraId="2195AFDD" w14:textId="77777777" w:rsidR="001A2306" w:rsidRPr="00925811" w:rsidRDefault="001A2306" w:rsidP="001A2306">
      <w:pPr>
        <w:pStyle w:val="ListNormal"/>
        <w:tabs>
          <w:tab w:val="num" w:pos="879"/>
        </w:tabs>
      </w:pPr>
      <w:r w:rsidRPr="00925811">
        <w:t xml:space="preserve">the requirements on the licensee in respect of the Information Gathering Plan. </w:t>
      </w:r>
    </w:p>
    <w:p w14:paraId="06886716" w14:textId="77777777" w:rsidR="001A2306" w:rsidRPr="00925811" w:rsidRDefault="001A2306" w:rsidP="001A2306">
      <w:pPr>
        <w:pStyle w:val="Heading3"/>
      </w:pPr>
      <w:r w:rsidRPr="00925811">
        <w:t xml:space="preserve">Requirement to have a NARM Methodology </w:t>
      </w:r>
    </w:p>
    <w:p w14:paraId="39E77A81" w14:textId="77777777" w:rsidR="001A2306" w:rsidRPr="00925811" w:rsidRDefault="001A2306" w:rsidP="001A2306">
      <w:pPr>
        <w:pStyle w:val="NumberedNormal"/>
      </w:pPr>
      <w:r w:rsidRPr="00925811">
        <w:t>The licensee must have in place and act in accordance with a NARM Methodology which is comprised of:</w:t>
      </w:r>
    </w:p>
    <w:p w14:paraId="00537398" w14:textId="77777777" w:rsidR="001A2306" w:rsidRPr="00925811" w:rsidRDefault="001A2306" w:rsidP="001A2306">
      <w:pPr>
        <w:pStyle w:val="ListNormal"/>
        <w:tabs>
          <w:tab w:val="num" w:pos="879"/>
        </w:tabs>
      </w:pPr>
      <w:r w:rsidRPr="00925811">
        <w:t xml:space="preserve">a Common Network Asset Indices Methodology that complies with the requirements of paragraph 9.2.4; and </w:t>
      </w:r>
    </w:p>
    <w:p w14:paraId="1C8641B2" w14:textId="77777777" w:rsidR="001A2306" w:rsidRPr="00925811" w:rsidRDefault="001A2306" w:rsidP="001A2306">
      <w:pPr>
        <w:pStyle w:val="ListNormal"/>
        <w:tabs>
          <w:tab w:val="num" w:pos="879"/>
        </w:tabs>
      </w:pPr>
      <w:r w:rsidRPr="00925811">
        <w:t xml:space="preserve">a Network Asset Indices Methodology that complies with the requirements of paragraph 9.2.6. </w:t>
      </w:r>
    </w:p>
    <w:p w14:paraId="65931B56" w14:textId="77777777" w:rsidR="001A2306" w:rsidRPr="00925811" w:rsidRDefault="001A2306" w:rsidP="001A2306">
      <w:pPr>
        <w:pStyle w:val="NumberedNormal"/>
      </w:pPr>
      <w:r w:rsidRPr="00925811">
        <w:t>The licensee must use best endeavours to work in co-operation with all other Distribution Services Providers to develop and maintain a Common Network Asset Indices Methodology that facilitates the achievement of the NARM Objectives.</w:t>
      </w:r>
    </w:p>
    <w:p w14:paraId="578C9A04" w14:textId="77777777" w:rsidR="001A2306" w:rsidRPr="00925811" w:rsidRDefault="001A2306" w:rsidP="001A2306">
      <w:pPr>
        <w:pStyle w:val="NumberedNormal"/>
      </w:pPr>
      <w:r w:rsidRPr="00925811">
        <w:t xml:space="preserve">The licensee must at all times keep the Common Network Asset Indices Methodology under review and modify it as necessary to ensure that it continues to facilitate the achievement of the NARM Objectives. </w:t>
      </w:r>
    </w:p>
    <w:p w14:paraId="47FD7B3F" w14:textId="77777777" w:rsidR="001A2306" w:rsidRPr="00925811" w:rsidRDefault="001A2306" w:rsidP="001A2306">
      <w:pPr>
        <w:pStyle w:val="NumberedNormal"/>
      </w:pPr>
      <w:r w:rsidRPr="00925811">
        <w:t xml:space="preserve">The licensee’s Network Asset Indices Methodology must: </w:t>
      </w:r>
    </w:p>
    <w:p w14:paraId="626DFA06" w14:textId="77777777" w:rsidR="001A2306" w:rsidRPr="00925811" w:rsidRDefault="001A2306" w:rsidP="001A2306">
      <w:pPr>
        <w:pStyle w:val="ListNormal"/>
        <w:tabs>
          <w:tab w:val="num" w:pos="879"/>
        </w:tabs>
      </w:pPr>
      <w:r w:rsidRPr="00925811">
        <w:t xml:space="preserve">enable the licensee to: </w:t>
      </w:r>
    </w:p>
    <w:p w14:paraId="301DA5BA" w14:textId="77777777" w:rsidR="001A2306" w:rsidRPr="00925811" w:rsidRDefault="001A2306" w:rsidP="001A2306">
      <w:pPr>
        <w:pStyle w:val="SublistNormal"/>
      </w:pPr>
      <w:r w:rsidRPr="00925811">
        <w:t xml:space="preserve">assess its NARM Assets against the Network Asset Risk Metric; </w:t>
      </w:r>
    </w:p>
    <w:p w14:paraId="7C6B9979" w14:textId="77777777" w:rsidR="001A2306" w:rsidRPr="00925811" w:rsidRDefault="001A2306" w:rsidP="001A2306">
      <w:pPr>
        <w:pStyle w:val="SublistNormal"/>
      </w:pPr>
      <w:r w:rsidRPr="00925811">
        <w:t>report in accordance with the RIGs; and</w:t>
      </w:r>
    </w:p>
    <w:p w14:paraId="46EBAD0B" w14:textId="77777777" w:rsidR="001A2306" w:rsidRPr="00925811" w:rsidRDefault="001A2306" w:rsidP="001A2306">
      <w:pPr>
        <w:pStyle w:val="SublistNormal"/>
      </w:pPr>
      <w:r w:rsidRPr="00925811">
        <w:t>assess its performance against the Baseline Network Risk Output; and</w:t>
      </w:r>
    </w:p>
    <w:p w14:paraId="5A5A6306" w14:textId="77777777" w:rsidR="001A2306" w:rsidRPr="00925811" w:rsidRDefault="001A2306" w:rsidP="001A2306">
      <w:pPr>
        <w:pStyle w:val="ListNormal"/>
        <w:tabs>
          <w:tab w:val="num" w:pos="879"/>
        </w:tabs>
      </w:pPr>
      <w:r w:rsidRPr="00925811">
        <w:t xml:space="preserve">be consistent with the Common Network Asset Indices Methodology. </w:t>
      </w:r>
    </w:p>
    <w:p w14:paraId="5895C9D3" w14:textId="77777777" w:rsidR="001A2306" w:rsidRPr="00925811" w:rsidRDefault="001A2306" w:rsidP="001A2306">
      <w:pPr>
        <w:pStyle w:val="NumberedNormal"/>
      </w:pPr>
      <w:r w:rsidRPr="00925811">
        <w:t>The licensee must at all times keep its Network Asset Indices Methodology under review and modify it as necessary to ensure it complies with the requirements of paragraph 9.2.6.</w:t>
      </w:r>
    </w:p>
    <w:p w14:paraId="056C8C08" w14:textId="77777777" w:rsidR="001A2306" w:rsidRPr="00925811" w:rsidRDefault="001A2306" w:rsidP="001A2306">
      <w:pPr>
        <w:pStyle w:val="Heading3"/>
      </w:pPr>
      <w:r w:rsidRPr="00925811">
        <w:t>The NARM Objectives</w:t>
      </w:r>
    </w:p>
    <w:p w14:paraId="3044C35B" w14:textId="77777777" w:rsidR="001A2306" w:rsidRPr="00925811" w:rsidRDefault="001A2306" w:rsidP="001A2306">
      <w:pPr>
        <w:pStyle w:val="NumberedNormal"/>
      </w:pPr>
      <w:r w:rsidRPr="00925811">
        <w:t>The NARM Objectives are:</w:t>
      </w:r>
    </w:p>
    <w:p w14:paraId="59075997" w14:textId="77777777" w:rsidR="001A2306" w:rsidRPr="00925811" w:rsidRDefault="001A2306" w:rsidP="001A2306">
      <w:pPr>
        <w:pStyle w:val="ListNormal"/>
        <w:tabs>
          <w:tab w:val="num" w:pos="879"/>
        </w:tabs>
      </w:pPr>
      <w:r w:rsidRPr="00925811">
        <w:t xml:space="preserve">to enable the robust estimation of Long-term Monetised Risk of condition-based asset failure for each NARM Asset through the Network Asset Indices; </w:t>
      </w:r>
    </w:p>
    <w:p w14:paraId="0A04E667" w14:textId="77777777" w:rsidR="001A2306" w:rsidRPr="00925811" w:rsidRDefault="001A2306" w:rsidP="001A2306">
      <w:pPr>
        <w:pStyle w:val="ListNormal"/>
        <w:tabs>
          <w:tab w:val="num" w:pos="879"/>
        </w:tabs>
      </w:pPr>
      <w:r w:rsidRPr="00925811">
        <w:t xml:space="preserve">to enable the robust estimation of the Long-term Monetised Risk Benefits delivered, or expected to be delivered, through NARM Asset Interventions on specific assets or groups of assets;  </w:t>
      </w:r>
    </w:p>
    <w:p w14:paraId="7907AA26" w14:textId="77777777" w:rsidR="001A2306" w:rsidRPr="00925811" w:rsidRDefault="001A2306" w:rsidP="001A2306">
      <w:pPr>
        <w:pStyle w:val="ListNormal"/>
        <w:tabs>
          <w:tab w:val="num" w:pos="879"/>
        </w:tabs>
      </w:pPr>
      <w:r w:rsidRPr="00925811">
        <w:t xml:space="preserve">to enable the Authority to establish the licensee's Baseline Network Risk Output and to undertake an objective assessment of the licensee's delivery against the Baseline Network Risk Output; </w:t>
      </w:r>
    </w:p>
    <w:p w14:paraId="36175E81" w14:textId="77777777" w:rsidR="001A2306" w:rsidRPr="00925811" w:rsidRDefault="001A2306" w:rsidP="001A2306">
      <w:pPr>
        <w:pStyle w:val="ListNormal"/>
        <w:tabs>
          <w:tab w:val="num" w:pos="879"/>
        </w:tabs>
      </w:pPr>
      <w:r w:rsidRPr="00925811">
        <w:t>to provide inputs to help explain and justify:</w:t>
      </w:r>
    </w:p>
    <w:p w14:paraId="39914784" w14:textId="77777777" w:rsidR="001A2306" w:rsidRPr="00925811" w:rsidRDefault="001A2306">
      <w:pPr>
        <w:pStyle w:val="ListNormal"/>
        <w:numPr>
          <w:ilvl w:val="4"/>
          <w:numId w:val="1"/>
        </w:numPr>
      </w:pPr>
      <w:r w:rsidRPr="00925811">
        <w:t xml:space="preserve">the licensee's investment plans for managing and renewing its NARM Assets through NARM Asset Interventions; and </w:t>
      </w:r>
    </w:p>
    <w:p w14:paraId="157165D4" w14:textId="77777777" w:rsidR="001A2306" w:rsidRPr="00925811" w:rsidRDefault="001A2306">
      <w:pPr>
        <w:pStyle w:val="ListNormal"/>
        <w:numPr>
          <w:ilvl w:val="4"/>
          <w:numId w:val="1"/>
        </w:numPr>
      </w:pPr>
      <w:r w:rsidRPr="00925811">
        <w:t>the licensee's outturn delivery of NARM Asset Intervention investment options;</w:t>
      </w:r>
    </w:p>
    <w:p w14:paraId="3A5C2572" w14:textId="77777777" w:rsidR="001A2306" w:rsidRPr="00925811" w:rsidRDefault="001A2306" w:rsidP="001A2306">
      <w:pPr>
        <w:pStyle w:val="ListNormal"/>
        <w:tabs>
          <w:tab w:val="num" w:pos="879"/>
        </w:tabs>
      </w:pPr>
      <w:r w:rsidRPr="00925811">
        <w:t xml:space="preserve">to enable the identification and quantification of drivers leading to changes in Long-term Monetised Risk over time; </w:t>
      </w:r>
    </w:p>
    <w:p w14:paraId="7C155F6D" w14:textId="77777777" w:rsidR="001A2306" w:rsidRPr="00925811" w:rsidRDefault="001A2306" w:rsidP="001A2306">
      <w:pPr>
        <w:pStyle w:val="ListNormal"/>
        <w:tabs>
          <w:tab w:val="num" w:pos="879"/>
        </w:tabs>
      </w:pPr>
      <w:r w:rsidRPr="00925811">
        <w:t xml:space="preserve">to enable the comparative analysis of Network Asset performance between Distribution Services Providers over time; and </w:t>
      </w:r>
    </w:p>
    <w:p w14:paraId="5AFAD0B5" w14:textId="77777777" w:rsidR="001A2306" w:rsidRPr="00925811" w:rsidRDefault="001A2306" w:rsidP="001A2306">
      <w:pPr>
        <w:pStyle w:val="ListNormal"/>
        <w:tabs>
          <w:tab w:val="num" w:pos="879"/>
        </w:tabs>
      </w:pPr>
      <w:r w:rsidRPr="00925811">
        <w:t>to enable the communication to the Authority and other interested parties of relevant information affecting the Baseline Network Risk Output in an accessible and transparent manner.</w:t>
      </w:r>
    </w:p>
    <w:p w14:paraId="6325902F" w14:textId="77777777" w:rsidR="001A2306" w:rsidRPr="00925811" w:rsidRDefault="001A2306" w:rsidP="001A2306">
      <w:pPr>
        <w:pStyle w:val="Heading3"/>
      </w:pPr>
      <w:r w:rsidRPr="00925811">
        <w:t>Modifications to the Common Network Asset Indices Methodology that have a material impact on the Baseline Network Risk Output</w:t>
      </w:r>
    </w:p>
    <w:p w14:paraId="33195283" w14:textId="77777777" w:rsidR="001A2306" w:rsidRPr="00925811" w:rsidRDefault="001A2306" w:rsidP="001A2306">
      <w:pPr>
        <w:pStyle w:val="NumberedNormal"/>
      </w:pPr>
      <w:r w:rsidRPr="00925811">
        <w:t xml:space="preserve">This Part applies where the licensee proposes to make modifications to the Common Network Asset Indices Methodology that would have an impact on the Baseline Network Risk Output.  </w:t>
      </w:r>
    </w:p>
    <w:p w14:paraId="6D7F3398" w14:textId="77777777" w:rsidR="001A2306" w:rsidRPr="00925811" w:rsidRDefault="001A2306" w:rsidP="001A2306">
      <w:pPr>
        <w:pStyle w:val="NumberedNormal"/>
      </w:pPr>
      <w:r w:rsidRPr="00925811">
        <w:t>Where the licensee proposes to modify the Common Network Asset Indices Methodology under this Part, it must:</w:t>
      </w:r>
    </w:p>
    <w:p w14:paraId="43EB3D6A" w14:textId="77777777" w:rsidR="001A2306" w:rsidRPr="00925811" w:rsidRDefault="001A2306" w:rsidP="001A2306">
      <w:pPr>
        <w:pStyle w:val="ListNormal"/>
        <w:tabs>
          <w:tab w:val="num" w:pos="879"/>
        </w:tabs>
      </w:pPr>
      <w:r w:rsidRPr="00925811">
        <w:t xml:space="preserve">consult with all other interested parties, allowing them a period of at least 28 days within which to make written representations with respect to the licensee’s modification proposal; and </w:t>
      </w:r>
    </w:p>
    <w:p w14:paraId="329FD444" w14:textId="77777777" w:rsidR="001A2306" w:rsidRPr="00925811" w:rsidRDefault="001A2306" w:rsidP="001A2306">
      <w:pPr>
        <w:pStyle w:val="ListNormal"/>
        <w:tabs>
          <w:tab w:val="num" w:pos="879"/>
        </w:tabs>
      </w:pPr>
      <w:r w:rsidRPr="00925811">
        <w:t xml:space="preserve">submit to the Authority and to all other Distribution Services Providers a report containing all of the matters listed in paragraph 9.2.12.  </w:t>
      </w:r>
    </w:p>
    <w:p w14:paraId="389EF67E" w14:textId="77777777" w:rsidR="001A2306" w:rsidRPr="00925811" w:rsidRDefault="001A2306" w:rsidP="001A2306">
      <w:pPr>
        <w:pStyle w:val="NumberedNormal"/>
      </w:pPr>
      <w:r w:rsidRPr="00925811">
        <w:t>The requirements of paragraph 9.2.10 may be satisfied:</w:t>
      </w:r>
    </w:p>
    <w:p w14:paraId="456305AE" w14:textId="77777777" w:rsidR="001A2306" w:rsidRPr="00925811" w:rsidRDefault="001A2306" w:rsidP="001A2306">
      <w:pPr>
        <w:pStyle w:val="ListNormal"/>
        <w:tabs>
          <w:tab w:val="num" w:pos="879"/>
        </w:tabs>
      </w:pPr>
      <w:r w:rsidRPr="00925811">
        <w:t xml:space="preserve">by another Distribution Services Provider on behalf of the licensee; or </w:t>
      </w:r>
    </w:p>
    <w:p w14:paraId="02DDD01D" w14:textId="77777777" w:rsidR="001A2306" w:rsidRPr="00925811" w:rsidRDefault="001A2306" w:rsidP="001A2306">
      <w:pPr>
        <w:pStyle w:val="ListNormal"/>
        <w:tabs>
          <w:tab w:val="num" w:pos="879"/>
        </w:tabs>
      </w:pPr>
      <w:r w:rsidRPr="00925811">
        <w:t xml:space="preserve">jointly by the licensee and another Distribution Services Provider. </w:t>
      </w:r>
    </w:p>
    <w:p w14:paraId="12858B3B" w14:textId="77777777" w:rsidR="001A2306" w:rsidRPr="00925811" w:rsidRDefault="001A2306" w:rsidP="001A2306">
      <w:pPr>
        <w:pStyle w:val="NumberedNormal"/>
      </w:pPr>
      <w:r w:rsidRPr="00925811">
        <w:t xml:space="preserve">The matters to which paragraph 9.2.10(b) refers are: </w:t>
      </w:r>
    </w:p>
    <w:p w14:paraId="283B0DBC" w14:textId="77777777" w:rsidR="001A2306" w:rsidRPr="00925811" w:rsidRDefault="001A2306" w:rsidP="001A2306">
      <w:pPr>
        <w:pStyle w:val="ListNormal"/>
        <w:tabs>
          <w:tab w:val="num" w:pos="879"/>
        </w:tabs>
      </w:pPr>
      <w:r w:rsidRPr="00925811">
        <w:t xml:space="preserve">a statement of the proposed modification to the Common Network Asset Indices Methodology, including a copy of the draft Common Network Asset Indices Methodology which shows the proposed modifications; </w:t>
      </w:r>
    </w:p>
    <w:p w14:paraId="7C8AB1B8" w14:textId="77777777" w:rsidR="001A2306" w:rsidRPr="00925811" w:rsidRDefault="001A2306" w:rsidP="001A2306">
      <w:pPr>
        <w:pStyle w:val="ListNormal"/>
        <w:tabs>
          <w:tab w:val="num" w:pos="879"/>
        </w:tabs>
      </w:pPr>
      <w:r w:rsidRPr="00925811">
        <w:t xml:space="preserve">a full and fair summary of any representations that were made to the licensee pursuant to paragraph 9.2.10(a) and not withdrawn; </w:t>
      </w:r>
    </w:p>
    <w:p w14:paraId="6FD0EA89" w14:textId="77777777" w:rsidR="001A2306" w:rsidRPr="00925811" w:rsidRDefault="001A2306" w:rsidP="001A2306">
      <w:pPr>
        <w:pStyle w:val="ListNormal"/>
        <w:tabs>
          <w:tab w:val="num" w:pos="879"/>
        </w:tabs>
      </w:pPr>
      <w:r w:rsidRPr="00925811">
        <w:t>an explanation of any changes that the licensee has made to its modification proposal as a consequence of such representations;</w:t>
      </w:r>
    </w:p>
    <w:p w14:paraId="3CC26C00" w14:textId="77777777" w:rsidR="001A2306" w:rsidRPr="00925811" w:rsidRDefault="001A2306" w:rsidP="001A2306">
      <w:pPr>
        <w:pStyle w:val="ListNormal"/>
        <w:tabs>
          <w:tab w:val="num" w:pos="879"/>
        </w:tabs>
      </w:pPr>
      <w:r w:rsidRPr="00925811">
        <w:t>an explanation of how, in the licensee’s opinion, the proposed modification, if made, would better facilitate the achievement of the NARM Objectives;</w:t>
      </w:r>
    </w:p>
    <w:p w14:paraId="09B61AF0" w14:textId="77777777" w:rsidR="001A2306" w:rsidRPr="00925811" w:rsidRDefault="001A2306" w:rsidP="001A2306">
      <w:pPr>
        <w:pStyle w:val="ListNormal"/>
        <w:tabs>
          <w:tab w:val="num" w:pos="879"/>
        </w:tabs>
      </w:pPr>
      <w:r w:rsidRPr="00925811">
        <w:t xml:space="preserve">the data and other relevant information, including historical data, that the licensee has used for the purpose of developing the proposed modification; and </w:t>
      </w:r>
    </w:p>
    <w:p w14:paraId="2A3421FC" w14:textId="77777777" w:rsidR="001A2306" w:rsidRPr="00925811" w:rsidRDefault="001A2306" w:rsidP="001A2306">
      <w:pPr>
        <w:pStyle w:val="ListNormal"/>
        <w:tabs>
          <w:tab w:val="num" w:pos="879"/>
        </w:tabs>
      </w:pPr>
      <w:r w:rsidRPr="00925811">
        <w:t xml:space="preserve">a timetable for the implementation of the proposed modification, including an implementation date.  </w:t>
      </w:r>
    </w:p>
    <w:p w14:paraId="2D088E40" w14:textId="77777777" w:rsidR="001A2306" w:rsidRPr="00925811" w:rsidRDefault="001A2306" w:rsidP="001A2306">
      <w:pPr>
        <w:pStyle w:val="NumberedNormal"/>
      </w:pPr>
      <w:r w:rsidRPr="00925811">
        <w:t>Within 28 days of a submission under paragraph 9.2.10(b), the licensee must notify the Authority as to whether it expects that the proposed modification, if implemented, would require:</w:t>
      </w:r>
    </w:p>
    <w:p w14:paraId="3C45EE97" w14:textId="77777777" w:rsidR="001A2306" w:rsidRPr="00925811" w:rsidRDefault="001A2306" w:rsidP="001A2306">
      <w:pPr>
        <w:pStyle w:val="ListNormal"/>
        <w:tabs>
          <w:tab w:val="num" w:pos="879"/>
        </w:tabs>
      </w:pPr>
      <w:r w:rsidRPr="00925811">
        <w:t xml:space="preserve">a change to the licensee’s Network Asset Indices Methodology; </w:t>
      </w:r>
    </w:p>
    <w:p w14:paraId="61DED951" w14:textId="77777777" w:rsidR="001A2306" w:rsidRPr="00925811" w:rsidRDefault="001A2306" w:rsidP="001A2306">
      <w:pPr>
        <w:pStyle w:val="ListNormal"/>
        <w:tabs>
          <w:tab w:val="num" w:pos="879"/>
        </w:tabs>
      </w:pPr>
      <w:r w:rsidRPr="00925811">
        <w:t xml:space="preserve">a change to the licensee’s Network Asset Risk Workbook; or </w:t>
      </w:r>
    </w:p>
    <w:p w14:paraId="3D43D6B0" w14:textId="77777777" w:rsidR="001A2306" w:rsidRPr="00925811" w:rsidRDefault="001A2306" w:rsidP="001A2306">
      <w:pPr>
        <w:pStyle w:val="ListNormal"/>
        <w:tabs>
          <w:tab w:val="num" w:pos="879"/>
        </w:tabs>
      </w:pPr>
      <w:r w:rsidRPr="00925811">
        <w:t xml:space="preserve">a restatement of data previously reported for historical years.  </w:t>
      </w:r>
    </w:p>
    <w:p w14:paraId="6E8FE4BE" w14:textId="77777777" w:rsidR="001A2306" w:rsidRPr="00925811" w:rsidRDefault="001A2306" w:rsidP="001A2306">
      <w:pPr>
        <w:pStyle w:val="NumberedNormal"/>
      </w:pPr>
      <w:bookmarkStart w:id="360" w:name="_Ref115166232"/>
      <w:r w:rsidRPr="00925811">
        <w:t>The Authority must by direction:</w:t>
      </w:r>
      <w:bookmarkEnd w:id="360"/>
    </w:p>
    <w:p w14:paraId="21473FD1" w14:textId="77777777" w:rsidR="001A2306" w:rsidRPr="00925811" w:rsidRDefault="001A2306" w:rsidP="001A2306">
      <w:pPr>
        <w:pStyle w:val="ListNormal"/>
        <w:tabs>
          <w:tab w:val="num" w:pos="879"/>
        </w:tabs>
      </w:pPr>
      <w:r w:rsidRPr="00925811">
        <w:t xml:space="preserve">approve the proposed modification;  </w:t>
      </w:r>
    </w:p>
    <w:p w14:paraId="4567F2E4" w14:textId="77777777" w:rsidR="001A2306" w:rsidRPr="00925811" w:rsidRDefault="001A2306" w:rsidP="001A2306">
      <w:pPr>
        <w:pStyle w:val="ListNormal"/>
        <w:tabs>
          <w:tab w:val="num" w:pos="879"/>
        </w:tabs>
      </w:pPr>
      <w:r w:rsidRPr="00925811">
        <w:t xml:space="preserve">approve the proposed modification with amendments; </w:t>
      </w:r>
    </w:p>
    <w:p w14:paraId="3FDDF6FC" w14:textId="77777777" w:rsidR="001A2306" w:rsidRPr="00925811" w:rsidRDefault="001A2306" w:rsidP="001A2306">
      <w:pPr>
        <w:pStyle w:val="ListNormal"/>
        <w:tabs>
          <w:tab w:val="num" w:pos="879"/>
        </w:tabs>
      </w:pPr>
      <w:r w:rsidRPr="00925811">
        <w:t>reject the proposed modification; or</w:t>
      </w:r>
    </w:p>
    <w:p w14:paraId="4158F970" w14:textId="77777777" w:rsidR="001A2306" w:rsidRPr="00925811" w:rsidRDefault="001A2306" w:rsidP="001A2306">
      <w:pPr>
        <w:pStyle w:val="ListNormal"/>
        <w:tabs>
          <w:tab w:val="num" w:pos="879"/>
        </w:tabs>
      </w:pPr>
      <w:r w:rsidRPr="00925811">
        <w:t xml:space="preserve">reject the proposed modification and direct the licensee to make a further submission under this Part. </w:t>
      </w:r>
    </w:p>
    <w:p w14:paraId="0D661A01" w14:textId="77777777" w:rsidR="001A2306" w:rsidRPr="00925811" w:rsidRDefault="001A2306" w:rsidP="001A2306">
      <w:pPr>
        <w:pStyle w:val="NumberedNormal"/>
      </w:pPr>
      <w:r w:rsidRPr="00925811">
        <w:t xml:space="preserve">The licensee must implement a modification approved under paragraph 9.2.14(a) or (b) by the date specified by the Authority in the direction approving the modification, which must not be earlier than three months after the date of the direction. </w:t>
      </w:r>
    </w:p>
    <w:p w14:paraId="21004373" w14:textId="77777777" w:rsidR="001A2306" w:rsidRPr="00925811" w:rsidRDefault="001A2306" w:rsidP="001A2306">
      <w:pPr>
        <w:pStyle w:val="NumberedNormal"/>
      </w:pPr>
      <w:r w:rsidRPr="00925811">
        <w:t xml:space="preserve">Where the Authority makes a direction under paragraph 9.2.14(a) or (b), the Authority may also direct the date by which the licensee must submit any Rebased Baseline Network Risk Output in accordance with Part D of Special Condition 3.1 (Allowed Network Asset Risk Metric expenditure), which must not be earlier than the date of implementation directed in accordance with paragraph 9.2.15.   </w:t>
      </w:r>
    </w:p>
    <w:p w14:paraId="22285744" w14:textId="77777777" w:rsidR="001A2306" w:rsidRPr="00925811" w:rsidRDefault="001A2306" w:rsidP="001A2306">
      <w:pPr>
        <w:pStyle w:val="NumberedNormal"/>
      </w:pPr>
      <w:r w:rsidRPr="00925811">
        <w:t>Before issuing a direction under paragraph 9.2.14, the Authority must publish on the Authority's Website:</w:t>
      </w:r>
    </w:p>
    <w:p w14:paraId="00A87FEF" w14:textId="77777777" w:rsidR="001A2306" w:rsidRPr="00925811" w:rsidRDefault="001A2306" w:rsidP="001A2306">
      <w:pPr>
        <w:pStyle w:val="ListNormal"/>
        <w:tabs>
          <w:tab w:val="num" w:pos="879"/>
        </w:tabs>
      </w:pPr>
      <w:r w:rsidRPr="00925811">
        <w:t xml:space="preserve">the text of the proposed direction; </w:t>
      </w:r>
    </w:p>
    <w:p w14:paraId="5B409817" w14:textId="77777777" w:rsidR="001A2306" w:rsidRPr="00925811" w:rsidRDefault="001A2306" w:rsidP="001A2306">
      <w:pPr>
        <w:pStyle w:val="ListNormal"/>
        <w:tabs>
          <w:tab w:val="num" w:pos="879"/>
        </w:tabs>
      </w:pPr>
      <w:r w:rsidRPr="00925811">
        <w:t xml:space="preserve">the date on which the Authority intends the proposed direction to come into effect;  </w:t>
      </w:r>
    </w:p>
    <w:p w14:paraId="581780E6" w14:textId="77777777" w:rsidR="001A2306" w:rsidRPr="00925811" w:rsidRDefault="001A2306" w:rsidP="001A2306">
      <w:pPr>
        <w:pStyle w:val="ListNormal"/>
        <w:tabs>
          <w:tab w:val="num" w:pos="879"/>
        </w:tabs>
      </w:pPr>
      <w:r w:rsidRPr="00925811">
        <w:t xml:space="preserve">the reasons why it proposes to issue the direction; and </w:t>
      </w:r>
    </w:p>
    <w:p w14:paraId="18B8D4FE" w14:textId="77777777" w:rsidR="001A2306" w:rsidRPr="00925811" w:rsidRDefault="001A2306" w:rsidP="001A2306">
      <w:pPr>
        <w:pStyle w:val="ListNormal"/>
        <w:tabs>
          <w:tab w:val="num" w:pos="879"/>
        </w:tabs>
      </w:pPr>
      <w:r w:rsidRPr="00925811">
        <w:t>a period during which representations may be made on the proposed direction, which must not be less than 28 days.</w:t>
      </w:r>
    </w:p>
    <w:p w14:paraId="05CFDB29" w14:textId="77777777" w:rsidR="001A2306" w:rsidRPr="00925811" w:rsidRDefault="001A2306" w:rsidP="001A2306">
      <w:pPr>
        <w:pStyle w:val="NumberedNormal"/>
      </w:pPr>
      <w:r w:rsidRPr="00925811">
        <w:t>If any modification of the Common Network Asset Indices Methodology under this Part results in a change to the basis on which the licensee’s progress against its Baseline Network Risk Output is reported, the licensee must within six months of implementation of the modification, or such later date as the Authority may direct, submit to the Authority a restatement of data for the preceding years of the Price Control Period on the basis of the modified Common Network Asset Indices Methodology.</w:t>
      </w:r>
    </w:p>
    <w:p w14:paraId="121760EE" w14:textId="77777777" w:rsidR="001A2306" w:rsidRPr="00925811" w:rsidRDefault="001A2306" w:rsidP="001A2306">
      <w:pPr>
        <w:pStyle w:val="Heading3"/>
      </w:pPr>
      <w:r w:rsidRPr="00925811">
        <w:t xml:space="preserve">Modifications to the Common Network Asset Indices Methodology that do not have a material impact on the Baseline Network Risk Output </w:t>
      </w:r>
    </w:p>
    <w:p w14:paraId="25EE444F" w14:textId="34D9B4B3" w:rsidR="001A2306" w:rsidRPr="00925811" w:rsidRDefault="001A2306" w:rsidP="001A2306">
      <w:pPr>
        <w:pStyle w:val="NumberedNormal"/>
      </w:pPr>
      <w:r w:rsidRPr="00925811">
        <w:t xml:space="preserve">The licensee may make modifications under this Part of the type set out in paragraph </w:t>
      </w:r>
      <w:r w:rsidRPr="00925811">
        <w:fldChar w:fldCharType="begin"/>
      </w:r>
      <w:r w:rsidRPr="00925811">
        <w:instrText xml:space="preserve"> REF _Ref115166285 \r \h  \* MERGEFORMAT </w:instrText>
      </w:r>
      <w:r w:rsidRPr="00925811">
        <w:fldChar w:fldCharType="separate"/>
      </w:r>
      <w:r w:rsidR="004554A1">
        <w:t>9.2.20</w:t>
      </w:r>
      <w:r w:rsidRPr="00925811">
        <w:fldChar w:fldCharType="end"/>
      </w:r>
      <w:r w:rsidRPr="00925811">
        <w:t xml:space="preserve"> where:</w:t>
      </w:r>
    </w:p>
    <w:p w14:paraId="40BF46DE" w14:textId="60005A65" w:rsidR="001A2306" w:rsidRPr="00925811" w:rsidRDefault="001A2306" w:rsidP="001A2306">
      <w:pPr>
        <w:pStyle w:val="ListNormal"/>
        <w:tabs>
          <w:tab w:val="num" w:pos="879"/>
        </w:tabs>
      </w:pPr>
      <w:r w:rsidRPr="00925811">
        <w:t>the modification would improve the clarity of the Common Network Asset Indices Methodology;</w:t>
      </w:r>
    </w:p>
    <w:p w14:paraId="050E8706" w14:textId="77777777" w:rsidR="001A2306" w:rsidRPr="00925811" w:rsidRDefault="001A2306" w:rsidP="001A2306">
      <w:pPr>
        <w:pStyle w:val="ListNormal"/>
        <w:tabs>
          <w:tab w:val="num" w:pos="879"/>
        </w:tabs>
      </w:pPr>
      <w:r w:rsidRPr="00925811">
        <w:t xml:space="preserve">it has obtained the agreement of all Distribution Services Providers; and  </w:t>
      </w:r>
    </w:p>
    <w:p w14:paraId="195E9287" w14:textId="14274924" w:rsidR="001A2306" w:rsidRPr="00925811" w:rsidRDefault="001A2306" w:rsidP="001A2306">
      <w:pPr>
        <w:pStyle w:val="ListNormal"/>
        <w:tabs>
          <w:tab w:val="num" w:pos="879"/>
        </w:tabs>
      </w:pPr>
      <w:r w:rsidRPr="00925811">
        <w:t xml:space="preserve">the modification will have no material impact on the licensee’s or any other Distribution Services Provider’s: </w:t>
      </w:r>
    </w:p>
    <w:p w14:paraId="5C27F200" w14:textId="77777777" w:rsidR="001A2306" w:rsidRPr="00925811" w:rsidRDefault="001A2306">
      <w:pPr>
        <w:pStyle w:val="ListNormal"/>
        <w:numPr>
          <w:ilvl w:val="4"/>
          <w:numId w:val="1"/>
        </w:numPr>
      </w:pPr>
      <w:r w:rsidRPr="00925811">
        <w:t xml:space="preserve">Baseline Network Risk Output; or  </w:t>
      </w:r>
    </w:p>
    <w:p w14:paraId="037BC33E" w14:textId="77777777" w:rsidR="001A2306" w:rsidRPr="00925811" w:rsidRDefault="001A2306">
      <w:pPr>
        <w:pStyle w:val="ListNormal"/>
        <w:numPr>
          <w:ilvl w:val="4"/>
          <w:numId w:val="1"/>
        </w:numPr>
      </w:pPr>
      <w:r w:rsidRPr="00925811">
        <w:t xml:space="preserve">delivery against its Baseline Network Risk Output.  </w:t>
      </w:r>
    </w:p>
    <w:p w14:paraId="3DFDE1D0" w14:textId="77777777" w:rsidR="001A2306" w:rsidRPr="00925811" w:rsidRDefault="001A2306" w:rsidP="001A2306">
      <w:pPr>
        <w:pStyle w:val="NumberedNormal"/>
      </w:pPr>
      <w:bookmarkStart w:id="361" w:name="_Ref115166285"/>
      <w:r w:rsidRPr="00925811">
        <w:t>The following categories of modifications may be made under this Part:</w:t>
      </w:r>
      <w:bookmarkEnd w:id="361"/>
    </w:p>
    <w:p w14:paraId="4FCCBC8E" w14:textId="77777777" w:rsidR="001A2306" w:rsidRPr="00925811" w:rsidRDefault="001A2306" w:rsidP="001A2306">
      <w:pPr>
        <w:pStyle w:val="ListNormal"/>
        <w:tabs>
          <w:tab w:val="num" w:pos="879"/>
        </w:tabs>
      </w:pPr>
      <w:r w:rsidRPr="00925811">
        <w:t>formatting changes such as re-numbering of paragraphs, capitalising defined terms, cell labelling, renaming, or re-ordering of sections or appendices;</w:t>
      </w:r>
    </w:p>
    <w:p w14:paraId="7C6A852D" w14:textId="77777777" w:rsidR="001A2306" w:rsidRPr="00925811" w:rsidRDefault="001A2306" w:rsidP="001A2306">
      <w:pPr>
        <w:pStyle w:val="ListNormal"/>
        <w:tabs>
          <w:tab w:val="num" w:pos="879"/>
        </w:tabs>
      </w:pPr>
      <w:r w:rsidRPr="00925811">
        <w:t>deleting irrelevant material such as transitional provisions that have expired;</w:t>
      </w:r>
    </w:p>
    <w:p w14:paraId="1D83F747" w14:textId="77777777" w:rsidR="001A2306" w:rsidRPr="00925811" w:rsidRDefault="001A2306" w:rsidP="001A2306">
      <w:pPr>
        <w:pStyle w:val="ListNormal"/>
        <w:tabs>
          <w:tab w:val="num" w:pos="879"/>
        </w:tabs>
      </w:pPr>
      <w:r w:rsidRPr="00925811">
        <w:t>updates such as to dates, version numbers of documents, titles of re-enacted legislation and re-named bodies;</w:t>
      </w:r>
    </w:p>
    <w:p w14:paraId="6AB20FDE" w14:textId="77777777" w:rsidR="001A2306" w:rsidRPr="00925811" w:rsidRDefault="001A2306" w:rsidP="001A2306">
      <w:pPr>
        <w:pStyle w:val="ListNormal"/>
        <w:tabs>
          <w:tab w:val="num" w:pos="879"/>
        </w:tabs>
      </w:pPr>
      <w:r w:rsidRPr="00925811">
        <w:t xml:space="preserve">consequential changes required to reflect modifications made to the special conditions such as the addition, removal or modification of defined terms; and  </w:t>
      </w:r>
    </w:p>
    <w:p w14:paraId="4C17B6E0" w14:textId="77777777" w:rsidR="001A2306" w:rsidRPr="00925811" w:rsidRDefault="001A2306" w:rsidP="001A2306">
      <w:pPr>
        <w:pStyle w:val="ListNormal"/>
        <w:tabs>
          <w:tab w:val="num" w:pos="879"/>
        </w:tabs>
      </w:pPr>
      <w:r w:rsidRPr="00925811">
        <w:t>corrections of manifest errors.</w:t>
      </w:r>
    </w:p>
    <w:p w14:paraId="44CF998C" w14:textId="77777777" w:rsidR="001A2306" w:rsidRPr="00925811" w:rsidRDefault="001A2306" w:rsidP="001A2306">
      <w:pPr>
        <w:pStyle w:val="NumberedNormal"/>
      </w:pPr>
      <w:r w:rsidRPr="00925811">
        <w:t xml:space="preserve">Where the licensee proposes a modification under this Part, it must send to the Authority and all other Distribution Services Providers a statement that sets out: </w:t>
      </w:r>
    </w:p>
    <w:p w14:paraId="6B427875" w14:textId="77777777" w:rsidR="001A2306" w:rsidRPr="00925811" w:rsidRDefault="001A2306" w:rsidP="001A2306">
      <w:pPr>
        <w:pStyle w:val="ListNormal"/>
        <w:tabs>
          <w:tab w:val="num" w:pos="879"/>
        </w:tabs>
      </w:pPr>
      <w:r w:rsidRPr="00925811">
        <w:t xml:space="preserve">the proposed modification to the Common Network Asset Indices Methodology; </w:t>
      </w:r>
    </w:p>
    <w:p w14:paraId="70141038" w14:textId="77777777" w:rsidR="001A2306" w:rsidRPr="00925811" w:rsidRDefault="001A2306" w:rsidP="001A2306">
      <w:pPr>
        <w:pStyle w:val="ListNormal"/>
        <w:tabs>
          <w:tab w:val="num" w:pos="879"/>
        </w:tabs>
      </w:pPr>
      <w:r w:rsidRPr="00925811">
        <w:t xml:space="preserve">how, in the licensee’s opinion, the proposed modification, if made, would improve the clarity of the Common Network Asset Indices Methodology; and </w:t>
      </w:r>
    </w:p>
    <w:p w14:paraId="4CBF2DF4" w14:textId="77777777" w:rsidR="001A2306" w:rsidRPr="00925811" w:rsidRDefault="001A2306" w:rsidP="001A2306">
      <w:pPr>
        <w:pStyle w:val="ListNormal"/>
        <w:tabs>
          <w:tab w:val="num" w:pos="879"/>
        </w:tabs>
      </w:pPr>
      <w:r w:rsidRPr="00925811">
        <w:t>the materiality of the proposed modification on the licensee’s and all other Distribution Services Providers’ Baseline Network Risk Output.</w:t>
      </w:r>
    </w:p>
    <w:p w14:paraId="5D52BBFC" w14:textId="77777777" w:rsidR="001A2306" w:rsidRPr="00925811" w:rsidRDefault="001A2306" w:rsidP="001A2306">
      <w:pPr>
        <w:pStyle w:val="NumberedNormal"/>
      </w:pPr>
      <w:bookmarkStart w:id="362" w:name="_Ref115166125"/>
      <w:r w:rsidRPr="00925811">
        <w:t>The Authority must by direction:</w:t>
      </w:r>
      <w:bookmarkEnd w:id="362"/>
    </w:p>
    <w:p w14:paraId="4A02A44A" w14:textId="77777777" w:rsidR="001A2306" w:rsidRPr="00925811" w:rsidRDefault="001A2306" w:rsidP="001A2306">
      <w:pPr>
        <w:pStyle w:val="ListNormal"/>
        <w:tabs>
          <w:tab w:val="num" w:pos="879"/>
        </w:tabs>
      </w:pPr>
      <w:r w:rsidRPr="00925811">
        <w:t>approve the proposed modification;</w:t>
      </w:r>
    </w:p>
    <w:p w14:paraId="62657A61" w14:textId="77777777" w:rsidR="001A2306" w:rsidRPr="00925811" w:rsidRDefault="001A2306" w:rsidP="001A2306">
      <w:pPr>
        <w:pStyle w:val="ListNormal"/>
        <w:tabs>
          <w:tab w:val="num" w:pos="879"/>
        </w:tabs>
      </w:pPr>
      <w:r w:rsidRPr="00925811">
        <w:t>approve the proposed modification with amendments;</w:t>
      </w:r>
    </w:p>
    <w:p w14:paraId="6A14D0B9" w14:textId="77777777" w:rsidR="001A2306" w:rsidRPr="00925811" w:rsidRDefault="001A2306" w:rsidP="001A2306">
      <w:pPr>
        <w:pStyle w:val="ListNormal"/>
        <w:tabs>
          <w:tab w:val="num" w:pos="879"/>
        </w:tabs>
      </w:pPr>
      <w:r w:rsidRPr="00925811">
        <w:t>reject the proposed modification; or</w:t>
      </w:r>
    </w:p>
    <w:p w14:paraId="3B984238" w14:textId="77777777" w:rsidR="001A2306" w:rsidRPr="00925811" w:rsidRDefault="001A2306" w:rsidP="001A2306">
      <w:pPr>
        <w:pStyle w:val="ListNormal"/>
        <w:tabs>
          <w:tab w:val="num" w:pos="879"/>
        </w:tabs>
      </w:pPr>
      <w:r w:rsidRPr="00925811">
        <w:t xml:space="preserve">reject the proposed modification and direct the licensee to make a further submission under this Part or Part C. </w:t>
      </w:r>
    </w:p>
    <w:p w14:paraId="5B311F3B" w14:textId="60177026" w:rsidR="001A2306" w:rsidRPr="00925811" w:rsidRDefault="001A2306" w:rsidP="001A2306">
      <w:pPr>
        <w:pStyle w:val="NumberedNormal"/>
      </w:pPr>
      <w:r w:rsidRPr="00925811">
        <w:t xml:space="preserve">A direction under paragraph </w:t>
      </w:r>
      <w:r w:rsidRPr="00925811">
        <w:fldChar w:fldCharType="begin"/>
      </w:r>
      <w:r w:rsidRPr="00925811">
        <w:instrText xml:space="preserve"> REF _Ref115166125 \r \h </w:instrText>
      </w:r>
      <w:r w:rsidR="00925811">
        <w:instrText xml:space="preserve"> \* MERGEFORMAT </w:instrText>
      </w:r>
      <w:r w:rsidRPr="00925811">
        <w:fldChar w:fldCharType="separate"/>
      </w:r>
      <w:r w:rsidR="004554A1">
        <w:t>9.2.22</w:t>
      </w:r>
      <w:r w:rsidRPr="00925811">
        <w:fldChar w:fldCharType="end"/>
      </w:r>
      <w:r w:rsidRPr="00925811">
        <w:t xml:space="preserve"> will likely be insufficiently significant to warrant publication or formal consultation, but the Authority will consider this on a case-by-case basis.</w:t>
      </w:r>
    </w:p>
    <w:p w14:paraId="0687FFD1" w14:textId="77777777" w:rsidR="001A2306" w:rsidRPr="00925811" w:rsidRDefault="001A2306" w:rsidP="001A2306">
      <w:pPr>
        <w:pStyle w:val="Heading3"/>
      </w:pPr>
      <w:r w:rsidRPr="00925811">
        <w:t xml:space="preserve">Information Gathering Plan </w:t>
      </w:r>
    </w:p>
    <w:p w14:paraId="2A6D9F30" w14:textId="77777777" w:rsidR="001A2306" w:rsidRPr="00925811" w:rsidRDefault="001A2306" w:rsidP="001A2306">
      <w:pPr>
        <w:pStyle w:val="NumberedNormal"/>
      </w:pPr>
      <w:r w:rsidRPr="00925811">
        <w:t>The licensee must provide the Authority with an Information Gathering Plan:</w:t>
      </w:r>
    </w:p>
    <w:p w14:paraId="4A80B8FF" w14:textId="77777777" w:rsidR="001A2306" w:rsidRPr="00925811" w:rsidRDefault="001A2306" w:rsidP="001A2306">
      <w:pPr>
        <w:pStyle w:val="ListNormal"/>
        <w:tabs>
          <w:tab w:val="num" w:pos="879"/>
        </w:tabs>
      </w:pPr>
      <w:r w:rsidRPr="00925811">
        <w:t xml:space="preserve">by 30 September 2023; and  </w:t>
      </w:r>
    </w:p>
    <w:p w14:paraId="4745F031" w14:textId="027B3088" w:rsidR="001A2306" w:rsidRPr="00925811" w:rsidRDefault="001A2306" w:rsidP="001A2306">
      <w:pPr>
        <w:pStyle w:val="ListNormal"/>
        <w:tabs>
          <w:tab w:val="num" w:pos="879"/>
        </w:tabs>
      </w:pPr>
      <w:r w:rsidRPr="00925811">
        <w:t xml:space="preserve">within 3 months of a direction under paragraph </w:t>
      </w:r>
      <w:r w:rsidRPr="00925811">
        <w:fldChar w:fldCharType="begin"/>
      </w:r>
      <w:r w:rsidRPr="00925811">
        <w:instrText xml:space="preserve"> REF _Ref115166232 \r \h  \* MERGEFORMAT </w:instrText>
      </w:r>
      <w:r w:rsidRPr="00925811">
        <w:fldChar w:fldCharType="separate"/>
      </w:r>
      <w:r w:rsidR="004554A1">
        <w:t>9.2.14</w:t>
      </w:r>
      <w:r w:rsidRPr="00925811">
        <w:fldChar w:fldCharType="end"/>
      </w:r>
      <w:r w:rsidRPr="00925811">
        <w:t>(a) or (b).</w:t>
      </w:r>
    </w:p>
    <w:p w14:paraId="611C74AB" w14:textId="77777777" w:rsidR="001A2306" w:rsidRPr="00925811" w:rsidRDefault="001A2306" w:rsidP="001A2306">
      <w:pPr>
        <w:pStyle w:val="NumberedNormal"/>
      </w:pPr>
      <w:bookmarkStart w:id="363" w:name="_Ref115166250"/>
      <w:r w:rsidRPr="00925811">
        <w:t>The Information Gathering Plan must:</w:t>
      </w:r>
      <w:bookmarkEnd w:id="363"/>
    </w:p>
    <w:p w14:paraId="1BB4C167" w14:textId="77777777" w:rsidR="001A2306" w:rsidRPr="00925811" w:rsidRDefault="001A2306" w:rsidP="001A2306">
      <w:pPr>
        <w:pStyle w:val="ListNormal"/>
        <w:tabs>
          <w:tab w:val="num" w:pos="879"/>
        </w:tabs>
      </w:pPr>
      <w:r w:rsidRPr="00925811">
        <w:t>set out how the licensee will gather and record the information required for its implementation of the Common Network Asset Indices Methodology; and</w:t>
      </w:r>
    </w:p>
    <w:p w14:paraId="006C5ADF" w14:textId="77777777" w:rsidR="001A2306" w:rsidRPr="00925811" w:rsidRDefault="001A2306" w:rsidP="001A2306">
      <w:pPr>
        <w:pStyle w:val="ListNormal"/>
        <w:tabs>
          <w:tab w:val="num" w:pos="879"/>
        </w:tabs>
      </w:pPr>
      <w:r w:rsidRPr="00925811">
        <w:t>include the scope and form of the data that the licensee collects and will collect and the frequency with which data will be collected to enable the licensee to report on progress against its Baseline Network Risk Output in accordance with the Common Network Asset Indices Methodology annually, in accordance with the RIGs.</w:t>
      </w:r>
    </w:p>
    <w:p w14:paraId="57E6D74E" w14:textId="77777777" w:rsidR="001A2306" w:rsidRPr="00925811" w:rsidRDefault="001A2306" w:rsidP="001A2306">
      <w:pPr>
        <w:pStyle w:val="NumberedNormal"/>
      </w:pPr>
      <w:r w:rsidRPr="00925811">
        <w:t xml:space="preserve">The licensee must: </w:t>
      </w:r>
    </w:p>
    <w:p w14:paraId="4DDEB150" w14:textId="77777777" w:rsidR="001A2306" w:rsidRPr="00925811" w:rsidRDefault="001A2306" w:rsidP="001A2306">
      <w:pPr>
        <w:pStyle w:val="ListNormal"/>
        <w:tabs>
          <w:tab w:val="num" w:pos="879"/>
        </w:tabs>
      </w:pPr>
      <w:r w:rsidRPr="00925811">
        <w:t xml:space="preserve">keep the Information Gathering Plan under review and in particular must conduct a review when directed to do so by the Authority; and </w:t>
      </w:r>
    </w:p>
    <w:p w14:paraId="73453788" w14:textId="1214BDA5" w:rsidR="001A2306" w:rsidRPr="00925811" w:rsidRDefault="001A2306" w:rsidP="001A2306">
      <w:pPr>
        <w:pStyle w:val="ListNormal"/>
        <w:tabs>
          <w:tab w:val="num" w:pos="879"/>
        </w:tabs>
      </w:pPr>
      <w:r w:rsidRPr="00925811">
        <w:t xml:space="preserve">modify the Information Gathering Plan, where necessary to ensure that it complies with the requirements of paragraph </w:t>
      </w:r>
      <w:r w:rsidRPr="00925811">
        <w:fldChar w:fldCharType="begin"/>
      </w:r>
      <w:r w:rsidRPr="00925811">
        <w:instrText xml:space="preserve"> REF _Ref115166250 \r \h  \* MERGEFORMAT </w:instrText>
      </w:r>
      <w:r w:rsidRPr="00925811">
        <w:fldChar w:fldCharType="separate"/>
      </w:r>
      <w:r w:rsidR="004554A1">
        <w:t>9.2.25</w:t>
      </w:r>
      <w:r w:rsidRPr="00925811">
        <w:fldChar w:fldCharType="end"/>
      </w:r>
      <w:r w:rsidRPr="00925811">
        <w:t>.</w:t>
      </w:r>
    </w:p>
    <w:p w14:paraId="417044B5" w14:textId="77777777" w:rsidR="001A2306" w:rsidRPr="00925811" w:rsidRDefault="001A2306" w:rsidP="001A2306">
      <w:pPr>
        <w:pStyle w:val="Heading2"/>
      </w:pPr>
      <w:bookmarkStart w:id="364" w:name="_Toc115345243"/>
      <w:bookmarkStart w:id="365" w:name="_Toc121736160"/>
      <w:bookmarkStart w:id="366" w:name="_Toc126074445"/>
      <w:r w:rsidRPr="00925811">
        <w:t>Evaluative Price Control Deliverable reporting requirements</w:t>
      </w:r>
      <w:bookmarkEnd w:id="364"/>
      <w:bookmarkEnd w:id="365"/>
      <w:bookmarkEnd w:id="366"/>
    </w:p>
    <w:p w14:paraId="0B08A79A" w14:textId="77777777" w:rsidR="001A2306" w:rsidRPr="00925811" w:rsidRDefault="001A2306" w:rsidP="001A2306">
      <w:pPr>
        <w:pStyle w:val="Heading3nonumbering"/>
      </w:pPr>
      <w:r w:rsidRPr="00925811">
        <w:t>Introduction</w:t>
      </w:r>
    </w:p>
    <w:p w14:paraId="66127C3C" w14:textId="77777777" w:rsidR="001A2306" w:rsidRPr="00925811" w:rsidRDefault="001A2306" w:rsidP="001A2306">
      <w:pPr>
        <w:pStyle w:val="NumberedNormal"/>
      </w:pPr>
      <w:r w:rsidRPr="00925811">
        <w:t>The purpose of this condition is to require the licensee to report to the Authority on the delivery of its Evaluative Price Control Deliverables. Outputs, delivery dates and allowances associated with Evaluative Price Control Deliverables are set out in Special Condition 3.3, and Special Condition 3.6.</w:t>
      </w:r>
    </w:p>
    <w:p w14:paraId="6E34F9F6" w14:textId="77777777" w:rsidR="001A2306" w:rsidRPr="00925811" w:rsidRDefault="001A2306" w:rsidP="001A2306">
      <w:pPr>
        <w:pStyle w:val="NumberedNormal"/>
      </w:pPr>
      <w:r w:rsidRPr="00925811">
        <w:t xml:space="preserve">This condition also establishes the Price Control Deliverable Reporting Requirements and Methodology Document. </w:t>
      </w:r>
    </w:p>
    <w:p w14:paraId="01664F5A" w14:textId="77777777" w:rsidR="001A2306" w:rsidRPr="00925811" w:rsidRDefault="001A2306" w:rsidP="001A2306">
      <w:pPr>
        <w:pStyle w:val="Heading3"/>
      </w:pPr>
      <w:r w:rsidRPr="00925811">
        <w:t xml:space="preserve">Evaluative Price Control Deliverable Reporting requirement </w:t>
      </w:r>
    </w:p>
    <w:p w14:paraId="4CFEE245" w14:textId="77777777" w:rsidR="001A2306" w:rsidRPr="00925811" w:rsidRDefault="001A2306" w:rsidP="001A2306">
      <w:pPr>
        <w:pStyle w:val="NumberedNormal"/>
      </w:pPr>
      <w:r w:rsidRPr="00925811">
        <w:t xml:space="preserve">The licensee must by 31 July of each Regulatory Year, or such later date directed by the Authority, send to the Authority a Basic PCD Report on each Evaluative Price Control Deliverable output: </w:t>
      </w:r>
    </w:p>
    <w:p w14:paraId="693B6235" w14:textId="77777777" w:rsidR="001A2306" w:rsidRPr="00925811" w:rsidRDefault="001A2306" w:rsidP="001A2306">
      <w:pPr>
        <w:pStyle w:val="ListNormal"/>
        <w:tabs>
          <w:tab w:val="num" w:pos="879"/>
        </w:tabs>
      </w:pPr>
      <w:r w:rsidRPr="00925811">
        <w:t>for which the delivery date specified in Special Condition 3.3 (Evaluative Price Control Deliverables) was in the previous Regulatory Year; and</w:t>
      </w:r>
    </w:p>
    <w:p w14:paraId="26337B33" w14:textId="77777777" w:rsidR="001A2306" w:rsidRPr="00925811" w:rsidRDefault="001A2306" w:rsidP="001A2306">
      <w:pPr>
        <w:pStyle w:val="ListNormal"/>
        <w:tabs>
          <w:tab w:val="num" w:pos="879"/>
        </w:tabs>
      </w:pPr>
      <w:r w:rsidRPr="00925811">
        <w:t>for which, in the case of a Delayed Evaluative Price Control Deliverable, delivery was completed in the previous Regulatory Year.</w:t>
      </w:r>
    </w:p>
    <w:p w14:paraId="200A153E" w14:textId="77777777" w:rsidR="001A2306" w:rsidRPr="00925811" w:rsidRDefault="001A2306" w:rsidP="001A2306">
      <w:pPr>
        <w:pStyle w:val="NumberedNormal"/>
      </w:pPr>
      <w:r w:rsidRPr="00925811">
        <w:t xml:space="preserve">On receipt of a Basic PCD Report, the Authority may decide whether to direct the licensee to submit to it a Full PCD Report. </w:t>
      </w:r>
    </w:p>
    <w:p w14:paraId="3DDDAA77" w14:textId="77777777" w:rsidR="001A2306" w:rsidRPr="00925811" w:rsidRDefault="001A2306" w:rsidP="001A2306">
      <w:pPr>
        <w:pStyle w:val="NumberedNormal"/>
      </w:pPr>
      <w:r w:rsidRPr="00925811">
        <w:t xml:space="preserve">The Authority may not direct the submission of a Full PCD Report where the Basic PCD Report clearly demonstrates that the relevant output has been Fully Delivered. </w:t>
      </w:r>
    </w:p>
    <w:p w14:paraId="7BE160E2" w14:textId="77777777" w:rsidR="001A2306" w:rsidRPr="00925811" w:rsidRDefault="001A2306" w:rsidP="001A2306">
      <w:pPr>
        <w:pStyle w:val="NumberedNormal"/>
      </w:pPr>
      <w:r w:rsidRPr="00925811">
        <w:t xml:space="preserve">Where directed to do so by the Authority the licensee must send to the Authority a Full PCD Report. </w:t>
      </w:r>
    </w:p>
    <w:p w14:paraId="104EAD26" w14:textId="77777777" w:rsidR="001A2306" w:rsidRPr="00925811" w:rsidRDefault="001A2306" w:rsidP="001A2306">
      <w:pPr>
        <w:pStyle w:val="NumberedNormal"/>
      </w:pPr>
      <w:r w:rsidRPr="00925811">
        <w:t xml:space="preserve">The Authority must use the Basic PCD Report, Full PCD Report, responses to supplementary questions and any other relevant information to decide the delivery status of the outputs for the purposes of Special Condition 3.3 (Evaluative Price Control Deliverables) and Special Condition 3.6 (Net Zero Re-opener and Price Control Deliverable).  The Authority may assign more than one delivery status to any output. </w:t>
      </w:r>
    </w:p>
    <w:p w14:paraId="355545C6" w14:textId="77777777" w:rsidR="001A2306" w:rsidRPr="00925811" w:rsidRDefault="001A2306" w:rsidP="001A2306">
      <w:pPr>
        <w:pStyle w:val="Heading3"/>
      </w:pPr>
      <w:r w:rsidRPr="00925811">
        <w:t xml:space="preserve">Cyber resilience reporting </w:t>
      </w:r>
    </w:p>
    <w:p w14:paraId="236294E6" w14:textId="77777777" w:rsidR="001A2306" w:rsidRPr="00925811" w:rsidRDefault="001A2306" w:rsidP="001A2306">
      <w:pPr>
        <w:pStyle w:val="NumberedNormal"/>
      </w:pPr>
      <w:r w:rsidRPr="00925811">
        <w:t xml:space="preserve">The licensee must send a report to the Authority, in a form approved by the Authority that includes: </w:t>
      </w:r>
    </w:p>
    <w:p w14:paraId="17F6F879" w14:textId="77777777" w:rsidR="001A2306" w:rsidRPr="00925811" w:rsidRDefault="001A2306" w:rsidP="001A2306">
      <w:pPr>
        <w:pStyle w:val="ListNormal"/>
        <w:tabs>
          <w:tab w:val="num" w:pos="879"/>
        </w:tabs>
      </w:pPr>
      <w:r w:rsidRPr="00925811">
        <w:t xml:space="preserve">a summary of progress, against key milestones and developments, against the outputs in the Cyber Resilience OT PCD Table; </w:t>
      </w:r>
    </w:p>
    <w:p w14:paraId="78A70748" w14:textId="77777777" w:rsidR="001A2306" w:rsidRPr="00925811" w:rsidRDefault="001A2306" w:rsidP="001A2306">
      <w:pPr>
        <w:pStyle w:val="ListNormal"/>
        <w:tabs>
          <w:tab w:val="num" w:pos="879"/>
        </w:tabs>
      </w:pPr>
      <w:r w:rsidRPr="00925811">
        <w:t xml:space="preserve">the licensee’s assessment of the impact of the progress and developments referred to in sub-paragraph (a) on improving cyber resilience in relation to OT, including risk reduction and improved status of the licensee’s OT network and information systems with respect to CAF Outcomes; </w:t>
      </w:r>
    </w:p>
    <w:p w14:paraId="3ACF4061" w14:textId="77777777" w:rsidR="001A2306" w:rsidRPr="00925811" w:rsidRDefault="001A2306" w:rsidP="001A2306">
      <w:pPr>
        <w:pStyle w:val="ListNormal"/>
        <w:tabs>
          <w:tab w:val="num" w:pos="879"/>
        </w:tabs>
      </w:pPr>
      <w:r w:rsidRPr="00925811">
        <w:t xml:space="preserve">a summary of progress against key milestones and developments against the outputs in the Cyber Resilience IT PCD Table;  </w:t>
      </w:r>
    </w:p>
    <w:p w14:paraId="3BE5A061" w14:textId="77777777" w:rsidR="001A2306" w:rsidRPr="00925811" w:rsidRDefault="001A2306" w:rsidP="001A2306">
      <w:pPr>
        <w:pStyle w:val="ListNormal"/>
        <w:tabs>
          <w:tab w:val="num" w:pos="879"/>
        </w:tabs>
      </w:pPr>
      <w:r w:rsidRPr="00925811">
        <w:t xml:space="preserve">the licensee’s assessment of the impact of the progress and developments referred to in sub-paragraph (c) on improving cyber resilience in relation to IT, including risk reduction and improved status of the licensee’s IT network and information systems with respect to CAF Outcomes; </w:t>
      </w:r>
    </w:p>
    <w:p w14:paraId="73468C97" w14:textId="77777777" w:rsidR="001A2306" w:rsidRPr="00925811" w:rsidRDefault="001A2306" w:rsidP="001A2306">
      <w:pPr>
        <w:pStyle w:val="ListNormal"/>
        <w:tabs>
          <w:tab w:val="num" w:pos="879"/>
        </w:tabs>
      </w:pPr>
      <w:r w:rsidRPr="00925811">
        <w:t>a description of how the licensee has considered any relevant guidance provided by the Authority; and</w:t>
      </w:r>
    </w:p>
    <w:p w14:paraId="748C7783" w14:textId="77777777" w:rsidR="001A2306" w:rsidRPr="00925811" w:rsidRDefault="001A2306" w:rsidP="001A2306">
      <w:pPr>
        <w:pStyle w:val="ListNormal"/>
        <w:tabs>
          <w:tab w:val="num" w:pos="879"/>
        </w:tabs>
      </w:pPr>
      <w:r w:rsidRPr="00925811">
        <w:t xml:space="preserve">such detailed supporting evidence as is reasonable in the circumstances. </w:t>
      </w:r>
    </w:p>
    <w:p w14:paraId="4BD1C3C4" w14:textId="77777777" w:rsidR="001A2306" w:rsidRPr="00925811" w:rsidRDefault="001A2306" w:rsidP="001A2306">
      <w:pPr>
        <w:pStyle w:val="NumberedNormal"/>
      </w:pPr>
      <w:r w:rsidRPr="00925811">
        <w:t>Unless the Authority otherwise directs, the licensee must send reports under paragraph 9.3.8 by no later than the dates, and in relation to the periods, set out in Appendix 1.</w:t>
      </w:r>
    </w:p>
    <w:p w14:paraId="495014B0" w14:textId="77777777" w:rsidR="001A2306" w:rsidRPr="00925811" w:rsidRDefault="001A2306" w:rsidP="001A2306">
      <w:pPr>
        <w:pStyle w:val="Heading3"/>
      </w:pPr>
      <w:r w:rsidRPr="00925811">
        <w:t xml:space="preserve">Price Control Deliverable Reporting Requirements and Methodology Document </w:t>
      </w:r>
    </w:p>
    <w:p w14:paraId="20367FA7" w14:textId="77777777" w:rsidR="001A2306" w:rsidRPr="00925811" w:rsidRDefault="001A2306" w:rsidP="001A2306">
      <w:pPr>
        <w:pStyle w:val="NumberedNormal"/>
      </w:pPr>
      <w:r w:rsidRPr="00925811">
        <w:t xml:space="preserve">The licensee must comply with the Price Control Deliverable Reporting Requirements and Methodology Document when preparing a report required by Parts A and B. </w:t>
      </w:r>
    </w:p>
    <w:p w14:paraId="65CBE9BB" w14:textId="77777777" w:rsidR="001A2306" w:rsidRPr="00925811" w:rsidRDefault="001A2306" w:rsidP="001A2306">
      <w:pPr>
        <w:pStyle w:val="NumberedNormal"/>
      </w:pPr>
      <w:r w:rsidRPr="00925811">
        <w:t xml:space="preserve">The Price Control Deliverable Reporting Requirements and Methodology Document may set out: </w:t>
      </w:r>
    </w:p>
    <w:p w14:paraId="5AD29063" w14:textId="77777777" w:rsidR="001A2306" w:rsidRPr="00925811" w:rsidRDefault="001A2306" w:rsidP="001A2306">
      <w:pPr>
        <w:pStyle w:val="ListNormal"/>
        <w:tabs>
          <w:tab w:val="num" w:pos="879"/>
        </w:tabs>
      </w:pPr>
      <w:r w:rsidRPr="00925811">
        <w:t xml:space="preserve">how the licensee must prepare the reports required by Part A and B; </w:t>
      </w:r>
    </w:p>
    <w:p w14:paraId="5AF9FD8E" w14:textId="77777777" w:rsidR="001A2306" w:rsidRPr="00925811" w:rsidRDefault="001A2306" w:rsidP="001A2306">
      <w:pPr>
        <w:pStyle w:val="ListNormal"/>
        <w:tabs>
          <w:tab w:val="num" w:pos="879"/>
        </w:tabs>
      </w:pPr>
      <w:r w:rsidRPr="00925811">
        <w:t xml:space="preserve">further guidance about Evaluative Price Control Deliverables and Mechanistic Price Control Deliverables; and </w:t>
      </w:r>
    </w:p>
    <w:p w14:paraId="43811763" w14:textId="77777777" w:rsidR="001A2306" w:rsidRPr="00925811" w:rsidRDefault="001A2306" w:rsidP="001A2306">
      <w:pPr>
        <w:pStyle w:val="ListNormal"/>
        <w:tabs>
          <w:tab w:val="num" w:pos="879"/>
        </w:tabs>
      </w:pPr>
      <w:r w:rsidRPr="00925811">
        <w:t xml:space="preserve">worked examples of the methodology the Authority will use when deciding: </w:t>
      </w:r>
    </w:p>
    <w:p w14:paraId="4A6B12E5" w14:textId="77777777" w:rsidR="001A2306" w:rsidRPr="00925811" w:rsidRDefault="001A2306" w:rsidP="001A2306">
      <w:pPr>
        <w:pStyle w:val="SublistNormal"/>
      </w:pPr>
      <w:r w:rsidRPr="00925811">
        <w:t>whether to direct a value to reduce allowances for Evaluative Price Control Deliverables that have not been Fully Delivered; and</w:t>
      </w:r>
    </w:p>
    <w:p w14:paraId="08C0C48B" w14:textId="77777777" w:rsidR="001A2306" w:rsidRPr="00925811" w:rsidRDefault="001A2306" w:rsidP="001A2306">
      <w:pPr>
        <w:pStyle w:val="SublistNormal"/>
      </w:pPr>
      <w:r w:rsidRPr="00925811">
        <w:t xml:space="preserve">the value to direct. </w:t>
      </w:r>
    </w:p>
    <w:p w14:paraId="6640CACE" w14:textId="77777777" w:rsidR="001A2306" w:rsidRPr="00925811" w:rsidRDefault="001A2306" w:rsidP="001A2306">
      <w:pPr>
        <w:pStyle w:val="NumberedNormal"/>
      </w:pPr>
      <w:r w:rsidRPr="00925811">
        <w:t xml:space="preserve">The procedure for issuing and amending the Price Control Deliverable Reporting Requirements and Methodology Document is set out in Special Condition 1.3 (Common procedure). </w:t>
      </w:r>
    </w:p>
    <w:p w14:paraId="5EB13785" w14:textId="77777777" w:rsidR="001A2306" w:rsidRPr="00925811" w:rsidRDefault="001A2306" w:rsidP="001A2306">
      <w:pPr>
        <w:pStyle w:val="AppendixHeading"/>
      </w:pPr>
    </w:p>
    <w:p w14:paraId="4FABDEBA" w14:textId="77777777" w:rsidR="001A2306" w:rsidRPr="00925811" w:rsidRDefault="001A2306" w:rsidP="001A2306">
      <w:pPr>
        <w:pStyle w:val="Caption"/>
      </w:pPr>
      <w:r w:rsidRPr="00925811">
        <w:t>Report submission dates and the associated periods to be reported on in relation to cyber resilience OT and IT</w:t>
      </w:r>
    </w:p>
    <w:tbl>
      <w:tblPr>
        <w:tblStyle w:val="AppendixTable"/>
        <w:tblW w:w="9000" w:type="dxa"/>
        <w:tblLook w:val="04A0" w:firstRow="1" w:lastRow="0" w:firstColumn="1" w:lastColumn="0" w:noHBand="0" w:noVBand="1"/>
      </w:tblPr>
      <w:tblGrid>
        <w:gridCol w:w="4500"/>
        <w:gridCol w:w="4500"/>
      </w:tblGrid>
      <w:tr w:rsidR="001A2306" w:rsidRPr="00925811" w14:paraId="0CAA9601" w14:textId="77777777" w:rsidTr="00A75C46">
        <w:trPr>
          <w:cnfStyle w:val="100000000000" w:firstRow="1" w:lastRow="0" w:firstColumn="0" w:lastColumn="0" w:oddVBand="0" w:evenVBand="0" w:oddHBand="0" w:evenHBand="0" w:firstRowFirstColumn="0" w:firstRowLastColumn="0" w:lastRowFirstColumn="0" w:lastRowLastColumn="0"/>
        </w:trPr>
        <w:tc>
          <w:tcPr>
            <w:tcW w:w="4500" w:type="dxa"/>
            <w:hideMark/>
          </w:tcPr>
          <w:p w14:paraId="0F8C779D" w14:textId="77777777" w:rsidR="001A2306" w:rsidRPr="00925811" w:rsidRDefault="001A2306" w:rsidP="001A2306">
            <w:r w:rsidRPr="00925811">
              <w:t xml:space="preserve">Dates each year by which reports must be submitted from 31 July 2024 to 31 July 2028 </w:t>
            </w:r>
          </w:p>
        </w:tc>
        <w:tc>
          <w:tcPr>
            <w:tcW w:w="4500" w:type="dxa"/>
            <w:hideMark/>
          </w:tcPr>
          <w:p w14:paraId="1AD5870C" w14:textId="77777777" w:rsidR="001A2306" w:rsidRPr="00925811" w:rsidRDefault="001A2306" w:rsidP="001A2306">
            <w:r w:rsidRPr="00925811">
              <w:t xml:space="preserve">Associated periods to be reported on </w:t>
            </w:r>
          </w:p>
        </w:tc>
      </w:tr>
      <w:tr w:rsidR="001A2306" w:rsidRPr="00925811" w14:paraId="33C5CFFE" w14:textId="77777777" w:rsidTr="00A75C46">
        <w:tc>
          <w:tcPr>
            <w:tcW w:w="4500" w:type="dxa"/>
            <w:hideMark/>
          </w:tcPr>
          <w:p w14:paraId="07495226" w14:textId="77777777" w:rsidR="001A2306" w:rsidRPr="00925811" w:rsidRDefault="001A2306" w:rsidP="001A2306">
            <w:r w:rsidRPr="00925811">
              <w:t xml:space="preserve">31 July </w:t>
            </w:r>
          </w:p>
        </w:tc>
        <w:tc>
          <w:tcPr>
            <w:tcW w:w="4500" w:type="dxa"/>
            <w:hideMark/>
          </w:tcPr>
          <w:p w14:paraId="22E12E9C" w14:textId="77777777" w:rsidR="001A2306" w:rsidRPr="00925811" w:rsidRDefault="001A2306" w:rsidP="001A2306">
            <w:r w:rsidRPr="00925811">
              <w:t xml:space="preserve">1 April to 31 March </w:t>
            </w:r>
          </w:p>
        </w:tc>
      </w:tr>
    </w:tbl>
    <w:p w14:paraId="46C91B64" w14:textId="77777777" w:rsidR="001A2306" w:rsidRPr="00925811" w:rsidRDefault="001A2306" w:rsidP="001A2306">
      <w:pPr>
        <w:pStyle w:val="Heading2"/>
      </w:pPr>
      <w:bookmarkStart w:id="367" w:name="_Toc115345244"/>
      <w:bookmarkStart w:id="368" w:name="_Toc121736161"/>
      <w:bookmarkStart w:id="369" w:name="_Toc126074446"/>
      <w:r w:rsidRPr="00925811">
        <w:t>Re-opener Guidance and Application Requirements Document</w:t>
      </w:r>
      <w:bookmarkEnd w:id="367"/>
      <w:bookmarkEnd w:id="368"/>
      <w:bookmarkEnd w:id="369"/>
      <w:r w:rsidRPr="00925811">
        <w:t xml:space="preserve"> </w:t>
      </w:r>
    </w:p>
    <w:p w14:paraId="2C2C962F" w14:textId="77777777" w:rsidR="001A2306" w:rsidRPr="00925811" w:rsidRDefault="001A2306" w:rsidP="001A2306">
      <w:pPr>
        <w:pStyle w:val="Heading3nonumbering"/>
      </w:pPr>
      <w:r w:rsidRPr="00925811">
        <w:t>Introduction</w:t>
      </w:r>
    </w:p>
    <w:p w14:paraId="458A4E28" w14:textId="77777777" w:rsidR="001A2306" w:rsidRPr="00925811" w:rsidRDefault="001A2306" w:rsidP="001A2306">
      <w:pPr>
        <w:pStyle w:val="NumberedNormal"/>
      </w:pPr>
      <w:r w:rsidRPr="00925811">
        <w:t xml:space="preserve">The purpose of this condition is to require the licensee to prepare any applications for Re-openers in accordance with the Re-opener Guidance and Application Requirements Document. </w:t>
      </w:r>
    </w:p>
    <w:p w14:paraId="65E54080" w14:textId="77777777" w:rsidR="001A2306" w:rsidRPr="00925811" w:rsidRDefault="001A2306" w:rsidP="001A2306">
      <w:pPr>
        <w:pStyle w:val="NumberedNormal"/>
      </w:pPr>
      <w:r w:rsidRPr="00925811">
        <w:t xml:space="preserve">This condition also establishes the Re-opener Guidance and Application Requirements Document. </w:t>
      </w:r>
    </w:p>
    <w:p w14:paraId="26E864E3" w14:textId="77777777" w:rsidR="001A2306" w:rsidRPr="00925811" w:rsidRDefault="001A2306" w:rsidP="001A2306">
      <w:pPr>
        <w:pStyle w:val="Heading3"/>
      </w:pPr>
      <w:r w:rsidRPr="00925811">
        <w:t xml:space="preserve">Requirement to comply with the Re-opener Guidance and Application Requirements Document </w:t>
      </w:r>
    </w:p>
    <w:p w14:paraId="3C733201" w14:textId="77777777" w:rsidR="001A2306" w:rsidRPr="00925811" w:rsidRDefault="001A2306" w:rsidP="001A2306">
      <w:pPr>
        <w:pStyle w:val="NumberedNormal"/>
      </w:pPr>
      <w:r w:rsidRPr="00925811">
        <w:t xml:space="preserve">The licensee must prepare any applications for Re-openers in accordance with the applicable provisions of the Re-opener Guidance and Application Requirements Document. </w:t>
      </w:r>
    </w:p>
    <w:p w14:paraId="2A522C87" w14:textId="77777777" w:rsidR="001A2306" w:rsidRPr="00925811" w:rsidRDefault="001A2306" w:rsidP="001A2306">
      <w:pPr>
        <w:pStyle w:val="NumberedNormal"/>
      </w:pPr>
      <w:r w:rsidRPr="00925811">
        <w:t>The Re-opener Guidance and Application Requirements Document may:</w:t>
      </w:r>
    </w:p>
    <w:p w14:paraId="2D82FA8E" w14:textId="77777777" w:rsidR="001A2306" w:rsidRPr="00925811" w:rsidRDefault="001A2306" w:rsidP="001A2306">
      <w:pPr>
        <w:pStyle w:val="ListNormal"/>
        <w:tabs>
          <w:tab w:val="num" w:pos="879"/>
        </w:tabs>
      </w:pPr>
      <w:r w:rsidRPr="00925811">
        <w:t>provide guidance on the process to be followed by the licensee and the Authority in relation to:</w:t>
      </w:r>
    </w:p>
    <w:p w14:paraId="14D2E651" w14:textId="77777777" w:rsidR="001A2306" w:rsidRPr="00925811" w:rsidRDefault="001A2306" w:rsidP="001A2306">
      <w:pPr>
        <w:pStyle w:val="SublistNormal"/>
      </w:pPr>
      <w:r w:rsidRPr="00925811">
        <w:t>establishing a Re-opener application pipeline log for prospective applications;</w:t>
      </w:r>
    </w:p>
    <w:p w14:paraId="79DA64E6" w14:textId="77777777" w:rsidR="001A2306" w:rsidRPr="00925811" w:rsidRDefault="001A2306" w:rsidP="001A2306">
      <w:pPr>
        <w:pStyle w:val="SublistNormal"/>
      </w:pPr>
      <w:r w:rsidRPr="00925811">
        <w:t>pre-application engagement between the licensee and the Authority;</w:t>
      </w:r>
    </w:p>
    <w:p w14:paraId="4A5DC397" w14:textId="77777777" w:rsidR="001A2306" w:rsidRPr="00925811" w:rsidRDefault="001A2306" w:rsidP="001A2306">
      <w:pPr>
        <w:pStyle w:val="SublistNormal"/>
      </w:pPr>
      <w:r w:rsidRPr="00925811">
        <w:t>pre-acceptance screening of applications;</w:t>
      </w:r>
    </w:p>
    <w:p w14:paraId="0A255166" w14:textId="77777777" w:rsidR="001A2306" w:rsidRPr="00925811" w:rsidRDefault="001A2306" w:rsidP="001A2306">
      <w:pPr>
        <w:pStyle w:val="SublistNormal"/>
      </w:pPr>
      <w:r w:rsidRPr="00925811">
        <w:t>a process for supplementary questions;</w:t>
      </w:r>
    </w:p>
    <w:p w14:paraId="54B06BDA" w14:textId="77777777" w:rsidR="001A2306" w:rsidRPr="00925811" w:rsidRDefault="001A2306" w:rsidP="001A2306">
      <w:pPr>
        <w:pStyle w:val="SublistNormal"/>
      </w:pPr>
      <w:r w:rsidRPr="00925811">
        <w:t>a proportionate approach to using assessment tiers with differing levels of scrutiny for individual applications; and</w:t>
      </w:r>
    </w:p>
    <w:p w14:paraId="0F267413" w14:textId="77777777" w:rsidR="001A2306" w:rsidRPr="00925811" w:rsidRDefault="001A2306" w:rsidP="001A2306">
      <w:pPr>
        <w:pStyle w:val="SublistNormal"/>
      </w:pPr>
      <w:r w:rsidRPr="00925811">
        <w:t>how the Authority would instigate a Re-opener; and</w:t>
      </w:r>
    </w:p>
    <w:p w14:paraId="513FA344" w14:textId="77777777" w:rsidR="001A2306" w:rsidRPr="00925811" w:rsidRDefault="001A2306" w:rsidP="001A2306">
      <w:pPr>
        <w:pStyle w:val="ListNormal"/>
        <w:tabs>
          <w:tab w:val="num" w:pos="879"/>
        </w:tabs>
      </w:pPr>
      <w:r w:rsidRPr="00925811">
        <w:t xml:space="preserve">set out how the licensee must prepare its applications for Re-openers, including the following: </w:t>
      </w:r>
    </w:p>
    <w:p w14:paraId="1167418C" w14:textId="77777777" w:rsidR="001A2306" w:rsidRPr="00925811" w:rsidRDefault="001A2306" w:rsidP="001A2306">
      <w:pPr>
        <w:pStyle w:val="SublistNormal"/>
      </w:pPr>
      <w:r w:rsidRPr="00925811">
        <w:t xml:space="preserve">the Re-openers to which the document applies; </w:t>
      </w:r>
    </w:p>
    <w:p w14:paraId="414A432B" w14:textId="77777777" w:rsidR="001A2306" w:rsidRPr="00925811" w:rsidRDefault="001A2306" w:rsidP="001A2306">
      <w:pPr>
        <w:pStyle w:val="SublistNormal"/>
      </w:pPr>
      <w:r w:rsidRPr="00925811">
        <w:t xml:space="preserve">the level of detail required in the application; </w:t>
      </w:r>
    </w:p>
    <w:p w14:paraId="58FFA202" w14:textId="77777777" w:rsidR="001A2306" w:rsidRPr="00925811" w:rsidRDefault="001A2306" w:rsidP="001A2306">
      <w:pPr>
        <w:pStyle w:val="SublistNormal"/>
      </w:pPr>
      <w:r w:rsidRPr="00925811">
        <w:t>any requirement to publish the application; and</w:t>
      </w:r>
    </w:p>
    <w:p w14:paraId="61F71B50" w14:textId="77777777" w:rsidR="001A2306" w:rsidRPr="00925811" w:rsidRDefault="001A2306" w:rsidP="001A2306">
      <w:pPr>
        <w:pStyle w:val="SublistNormal"/>
      </w:pPr>
      <w:r w:rsidRPr="00925811">
        <w:t>when it is appropriate to make redactions in published applications.</w:t>
      </w:r>
    </w:p>
    <w:p w14:paraId="5FDFBE2D" w14:textId="77777777" w:rsidR="001A2306" w:rsidRPr="00925811" w:rsidRDefault="001A2306" w:rsidP="001A2306">
      <w:pPr>
        <w:pStyle w:val="NumberedNormal"/>
      </w:pPr>
      <w:r w:rsidRPr="00925811">
        <w:t xml:space="preserve">The procedure for issuing and amending the Re-opener Guidance and Application Requirements Document is set out in Special Condition 1.3 (Common procedure). </w:t>
      </w:r>
    </w:p>
    <w:p w14:paraId="258FB6B1" w14:textId="77777777" w:rsidR="001A2306" w:rsidRPr="00925811" w:rsidRDefault="001A2306" w:rsidP="001A2306">
      <w:pPr>
        <w:pStyle w:val="Heading2"/>
      </w:pPr>
      <w:bookmarkStart w:id="370" w:name="_Toc115345245"/>
      <w:bookmarkStart w:id="371" w:name="_Toc121736162"/>
      <w:bookmarkStart w:id="372" w:name="_Toc126074447"/>
      <w:r w:rsidRPr="00925811">
        <w:t>Digitalisation</w:t>
      </w:r>
      <w:bookmarkEnd w:id="370"/>
      <w:bookmarkEnd w:id="371"/>
      <w:bookmarkEnd w:id="372"/>
      <w:r w:rsidRPr="00925811">
        <w:t xml:space="preserve"> </w:t>
      </w:r>
    </w:p>
    <w:p w14:paraId="15605ED3" w14:textId="77777777" w:rsidR="001A2306" w:rsidRPr="00925811" w:rsidRDefault="001A2306" w:rsidP="001A2306">
      <w:pPr>
        <w:pStyle w:val="Heading3nonumbering"/>
      </w:pPr>
      <w:r w:rsidRPr="00925811">
        <w:t xml:space="preserve">Introduction </w:t>
      </w:r>
    </w:p>
    <w:p w14:paraId="2D2272CF" w14:textId="77777777" w:rsidR="001A2306" w:rsidRPr="00925811" w:rsidRDefault="001A2306" w:rsidP="001A2306">
      <w:pPr>
        <w:pStyle w:val="NumberedNormal"/>
      </w:pPr>
      <w:r w:rsidRPr="00925811">
        <w:t xml:space="preserve">The purpose of this condition is to set out the licensee's obligations to: </w:t>
      </w:r>
    </w:p>
    <w:p w14:paraId="1D9B44D8" w14:textId="77777777" w:rsidR="001A2306" w:rsidRPr="00925811" w:rsidRDefault="001A2306" w:rsidP="001A2306">
      <w:pPr>
        <w:pStyle w:val="ListNormal"/>
        <w:tabs>
          <w:tab w:val="num" w:pos="879"/>
        </w:tabs>
      </w:pPr>
      <w:r w:rsidRPr="00925811">
        <w:t xml:space="preserve">have a Digitalisation Strategy;  </w:t>
      </w:r>
    </w:p>
    <w:p w14:paraId="68ACDD8B" w14:textId="77777777" w:rsidR="001A2306" w:rsidRPr="00925811" w:rsidRDefault="001A2306" w:rsidP="001A2306">
      <w:pPr>
        <w:pStyle w:val="ListNormal"/>
        <w:tabs>
          <w:tab w:val="num" w:pos="879"/>
        </w:tabs>
      </w:pPr>
      <w:r w:rsidRPr="00925811">
        <w:t xml:space="preserve">have a Digitalisation Action Plan;  </w:t>
      </w:r>
    </w:p>
    <w:p w14:paraId="4ABC1DD9" w14:textId="77777777" w:rsidR="001A2306" w:rsidRPr="00925811" w:rsidRDefault="001A2306" w:rsidP="001A2306">
      <w:pPr>
        <w:pStyle w:val="ListNormal"/>
        <w:tabs>
          <w:tab w:val="num" w:pos="879"/>
        </w:tabs>
      </w:pPr>
      <w:r w:rsidRPr="00925811">
        <w:t xml:space="preserve">update its Digitalisation Strategy and its Digitalisation Action Plan;  </w:t>
      </w:r>
    </w:p>
    <w:p w14:paraId="2DD1ED71" w14:textId="77777777" w:rsidR="001A2306" w:rsidRPr="00925811" w:rsidRDefault="001A2306" w:rsidP="001A2306">
      <w:pPr>
        <w:pStyle w:val="ListNormal"/>
        <w:tabs>
          <w:tab w:val="num" w:pos="879"/>
        </w:tabs>
      </w:pPr>
      <w:r w:rsidRPr="00925811">
        <w:t xml:space="preserve">comply with DSAP Guidance; and  </w:t>
      </w:r>
    </w:p>
    <w:p w14:paraId="698ED932" w14:textId="77777777" w:rsidR="001A2306" w:rsidRPr="00925811" w:rsidRDefault="001A2306" w:rsidP="001A2306">
      <w:pPr>
        <w:pStyle w:val="ListNormal"/>
        <w:tabs>
          <w:tab w:val="num" w:pos="879"/>
        </w:tabs>
      </w:pPr>
      <w:r w:rsidRPr="00925811">
        <w:t xml:space="preserve">comply with Data Best Practice Guidance. </w:t>
      </w:r>
    </w:p>
    <w:p w14:paraId="282F4881" w14:textId="77777777" w:rsidR="001A2306" w:rsidRPr="00925811" w:rsidRDefault="001A2306" w:rsidP="001A2306">
      <w:pPr>
        <w:pStyle w:val="Heading3"/>
      </w:pPr>
      <w:r w:rsidRPr="00925811">
        <w:t xml:space="preserve">Requirements of the Digitalisation Strategy </w:t>
      </w:r>
    </w:p>
    <w:p w14:paraId="38FD4193" w14:textId="77777777" w:rsidR="001A2306" w:rsidRPr="00925811" w:rsidRDefault="001A2306" w:rsidP="001A2306">
      <w:pPr>
        <w:pStyle w:val="NumberedNormal"/>
      </w:pPr>
      <w:r w:rsidRPr="00925811">
        <w:t xml:space="preserve">The licensee must publish its Digitalisation Strategy on, or before, 1 April 2023. </w:t>
      </w:r>
    </w:p>
    <w:p w14:paraId="66C96D88" w14:textId="77777777" w:rsidR="001A2306" w:rsidRPr="00925811" w:rsidRDefault="001A2306" w:rsidP="001A2306">
      <w:pPr>
        <w:pStyle w:val="NumberedNormal"/>
      </w:pPr>
      <w:r w:rsidRPr="00925811">
        <w:t xml:space="preserve">The licensee must review the progress it has made against its Digitalisation Strategy and update its Digitalisation Strategy at intervals specified in the DSAP Guidance.  </w:t>
      </w:r>
    </w:p>
    <w:p w14:paraId="587BDF09" w14:textId="77777777" w:rsidR="001A2306" w:rsidRPr="00925811" w:rsidRDefault="001A2306" w:rsidP="001A2306">
      <w:pPr>
        <w:pStyle w:val="NumberedNormal"/>
      </w:pPr>
      <w:r w:rsidRPr="00925811">
        <w:t xml:space="preserve">The licensee must:  </w:t>
      </w:r>
    </w:p>
    <w:p w14:paraId="232833F0" w14:textId="77777777" w:rsidR="001A2306" w:rsidRPr="00925811" w:rsidRDefault="001A2306" w:rsidP="001A2306">
      <w:pPr>
        <w:pStyle w:val="ListNormal"/>
        <w:tabs>
          <w:tab w:val="num" w:pos="879"/>
        </w:tabs>
      </w:pPr>
      <w:r w:rsidRPr="00925811">
        <w:t xml:space="preserve">publish its Digitalisation Strategy, and updates to its Digitalisation Strategy, on the licensee's Website where they are readily accessible to the public;  </w:t>
      </w:r>
    </w:p>
    <w:p w14:paraId="585D4598" w14:textId="77777777" w:rsidR="001A2306" w:rsidRPr="00925811" w:rsidRDefault="001A2306" w:rsidP="001A2306">
      <w:pPr>
        <w:pStyle w:val="ListNormal"/>
        <w:tabs>
          <w:tab w:val="num" w:pos="879"/>
        </w:tabs>
      </w:pPr>
      <w:r w:rsidRPr="00925811">
        <w:t xml:space="preserve">maintain an archive of all published versions of its Digitalisation Strategy on the licensee's Website where they are readily accessible to the public; and </w:t>
      </w:r>
    </w:p>
    <w:p w14:paraId="0D43B608" w14:textId="77777777" w:rsidR="001A2306" w:rsidRPr="00925811" w:rsidRDefault="001A2306" w:rsidP="001A2306">
      <w:pPr>
        <w:pStyle w:val="ListNormal"/>
        <w:tabs>
          <w:tab w:val="num" w:pos="879"/>
        </w:tabs>
      </w:pPr>
      <w:r w:rsidRPr="00925811">
        <w:t>notify the Authority of any updates to the Digitalisation Strategy, by sending an electronic copy, or a link to the live version, of the updated Digitalisation Strategy to the email address specified in the DSAP Guidance.</w:t>
      </w:r>
    </w:p>
    <w:p w14:paraId="79AB1443" w14:textId="77777777" w:rsidR="001A2306" w:rsidRPr="00925811" w:rsidRDefault="001A2306" w:rsidP="001A2306">
      <w:pPr>
        <w:pStyle w:val="Heading3"/>
      </w:pPr>
      <w:r w:rsidRPr="00925811">
        <w:t xml:space="preserve">Requirements of the Digitalisation Action Plan </w:t>
      </w:r>
    </w:p>
    <w:p w14:paraId="333559DC" w14:textId="77777777" w:rsidR="001A2306" w:rsidRPr="00925811" w:rsidRDefault="001A2306" w:rsidP="001A2306">
      <w:pPr>
        <w:pStyle w:val="NumberedNormal"/>
      </w:pPr>
      <w:r w:rsidRPr="00925811">
        <w:t xml:space="preserve">The licensee must publish its Digitalisation Action Plan on, or before, 30 June 2023. </w:t>
      </w:r>
    </w:p>
    <w:p w14:paraId="20C508CB" w14:textId="77777777" w:rsidR="001A2306" w:rsidRPr="00925811" w:rsidRDefault="001A2306" w:rsidP="001A2306">
      <w:pPr>
        <w:pStyle w:val="NumberedNormal"/>
      </w:pPr>
      <w:r w:rsidRPr="00925811">
        <w:t xml:space="preserve">The licensee must review the progress it has made against and update its Digitalisation Action Plan at intervals specified in the DSAP Guidance. </w:t>
      </w:r>
    </w:p>
    <w:p w14:paraId="41EF0C3E" w14:textId="77777777" w:rsidR="001A2306" w:rsidRPr="00925811" w:rsidRDefault="001A2306" w:rsidP="001A2306">
      <w:pPr>
        <w:pStyle w:val="NumberedNormal"/>
      </w:pPr>
      <w:r w:rsidRPr="00925811">
        <w:t xml:space="preserve">The licensee must: </w:t>
      </w:r>
    </w:p>
    <w:p w14:paraId="0AB57EB8" w14:textId="77777777" w:rsidR="001A2306" w:rsidRPr="00925811" w:rsidRDefault="001A2306" w:rsidP="001A2306">
      <w:pPr>
        <w:pStyle w:val="ListNormal"/>
        <w:tabs>
          <w:tab w:val="num" w:pos="879"/>
        </w:tabs>
      </w:pPr>
      <w:r w:rsidRPr="00925811">
        <w:t xml:space="preserve">publish its Digitalisation Action Plan, and each update to its Digitalisation Action Plan, on the licensee's Website where they are readily accessible to the public;  </w:t>
      </w:r>
    </w:p>
    <w:p w14:paraId="6FCB044D" w14:textId="77777777" w:rsidR="001A2306" w:rsidRPr="00925811" w:rsidRDefault="001A2306" w:rsidP="001A2306">
      <w:pPr>
        <w:pStyle w:val="ListNormal"/>
        <w:tabs>
          <w:tab w:val="num" w:pos="879"/>
        </w:tabs>
      </w:pPr>
      <w:r w:rsidRPr="00925811">
        <w:t xml:space="preserve">maintain an archive of all published versions of its Digitalisation Action Plan on the licensee's Website where they are readily accessible to the public; and </w:t>
      </w:r>
    </w:p>
    <w:p w14:paraId="5A70E54C" w14:textId="77777777" w:rsidR="001A2306" w:rsidRPr="00925811" w:rsidRDefault="001A2306" w:rsidP="001A2306">
      <w:pPr>
        <w:pStyle w:val="ListNormal"/>
        <w:tabs>
          <w:tab w:val="num" w:pos="879"/>
        </w:tabs>
      </w:pPr>
      <w:r w:rsidRPr="00925811">
        <w:t>notify the Authority of any updates to the Digitalisation Action Plan, by sending an electronic copy, or a link to the live version, of the updated Digitalisation Action Plan to the email address specified in the DSAP Guidance.</w:t>
      </w:r>
    </w:p>
    <w:p w14:paraId="38198108" w14:textId="77777777" w:rsidR="001A2306" w:rsidRPr="00925811" w:rsidRDefault="001A2306" w:rsidP="001A2306">
      <w:pPr>
        <w:pStyle w:val="Heading3"/>
      </w:pPr>
      <w:r w:rsidRPr="00925811">
        <w:t xml:space="preserve">DSAP Guidance </w:t>
      </w:r>
    </w:p>
    <w:p w14:paraId="4577E360" w14:textId="77777777" w:rsidR="001A2306" w:rsidRPr="00925811" w:rsidRDefault="001A2306" w:rsidP="001A2306">
      <w:pPr>
        <w:pStyle w:val="NumberedNormal"/>
      </w:pPr>
      <w:r w:rsidRPr="00925811">
        <w:t xml:space="preserve">The licensee must comply with the DSAP Guidance when:  </w:t>
      </w:r>
    </w:p>
    <w:p w14:paraId="235AC10E" w14:textId="77777777" w:rsidR="001A2306" w:rsidRPr="00925811" w:rsidRDefault="001A2306" w:rsidP="001A2306">
      <w:pPr>
        <w:pStyle w:val="ListNormal"/>
        <w:tabs>
          <w:tab w:val="num" w:pos="879"/>
        </w:tabs>
      </w:pPr>
      <w:r w:rsidRPr="00925811">
        <w:t xml:space="preserve">preparing and updating its Digitalisation Strategy; and  </w:t>
      </w:r>
    </w:p>
    <w:p w14:paraId="6BACEE21" w14:textId="77777777" w:rsidR="001A2306" w:rsidRPr="00925811" w:rsidRDefault="001A2306" w:rsidP="001A2306">
      <w:pPr>
        <w:pStyle w:val="ListNormal"/>
        <w:tabs>
          <w:tab w:val="num" w:pos="879"/>
        </w:tabs>
      </w:pPr>
      <w:r w:rsidRPr="00925811">
        <w:t xml:space="preserve">preparing and updating its Digitalisation Action Plan. </w:t>
      </w:r>
    </w:p>
    <w:p w14:paraId="64386318" w14:textId="77777777" w:rsidR="001A2306" w:rsidRPr="00925811" w:rsidRDefault="001A2306" w:rsidP="001A2306">
      <w:pPr>
        <w:pStyle w:val="NumberedNormal"/>
      </w:pPr>
      <w:r w:rsidRPr="00925811">
        <w:t xml:space="preserve">The DSAP Guidance may make provision about: </w:t>
      </w:r>
    </w:p>
    <w:p w14:paraId="623E7A57" w14:textId="77777777" w:rsidR="001A2306" w:rsidRPr="00925811" w:rsidRDefault="001A2306" w:rsidP="001A2306">
      <w:pPr>
        <w:pStyle w:val="ListNormal"/>
        <w:tabs>
          <w:tab w:val="num" w:pos="879"/>
        </w:tabs>
      </w:pPr>
      <w:r w:rsidRPr="00925811">
        <w:t xml:space="preserve">how the licensee should work towards Digitalisation; </w:t>
      </w:r>
    </w:p>
    <w:p w14:paraId="11E847A8" w14:textId="77777777" w:rsidR="001A2306" w:rsidRPr="00925811" w:rsidRDefault="001A2306" w:rsidP="001A2306">
      <w:pPr>
        <w:pStyle w:val="ListNormal"/>
        <w:tabs>
          <w:tab w:val="num" w:pos="879"/>
        </w:tabs>
      </w:pPr>
      <w:r w:rsidRPr="00925811">
        <w:t xml:space="preserve">how the licensee should set out in its Digitalisation Strategy and Digitalisation Action Plan how it intends to use Energy System Data to generate benefits for consumers and stakeholders and the specific actions it will take to achieve that outcome;  </w:t>
      </w:r>
    </w:p>
    <w:p w14:paraId="1711A8AA" w14:textId="77777777" w:rsidR="001A2306" w:rsidRPr="00925811" w:rsidRDefault="001A2306" w:rsidP="001A2306">
      <w:pPr>
        <w:pStyle w:val="ListNormal"/>
        <w:tabs>
          <w:tab w:val="num" w:pos="879"/>
        </w:tabs>
      </w:pPr>
      <w:r w:rsidRPr="00925811">
        <w:t xml:space="preserve">the form of the Digitalisation Strategy and the Digitalisation Action Plan, including:  </w:t>
      </w:r>
    </w:p>
    <w:p w14:paraId="1B8030D1" w14:textId="77777777" w:rsidR="001A2306" w:rsidRPr="00925811" w:rsidRDefault="001A2306">
      <w:pPr>
        <w:pStyle w:val="ListNormal"/>
        <w:numPr>
          <w:ilvl w:val="4"/>
          <w:numId w:val="1"/>
        </w:numPr>
      </w:pPr>
      <w:r w:rsidRPr="00925811">
        <w:t xml:space="preserve">the structure, content, and level of detail of each; </w:t>
      </w:r>
    </w:p>
    <w:p w14:paraId="1FDD781A" w14:textId="77777777" w:rsidR="001A2306" w:rsidRPr="00925811" w:rsidRDefault="001A2306">
      <w:pPr>
        <w:pStyle w:val="ListNormal"/>
        <w:numPr>
          <w:ilvl w:val="4"/>
          <w:numId w:val="1"/>
        </w:numPr>
      </w:pPr>
      <w:r w:rsidRPr="00925811">
        <w:t xml:space="preserve">the types of activities that should be covered in each; and </w:t>
      </w:r>
    </w:p>
    <w:p w14:paraId="0E553D70" w14:textId="77777777" w:rsidR="001A2306" w:rsidRPr="00925811" w:rsidRDefault="001A2306">
      <w:pPr>
        <w:pStyle w:val="ListNormal"/>
        <w:numPr>
          <w:ilvl w:val="4"/>
          <w:numId w:val="1"/>
        </w:numPr>
      </w:pPr>
      <w:r w:rsidRPr="00925811">
        <w:t xml:space="preserve">any required information associated with those activities; and </w:t>
      </w:r>
    </w:p>
    <w:p w14:paraId="7722A9CE" w14:textId="77777777" w:rsidR="001A2306" w:rsidRPr="00925811" w:rsidRDefault="001A2306" w:rsidP="001A2306">
      <w:pPr>
        <w:pStyle w:val="ListNormal"/>
        <w:tabs>
          <w:tab w:val="num" w:pos="879"/>
        </w:tabs>
      </w:pPr>
      <w:r w:rsidRPr="00925811">
        <w:t xml:space="preserve">the engagement the licensee is required to undertake with stakeholders to help inform the development of its Digitalisation Strategy and its Digitalisation Action Plan.  </w:t>
      </w:r>
    </w:p>
    <w:p w14:paraId="07D945EA" w14:textId="77777777" w:rsidR="001A2306" w:rsidRPr="00925811" w:rsidRDefault="001A2306" w:rsidP="001A2306">
      <w:pPr>
        <w:pStyle w:val="NumberedNormal"/>
      </w:pPr>
      <w:r w:rsidRPr="00925811">
        <w:t xml:space="preserve">The procedure for issuing and amending the DSAP Guidance is set out in Special Condition 1.3 (Common procedure). </w:t>
      </w:r>
    </w:p>
    <w:p w14:paraId="355BE213" w14:textId="77777777" w:rsidR="001A2306" w:rsidRPr="00925811" w:rsidRDefault="001A2306" w:rsidP="001A2306">
      <w:pPr>
        <w:pStyle w:val="Heading3"/>
      </w:pPr>
      <w:r w:rsidRPr="00925811">
        <w:t>Requirement to employ Data Best Practice</w:t>
      </w:r>
    </w:p>
    <w:p w14:paraId="20FCB1FF" w14:textId="77777777" w:rsidR="001A2306" w:rsidRPr="00925811" w:rsidRDefault="001A2306" w:rsidP="001A2306">
      <w:pPr>
        <w:pStyle w:val="NumberedNormal"/>
      </w:pPr>
      <w:r w:rsidRPr="00925811">
        <w:t xml:space="preserve">The licensee must, when conducting work that involves working with or making decisions about the use of Energy System Data, use its best endeavours to act in accordance with Data Best Practice Guidance.  </w:t>
      </w:r>
    </w:p>
    <w:p w14:paraId="194534DE" w14:textId="77777777" w:rsidR="001A2306" w:rsidRPr="00925811" w:rsidRDefault="001A2306" w:rsidP="001A2306">
      <w:pPr>
        <w:pStyle w:val="NumberedNormal"/>
      </w:pPr>
      <w:r w:rsidRPr="00925811">
        <w:t xml:space="preserve">Data Best Practice Guidance may make provision about how the Authority expects the licensee to comply with Data Best Practice to generate benefits for consumers and stakeholders, including ensuring services that involve Energy System Data are designed to meet the needs of consumers and those who directly use the services. </w:t>
      </w:r>
    </w:p>
    <w:p w14:paraId="0F09E917" w14:textId="77777777" w:rsidR="001A2306" w:rsidRPr="00925811" w:rsidRDefault="001A2306" w:rsidP="001A2306">
      <w:pPr>
        <w:pStyle w:val="NumberedNormal"/>
      </w:pPr>
      <w:r w:rsidRPr="00925811">
        <w:t xml:space="preserve">The procedure for issuing and amending Data Best Practice Guidance is set out in Special Condition 1.3 (Common procedure). </w:t>
      </w:r>
    </w:p>
    <w:p w14:paraId="0A3FD2ED" w14:textId="77777777" w:rsidR="001A2306" w:rsidRPr="00925811" w:rsidRDefault="001A2306" w:rsidP="001A2306">
      <w:pPr>
        <w:pStyle w:val="Heading2"/>
      </w:pPr>
      <w:bookmarkStart w:id="373" w:name="_Toc115345246"/>
      <w:bookmarkStart w:id="374" w:name="_Toc121736163"/>
      <w:bookmarkStart w:id="375" w:name="_Toc126074448"/>
      <w:r w:rsidRPr="00925811">
        <w:t>Disapplication of Relevant Special Conditions</w:t>
      </w:r>
      <w:bookmarkEnd w:id="373"/>
      <w:bookmarkEnd w:id="374"/>
      <w:bookmarkEnd w:id="375"/>
      <w:r w:rsidRPr="00925811">
        <w:t xml:space="preserve"> </w:t>
      </w:r>
    </w:p>
    <w:p w14:paraId="4D8B9115" w14:textId="77777777" w:rsidR="001A2306" w:rsidRPr="00925811" w:rsidRDefault="001A2306" w:rsidP="001A2306">
      <w:pPr>
        <w:pStyle w:val="Heading3nonumbering"/>
      </w:pPr>
      <w:r w:rsidRPr="00925811">
        <w:t xml:space="preserve">Introduction   </w:t>
      </w:r>
    </w:p>
    <w:p w14:paraId="7E49BB4D" w14:textId="77777777" w:rsidR="001A2306" w:rsidRPr="00925811" w:rsidRDefault="001A2306" w:rsidP="001A2306">
      <w:pPr>
        <w:pStyle w:val="NumberedNormal"/>
      </w:pPr>
      <w:r w:rsidRPr="00925811">
        <w:t>The purpose of this condition is to enable the licensee to make a formal request for the disapplication (in whole or in part) of the Relevant Special Conditions, in the circumstances specified in this condition.</w:t>
      </w:r>
    </w:p>
    <w:p w14:paraId="6DA36FA8" w14:textId="77777777" w:rsidR="001A2306" w:rsidRPr="00925811" w:rsidRDefault="001A2306" w:rsidP="001A2306">
      <w:pPr>
        <w:pStyle w:val="NumberedNormal"/>
      </w:pPr>
      <w:r w:rsidRPr="00925811">
        <w:t xml:space="preserve">The effect is for those such provisions consequently to be disapplied:  </w:t>
      </w:r>
    </w:p>
    <w:p w14:paraId="31FF7572" w14:textId="77777777" w:rsidR="001A2306" w:rsidRPr="00925811" w:rsidRDefault="001A2306" w:rsidP="001A2306">
      <w:pPr>
        <w:pStyle w:val="ListNormal"/>
        <w:tabs>
          <w:tab w:val="num" w:pos="879"/>
        </w:tabs>
      </w:pPr>
      <w:r w:rsidRPr="00925811">
        <w:t xml:space="preserve">with the consent of the Authority; </w:t>
      </w:r>
    </w:p>
    <w:p w14:paraId="3049622B" w14:textId="77777777" w:rsidR="001A2306" w:rsidRPr="00925811" w:rsidRDefault="001A2306" w:rsidP="001A2306">
      <w:pPr>
        <w:pStyle w:val="ListNormal"/>
        <w:tabs>
          <w:tab w:val="num" w:pos="879"/>
        </w:tabs>
      </w:pPr>
      <w:r w:rsidRPr="00925811">
        <w:t xml:space="preserve">after the expiration of a specified period of time; or  </w:t>
      </w:r>
    </w:p>
    <w:p w14:paraId="0A47D79A" w14:textId="77777777" w:rsidR="001A2306" w:rsidRPr="00925811" w:rsidRDefault="001A2306" w:rsidP="001A2306">
      <w:pPr>
        <w:pStyle w:val="ListNormal"/>
        <w:tabs>
          <w:tab w:val="num" w:pos="879"/>
        </w:tabs>
      </w:pPr>
      <w:r w:rsidRPr="00925811">
        <w:t xml:space="preserve">on the direction of the Competition and Markets Authority. </w:t>
      </w:r>
    </w:p>
    <w:p w14:paraId="0126E978" w14:textId="77777777" w:rsidR="001A2306" w:rsidRPr="00925811" w:rsidRDefault="001A2306" w:rsidP="001A2306">
      <w:pPr>
        <w:pStyle w:val="Heading3"/>
      </w:pPr>
      <w:r w:rsidRPr="00925811">
        <w:t xml:space="preserve">Continuation of Relevant Special Conditions subject to disapplication  </w:t>
      </w:r>
    </w:p>
    <w:p w14:paraId="4CD74EC0" w14:textId="77777777" w:rsidR="001A2306" w:rsidRPr="00925811" w:rsidRDefault="001A2306" w:rsidP="001A2306">
      <w:pPr>
        <w:pStyle w:val="NumberedNormal"/>
      </w:pPr>
      <w:r w:rsidRPr="00925811">
        <w:t xml:space="preserve">The Relevant Special Conditions apply for as long as this licence continues in force but cease to have effect (in whole or in part, as the case may be) if the licensee makes a Disapplication Request to the Authority in accordance with Parts B and C of this condition and:  </w:t>
      </w:r>
    </w:p>
    <w:p w14:paraId="7AF4F164" w14:textId="77777777" w:rsidR="001A2306" w:rsidRPr="00925811" w:rsidRDefault="001A2306" w:rsidP="001A2306">
      <w:pPr>
        <w:pStyle w:val="ListNormal"/>
        <w:tabs>
          <w:tab w:val="num" w:pos="879"/>
        </w:tabs>
      </w:pPr>
      <w:r w:rsidRPr="00925811">
        <w:t xml:space="preserve">the Authority consents; or  </w:t>
      </w:r>
    </w:p>
    <w:p w14:paraId="21DD863C" w14:textId="77777777" w:rsidR="001A2306" w:rsidRPr="00925811" w:rsidRDefault="001A2306" w:rsidP="001A2306">
      <w:pPr>
        <w:pStyle w:val="ListNormal"/>
        <w:tabs>
          <w:tab w:val="num" w:pos="879"/>
        </w:tabs>
      </w:pPr>
      <w:r w:rsidRPr="00925811">
        <w:t>the provisions that are the subject of the Disapplication Request are disapplied by a Disapplication Notice given by the licensee in accordance with Part D of this condition. </w:t>
      </w:r>
    </w:p>
    <w:p w14:paraId="4A737DD8" w14:textId="77777777" w:rsidR="001A2306" w:rsidRPr="00925811" w:rsidRDefault="001A2306" w:rsidP="001A2306">
      <w:pPr>
        <w:pStyle w:val="Heading3"/>
      </w:pPr>
      <w:r w:rsidRPr="00925811">
        <w:t>Disapplication Date</w:t>
      </w:r>
    </w:p>
    <w:p w14:paraId="4BAF9D56" w14:textId="77777777" w:rsidR="001A2306" w:rsidRPr="00925811" w:rsidRDefault="001A2306" w:rsidP="001A2306">
      <w:pPr>
        <w:pStyle w:val="NumberedNormal"/>
      </w:pPr>
      <w:r w:rsidRPr="00925811">
        <w:t>Except where the Authority otherwise consents, the Disapplication Date is:</w:t>
      </w:r>
    </w:p>
    <w:p w14:paraId="2B33CC3A" w14:textId="77777777" w:rsidR="001A2306" w:rsidRPr="00925811" w:rsidRDefault="001A2306" w:rsidP="001A2306">
      <w:pPr>
        <w:pStyle w:val="ListNormal"/>
        <w:tabs>
          <w:tab w:val="num" w:pos="879"/>
        </w:tabs>
      </w:pPr>
      <w:r w:rsidRPr="00925811">
        <w:t>in respect of Special Condition 9.11 (Restriction on charges for the provision of Legacy Metering Equipment), a date no earlier than three months after the making of the Disapplication Request;</w:t>
      </w:r>
    </w:p>
    <w:p w14:paraId="7D2E9AB1" w14:textId="77777777" w:rsidR="001A2306" w:rsidRPr="00925811" w:rsidRDefault="001A2306" w:rsidP="001A2306">
      <w:pPr>
        <w:pStyle w:val="ListNormal"/>
        <w:tabs>
          <w:tab w:val="num" w:pos="879"/>
        </w:tabs>
      </w:pPr>
      <w:r w:rsidRPr="00925811">
        <w:t>in respect of Special Condition 9.12 (Charging outside the Distribution Services areas), a date no earlier than 18 months after the making of the Disapplication Request; and</w:t>
      </w:r>
    </w:p>
    <w:p w14:paraId="7FF17F65" w14:textId="77777777" w:rsidR="001A2306" w:rsidRPr="00925811" w:rsidRDefault="001A2306" w:rsidP="001A2306">
      <w:pPr>
        <w:pStyle w:val="ListNormal"/>
        <w:tabs>
          <w:tab w:val="num" w:pos="879"/>
        </w:tabs>
      </w:pPr>
      <w:r w:rsidRPr="00925811">
        <w:t>in respect of all other Relevant Special Conditions, the later of:</w:t>
      </w:r>
    </w:p>
    <w:p w14:paraId="6EB132B6" w14:textId="77777777" w:rsidR="001A2306" w:rsidRPr="00925811" w:rsidRDefault="001A2306">
      <w:pPr>
        <w:pStyle w:val="ListNormal"/>
        <w:numPr>
          <w:ilvl w:val="4"/>
          <w:numId w:val="1"/>
        </w:numPr>
      </w:pPr>
      <w:r w:rsidRPr="00925811">
        <w:t xml:space="preserve">1 April 2028; and </w:t>
      </w:r>
    </w:p>
    <w:p w14:paraId="1EF3550C" w14:textId="77777777" w:rsidR="001A2306" w:rsidRPr="00925811" w:rsidRDefault="001A2306">
      <w:pPr>
        <w:pStyle w:val="ListNormal"/>
        <w:numPr>
          <w:ilvl w:val="4"/>
          <w:numId w:val="1"/>
        </w:numPr>
      </w:pPr>
      <w:r w:rsidRPr="00925811">
        <w:t xml:space="preserve">six months after the making of the Disapplication Request.  </w:t>
      </w:r>
    </w:p>
    <w:p w14:paraId="78127A9B" w14:textId="77777777" w:rsidR="001A2306" w:rsidRPr="00925811" w:rsidRDefault="001A2306" w:rsidP="001A2306">
      <w:pPr>
        <w:pStyle w:val="Heading3"/>
      </w:pPr>
      <w:r w:rsidRPr="00925811">
        <w:t xml:space="preserve">Procedure for making a Disapplication Request  </w:t>
      </w:r>
    </w:p>
    <w:p w14:paraId="77F696EC" w14:textId="77777777" w:rsidR="001A2306" w:rsidRPr="00925811" w:rsidRDefault="001A2306" w:rsidP="001A2306">
      <w:pPr>
        <w:pStyle w:val="NumberedNormal"/>
      </w:pPr>
      <w:r w:rsidRPr="00925811">
        <w:t xml:space="preserve">The licensee may ask the Authority to consent to the disapplication of all or part of the Relevant Special Conditions by making a Disapplication Request to the Authority.  </w:t>
      </w:r>
    </w:p>
    <w:p w14:paraId="4A08DD6F" w14:textId="77777777" w:rsidR="001A2306" w:rsidRPr="00925811" w:rsidRDefault="001A2306" w:rsidP="001A2306">
      <w:pPr>
        <w:pStyle w:val="NumberedNormal"/>
      </w:pPr>
      <w:r w:rsidRPr="00925811">
        <w:t xml:space="preserve">A Disapplication Request must:  </w:t>
      </w:r>
    </w:p>
    <w:p w14:paraId="5123D559" w14:textId="77777777" w:rsidR="001A2306" w:rsidRPr="00925811" w:rsidRDefault="001A2306" w:rsidP="001A2306">
      <w:pPr>
        <w:pStyle w:val="ListNormal"/>
        <w:tabs>
          <w:tab w:val="num" w:pos="879"/>
        </w:tabs>
      </w:pPr>
      <w:r w:rsidRPr="00925811">
        <w:t xml:space="preserve">be in Writing and addressed to the Authority;  </w:t>
      </w:r>
    </w:p>
    <w:p w14:paraId="66BC91FE" w14:textId="77777777" w:rsidR="001A2306" w:rsidRPr="00925811" w:rsidRDefault="001A2306" w:rsidP="001A2306">
      <w:pPr>
        <w:pStyle w:val="ListNormal"/>
        <w:tabs>
          <w:tab w:val="num" w:pos="879"/>
        </w:tabs>
      </w:pPr>
      <w:r w:rsidRPr="00925811">
        <w:t xml:space="preserve">specify the provisions to which it relates;  </w:t>
      </w:r>
    </w:p>
    <w:p w14:paraId="6B39B53B" w14:textId="77777777" w:rsidR="001A2306" w:rsidRPr="00925811" w:rsidRDefault="001A2306" w:rsidP="001A2306">
      <w:pPr>
        <w:pStyle w:val="ListNormal"/>
        <w:tabs>
          <w:tab w:val="num" w:pos="879"/>
        </w:tabs>
      </w:pPr>
      <w:r w:rsidRPr="00925811">
        <w:t xml:space="preserve">provide a full statement of the licensee’s reasons for making the request;  </w:t>
      </w:r>
    </w:p>
    <w:p w14:paraId="1FEA9138" w14:textId="77777777" w:rsidR="001A2306" w:rsidRPr="00925811" w:rsidRDefault="001A2306" w:rsidP="001A2306">
      <w:pPr>
        <w:pStyle w:val="ListNormal"/>
        <w:tabs>
          <w:tab w:val="num" w:pos="879"/>
        </w:tabs>
      </w:pPr>
      <w:r w:rsidRPr="00925811">
        <w:t xml:space="preserve">contain such other information or analysis as the licensee considers sufficient to enable the Authority fully to assess the Disapplication Request; and  </w:t>
      </w:r>
    </w:p>
    <w:p w14:paraId="04D1E3B2" w14:textId="77777777" w:rsidR="001A2306" w:rsidRPr="00925811" w:rsidRDefault="001A2306" w:rsidP="001A2306">
      <w:pPr>
        <w:pStyle w:val="ListNormal"/>
        <w:tabs>
          <w:tab w:val="num" w:pos="879"/>
        </w:tabs>
      </w:pPr>
      <w:r w:rsidRPr="00925811">
        <w:t xml:space="preserve">state the Disapplication Date that is proposed by the licensee.   </w:t>
      </w:r>
    </w:p>
    <w:p w14:paraId="0318C8AF" w14:textId="77777777" w:rsidR="001A2306" w:rsidRPr="00925811" w:rsidRDefault="001A2306" w:rsidP="001A2306">
      <w:pPr>
        <w:pStyle w:val="NumberedNormal"/>
      </w:pPr>
      <w:r w:rsidRPr="00925811">
        <w:t xml:space="preserve">A Disapplication Request may apply to a specified geographic area.  </w:t>
      </w:r>
    </w:p>
    <w:p w14:paraId="68D78AB5" w14:textId="77777777" w:rsidR="001A2306" w:rsidRPr="00925811" w:rsidRDefault="001A2306" w:rsidP="001A2306">
      <w:pPr>
        <w:pStyle w:val="NumberedNormal"/>
      </w:pPr>
      <w:r w:rsidRPr="00925811">
        <w:t xml:space="preserve">If, within 28 days of receipt of a Disapplication Request, the Authority gives notice to the licensee:  </w:t>
      </w:r>
    </w:p>
    <w:p w14:paraId="2FF1373F" w14:textId="77777777" w:rsidR="001A2306" w:rsidRPr="00925811" w:rsidRDefault="001A2306" w:rsidP="001A2306">
      <w:pPr>
        <w:pStyle w:val="ListNormal"/>
        <w:tabs>
          <w:tab w:val="num" w:pos="879"/>
        </w:tabs>
      </w:pPr>
      <w:r w:rsidRPr="00925811">
        <w:t xml:space="preserve">specifying further information or analysis that is required to assess the Disapplication Request; and  </w:t>
      </w:r>
    </w:p>
    <w:p w14:paraId="53E12F2C" w14:textId="77777777" w:rsidR="001A2306" w:rsidRPr="00925811" w:rsidRDefault="001A2306" w:rsidP="001A2306">
      <w:pPr>
        <w:pStyle w:val="ListNormal"/>
        <w:tabs>
          <w:tab w:val="num" w:pos="879"/>
        </w:tabs>
      </w:pPr>
      <w:r w:rsidRPr="00925811">
        <w:t xml:space="preserve">requesting the licensee to provide that information or analysis, </w:t>
      </w:r>
    </w:p>
    <w:p w14:paraId="00DB892C" w14:textId="77777777" w:rsidR="001A2306" w:rsidRPr="00925811" w:rsidRDefault="001A2306" w:rsidP="001A2306">
      <w:pPr>
        <w:pStyle w:val="ListNormal"/>
        <w:tabs>
          <w:tab w:val="num" w:pos="879"/>
        </w:tabs>
      </w:pPr>
      <w:r w:rsidRPr="00925811">
        <w:t xml:space="preserve">then the Disapplication Request must be treated for the purposes of this condition as not made until that further information or analysis is provided.  </w:t>
      </w:r>
    </w:p>
    <w:p w14:paraId="012A1CD4" w14:textId="77777777" w:rsidR="001A2306" w:rsidRPr="00925811" w:rsidRDefault="001A2306" w:rsidP="001A2306">
      <w:pPr>
        <w:pStyle w:val="NumberedNormal"/>
      </w:pPr>
      <w:r w:rsidRPr="00925811">
        <w:t xml:space="preserve">The giving of notice under paragraph 9.6.8 does not prevent the Authority from making such further requests for information or analysis, or for the reformatting of information or analysis already provided, as required to assess the proposal.  </w:t>
      </w:r>
    </w:p>
    <w:p w14:paraId="47A09B34" w14:textId="77777777" w:rsidR="001A2306" w:rsidRPr="00925811" w:rsidRDefault="001A2306" w:rsidP="001A2306">
      <w:pPr>
        <w:pStyle w:val="NumberedNormal"/>
      </w:pPr>
      <w:r w:rsidRPr="00925811">
        <w:t xml:space="preserve">The licensee may withdraw a Disapplication Request at any time.  </w:t>
      </w:r>
    </w:p>
    <w:p w14:paraId="776EE2FA" w14:textId="77777777" w:rsidR="001A2306" w:rsidRPr="00925811" w:rsidRDefault="001A2306" w:rsidP="001A2306">
      <w:pPr>
        <w:pStyle w:val="Heading3"/>
      </w:pPr>
      <w:r w:rsidRPr="00925811">
        <w:t xml:space="preserve">Licensee's right to disapply under a Disapplication Request  </w:t>
      </w:r>
    </w:p>
    <w:p w14:paraId="7406948B" w14:textId="77777777" w:rsidR="001A2306" w:rsidRPr="00925811" w:rsidRDefault="001A2306" w:rsidP="001A2306">
      <w:pPr>
        <w:pStyle w:val="NumberedNormal"/>
      </w:pPr>
      <w:r w:rsidRPr="00925811">
        <w:t>If the licensee has made a Disapplication Request that complies with the requirements of Parts B and C, and the circumstances described in Part E or Part F apply, it may subsequently serve a Disapplication Notice on the Authority disapplying some or all of the provisions that are the subject of the Disapplication Request.</w:t>
      </w:r>
    </w:p>
    <w:p w14:paraId="3B7D7EEC" w14:textId="77777777" w:rsidR="001A2306" w:rsidRPr="00925811" w:rsidRDefault="001A2306" w:rsidP="001A2306">
      <w:pPr>
        <w:pStyle w:val="Heading3"/>
      </w:pPr>
      <w:r w:rsidRPr="00925811">
        <w:t xml:space="preserve">Disapplication without involvement of the Competition and Markets Authority  </w:t>
      </w:r>
    </w:p>
    <w:p w14:paraId="587B0943" w14:textId="77777777" w:rsidR="001A2306" w:rsidRPr="00925811" w:rsidRDefault="001A2306" w:rsidP="001A2306">
      <w:pPr>
        <w:pStyle w:val="NumberedNormal"/>
      </w:pPr>
      <w:r w:rsidRPr="00925811">
        <w:t xml:space="preserve">The licensee may serve a Disapplication Notice on the Authority if, by the Disapplication Date specified in the relevant Disapplication Request, the Authority has not responded to the request by publishing a decision under section 11A(7) of the Act to modify the special conditions in either of the ways described in paragraph 9.6.13.  </w:t>
      </w:r>
    </w:p>
    <w:p w14:paraId="031F2DE7" w14:textId="77777777" w:rsidR="001A2306" w:rsidRPr="00925811" w:rsidRDefault="001A2306" w:rsidP="001A2306">
      <w:pPr>
        <w:pStyle w:val="NumberedNormal"/>
      </w:pPr>
      <w:r w:rsidRPr="00925811">
        <w:t xml:space="preserve">The ways referred to in paragraph 9.6.12 are ways that would:  </w:t>
      </w:r>
    </w:p>
    <w:p w14:paraId="5E30B33C" w14:textId="77777777" w:rsidR="001A2306" w:rsidRPr="00925811" w:rsidRDefault="001A2306" w:rsidP="001A2306">
      <w:pPr>
        <w:pStyle w:val="ListNormal"/>
        <w:tabs>
          <w:tab w:val="num" w:pos="879"/>
        </w:tabs>
      </w:pPr>
      <w:r w:rsidRPr="00925811">
        <w:t xml:space="preserve">modify any of the provisions referred to in the Disapplication Request; or  </w:t>
      </w:r>
    </w:p>
    <w:p w14:paraId="0D58E71C" w14:textId="77777777" w:rsidR="001A2306" w:rsidRPr="00925811" w:rsidRDefault="001A2306" w:rsidP="001A2306">
      <w:pPr>
        <w:pStyle w:val="ListNormal"/>
        <w:tabs>
          <w:tab w:val="num" w:pos="879"/>
        </w:tabs>
      </w:pPr>
      <w:r w:rsidRPr="00925811">
        <w:t>modify this condition so as to remove the licensee’s right to serve a Disapplication Notice on the Authority in respect of the relevant Disapplication Request.</w:t>
      </w:r>
    </w:p>
    <w:p w14:paraId="26A6CD47" w14:textId="77777777" w:rsidR="001A2306" w:rsidRPr="00925811" w:rsidRDefault="001A2306" w:rsidP="001A2306">
      <w:pPr>
        <w:pStyle w:val="Heading3"/>
      </w:pPr>
      <w:r w:rsidRPr="00925811">
        <w:t xml:space="preserve">Disapplication after involvement of the Competition and Markets Authority </w:t>
      </w:r>
    </w:p>
    <w:p w14:paraId="681DE7CB" w14:textId="77777777" w:rsidR="001A2306" w:rsidRPr="00925811" w:rsidRDefault="001A2306" w:rsidP="001A2306">
      <w:pPr>
        <w:pStyle w:val="NumberedNormal"/>
      </w:pPr>
      <w:r w:rsidRPr="00925811">
        <w:t xml:space="preserve">The licensee may also serve a Disapplication Notice on the Authority if the Authority has published a decision described in Part E of this Condition but: </w:t>
      </w:r>
    </w:p>
    <w:p w14:paraId="5E525021" w14:textId="77777777" w:rsidR="001A2306" w:rsidRPr="00925811" w:rsidRDefault="001A2306" w:rsidP="001A2306">
      <w:pPr>
        <w:pStyle w:val="ListNormal"/>
        <w:tabs>
          <w:tab w:val="num" w:pos="879"/>
        </w:tabs>
      </w:pPr>
      <w:r w:rsidRPr="00925811">
        <w:t xml:space="preserve">the licensee has exercised its right to appeal to the Competition and Markets Authority against that decision of the Authority as provided for by section 11C of the Act; </w:t>
      </w:r>
    </w:p>
    <w:p w14:paraId="16D8E5B8" w14:textId="77777777" w:rsidR="001A2306" w:rsidRPr="00925811" w:rsidRDefault="001A2306" w:rsidP="001A2306">
      <w:pPr>
        <w:pStyle w:val="ListNormal"/>
        <w:tabs>
          <w:tab w:val="num" w:pos="879"/>
        </w:tabs>
      </w:pPr>
      <w:r w:rsidRPr="00925811">
        <w:t xml:space="preserve">the Competition and Markets Authority has quashed the Authority's decision and directed the licensee to serve such a Disapplication Notice on the Authority; and </w:t>
      </w:r>
    </w:p>
    <w:p w14:paraId="19F1949E" w14:textId="77777777" w:rsidR="001A2306" w:rsidRPr="00925811" w:rsidRDefault="001A2306" w:rsidP="001A2306">
      <w:pPr>
        <w:pStyle w:val="ListNormal"/>
        <w:tabs>
          <w:tab w:val="num" w:pos="879"/>
        </w:tabs>
      </w:pPr>
      <w:r w:rsidRPr="00925811">
        <w:t xml:space="preserve">no more than 30 days have elapsed since the date from which the licensee may serve a Disapplication Notice on the Authority under the Competition and Markets Authority's direction. </w:t>
      </w:r>
    </w:p>
    <w:p w14:paraId="63DF43E5" w14:textId="77777777" w:rsidR="001A2306" w:rsidRPr="00925811" w:rsidRDefault="001A2306" w:rsidP="001A2306">
      <w:pPr>
        <w:pStyle w:val="NumberedNormal"/>
      </w:pPr>
      <w:r w:rsidRPr="00925811">
        <w:t xml:space="preserve">A Disapplication Notice under this Part must also comply with any terms or conditions specified in the Competition and Markets Authority’s direction. </w:t>
      </w:r>
    </w:p>
    <w:p w14:paraId="073C8182" w14:textId="77777777" w:rsidR="001A2306" w:rsidRPr="00925811" w:rsidRDefault="001A2306" w:rsidP="001A2306">
      <w:pPr>
        <w:pStyle w:val="Heading2"/>
      </w:pPr>
      <w:bookmarkStart w:id="376" w:name="_Toc115345247"/>
      <w:bookmarkStart w:id="377" w:name="_Toc121736164"/>
      <w:bookmarkStart w:id="378" w:name="_Toc126074449"/>
      <w:r w:rsidRPr="00925811">
        <w:t>Directly Remunerated Services</w:t>
      </w:r>
      <w:bookmarkEnd w:id="376"/>
      <w:bookmarkEnd w:id="377"/>
      <w:bookmarkEnd w:id="378"/>
      <w:r w:rsidRPr="00925811">
        <w:t xml:space="preserve"> </w:t>
      </w:r>
    </w:p>
    <w:p w14:paraId="37411F7C" w14:textId="77777777" w:rsidR="001A2306" w:rsidRPr="00925811" w:rsidRDefault="001A2306" w:rsidP="001A2306">
      <w:pPr>
        <w:pStyle w:val="Heading3nonumbering"/>
      </w:pPr>
      <w:r w:rsidRPr="00925811">
        <w:t xml:space="preserve">Introduction  </w:t>
      </w:r>
    </w:p>
    <w:p w14:paraId="5861A7EB" w14:textId="77777777" w:rsidR="001A2306" w:rsidRPr="00925811" w:rsidRDefault="001A2306" w:rsidP="001A2306">
      <w:pPr>
        <w:pStyle w:val="NumberedNormal"/>
      </w:pPr>
      <w:r w:rsidRPr="00925811">
        <w:t xml:space="preserve">The purpose of this condition is to set out the basis on which services provided by the licensee will be treated as Directly Remunerated Services. </w:t>
      </w:r>
    </w:p>
    <w:p w14:paraId="3573D457" w14:textId="77777777" w:rsidR="001A2306" w:rsidRPr="00925811" w:rsidRDefault="001A2306" w:rsidP="001A2306">
      <w:pPr>
        <w:pStyle w:val="NumberedNormal"/>
      </w:pPr>
      <w:r w:rsidRPr="00925811">
        <w:t xml:space="preserve">The effect of this condition is that revenue derived by the licensee from the provision of Directly Remunerated Services is not included in the calculation of Recovered Revenue. </w:t>
      </w:r>
    </w:p>
    <w:p w14:paraId="37A5CBA6" w14:textId="77777777" w:rsidR="001A2306" w:rsidRPr="00925811" w:rsidRDefault="001A2306" w:rsidP="001A2306">
      <w:pPr>
        <w:pStyle w:val="NumberedNormal"/>
      </w:pPr>
      <w:r w:rsidRPr="00925811">
        <w:t xml:space="preserve">This condition also explains the process that the Authority will follow when directing that services provided by the licensee should be treated, or should not be treated, as Directly Remunerated Services. </w:t>
      </w:r>
    </w:p>
    <w:p w14:paraId="6E826210" w14:textId="77777777" w:rsidR="001A2306" w:rsidRPr="00925811" w:rsidRDefault="001A2306" w:rsidP="001A2306">
      <w:pPr>
        <w:pStyle w:val="Heading3"/>
      </w:pPr>
      <w:r w:rsidRPr="00925811">
        <w:t xml:space="preserve">Licensee’s obligation to not include Directly Remunerated Services </w:t>
      </w:r>
    </w:p>
    <w:p w14:paraId="533D8A6C" w14:textId="605347F3" w:rsidR="00BD2A54" w:rsidRPr="00925811" w:rsidRDefault="00E4494B" w:rsidP="001A2306">
      <w:pPr>
        <w:pStyle w:val="NumberedNormal"/>
      </w:pPr>
      <w:r w:rsidRPr="00925811">
        <w:t>Subject to</w:t>
      </w:r>
      <w:r w:rsidR="00BD2A54" w:rsidRPr="00925811">
        <w:t>:</w:t>
      </w:r>
    </w:p>
    <w:p w14:paraId="16E106CC" w14:textId="3A76C973" w:rsidR="00BD2A54" w:rsidRPr="00925811" w:rsidRDefault="001A2306" w:rsidP="00BD2A54">
      <w:pPr>
        <w:pStyle w:val="ListNormal"/>
      </w:pPr>
      <w:r w:rsidRPr="00925811">
        <w:t>paragraph 9.7.11</w:t>
      </w:r>
      <w:r w:rsidR="00A3512C" w:rsidRPr="00925811">
        <w:t xml:space="preserve">, which sets out the treatment of revenue </w:t>
      </w:r>
      <w:r w:rsidR="004C0E9E" w:rsidRPr="00925811">
        <w:t>derived from</w:t>
      </w:r>
      <w:r w:rsidR="004E16DB" w:rsidRPr="00925811">
        <w:t xml:space="preserve"> Directly Remunerat</w:t>
      </w:r>
      <w:r w:rsidR="00AA04BC" w:rsidRPr="00925811">
        <w:t>ed</w:t>
      </w:r>
      <w:r w:rsidR="004E16DB" w:rsidRPr="00925811">
        <w:t xml:space="preserve"> Services </w:t>
      </w:r>
      <w:r w:rsidR="00AA04BC" w:rsidRPr="00925811">
        <w:t>in categories</w:t>
      </w:r>
      <w:r w:rsidR="00A3512C" w:rsidRPr="00925811">
        <w:t xml:space="preserve"> DRS10 and DRS16;</w:t>
      </w:r>
      <w:r w:rsidR="00AA04BC" w:rsidRPr="00925811">
        <w:t xml:space="preserve"> </w:t>
      </w:r>
      <w:r w:rsidRPr="00925811">
        <w:t xml:space="preserve">and </w:t>
      </w:r>
    </w:p>
    <w:p w14:paraId="0BBB4A04" w14:textId="7A1B21A8" w:rsidR="00AA04BC" w:rsidRPr="00925811" w:rsidRDefault="001A2306" w:rsidP="00BD2A54">
      <w:pPr>
        <w:pStyle w:val="ListNormal"/>
      </w:pPr>
      <w:r w:rsidRPr="00925811">
        <w:t>paragraph 2.1.9</w:t>
      </w:r>
      <w:r w:rsidR="00AA04BC" w:rsidRPr="00925811">
        <w:t xml:space="preserve"> of Special Condition 2.1 (Revenue Restriction)</w:t>
      </w:r>
      <w:r w:rsidR="00A3512C" w:rsidRPr="00925811">
        <w:t xml:space="preserve">, which sets out the treatment of revenue </w:t>
      </w:r>
      <w:r w:rsidR="004C0E9E" w:rsidRPr="00925811">
        <w:t>derived from</w:t>
      </w:r>
      <w:r w:rsidR="00AA04BC" w:rsidRPr="00925811">
        <w:t xml:space="preserve"> Directly Remunerated Services in category</w:t>
      </w:r>
      <w:r w:rsidR="00A3512C" w:rsidRPr="00925811">
        <w:t xml:space="preserve"> DRS15</w:t>
      </w:r>
      <w:r w:rsidR="00AA04BC" w:rsidRPr="00925811">
        <w:t>,</w:t>
      </w:r>
    </w:p>
    <w:p w14:paraId="1AF8F9F3" w14:textId="1AAB8A3F" w:rsidR="001A2306" w:rsidRPr="00925811" w:rsidRDefault="001A2306" w:rsidP="00AA04BC">
      <w:pPr>
        <w:pStyle w:val="ListNormal"/>
        <w:numPr>
          <w:ilvl w:val="0"/>
          <w:numId w:val="0"/>
        </w:numPr>
        <w:ind w:left="879"/>
      </w:pPr>
      <w:r w:rsidRPr="00925811">
        <w:t xml:space="preserve">the licensee must exclude revenue derived from Directly Remunerated Services from Calculated Revenue. </w:t>
      </w:r>
    </w:p>
    <w:p w14:paraId="5C9995C0" w14:textId="77777777" w:rsidR="001A2306" w:rsidRPr="00925811" w:rsidRDefault="001A2306" w:rsidP="001A2306">
      <w:pPr>
        <w:pStyle w:val="NumberedNormal"/>
      </w:pPr>
      <w:r w:rsidRPr="00925811">
        <w:t xml:space="preserve">Directly Remunerated Services are: </w:t>
      </w:r>
    </w:p>
    <w:p w14:paraId="0B12C29E" w14:textId="77777777" w:rsidR="001A2306" w:rsidRPr="00925811" w:rsidRDefault="001A2306" w:rsidP="001A2306">
      <w:pPr>
        <w:pStyle w:val="ListNormal"/>
        <w:tabs>
          <w:tab w:val="num" w:pos="879"/>
        </w:tabs>
      </w:pPr>
      <w:r w:rsidRPr="00925811">
        <w:t xml:space="preserve">services that comply with the general principle set out in Part B; or </w:t>
      </w:r>
    </w:p>
    <w:p w14:paraId="69C0CF09" w14:textId="77777777" w:rsidR="001A2306" w:rsidRPr="00925811" w:rsidRDefault="001A2306" w:rsidP="001A2306">
      <w:pPr>
        <w:pStyle w:val="ListNormal"/>
        <w:tabs>
          <w:tab w:val="num" w:pos="879"/>
        </w:tabs>
      </w:pPr>
      <w:r w:rsidRPr="00925811">
        <w:t xml:space="preserve">the services listed in Part C to the extent that they comply with the general principle in Part B; or </w:t>
      </w:r>
    </w:p>
    <w:p w14:paraId="24D3697B" w14:textId="77777777" w:rsidR="001A2306" w:rsidRPr="00925811" w:rsidRDefault="001A2306" w:rsidP="001A2306">
      <w:pPr>
        <w:pStyle w:val="ListNormal"/>
        <w:tabs>
          <w:tab w:val="num" w:pos="879"/>
        </w:tabs>
      </w:pPr>
      <w:r w:rsidRPr="00925811">
        <w:t xml:space="preserve">services that the Authority directs are to be treated as Directly Remunerated Services to the extent that such direction complies with the general principle in Part B. </w:t>
      </w:r>
    </w:p>
    <w:p w14:paraId="5D826C06" w14:textId="77777777" w:rsidR="001A2306" w:rsidRPr="00925811" w:rsidRDefault="001A2306" w:rsidP="001A2306">
      <w:pPr>
        <w:pStyle w:val="NumberedNormal"/>
      </w:pPr>
      <w:r w:rsidRPr="00925811">
        <w:t xml:space="preserve">The licensee must start or cease treating services as Directly Remunerated Services if the Authority so directs, to the extent that such direction complies with the general principle in Part B. </w:t>
      </w:r>
    </w:p>
    <w:p w14:paraId="6F7701EF" w14:textId="77777777" w:rsidR="001A2306" w:rsidRPr="00925811" w:rsidRDefault="001A2306" w:rsidP="001A2306">
      <w:pPr>
        <w:pStyle w:val="Heading3"/>
      </w:pPr>
      <w:r w:rsidRPr="00925811">
        <w:t xml:space="preserve">Statement of general principle </w:t>
      </w:r>
    </w:p>
    <w:p w14:paraId="43923346" w14:textId="77777777" w:rsidR="001A2306" w:rsidRPr="00925811" w:rsidRDefault="001A2306" w:rsidP="001A2306">
      <w:pPr>
        <w:pStyle w:val="NumberedNormal"/>
      </w:pPr>
      <w:r w:rsidRPr="00925811">
        <w:t>The general principle is that a service provided by the licensee as part of the normal activities of its Distribution Business is to be treated as a Directly Remunerated Service if and to the extent that the service so provided is not already remunerated under any of the charges listed in paragraph 9.7.8.</w:t>
      </w:r>
    </w:p>
    <w:p w14:paraId="5AC5CB3C" w14:textId="77777777" w:rsidR="001A2306" w:rsidRPr="00925811" w:rsidRDefault="001A2306" w:rsidP="001A2306">
      <w:pPr>
        <w:pStyle w:val="NumberedNormal"/>
      </w:pPr>
      <w:r w:rsidRPr="00925811">
        <w:t xml:space="preserve">The charges referred to in paragraph 9.7.7 are: </w:t>
      </w:r>
    </w:p>
    <w:p w14:paraId="7112AF96" w14:textId="77777777" w:rsidR="001A2306" w:rsidRPr="00925811" w:rsidRDefault="001A2306" w:rsidP="001A2306">
      <w:pPr>
        <w:pStyle w:val="ListNormal"/>
        <w:tabs>
          <w:tab w:val="num" w:pos="879"/>
        </w:tabs>
      </w:pPr>
      <w:r w:rsidRPr="00925811">
        <w:t xml:space="preserve">Use of System Charges; </w:t>
      </w:r>
    </w:p>
    <w:p w14:paraId="74E6F1D1" w14:textId="77777777" w:rsidR="001A2306" w:rsidRPr="00925811" w:rsidRDefault="001A2306" w:rsidP="001A2306">
      <w:pPr>
        <w:pStyle w:val="ListNormal"/>
        <w:tabs>
          <w:tab w:val="num" w:pos="879"/>
        </w:tabs>
      </w:pPr>
      <w:r w:rsidRPr="00925811">
        <w:t xml:space="preserve">charges arising from any activity carried out under the provisions of Special Condition 7.9 (RIIO-ED1 network innovation competition) or Special Condition 9.9 (The strategic innovation fund), which results in Returned Royalty Income for the licensee; </w:t>
      </w:r>
    </w:p>
    <w:p w14:paraId="5AD7E785" w14:textId="6DD5EDF4" w:rsidR="001A2306" w:rsidRPr="00925811" w:rsidRDefault="00721C1F" w:rsidP="001A2306">
      <w:pPr>
        <w:pStyle w:val="ListNormal"/>
        <w:tabs>
          <w:tab w:val="num" w:pos="879"/>
        </w:tabs>
      </w:pPr>
      <w:r w:rsidRPr="00925811">
        <w:t xml:space="preserve">charges </w:t>
      </w:r>
      <w:r w:rsidR="00C305CB" w:rsidRPr="00925811">
        <w:t>levied</w:t>
      </w:r>
      <w:r w:rsidR="00BA4502" w:rsidRPr="00925811">
        <w:t xml:space="preserve"> in respect of</w:t>
      </w:r>
      <w:r w:rsidRPr="00925811">
        <w:t xml:space="preserve"> </w:t>
      </w:r>
      <w:r w:rsidR="001A2306" w:rsidRPr="00925811">
        <w:t>Metering Point Administration Services, in accordance with the MPAS Charging Statement; and</w:t>
      </w:r>
    </w:p>
    <w:p w14:paraId="27D9B841" w14:textId="77777777" w:rsidR="001A2306" w:rsidRPr="00925811" w:rsidRDefault="001A2306" w:rsidP="001A2306">
      <w:pPr>
        <w:pStyle w:val="ListNormal"/>
        <w:tabs>
          <w:tab w:val="num" w:pos="879"/>
        </w:tabs>
      </w:pPr>
      <w:r w:rsidRPr="00925811">
        <w:t>charges levied in respect of the provision of Legacy Metering Equipment and Data Services, in each case in accordance with the relevant statement prepared and published by the licensee under standard condition 36 (Charges for the provision of Legacy Metering Equipment and Data Services).</w:t>
      </w:r>
    </w:p>
    <w:p w14:paraId="667E4E68" w14:textId="77777777" w:rsidR="001A2306" w:rsidRPr="00925811" w:rsidRDefault="001A2306" w:rsidP="001A2306">
      <w:pPr>
        <w:pStyle w:val="Heading3"/>
      </w:pPr>
      <w:r w:rsidRPr="00925811">
        <w:t xml:space="preserve">Categories of Directly Remunerated Service </w:t>
      </w:r>
    </w:p>
    <w:p w14:paraId="1692DFD9" w14:textId="77777777" w:rsidR="001A2306" w:rsidRPr="00925811" w:rsidRDefault="001A2306" w:rsidP="001A2306">
      <w:pPr>
        <w:pStyle w:val="NumberedNormal"/>
      </w:pPr>
      <w:r w:rsidRPr="00925811">
        <w:t xml:space="preserve">The descriptions of categories of Directly Remunerated Services set out in Appendix 1 are to be read and given effect subject to any further explanation or elaboration of any of those descriptions that might be set out in the RIGs. </w:t>
      </w:r>
    </w:p>
    <w:p w14:paraId="1BA2492C" w14:textId="77777777" w:rsidR="001A2306" w:rsidRPr="00925811" w:rsidRDefault="001A2306" w:rsidP="001A2306">
      <w:pPr>
        <w:pStyle w:val="NumberedNormal"/>
      </w:pPr>
      <w:r w:rsidRPr="00925811">
        <w:t xml:space="preserve">The licensee must ensure that charges levied in respect of Directly Remunerated Services in categories DRS1, DRS2, DRS3, DRS11 and DRS14 are at a level that will allow the licensee to recover:  </w:t>
      </w:r>
    </w:p>
    <w:p w14:paraId="3BDDDF72" w14:textId="77777777" w:rsidR="001A2306" w:rsidRPr="00925811" w:rsidRDefault="001A2306" w:rsidP="001A2306">
      <w:pPr>
        <w:pStyle w:val="ListNormal"/>
        <w:tabs>
          <w:tab w:val="num" w:pos="879"/>
        </w:tabs>
      </w:pPr>
      <w:r w:rsidRPr="00925811">
        <w:t xml:space="preserve">its reasonable costs;  </w:t>
      </w:r>
    </w:p>
    <w:p w14:paraId="49D1F6AC" w14:textId="77777777" w:rsidR="001A2306" w:rsidRPr="00925811" w:rsidRDefault="001A2306" w:rsidP="001A2306">
      <w:pPr>
        <w:pStyle w:val="ListNormal"/>
        <w:tabs>
          <w:tab w:val="num" w:pos="879"/>
        </w:tabs>
      </w:pPr>
      <w:r w:rsidRPr="00925811">
        <w:t xml:space="preserve">a reasonable rate of return on the capital outlay represented by any expenditure incurred by the licensee during the period before payment is received of any amounts due by the person requiring the service in question; and </w:t>
      </w:r>
    </w:p>
    <w:p w14:paraId="16F111A8" w14:textId="77777777" w:rsidR="001A2306" w:rsidRPr="00925811" w:rsidRDefault="001A2306" w:rsidP="001A2306">
      <w:pPr>
        <w:pStyle w:val="ListNormal"/>
        <w:tabs>
          <w:tab w:val="num" w:pos="879"/>
        </w:tabs>
      </w:pPr>
      <w:r w:rsidRPr="00925811">
        <w:t xml:space="preserve">in respect of DRS1, a Margin, where that is consistent with the provisions of Special Condition 9.10 (Margins on licensee’s Connection Activities). </w:t>
      </w:r>
    </w:p>
    <w:p w14:paraId="393F2675" w14:textId="482AFF4B" w:rsidR="001A2306" w:rsidRPr="00925811" w:rsidRDefault="001A2306" w:rsidP="001A2306">
      <w:pPr>
        <w:pStyle w:val="NumberedNormal"/>
      </w:pPr>
      <w:r w:rsidRPr="00925811">
        <w:t xml:space="preserve">The DRS Net Revenue from charges levied in respect of Directly Remunerated Services in category DRS10 and DRS16 during any Regulatory Year must be included by the licensee as a negative component of its Actual Totex for the same Regulatory Year.   </w:t>
      </w:r>
    </w:p>
    <w:p w14:paraId="46B33AD5" w14:textId="7538508F" w:rsidR="001A2306" w:rsidRPr="00925811" w:rsidRDefault="001A2306" w:rsidP="001A2306">
      <w:pPr>
        <w:pStyle w:val="NumberedNormal"/>
      </w:pPr>
      <w:r w:rsidRPr="00925811">
        <w:t>The licensee must ensure that charges levied in respect of Directly Remunerated Services in categories DRS12 and DRS15</w:t>
      </w:r>
      <w:r w:rsidR="00973309" w:rsidRPr="00925811">
        <w:t xml:space="preserve"> (as set out in Appendix 1) </w:t>
      </w:r>
      <w:r w:rsidRPr="00925811">
        <w:t xml:space="preserve">are set at a level that will allow the licensee to recover its reasonable costs and a reasonable margin in providing the service in question. </w:t>
      </w:r>
    </w:p>
    <w:p w14:paraId="64E4DF88" w14:textId="77777777" w:rsidR="001A2306" w:rsidRPr="00925811" w:rsidRDefault="001A2306" w:rsidP="001A2306">
      <w:pPr>
        <w:pStyle w:val="Heading3"/>
      </w:pPr>
      <w:r w:rsidRPr="00925811">
        <w:t xml:space="preserve">Procedure for issuing directions </w:t>
      </w:r>
    </w:p>
    <w:p w14:paraId="3B6062A9" w14:textId="77777777" w:rsidR="001A2306" w:rsidRPr="00925811" w:rsidRDefault="001A2306" w:rsidP="001A2306">
      <w:pPr>
        <w:pStyle w:val="NumberedNormal"/>
      </w:pPr>
      <w:r w:rsidRPr="00925811">
        <w:t xml:space="preserve">Before issuing a direction under Part A, the Authority must send to the licensee and publish on the Authority's Website: </w:t>
      </w:r>
    </w:p>
    <w:p w14:paraId="7BB5C9B4" w14:textId="77777777" w:rsidR="001A2306" w:rsidRPr="00925811" w:rsidRDefault="001A2306" w:rsidP="001A2306">
      <w:pPr>
        <w:pStyle w:val="ListNormal"/>
        <w:tabs>
          <w:tab w:val="num" w:pos="879"/>
        </w:tabs>
      </w:pPr>
      <w:r w:rsidRPr="00925811">
        <w:t xml:space="preserve">the text of the proposed direction; </w:t>
      </w:r>
    </w:p>
    <w:p w14:paraId="0807F634" w14:textId="77777777" w:rsidR="001A2306" w:rsidRPr="00925811" w:rsidRDefault="001A2306" w:rsidP="001A2306">
      <w:pPr>
        <w:pStyle w:val="ListNormal"/>
        <w:tabs>
          <w:tab w:val="num" w:pos="879"/>
        </w:tabs>
      </w:pPr>
      <w:r w:rsidRPr="00925811">
        <w:t>the date on which the licensee must start or cease treating services as Directly Remunerated Services;</w:t>
      </w:r>
    </w:p>
    <w:p w14:paraId="347CED73" w14:textId="77777777" w:rsidR="001A2306" w:rsidRPr="00925811" w:rsidRDefault="001A2306" w:rsidP="001A2306">
      <w:pPr>
        <w:pStyle w:val="ListNormal"/>
        <w:tabs>
          <w:tab w:val="num" w:pos="879"/>
        </w:tabs>
      </w:pPr>
      <w:r w:rsidRPr="00925811">
        <w:t xml:space="preserve">its consideration of the general principle in Part B; and </w:t>
      </w:r>
    </w:p>
    <w:p w14:paraId="37AE3656" w14:textId="77777777" w:rsidR="001A2306" w:rsidRPr="00925811" w:rsidRDefault="001A2306" w:rsidP="001A2306">
      <w:pPr>
        <w:pStyle w:val="ListNormal"/>
        <w:tabs>
          <w:tab w:val="num" w:pos="879"/>
        </w:tabs>
      </w:pPr>
      <w:r w:rsidRPr="00925811">
        <w:t xml:space="preserve">a period during which representations may be made on the proposed direction, which must not be less than 28 days. </w:t>
      </w:r>
    </w:p>
    <w:p w14:paraId="316747C0" w14:textId="77777777" w:rsidR="001A2306" w:rsidRPr="00925811" w:rsidRDefault="001A2306" w:rsidP="001A2306">
      <w:pPr>
        <w:pStyle w:val="AppendixHeading"/>
      </w:pPr>
    </w:p>
    <w:p w14:paraId="623867AA" w14:textId="77777777" w:rsidR="001A2306" w:rsidRPr="00925811" w:rsidRDefault="001A2306" w:rsidP="001A2306">
      <w:pPr>
        <w:pStyle w:val="Caption"/>
      </w:pPr>
      <w:r w:rsidRPr="00925811">
        <w:t xml:space="preserve">List of Directly Remunerated Services </w:t>
      </w:r>
    </w:p>
    <w:p w14:paraId="28EDD993" w14:textId="77777777" w:rsidR="001A2306" w:rsidRPr="00925811" w:rsidRDefault="001A2306" w:rsidP="001A2306">
      <w:r w:rsidRPr="00925811">
        <w:rPr>
          <w:rStyle w:val="Strong"/>
        </w:rPr>
        <w:t>DRS1.</w:t>
      </w:r>
      <w:r w:rsidRPr="00925811">
        <w:rPr>
          <w:rStyle w:val="Strong"/>
        </w:rPr>
        <w:tab/>
        <w:t xml:space="preserve">  Connection services:</w:t>
      </w:r>
      <w:r w:rsidRPr="00925811">
        <w:t xml:space="preserve">  This category consists of the carrying out of works (including any necessary reinforcement works or diversionary works) for the purposes of providing, installing, operating, repairing, or maintaining electric lines or electrical plant (but only to the extent that the service is not already remunerated under one of the charges mentioned in paragraph 9.7.8). </w:t>
      </w:r>
    </w:p>
    <w:p w14:paraId="47C096B2" w14:textId="77777777" w:rsidR="001A2306" w:rsidRPr="00925811" w:rsidRDefault="001A2306" w:rsidP="001A2306">
      <w:r w:rsidRPr="00925811">
        <w:rPr>
          <w:rStyle w:val="Strong"/>
        </w:rPr>
        <w:t>DRS2.</w:t>
      </w:r>
      <w:r w:rsidRPr="00925811">
        <w:rPr>
          <w:rStyle w:val="Strong"/>
        </w:rPr>
        <w:tab/>
        <w:t xml:space="preserve">  Diversionary works under an obligation:</w:t>
      </w:r>
      <w:r w:rsidRPr="00925811">
        <w:t xml:space="preserve">  This category consists of the relocating of any electric line or electrical plant (including the carrying out of any Associated Works) pursuant to any statutory obligation other than one imposed on the licensee under section 9(1) (general duties of licence holders) or section 16 (duty to connect on request) of the Act. </w:t>
      </w:r>
    </w:p>
    <w:p w14:paraId="426210A4" w14:textId="77777777" w:rsidR="001A2306" w:rsidRPr="00925811" w:rsidRDefault="001A2306" w:rsidP="001A2306">
      <w:r w:rsidRPr="00925811">
        <w:rPr>
          <w:rStyle w:val="Strong"/>
        </w:rPr>
        <w:t>DRS3.</w:t>
      </w:r>
      <w:r w:rsidRPr="00925811">
        <w:rPr>
          <w:rStyle w:val="Strong"/>
        </w:rPr>
        <w:tab/>
        <w:t xml:space="preserve">  Works required by any alteration of premises:</w:t>
      </w:r>
      <w:r w:rsidRPr="00925811">
        <w:t xml:space="preserve">  This category consists of the moving of any electric line, electrical plant, or Electricity Meter that forms part of the licensee’s Distribution System to accommodate the extension, redesign, or redevelopment of any premises on which the asset in question is located or to which it is connected.   </w:t>
      </w:r>
    </w:p>
    <w:p w14:paraId="47254596" w14:textId="77777777" w:rsidR="001A2306" w:rsidRPr="00925811" w:rsidRDefault="001A2306" w:rsidP="001A2306">
      <w:r w:rsidRPr="00925811">
        <w:rPr>
          <w:rStyle w:val="Strong"/>
        </w:rPr>
        <w:t>DRS4. Telecommunications and information technology infrastructure services:</w:t>
      </w:r>
      <w:r w:rsidRPr="00925811">
        <w:t xml:space="preserve"> (Not used)  </w:t>
      </w:r>
    </w:p>
    <w:p w14:paraId="7BEB5571" w14:textId="77777777" w:rsidR="001A2306" w:rsidRPr="00925811" w:rsidRDefault="001A2306" w:rsidP="001A2306">
      <w:r w:rsidRPr="00925811">
        <w:rPr>
          <w:rStyle w:val="Strong"/>
        </w:rPr>
        <w:t>DRS5. Outage Changes:</w:t>
      </w:r>
      <w:r w:rsidRPr="00925811">
        <w:t xml:space="preserve"> (Not used)  </w:t>
      </w:r>
    </w:p>
    <w:p w14:paraId="0E39DAF9" w14:textId="77777777" w:rsidR="001A2306" w:rsidRPr="00925811" w:rsidRDefault="001A2306" w:rsidP="001A2306">
      <w:r w:rsidRPr="00925811">
        <w:rPr>
          <w:rStyle w:val="Strong"/>
        </w:rPr>
        <w:t>DRS6. Emergency Services</w:t>
      </w:r>
      <w:r w:rsidRPr="00925811">
        <w:t xml:space="preserve">: (Not used)   </w:t>
      </w:r>
    </w:p>
    <w:p w14:paraId="5C922CF1" w14:textId="77777777" w:rsidR="001A2306" w:rsidRPr="00925811" w:rsidRDefault="001A2306" w:rsidP="001A2306">
      <w:r w:rsidRPr="00925811">
        <w:rPr>
          <w:rStyle w:val="Strong"/>
        </w:rPr>
        <w:t>DRS7. PARCA Activities:</w:t>
      </w:r>
      <w:r w:rsidRPr="00925811">
        <w:t xml:space="preserve"> (Not used)  </w:t>
      </w:r>
    </w:p>
    <w:p w14:paraId="6ED2F303" w14:textId="77777777" w:rsidR="001A2306" w:rsidRPr="00925811" w:rsidRDefault="001A2306" w:rsidP="001A2306">
      <w:r w:rsidRPr="00925811">
        <w:rPr>
          <w:rStyle w:val="Strong"/>
        </w:rPr>
        <w:t>DRS8. Independent System operation:</w:t>
      </w:r>
      <w:r w:rsidRPr="00925811">
        <w:t xml:space="preserve"> (Not used)  </w:t>
      </w:r>
    </w:p>
    <w:p w14:paraId="2DC1B5A6" w14:textId="77777777" w:rsidR="001A2306" w:rsidRPr="00925811" w:rsidRDefault="001A2306" w:rsidP="001A2306">
      <w:r w:rsidRPr="00925811">
        <w:rPr>
          <w:rStyle w:val="Strong"/>
        </w:rPr>
        <w:t>DRS9. Network Innovation Funding:</w:t>
      </w:r>
      <w:r w:rsidRPr="00925811">
        <w:t xml:space="preserve"> (Not used)  </w:t>
      </w:r>
    </w:p>
    <w:p w14:paraId="7B626902" w14:textId="77777777" w:rsidR="001A2306" w:rsidRPr="00925811" w:rsidRDefault="001A2306" w:rsidP="001A2306">
      <w:r w:rsidRPr="00925811">
        <w:rPr>
          <w:rStyle w:val="Strong"/>
        </w:rPr>
        <w:t>DRS10. Value Added Services:</w:t>
      </w:r>
      <w:r w:rsidRPr="00925811">
        <w:t xml:space="preserve"> This category consists of services that utilise Relevant Assets under commercial arrangements between the licensee and another person (who must not be an Affiliate or Related Undertaking of the licensee), involving: </w:t>
      </w:r>
    </w:p>
    <w:p w14:paraId="09636B6A" w14:textId="20720887" w:rsidR="001A2306" w:rsidRPr="00925811" w:rsidRDefault="00320568" w:rsidP="00925811">
      <w:pPr>
        <w:pStyle w:val="ListIndentOnly"/>
        <w:ind w:left="1560" w:hanging="426"/>
      </w:pPr>
      <w:r w:rsidRPr="00925811">
        <w:t>(a)</w:t>
      </w:r>
      <w:r w:rsidRPr="00925811">
        <w:tab/>
      </w:r>
      <w:r w:rsidR="001A2306" w:rsidRPr="00925811">
        <w:t xml:space="preserve">the installation of equipment for the purpose of electronic communications or data transfer; </w:t>
      </w:r>
    </w:p>
    <w:p w14:paraId="461C7462" w14:textId="04F86300" w:rsidR="001A2306" w:rsidRPr="00925811" w:rsidRDefault="00320568" w:rsidP="00925811">
      <w:pPr>
        <w:pStyle w:val="ListIndentOnly"/>
        <w:ind w:left="1560" w:hanging="426"/>
      </w:pPr>
      <w:r w:rsidRPr="00925811">
        <w:t>(b)</w:t>
      </w:r>
      <w:r w:rsidRPr="00925811">
        <w:tab/>
      </w:r>
      <w:r w:rsidR="001A2306" w:rsidRPr="00925811">
        <w:t xml:space="preserve">the display of any advertising or promotional material; or </w:t>
      </w:r>
    </w:p>
    <w:p w14:paraId="4CA9BA41" w14:textId="386F2EDD" w:rsidR="001A2306" w:rsidRPr="00925811" w:rsidRDefault="00320568" w:rsidP="00925811">
      <w:pPr>
        <w:pStyle w:val="ListIndentOnly"/>
        <w:ind w:left="1560" w:hanging="426"/>
      </w:pPr>
      <w:r w:rsidRPr="00925811">
        <w:t>(c)</w:t>
      </w:r>
      <w:r w:rsidRPr="00925811">
        <w:tab/>
      </w:r>
      <w:r w:rsidR="001A2306" w:rsidRPr="00925811">
        <w:t xml:space="preserve">any service specified in a direction given by the Authority for the purposes of this condition that, in the absence of such a direction, would be included in category DRS15 (Miscellaneous). </w:t>
      </w:r>
    </w:p>
    <w:p w14:paraId="265B239C" w14:textId="77777777" w:rsidR="001A2306" w:rsidRPr="00925811" w:rsidRDefault="001A2306" w:rsidP="001A2306">
      <w:r w:rsidRPr="00925811">
        <w:rPr>
          <w:rStyle w:val="Strong"/>
        </w:rPr>
        <w:t>DRS11. Top-up, standby, and enhanced system security:</w:t>
      </w:r>
      <w:r w:rsidRPr="00925811">
        <w:t xml:space="preserve">  This category consists of the provision of electric lines and electrical plant to the extent required by any user of the licensee’s Distribution System: </w:t>
      </w:r>
    </w:p>
    <w:p w14:paraId="1171E2E7" w14:textId="76FFF18E" w:rsidR="001A2306" w:rsidRPr="00925811" w:rsidRDefault="00320568" w:rsidP="00925811">
      <w:pPr>
        <w:pStyle w:val="ListIndentOnly"/>
        <w:ind w:left="1560" w:hanging="426"/>
      </w:pPr>
      <w:r w:rsidRPr="00925811">
        <w:t>(a)</w:t>
      </w:r>
      <w:r w:rsidRPr="00925811">
        <w:tab/>
      </w:r>
      <w:r w:rsidR="001A2306" w:rsidRPr="00925811">
        <w:t xml:space="preserve">for the specific purpose of enabling the delivery of top-up or standby supplies of electricity; or  </w:t>
      </w:r>
    </w:p>
    <w:p w14:paraId="591A797B" w14:textId="3924AE16" w:rsidR="001A2306" w:rsidRPr="00925811" w:rsidRDefault="00320568" w:rsidP="00925811">
      <w:pPr>
        <w:pStyle w:val="ListIndentOnly"/>
        <w:ind w:left="1560" w:hanging="426"/>
      </w:pPr>
      <w:r w:rsidRPr="00925811">
        <w:t>(b)</w:t>
      </w:r>
      <w:r w:rsidRPr="00925811">
        <w:tab/>
      </w:r>
      <w:r w:rsidR="001A2306" w:rsidRPr="00925811">
        <w:t xml:space="preserve">to provide a higher degree of security than is required for the purposes of complying with paragraph 24.1 of Standard Condition 24 (Distribution System planning standard and quality of performance reporting), </w:t>
      </w:r>
    </w:p>
    <w:p w14:paraId="67B33B0C" w14:textId="77777777" w:rsidR="001A2306" w:rsidRPr="00925811" w:rsidRDefault="001A2306" w:rsidP="001A2306">
      <w:r w:rsidRPr="00925811">
        <w:t xml:space="preserve">to the extent that they are provided under an agreement that provides for the licensee to recover its costs from the user concerned. </w:t>
      </w:r>
    </w:p>
    <w:p w14:paraId="61ED339E" w14:textId="77777777" w:rsidR="001A2306" w:rsidRPr="00925811" w:rsidRDefault="001A2306" w:rsidP="001A2306">
      <w:r w:rsidRPr="00925811">
        <w:rPr>
          <w:rStyle w:val="Strong"/>
        </w:rPr>
        <w:t xml:space="preserve">DRS12. Revenue protection services: </w:t>
      </w:r>
      <w:r w:rsidRPr="00925811">
        <w:t xml:space="preserve"> This category consists of the provision, at the request of any third party (which could include an Affiliate or a Related Undertaking of the licensee), of services relating to the prevention of Electricity Meter interference and other forms of illegal abstraction of electricity.  </w:t>
      </w:r>
    </w:p>
    <w:p w14:paraId="63E222B1" w14:textId="77777777" w:rsidR="001A2306" w:rsidRPr="00925811" w:rsidRDefault="001A2306" w:rsidP="001A2306">
      <w:r w:rsidRPr="00925811">
        <w:rPr>
          <w:rStyle w:val="Strong"/>
        </w:rPr>
        <w:t xml:space="preserve">DRS13. Metering Services: </w:t>
      </w:r>
      <w:r w:rsidRPr="00925811">
        <w:t xml:space="preserve"> This category consists of the provision of any Metering Service (other than the provision of Legacy Metering Equipment) that is not already remunerated under any other charge in respect of a Directly Remunerated Service. </w:t>
      </w:r>
    </w:p>
    <w:p w14:paraId="7559C886" w14:textId="77777777" w:rsidR="001A2306" w:rsidRPr="00925811" w:rsidRDefault="001A2306" w:rsidP="001A2306">
      <w:r w:rsidRPr="00925811">
        <w:rPr>
          <w:rStyle w:val="Strong"/>
        </w:rPr>
        <w:t xml:space="preserve">DRS14.  Smart Meter Roll-out rechargeable services: </w:t>
      </w:r>
      <w:r w:rsidRPr="00925811">
        <w:t xml:space="preserve"> This category consists of services provided directly or indirectly to Electricity Suppliers, and associated with the roll-out of Smart Meters, that: </w:t>
      </w:r>
    </w:p>
    <w:p w14:paraId="106EAFEC" w14:textId="169E0092" w:rsidR="001A2306" w:rsidRPr="00925811" w:rsidRDefault="00320568" w:rsidP="00925811">
      <w:pPr>
        <w:pStyle w:val="ListIndentOnly"/>
        <w:ind w:left="1560" w:hanging="426"/>
      </w:pPr>
      <w:r w:rsidRPr="00925811">
        <w:t>(a)</w:t>
      </w:r>
      <w:r w:rsidRPr="00925811">
        <w:tab/>
      </w:r>
      <w:r w:rsidR="001A2306" w:rsidRPr="00925811">
        <w:t>are provided under the provisions of the service level agreement that is appended to the Distribution Connection and Use of System Agreement; and</w:t>
      </w:r>
    </w:p>
    <w:p w14:paraId="015FB24D" w14:textId="5CFB1412" w:rsidR="001A2306" w:rsidRPr="00925811" w:rsidRDefault="00320568" w:rsidP="00925811">
      <w:pPr>
        <w:pStyle w:val="ListIndentOnly"/>
        <w:ind w:left="1560" w:hanging="426"/>
      </w:pPr>
      <w:r w:rsidRPr="00925811">
        <w:t>(b)</w:t>
      </w:r>
      <w:r w:rsidRPr="00925811">
        <w:tab/>
      </w:r>
      <w:r w:rsidR="001A2306" w:rsidRPr="00925811">
        <w:t>are not remunerated under one of the charges mentioned in paragraph 9.7.8 or under any other charge for a Directly Remunerated Service.</w:t>
      </w:r>
    </w:p>
    <w:p w14:paraId="4F47E4FA" w14:textId="77777777" w:rsidR="001A2306" w:rsidRPr="00925811" w:rsidRDefault="001A2306" w:rsidP="001A2306">
      <w:r w:rsidRPr="00925811">
        <w:rPr>
          <w:rStyle w:val="Strong"/>
        </w:rPr>
        <w:t>DRS15. Miscellaneous:</w:t>
      </w:r>
      <w:r w:rsidRPr="00925811">
        <w:t xml:space="preserve">  This category consists of the provision of any other service (including electric lines or electrical plant) that: </w:t>
      </w:r>
    </w:p>
    <w:p w14:paraId="14281CB9" w14:textId="7C1769E1" w:rsidR="001A2306" w:rsidRPr="00925811" w:rsidRDefault="00320568" w:rsidP="00925811">
      <w:pPr>
        <w:pStyle w:val="ListIndentOnly"/>
        <w:ind w:left="1560" w:hanging="426"/>
      </w:pPr>
      <w:r w:rsidRPr="00925811">
        <w:t>(a)</w:t>
      </w:r>
      <w:r w:rsidR="00D5214A" w:rsidRPr="00925811">
        <w:tab/>
      </w:r>
      <w:r w:rsidR="001A2306" w:rsidRPr="00925811">
        <w:t xml:space="preserve">is for the specific benefit of any third party who requests it; and  </w:t>
      </w:r>
    </w:p>
    <w:p w14:paraId="61E2923D" w14:textId="614AE729" w:rsidR="001A2306" w:rsidRPr="00925811" w:rsidRDefault="00D5214A" w:rsidP="00925811">
      <w:pPr>
        <w:pStyle w:val="ListIndentOnly"/>
        <w:ind w:left="1560" w:hanging="426"/>
      </w:pPr>
      <w:r w:rsidRPr="00925811">
        <w:t>(b)</w:t>
      </w:r>
      <w:r w:rsidRPr="00925811">
        <w:tab/>
      </w:r>
      <w:r w:rsidR="001A2306" w:rsidRPr="00925811">
        <w:t xml:space="preserve">is not remunerated under one of the charges mentioned in paragraph 9.7.8 or under any other charge for a Directly Remunerated Service. </w:t>
      </w:r>
    </w:p>
    <w:p w14:paraId="4C110E5E" w14:textId="53696B12" w:rsidR="001A2306" w:rsidRPr="00925811" w:rsidRDefault="001A2306" w:rsidP="001A2306">
      <w:r w:rsidRPr="00925811">
        <w:rPr>
          <w:rStyle w:val="Strong"/>
        </w:rPr>
        <w:t>DRS16. Distribution Network Voltage Co</w:t>
      </w:r>
      <w:bookmarkStart w:id="379" w:name="_Hlk120877921"/>
      <w:r w:rsidRPr="00925811">
        <w:rPr>
          <w:rStyle w:val="Strong"/>
        </w:rPr>
        <w:t>n</w:t>
      </w:r>
      <w:bookmarkEnd w:id="379"/>
      <w:r w:rsidRPr="00925811">
        <w:rPr>
          <w:rStyle w:val="Strong"/>
        </w:rPr>
        <w:t>trol Services:</w:t>
      </w:r>
      <w:r w:rsidRPr="00925811">
        <w:t xml:space="preserve"> This category consists of Distribution Network Voltage Control Services that utilise Relevant Assets and are procured by the </w:t>
      </w:r>
      <w:r w:rsidR="001A5707">
        <w:t>ISOP</w:t>
      </w:r>
      <w:r w:rsidRPr="00925811">
        <w:t xml:space="preserve"> for the purposes of its </w:t>
      </w:r>
      <w:r w:rsidR="001A5707">
        <w:t>ISOP</w:t>
      </w:r>
      <w:r w:rsidRPr="00925811">
        <w:t xml:space="preserve"> activity.</w:t>
      </w:r>
    </w:p>
    <w:p w14:paraId="45610EAE" w14:textId="77777777" w:rsidR="001A2306" w:rsidRPr="00925811" w:rsidRDefault="001A2306" w:rsidP="001A2306">
      <w:pPr>
        <w:pStyle w:val="Heading2"/>
      </w:pPr>
      <w:bookmarkStart w:id="380" w:name="_Toc115345248"/>
      <w:bookmarkStart w:id="381" w:name="_Toc121736165"/>
      <w:bookmarkStart w:id="382" w:name="_Toc126074450"/>
      <w:r w:rsidRPr="00925811">
        <w:t>Tax Reconciliation assurance statement</w:t>
      </w:r>
      <w:bookmarkEnd w:id="380"/>
      <w:bookmarkEnd w:id="381"/>
      <w:bookmarkEnd w:id="382"/>
      <w:r w:rsidRPr="00925811">
        <w:t xml:space="preserve"> </w:t>
      </w:r>
    </w:p>
    <w:p w14:paraId="377CFD95" w14:textId="77777777" w:rsidR="001A2306" w:rsidRPr="00925811" w:rsidRDefault="001A2306" w:rsidP="001A2306">
      <w:pPr>
        <w:pStyle w:val="Heading3nonumbering"/>
      </w:pPr>
      <w:r w:rsidRPr="00925811">
        <w:t>Introduction</w:t>
      </w:r>
    </w:p>
    <w:p w14:paraId="511904D6" w14:textId="77777777" w:rsidR="001A2306" w:rsidRPr="00925811" w:rsidRDefault="001A2306" w:rsidP="001A2306">
      <w:pPr>
        <w:pStyle w:val="NumberedNormal"/>
      </w:pPr>
      <w:r w:rsidRPr="00925811">
        <w:t xml:space="preserve">This condition requires the licensee to send to the Authority an annual assurance statement in relation to the Tax Reconciliation template and sets out the form of that statement. </w:t>
      </w:r>
    </w:p>
    <w:p w14:paraId="47DB5910" w14:textId="77777777" w:rsidR="001A2306" w:rsidRPr="00925811" w:rsidRDefault="001A2306" w:rsidP="001A2306">
      <w:pPr>
        <w:pStyle w:val="Heading3"/>
      </w:pPr>
      <w:r w:rsidRPr="00925811">
        <w:t xml:space="preserve">Assurance statement </w:t>
      </w:r>
    </w:p>
    <w:p w14:paraId="44F4940D" w14:textId="77777777" w:rsidR="001A2306" w:rsidRPr="00925811" w:rsidRDefault="001A2306" w:rsidP="001A2306">
      <w:pPr>
        <w:pStyle w:val="NumberedNormal"/>
      </w:pPr>
      <w:r w:rsidRPr="00925811">
        <w:t xml:space="preserve">The licensee must by 31 July of each Regulatory Year starting on or after 1 April 2025, send to the Authority an assurance statement, relating to Regulatory Year </w:t>
      </w:r>
      <w:r w:rsidRPr="00925811">
        <w:rPr>
          <w:rStyle w:val="Subscript"/>
        </w:rPr>
        <w:t>t-2</w:t>
      </w:r>
      <w:r w:rsidRPr="00925811">
        <w:t xml:space="preserve"> that:</w:t>
      </w:r>
    </w:p>
    <w:p w14:paraId="75E09D5F" w14:textId="77777777" w:rsidR="001A2306" w:rsidRPr="00925811" w:rsidRDefault="001A2306" w:rsidP="001A2306">
      <w:pPr>
        <w:pStyle w:val="ListNormal"/>
        <w:tabs>
          <w:tab w:val="num" w:pos="879"/>
        </w:tabs>
      </w:pPr>
      <w:r w:rsidRPr="00925811">
        <w:t xml:space="preserve">has been approved by a resolution of the licensee’s board of directors; </w:t>
      </w:r>
    </w:p>
    <w:p w14:paraId="45023FDF" w14:textId="77777777" w:rsidR="001A2306" w:rsidRPr="00925811" w:rsidRDefault="001A2306" w:rsidP="001A2306">
      <w:pPr>
        <w:pStyle w:val="ListNormal"/>
        <w:tabs>
          <w:tab w:val="num" w:pos="879"/>
        </w:tabs>
      </w:pPr>
      <w:r w:rsidRPr="00925811">
        <w:t xml:space="preserve">is signed by a director of the licensee pursuant to the resolution in sub-paragraph (a); and  </w:t>
      </w:r>
    </w:p>
    <w:p w14:paraId="02591952" w14:textId="77777777" w:rsidR="001A2306" w:rsidRPr="00925811" w:rsidRDefault="001A2306" w:rsidP="001A2306">
      <w:pPr>
        <w:pStyle w:val="ListNormal"/>
        <w:tabs>
          <w:tab w:val="num" w:pos="879"/>
        </w:tabs>
      </w:pPr>
      <w:r w:rsidRPr="00925811">
        <w:t xml:space="preserve">is set out in the form prescribed in paragraph 9.8.3 or where paragraph 9.8.4 applies, in the form prescribed in paragraph 9.8.5. </w:t>
      </w:r>
    </w:p>
    <w:p w14:paraId="2F2D00F5" w14:textId="77777777" w:rsidR="001A2306" w:rsidRPr="00925811" w:rsidRDefault="001A2306" w:rsidP="001A2306">
      <w:pPr>
        <w:pStyle w:val="NumberedNormal"/>
      </w:pPr>
      <w:r w:rsidRPr="00925811">
        <w:t xml:space="preserve">Where this paragraph applies, the prescribed form for the assurance statement is as follows: </w:t>
      </w:r>
    </w:p>
    <w:p w14:paraId="6C8A8A40" w14:textId="77777777" w:rsidR="001A2306" w:rsidRPr="00925811" w:rsidRDefault="001A2306" w:rsidP="001A2306">
      <w:pPr>
        <w:pStyle w:val="ListIndentOnly"/>
      </w:pPr>
      <w:r w:rsidRPr="00925811">
        <w:t xml:space="preserve">"In accordance with the requirements of paragraph 9.8.2 of Special Condition 9.8 (Tax Reconciliation assurance statement), the directors of [licensee] (“the licensee”) hereby certify that for the Regulatory Year [Regulatory Year </w:t>
      </w:r>
      <w:r w:rsidRPr="00925811">
        <w:rPr>
          <w:rStyle w:val="Subscript"/>
        </w:rPr>
        <w:t>t-2</w:t>
      </w:r>
      <w:r w:rsidRPr="00925811">
        <w:t xml:space="preserve">], in their opinion:  </w:t>
      </w:r>
    </w:p>
    <w:p w14:paraId="19E6A287" w14:textId="0C7763EE" w:rsidR="001A2306" w:rsidRPr="00925811" w:rsidRDefault="001A2306" w:rsidP="001A2306">
      <w:pPr>
        <w:pStyle w:val="ListNormal"/>
        <w:tabs>
          <w:tab w:val="num" w:pos="879"/>
        </w:tabs>
      </w:pPr>
      <w:r w:rsidRPr="00925811">
        <w:t xml:space="preserve">the values reported in the Tax Reconciliation template accurately reflect the adjustments captured in the reconciliation of the licensee’s adjusted Actual Corporation Tax Liability as shown in the  Company Tax Return (CT600) to the adjusted Calculated Tax Allowance;  </w:t>
      </w:r>
    </w:p>
    <w:p w14:paraId="3FF5D076" w14:textId="77777777" w:rsidR="001A2306" w:rsidRPr="00925811" w:rsidRDefault="001A2306" w:rsidP="001A2306">
      <w:pPr>
        <w:pStyle w:val="ListNormal"/>
        <w:tabs>
          <w:tab w:val="num" w:pos="879"/>
        </w:tabs>
      </w:pPr>
      <w:r w:rsidRPr="00925811">
        <w:t xml:space="preserve">the Tax Reconciliation will be submitted to the Authority along with a copy of: </w:t>
      </w:r>
    </w:p>
    <w:p w14:paraId="544B1A47" w14:textId="77777777" w:rsidR="001A2306" w:rsidRPr="00925811" w:rsidRDefault="001A2306" w:rsidP="001A2306">
      <w:pPr>
        <w:pStyle w:val="SublistNormal"/>
      </w:pPr>
      <w:r w:rsidRPr="00925811">
        <w:t xml:space="preserve">the most recent CT600 as submitted to His Majesty's Revenue and Customs; </w:t>
      </w:r>
    </w:p>
    <w:p w14:paraId="603C06B5" w14:textId="77777777" w:rsidR="001A2306" w:rsidRPr="00925811" w:rsidRDefault="001A2306" w:rsidP="001A2306">
      <w:pPr>
        <w:pStyle w:val="SublistNormal"/>
      </w:pPr>
      <w:r w:rsidRPr="00925811">
        <w:t xml:space="preserve">the most recently submitted Senior Accounting Officer (SAO2) certificate as per paragraph i.; and </w:t>
      </w:r>
    </w:p>
    <w:p w14:paraId="79DA43B0" w14:textId="77777777" w:rsidR="001A2306" w:rsidRPr="00925811" w:rsidRDefault="001A2306" w:rsidP="001A2306">
      <w:pPr>
        <w:pStyle w:val="SublistNormal"/>
      </w:pPr>
      <w:r w:rsidRPr="00925811">
        <w:t xml:space="preserve">the published </w:t>
      </w:r>
      <w:bookmarkStart w:id="383" w:name="_Hlk114837729"/>
      <w:r w:rsidRPr="00925811">
        <w:t>tax strategy</w:t>
      </w:r>
      <w:bookmarkEnd w:id="383"/>
      <w:r w:rsidRPr="00925811">
        <w:t xml:space="preserve">; </w:t>
      </w:r>
    </w:p>
    <w:p w14:paraId="4563B365" w14:textId="77777777" w:rsidR="001A2306" w:rsidRPr="00925811" w:rsidRDefault="001A2306" w:rsidP="001A2306">
      <w:pPr>
        <w:pStyle w:val="ListNormal"/>
        <w:tabs>
          <w:tab w:val="num" w:pos="879"/>
        </w:tabs>
      </w:pPr>
      <w:r w:rsidRPr="00925811">
        <w:t xml:space="preserve">where appropriate, further information has also been provided to support and explain reconciling items in accordance with the </w:t>
      </w:r>
      <w:bookmarkStart w:id="384" w:name="_Hlk114837792"/>
      <w:r w:rsidRPr="00925811">
        <w:t xml:space="preserve">RIIO-2 Regulatory Financial Performance Reporting </w:t>
      </w:r>
      <w:bookmarkEnd w:id="384"/>
      <w:r w:rsidRPr="00925811">
        <w:t xml:space="preserve">RIGs; </w:t>
      </w:r>
    </w:p>
    <w:p w14:paraId="1CE5F84B" w14:textId="77777777" w:rsidR="001A2306" w:rsidRPr="00925811" w:rsidRDefault="001A2306" w:rsidP="001A2306">
      <w:pPr>
        <w:pStyle w:val="ListNormal"/>
        <w:tabs>
          <w:tab w:val="num" w:pos="879"/>
        </w:tabs>
      </w:pPr>
      <w:r w:rsidRPr="00925811">
        <w:t xml:space="preserve">all adjustments made have been appropriately explained in the Tax Reconciliation supporting commentary; and </w:t>
      </w:r>
    </w:p>
    <w:p w14:paraId="3D731D7A" w14:textId="77777777" w:rsidR="001A2306" w:rsidRPr="00925811" w:rsidRDefault="001A2306" w:rsidP="001A2306">
      <w:pPr>
        <w:pStyle w:val="ListNormal"/>
        <w:tabs>
          <w:tab w:val="num" w:pos="879"/>
        </w:tabs>
      </w:pPr>
      <w:r w:rsidRPr="00925811">
        <w:t xml:space="preserve">reconciling differences have been appropriately explained and any remaining, unexplained differences are considered immaterial, in aggregate." </w:t>
      </w:r>
    </w:p>
    <w:p w14:paraId="043EAF0F" w14:textId="77777777" w:rsidR="001A2306" w:rsidRPr="00925811" w:rsidRDefault="001A2306" w:rsidP="001A2306">
      <w:pPr>
        <w:pStyle w:val="NumberedNormal"/>
      </w:pPr>
      <w:r w:rsidRPr="00925811">
        <w:t>Where the licensee anticipates a material, unexplained variance to arise in the Tax Reconciliation as described in Chapter 6 of the ED2 Price Control Financial Handbook it must submit the assurance statement in accordance with paragraph 9.8.5.</w:t>
      </w:r>
    </w:p>
    <w:p w14:paraId="73CE8ED7" w14:textId="77777777" w:rsidR="001A2306" w:rsidRPr="00925811" w:rsidRDefault="001A2306" w:rsidP="001A2306">
      <w:pPr>
        <w:pStyle w:val="NumberedNormal"/>
      </w:pPr>
      <w:r w:rsidRPr="00925811">
        <w:t xml:space="preserve">Where this paragraph applies, the prescribed form for the assurance statement is as follows: </w:t>
      </w:r>
    </w:p>
    <w:p w14:paraId="564AB761" w14:textId="77777777" w:rsidR="001A2306" w:rsidRPr="00925811" w:rsidRDefault="001A2306" w:rsidP="001A2306">
      <w:pPr>
        <w:pStyle w:val="ListIndentOnly"/>
      </w:pPr>
      <w:r w:rsidRPr="00925811">
        <w:t xml:space="preserve">"In accordance with the requirements of paragraph 9.8.2 of Special Condition 9.8 (Tax Reconciliation assurance statement), the directors of [licensee] (“the licensee”) hereby certify that for the Regulatory Year [Regulatory Year </w:t>
      </w:r>
      <w:r w:rsidRPr="00925811">
        <w:rPr>
          <w:rStyle w:val="Subscript"/>
        </w:rPr>
        <w:t>t-2</w:t>
      </w:r>
      <w:r w:rsidRPr="00925811">
        <w:t xml:space="preserve">], in their opinion:  </w:t>
      </w:r>
    </w:p>
    <w:p w14:paraId="0B69E606" w14:textId="77777777" w:rsidR="001A2306" w:rsidRPr="00925811" w:rsidRDefault="001A2306" w:rsidP="001A2306">
      <w:pPr>
        <w:pStyle w:val="ListNormal"/>
        <w:tabs>
          <w:tab w:val="num" w:pos="879"/>
        </w:tabs>
      </w:pPr>
      <w:r w:rsidRPr="00925811">
        <w:t xml:space="preserve">The values reported in the Tax Reconciliation template have resulted in a material, unexplained variance in the reconciliation of  the licensee’s adjusted Actual Corporation Tax Liability as shown in the Company Tax Return (CT600) to the adjusted Calculated Tax Allowance;  </w:t>
      </w:r>
    </w:p>
    <w:p w14:paraId="78AA293A" w14:textId="77777777" w:rsidR="001A2306" w:rsidRPr="00925811" w:rsidRDefault="001A2306" w:rsidP="001A2306">
      <w:pPr>
        <w:pStyle w:val="ListNormal"/>
        <w:tabs>
          <w:tab w:val="num" w:pos="879"/>
        </w:tabs>
      </w:pPr>
      <w:r w:rsidRPr="00925811">
        <w:t xml:space="preserve">the Tax Reconciliation will be submitted to the Authority along with a copy of: </w:t>
      </w:r>
    </w:p>
    <w:p w14:paraId="32FC86FD" w14:textId="77777777" w:rsidR="001A2306" w:rsidRPr="00925811" w:rsidRDefault="001A2306" w:rsidP="001A2306">
      <w:pPr>
        <w:pStyle w:val="SublistNormal"/>
      </w:pPr>
      <w:r w:rsidRPr="00925811">
        <w:t xml:space="preserve">the most recent CT600 as submitted to His Majesty's Revenue and Customs; </w:t>
      </w:r>
    </w:p>
    <w:p w14:paraId="1CD36790" w14:textId="77777777" w:rsidR="001A2306" w:rsidRPr="00925811" w:rsidRDefault="001A2306" w:rsidP="001A2306">
      <w:pPr>
        <w:pStyle w:val="SublistNormal"/>
      </w:pPr>
      <w:r w:rsidRPr="00925811">
        <w:t>the most recently submitted Senior Accounting Officer (SAO2) certificate as per paragraph i; and</w:t>
      </w:r>
    </w:p>
    <w:p w14:paraId="7538B602" w14:textId="77777777" w:rsidR="001A2306" w:rsidRPr="00925811" w:rsidRDefault="001A2306" w:rsidP="001A2306">
      <w:pPr>
        <w:pStyle w:val="SublistNormal"/>
      </w:pPr>
      <w:r w:rsidRPr="00925811">
        <w:t xml:space="preserve">the published tax strategy; </w:t>
      </w:r>
    </w:p>
    <w:p w14:paraId="1BAB5B7F" w14:textId="77777777" w:rsidR="001A2306" w:rsidRPr="00925811" w:rsidRDefault="001A2306" w:rsidP="001A2306">
      <w:pPr>
        <w:pStyle w:val="ListNormal"/>
        <w:tabs>
          <w:tab w:val="num" w:pos="879"/>
        </w:tabs>
      </w:pPr>
      <w:r w:rsidRPr="00925811">
        <w:t xml:space="preserve">where appropriate, further information has also been provided to support and explain reconciling items in accordance with the </w:t>
      </w:r>
      <w:bookmarkStart w:id="385" w:name="_Hlk114838032"/>
      <w:r w:rsidRPr="00925811">
        <w:t xml:space="preserve">RIIO-2 Regulatory Financial Performance Reporting </w:t>
      </w:r>
      <w:bookmarkEnd w:id="385"/>
      <w:r w:rsidRPr="00925811">
        <w:t xml:space="preserve">RIGs; </w:t>
      </w:r>
    </w:p>
    <w:p w14:paraId="17E1D8DA" w14:textId="77777777" w:rsidR="001A2306" w:rsidRPr="00925811" w:rsidRDefault="001A2306" w:rsidP="001A2306">
      <w:pPr>
        <w:pStyle w:val="ListNormal"/>
        <w:tabs>
          <w:tab w:val="num" w:pos="879"/>
        </w:tabs>
      </w:pPr>
      <w:r w:rsidRPr="00925811">
        <w:t xml:space="preserve">adjustments made have been appropriately explained in the Tax Reconciliation supporting commentary, however there remain unexplained differences, which are considered material; and </w:t>
      </w:r>
    </w:p>
    <w:p w14:paraId="4E48E222" w14:textId="77777777" w:rsidR="001A2306" w:rsidRPr="00925811" w:rsidRDefault="001A2306" w:rsidP="001A2306">
      <w:pPr>
        <w:pStyle w:val="ListNormal"/>
        <w:tabs>
          <w:tab w:val="num" w:pos="879"/>
        </w:tabs>
      </w:pPr>
      <w:r w:rsidRPr="00925811">
        <w:t>a notification to the Authority has been made in Writing under Chapter 6 of the ED2 Price Control Financial Handbook."</w:t>
      </w:r>
    </w:p>
    <w:p w14:paraId="5D18225E" w14:textId="77777777" w:rsidR="001A2306" w:rsidRPr="00925811" w:rsidRDefault="001A2306" w:rsidP="001A2306">
      <w:pPr>
        <w:pStyle w:val="Heading2"/>
      </w:pPr>
      <w:bookmarkStart w:id="386" w:name="_Toc115345249"/>
      <w:bookmarkStart w:id="387" w:name="_Toc121736166"/>
      <w:bookmarkStart w:id="388" w:name="_Toc126074451"/>
      <w:r w:rsidRPr="00925811">
        <w:t>The strategic innovation fund (SIF</w:t>
      </w:r>
      <w:r w:rsidRPr="00925811">
        <w:rPr>
          <w:rStyle w:val="Subscript"/>
        </w:rPr>
        <w:t>t</w:t>
      </w:r>
      <w:r w:rsidRPr="00925811">
        <w:t>)</w:t>
      </w:r>
      <w:bookmarkEnd w:id="386"/>
      <w:bookmarkEnd w:id="387"/>
      <w:bookmarkEnd w:id="388"/>
      <w:r w:rsidRPr="00925811">
        <w:t xml:space="preserve"> </w:t>
      </w:r>
    </w:p>
    <w:p w14:paraId="01EB5F32" w14:textId="77777777" w:rsidR="001A2306" w:rsidRPr="00925811" w:rsidRDefault="001A2306" w:rsidP="001A2306">
      <w:pPr>
        <w:pStyle w:val="Heading3nonumbering"/>
      </w:pPr>
      <w:r w:rsidRPr="00925811">
        <w:t xml:space="preserve">Introduction </w:t>
      </w:r>
    </w:p>
    <w:p w14:paraId="3DAFBBFC" w14:textId="77777777" w:rsidR="001A2306" w:rsidRPr="00925811" w:rsidRDefault="001A2306" w:rsidP="001A2306">
      <w:pPr>
        <w:pStyle w:val="NumberedNormal"/>
      </w:pPr>
      <w:r w:rsidRPr="00925811">
        <w:t>The purpose of this condition is to establish arrangements for the SIF and to provide for the calculation of the term SIF</w:t>
      </w:r>
      <w:r w:rsidRPr="00925811">
        <w:rPr>
          <w:rStyle w:val="Subscript"/>
        </w:rPr>
        <w:t>t</w:t>
      </w:r>
      <w:r w:rsidRPr="00925811">
        <w:t xml:space="preserve">. </w:t>
      </w:r>
    </w:p>
    <w:p w14:paraId="19CB7C95" w14:textId="0E3D6EFA" w:rsidR="001A2306" w:rsidRPr="00925811" w:rsidRDefault="001A2306" w:rsidP="001A2306">
      <w:pPr>
        <w:pStyle w:val="NumberedNormal"/>
      </w:pPr>
      <w:r w:rsidRPr="00925811">
        <w:t xml:space="preserve">The effect of this condition is to provide funding for Eligible SIF Projects by means of payments received from the </w:t>
      </w:r>
      <w:r w:rsidR="001A5707">
        <w:t>ISOP</w:t>
      </w:r>
      <w:r w:rsidRPr="00925811">
        <w:t xml:space="preserve"> (as adjusted, where appropriate, by the SIF Funding Return Mechanism) in accordance with the determination process in Part A. </w:t>
      </w:r>
    </w:p>
    <w:p w14:paraId="2E7715EE" w14:textId="77777777" w:rsidR="001A2306" w:rsidRPr="00925811" w:rsidRDefault="001A2306" w:rsidP="001A2306">
      <w:pPr>
        <w:pStyle w:val="NumberedNormal"/>
      </w:pPr>
      <w:r w:rsidRPr="00925811">
        <w:t xml:space="preserve">This condition also establishes the SIF Governance Document. </w:t>
      </w:r>
    </w:p>
    <w:p w14:paraId="29910EF9" w14:textId="77777777" w:rsidR="001A2306" w:rsidRPr="00925811" w:rsidRDefault="001A2306" w:rsidP="001A2306">
      <w:pPr>
        <w:pStyle w:val="Heading3"/>
      </w:pPr>
      <w:r w:rsidRPr="00925811">
        <w:t>Determination of the value of SIF</w:t>
      </w:r>
      <w:r w:rsidRPr="00925811">
        <w:rPr>
          <w:rStyle w:val="Subscript"/>
        </w:rPr>
        <w:t>t</w:t>
      </w:r>
      <w:r w:rsidRPr="00925811">
        <w:t xml:space="preserve">  </w:t>
      </w:r>
    </w:p>
    <w:p w14:paraId="3CF8332F" w14:textId="458D57AC" w:rsidR="001A2306" w:rsidRPr="00925811" w:rsidRDefault="001A2306" w:rsidP="001A2306">
      <w:pPr>
        <w:pStyle w:val="NumberedNormal"/>
      </w:pPr>
      <w:r w:rsidRPr="00925811">
        <w:t>The value of SIF</w:t>
      </w:r>
      <w:r w:rsidRPr="00925811">
        <w:rPr>
          <w:rStyle w:val="Subscript"/>
        </w:rPr>
        <w:t>t</w:t>
      </w:r>
      <w:r w:rsidRPr="00925811">
        <w:t xml:space="preserve"> is SIF Funding less any SIF Funding Return for the Regulatory Year that is to be paid to the licensee by the </w:t>
      </w:r>
      <w:r w:rsidR="001A5707">
        <w:t>ISOP</w:t>
      </w:r>
      <w:r w:rsidRPr="00925811">
        <w:t xml:space="preserve">, or vice versa, in accordance with the direction issued for that purpose by the Authority pursuant to the provisions of </w:t>
      </w:r>
      <w:r w:rsidR="00A21CD7">
        <w:t>c</w:t>
      </w:r>
      <w:r w:rsidRPr="00925811">
        <w:t xml:space="preserve">ondition </w:t>
      </w:r>
      <w:r w:rsidR="00A21CD7">
        <w:t>F2</w:t>
      </w:r>
      <w:r w:rsidRPr="00925811">
        <w:t xml:space="preserve"> (</w:t>
      </w:r>
      <w:r w:rsidR="00A21CD7">
        <w:t>Innovation Funding</w:t>
      </w:r>
      <w:r w:rsidRPr="00925811">
        <w:t xml:space="preserve">) in the </w:t>
      </w:r>
      <w:r w:rsidR="00A21CD7">
        <w:t>Electricity System Operator Licence</w:t>
      </w:r>
      <w:r w:rsidR="00A21CD7" w:rsidRPr="00925811" w:rsidDel="00A21CD7">
        <w:t xml:space="preserve"> </w:t>
      </w:r>
      <w:r w:rsidRPr="00925811">
        <w:t xml:space="preserve">held by the </w:t>
      </w:r>
      <w:r w:rsidR="001A5707">
        <w:t>ISOP</w:t>
      </w:r>
      <w:r w:rsidRPr="00925811">
        <w:t xml:space="preserve">. </w:t>
      </w:r>
    </w:p>
    <w:p w14:paraId="18D06BEA" w14:textId="11FEB1DD" w:rsidR="001A2306" w:rsidRPr="00925811" w:rsidRDefault="001A2306" w:rsidP="001A2306">
      <w:pPr>
        <w:pStyle w:val="NumberedNormal"/>
      </w:pPr>
      <w:r w:rsidRPr="00925811">
        <w:t xml:space="preserve">In each Regulatory Year, in accordance with the SIF Governance Document and the appropriate provisions of the </w:t>
      </w:r>
      <w:r w:rsidR="001A5707">
        <w:t>ISOP</w:t>
      </w:r>
      <w:r w:rsidRPr="00925811">
        <w:t xml:space="preserve">’s </w:t>
      </w:r>
      <w:r w:rsidR="006A2306">
        <w:t>Electricity System Operator</w:t>
      </w:r>
      <w:r w:rsidRPr="00925811">
        <w:t xml:space="preserve"> Licence, the Authority must calculate and then, by direction given to the licensee, specify: </w:t>
      </w:r>
    </w:p>
    <w:p w14:paraId="0EC8C1AF" w14:textId="77777777" w:rsidR="001A2306" w:rsidRPr="00925811" w:rsidRDefault="001A2306" w:rsidP="001A2306">
      <w:pPr>
        <w:pStyle w:val="ListNormal"/>
        <w:tabs>
          <w:tab w:val="num" w:pos="879"/>
        </w:tabs>
      </w:pPr>
      <w:r w:rsidRPr="00925811">
        <w:t>the value of the SIF</w:t>
      </w:r>
      <w:r w:rsidRPr="00925811">
        <w:rPr>
          <w:rStyle w:val="Subscript"/>
        </w:rPr>
        <w:t>t</w:t>
      </w:r>
      <w:r w:rsidRPr="00925811">
        <w:t xml:space="preserve">; </w:t>
      </w:r>
    </w:p>
    <w:p w14:paraId="46BB099A" w14:textId="77777777" w:rsidR="001A2306" w:rsidRPr="00925811" w:rsidRDefault="001A2306" w:rsidP="001A2306">
      <w:pPr>
        <w:pStyle w:val="ListNormal"/>
        <w:tabs>
          <w:tab w:val="num" w:pos="879"/>
        </w:tabs>
      </w:pPr>
      <w:r w:rsidRPr="00925811">
        <w:t xml:space="preserve">how the amount of that term has been calculated, taking account of any SIF Funding Return; and </w:t>
      </w:r>
    </w:p>
    <w:p w14:paraId="106C272C" w14:textId="72FA18EA" w:rsidR="001A2306" w:rsidRPr="00925811" w:rsidRDefault="001A2306" w:rsidP="001A2306">
      <w:pPr>
        <w:pStyle w:val="ListNormal"/>
        <w:tabs>
          <w:tab w:val="num" w:pos="879"/>
        </w:tabs>
      </w:pPr>
      <w:r w:rsidRPr="00925811">
        <w:t xml:space="preserve">the manner in which and the timescale over which the </w:t>
      </w:r>
      <w:r w:rsidR="001A5707">
        <w:t>ISOP</w:t>
      </w:r>
      <w:r w:rsidRPr="00925811">
        <w:t xml:space="preserve"> is required to pay that amount to the licensee or vice versa. </w:t>
      </w:r>
    </w:p>
    <w:p w14:paraId="20278EBD" w14:textId="77777777" w:rsidR="001A2306" w:rsidRPr="00925811" w:rsidRDefault="001A2306" w:rsidP="001A2306">
      <w:pPr>
        <w:pStyle w:val="Heading3"/>
      </w:pPr>
      <w:r w:rsidRPr="00925811">
        <w:t xml:space="preserve">The SIF Funding Return Mechanism </w:t>
      </w:r>
    </w:p>
    <w:p w14:paraId="289BB4A4" w14:textId="77777777" w:rsidR="001A2306" w:rsidRPr="00925811" w:rsidRDefault="001A2306" w:rsidP="001A2306">
      <w:pPr>
        <w:pStyle w:val="NumberedNormal"/>
      </w:pPr>
      <w:r w:rsidRPr="00925811">
        <w:t xml:space="preserve">The Authority may direct how SIF Returned Project Revenues should: </w:t>
      </w:r>
    </w:p>
    <w:p w14:paraId="786DB218" w14:textId="7F9ABA98" w:rsidR="001A2306" w:rsidRPr="00925811" w:rsidRDefault="001A2306" w:rsidP="001A2306">
      <w:pPr>
        <w:pStyle w:val="ListNormal"/>
        <w:tabs>
          <w:tab w:val="num" w:pos="879"/>
        </w:tabs>
      </w:pPr>
      <w:r w:rsidRPr="00925811">
        <w:t xml:space="preserve">be paid to the </w:t>
      </w:r>
      <w:r w:rsidR="001A5707">
        <w:t>ISOP</w:t>
      </w:r>
      <w:r w:rsidRPr="00925811">
        <w:t xml:space="preserve"> through the SIF Funding Return Mechanism; or  </w:t>
      </w:r>
    </w:p>
    <w:p w14:paraId="23563D9A" w14:textId="77777777" w:rsidR="001A2306" w:rsidRPr="00925811" w:rsidRDefault="001A2306" w:rsidP="001A2306">
      <w:pPr>
        <w:pStyle w:val="ListNormal"/>
        <w:tabs>
          <w:tab w:val="num" w:pos="879"/>
        </w:tabs>
      </w:pPr>
      <w:r w:rsidRPr="00925811">
        <w:t xml:space="preserve">where the Authority considers it to be appropriate, retained by the licensee.  </w:t>
      </w:r>
    </w:p>
    <w:p w14:paraId="3E861297" w14:textId="77777777" w:rsidR="001A2306" w:rsidRPr="00925811" w:rsidRDefault="001A2306" w:rsidP="001A2306">
      <w:pPr>
        <w:pStyle w:val="NumberedNormal"/>
      </w:pPr>
      <w:r w:rsidRPr="00925811">
        <w:t xml:space="preserve">In each Regulatory Year, in accordance with the appropriate provisions of the SIF Governance Document, the Authority must calculate and then, by direction given to the licensee, specify: </w:t>
      </w:r>
    </w:p>
    <w:p w14:paraId="3883F5EF" w14:textId="6DF56781" w:rsidR="001A2306" w:rsidRPr="00925811" w:rsidRDefault="001A2306" w:rsidP="001A2306">
      <w:pPr>
        <w:pStyle w:val="ListNormal"/>
        <w:tabs>
          <w:tab w:val="num" w:pos="879"/>
        </w:tabs>
      </w:pPr>
      <w:r w:rsidRPr="00925811">
        <w:t xml:space="preserve">the amount of any SIF Funding Return that the licensee must pay to the </w:t>
      </w:r>
      <w:r w:rsidR="001A5707">
        <w:t>ISOP</w:t>
      </w:r>
      <w:r w:rsidRPr="00925811">
        <w:t xml:space="preserve">; and  </w:t>
      </w:r>
    </w:p>
    <w:p w14:paraId="397EABD0" w14:textId="77777777" w:rsidR="001A2306" w:rsidRPr="00925811" w:rsidRDefault="001A2306" w:rsidP="001A2306">
      <w:pPr>
        <w:pStyle w:val="ListNormal"/>
        <w:tabs>
          <w:tab w:val="num" w:pos="879"/>
        </w:tabs>
      </w:pPr>
      <w:r w:rsidRPr="00925811">
        <w:t xml:space="preserve">the manner in which and the timescale over which that amount is to be paid.  </w:t>
      </w:r>
    </w:p>
    <w:p w14:paraId="4B922A2C" w14:textId="77777777" w:rsidR="001A2306" w:rsidRPr="00925811" w:rsidRDefault="001A2306" w:rsidP="001A2306">
      <w:pPr>
        <w:pStyle w:val="NumberedNormal"/>
      </w:pPr>
      <w:r w:rsidRPr="00925811">
        <w:t xml:space="preserve">The licensee must comply with any direction that is issued by the Authority under paragraph 9.9.7. </w:t>
      </w:r>
    </w:p>
    <w:p w14:paraId="4168AB22" w14:textId="77777777" w:rsidR="001A2306" w:rsidRPr="00925811" w:rsidRDefault="001A2306" w:rsidP="001A2306">
      <w:pPr>
        <w:pStyle w:val="Heading3"/>
      </w:pPr>
      <w:r w:rsidRPr="00925811">
        <w:t xml:space="preserve">The SIF Governance Document  </w:t>
      </w:r>
    </w:p>
    <w:p w14:paraId="677A0653" w14:textId="77777777" w:rsidR="001A2306" w:rsidRPr="00925811" w:rsidRDefault="001A2306" w:rsidP="001A2306">
      <w:pPr>
        <w:pStyle w:val="NumberedNormal"/>
      </w:pPr>
      <w:r w:rsidRPr="00925811">
        <w:t xml:space="preserve">The licensee must comply with the SIF Governance Document when acting in relation to the SIF. </w:t>
      </w:r>
    </w:p>
    <w:p w14:paraId="4F518939" w14:textId="77777777" w:rsidR="001A2306" w:rsidRPr="00925811" w:rsidRDefault="001A2306" w:rsidP="001A2306">
      <w:pPr>
        <w:pStyle w:val="NumberedNormal"/>
      </w:pPr>
      <w:r w:rsidRPr="00925811">
        <w:t xml:space="preserve">The SIF Governance Document may make provision about the regulation, governance and administration of the SIF, including: </w:t>
      </w:r>
    </w:p>
    <w:p w14:paraId="060A3F34" w14:textId="77777777" w:rsidR="001A2306" w:rsidRPr="00925811" w:rsidRDefault="001A2306" w:rsidP="001A2306">
      <w:pPr>
        <w:pStyle w:val="ListNormal"/>
        <w:tabs>
          <w:tab w:val="num" w:pos="879"/>
        </w:tabs>
      </w:pPr>
      <w:r w:rsidRPr="00925811">
        <w:t xml:space="preserve">the eligibility criteria to be applied by, and information to be provided to, the Authority in relation to the assessment and approval of proposed SIF projects; </w:t>
      </w:r>
    </w:p>
    <w:p w14:paraId="52276C28" w14:textId="77777777" w:rsidR="001A2306" w:rsidRPr="00925811" w:rsidRDefault="001A2306" w:rsidP="001A2306">
      <w:pPr>
        <w:pStyle w:val="ListNormal"/>
        <w:tabs>
          <w:tab w:val="num" w:pos="879"/>
        </w:tabs>
      </w:pPr>
      <w:r w:rsidRPr="00925811">
        <w:t xml:space="preserve">the evaluation criteria against which the funding of such proposed SIF projects will be assessed and approved; </w:t>
      </w:r>
    </w:p>
    <w:p w14:paraId="4D6D1232" w14:textId="77777777" w:rsidR="001A2306" w:rsidRPr="00925811" w:rsidRDefault="001A2306" w:rsidP="001A2306">
      <w:pPr>
        <w:pStyle w:val="ListNormal"/>
        <w:tabs>
          <w:tab w:val="num" w:pos="879"/>
        </w:tabs>
      </w:pPr>
      <w:r w:rsidRPr="00925811">
        <w:t xml:space="preserve">the process and procedures that will be in place for the assessment, approval, and financing of Eligible SIF Projects, including the SIF Funding Mechanism and SIF Funding Return Mechanism; </w:t>
      </w:r>
    </w:p>
    <w:p w14:paraId="6C5FF5EE" w14:textId="5D3D896F" w:rsidR="001A2306" w:rsidRPr="00925811" w:rsidRDefault="001A2306" w:rsidP="001A2306">
      <w:pPr>
        <w:pStyle w:val="ListNormal"/>
        <w:tabs>
          <w:tab w:val="num" w:pos="879"/>
        </w:tabs>
      </w:pPr>
      <w:r w:rsidRPr="00925811">
        <w:t>arrangements to ensure that relevant matters the licensee learned from the implementation of Eligible SIF Projects can be captured and disseminated by the licensee to other licensees including Electricity Distributors</w:t>
      </w:r>
      <w:r w:rsidR="008C45A5">
        <w:t>, the ISOP,</w:t>
      </w:r>
      <w:r w:rsidRPr="00925811">
        <w:t xml:space="preserve"> and Transmission Licensees; </w:t>
      </w:r>
    </w:p>
    <w:p w14:paraId="386AAFA3" w14:textId="77777777" w:rsidR="001A2306" w:rsidRPr="00925811" w:rsidRDefault="001A2306" w:rsidP="001A2306">
      <w:pPr>
        <w:pStyle w:val="ListNormal"/>
        <w:tabs>
          <w:tab w:val="num" w:pos="879"/>
        </w:tabs>
      </w:pPr>
      <w:r w:rsidRPr="00925811">
        <w:t xml:space="preserve">the nature of the reporting obligations in respect of such Eligible SIF Projects, which may include reporting in respect of the funding and the completion of such projects, as well as reporting on compliance with this condition and the provisions of the SIF Governance Document; and </w:t>
      </w:r>
    </w:p>
    <w:p w14:paraId="6FE0C393" w14:textId="77777777" w:rsidR="001A2306" w:rsidRPr="00925811" w:rsidRDefault="001A2306" w:rsidP="001A2306">
      <w:pPr>
        <w:pStyle w:val="ListNormal"/>
        <w:tabs>
          <w:tab w:val="num" w:pos="879"/>
        </w:tabs>
      </w:pPr>
      <w:r w:rsidRPr="00925811">
        <w:t xml:space="preserve">arrangements relating to the treatment of intellectual property rights including SIF Returned Royalty Income in respect of Eligible SIF Projects. </w:t>
      </w:r>
    </w:p>
    <w:p w14:paraId="1CBBC38F" w14:textId="77777777" w:rsidR="001A2306" w:rsidRPr="00925811" w:rsidRDefault="001A2306" w:rsidP="001A2306">
      <w:pPr>
        <w:pStyle w:val="NumberedNormal"/>
      </w:pPr>
      <w:r w:rsidRPr="00925811">
        <w:t xml:space="preserve">The procedure for issuing and amending the SIF Governance Document is set out in Special Condition 1.3 (Common procedure). </w:t>
      </w:r>
    </w:p>
    <w:p w14:paraId="6A4A00D1" w14:textId="77777777" w:rsidR="001A2306" w:rsidRPr="00925811" w:rsidRDefault="001A2306" w:rsidP="001A2306">
      <w:pPr>
        <w:pStyle w:val="Heading2"/>
      </w:pPr>
      <w:bookmarkStart w:id="389" w:name="_Toc115345250"/>
      <w:bookmarkStart w:id="390" w:name="_Toc121736167"/>
      <w:bookmarkStart w:id="391" w:name="_Toc126074452"/>
      <w:r w:rsidRPr="00925811">
        <w:t>Margins on licensee’s Connection Activities</w:t>
      </w:r>
      <w:bookmarkEnd w:id="389"/>
      <w:bookmarkEnd w:id="390"/>
      <w:bookmarkEnd w:id="391"/>
      <w:r w:rsidRPr="00925811">
        <w:t xml:space="preserve">  </w:t>
      </w:r>
    </w:p>
    <w:p w14:paraId="340E30C9" w14:textId="77777777" w:rsidR="001A2306" w:rsidRPr="00925811" w:rsidRDefault="001A2306" w:rsidP="001A2306">
      <w:pPr>
        <w:pStyle w:val="Heading3nonumbering"/>
      </w:pPr>
      <w:r w:rsidRPr="00925811">
        <w:t xml:space="preserve">Introduction </w:t>
      </w:r>
    </w:p>
    <w:p w14:paraId="1F726736" w14:textId="77777777" w:rsidR="001A2306" w:rsidRPr="00925811" w:rsidRDefault="001A2306" w:rsidP="001A2306">
      <w:pPr>
        <w:pStyle w:val="NumberedNormal"/>
      </w:pPr>
      <w:r w:rsidRPr="00925811">
        <w:t xml:space="preserve">The purpose of this condition is to set out the charging arrangements for the licensee relating to any Connection Activities. </w:t>
      </w:r>
    </w:p>
    <w:p w14:paraId="02EE5471" w14:textId="77777777" w:rsidR="001A2306" w:rsidRPr="00925811" w:rsidRDefault="001A2306" w:rsidP="001A2306">
      <w:pPr>
        <w:pStyle w:val="NumberedNormal"/>
      </w:pPr>
      <w:r w:rsidRPr="00925811">
        <w:t xml:space="preserve">The effect of this condition is to: </w:t>
      </w:r>
    </w:p>
    <w:p w14:paraId="0C2A3404" w14:textId="77777777" w:rsidR="001A2306" w:rsidRPr="00925811" w:rsidRDefault="001A2306" w:rsidP="001A2306">
      <w:pPr>
        <w:pStyle w:val="ListNormal"/>
        <w:tabs>
          <w:tab w:val="num" w:pos="879"/>
        </w:tabs>
      </w:pPr>
      <w:r w:rsidRPr="00925811">
        <w:t xml:space="preserve">prohibit the licensee from charging a Margin in a Connection Charge that relates to any of its Connection Activities in an Excluded Market Segment of the Local Connections Market; </w:t>
      </w:r>
    </w:p>
    <w:p w14:paraId="4A1A4370" w14:textId="77777777" w:rsidR="001A2306" w:rsidRPr="00925811" w:rsidRDefault="001A2306" w:rsidP="001A2306">
      <w:pPr>
        <w:pStyle w:val="ListNormal"/>
        <w:tabs>
          <w:tab w:val="num" w:pos="879"/>
        </w:tabs>
      </w:pPr>
      <w:r w:rsidRPr="00925811">
        <w:t xml:space="preserve">provide for the level of Margin that a licensee may charge in a Connection Charge that relates to any of its Connection Activities in Relevant Market Segments of the Local Connections Market where the Authority has determined that there is not effective competition;  </w:t>
      </w:r>
    </w:p>
    <w:p w14:paraId="6C9A032E" w14:textId="77777777" w:rsidR="001A2306" w:rsidRPr="00925811" w:rsidRDefault="001A2306" w:rsidP="001A2306">
      <w:pPr>
        <w:pStyle w:val="ListNormal"/>
        <w:tabs>
          <w:tab w:val="num" w:pos="879"/>
        </w:tabs>
      </w:pPr>
      <w:r w:rsidRPr="00925811">
        <w:t xml:space="preserve">except where the Authority directs otherwise, permit the licensee to charge an Unregulated Margin in a Connection Charge that relates to any of its Connection Activities in Relevant Market Segments of the Local Connections Market where the Authority has determined that there is effective competition; and  </w:t>
      </w:r>
    </w:p>
    <w:p w14:paraId="6B78F504" w14:textId="77777777" w:rsidR="001A2306" w:rsidRPr="00925811" w:rsidRDefault="001A2306" w:rsidP="001A2306">
      <w:pPr>
        <w:pStyle w:val="ListNormal"/>
        <w:tabs>
          <w:tab w:val="num" w:pos="879"/>
        </w:tabs>
      </w:pPr>
      <w:r w:rsidRPr="00925811">
        <w:t xml:space="preserve">provide a mechanism for the Authority to direct the licensee to repay such part of the Margin charged in a Connection Charge that relates to any of its Connection Activities.  </w:t>
      </w:r>
    </w:p>
    <w:p w14:paraId="1A5C9DA8" w14:textId="77777777" w:rsidR="001A2306" w:rsidRPr="00925811" w:rsidRDefault="001A2306" w:rsidP="001A2306">
      <w:pPr>
        <w:pStyle w:val="NumberedNormal"/>
      </w:pPr>
      <w:r w:rsidRPr="00925811">
        <w:t xml:space="preserve">Part D sets out the Relevant Market Segments for the purposes of this condition. </w:t>
      </w:r>
    </w:p>
    <w:p w14:paraId="6E18EB9A" w14:textId="77777777" w:rsidR="001A2306" w:rsidRPr="00925811" w:rsidRDefault="001A2306" w:rsidP="001A2306">
      <w:pPr>
        <w:pStyle w:val="Heading3"/>
      </w:pPr>
      <w:r w:rsidRPr="00925811">
        <w:t xml:space="preserve">Margins on Excluded Market Segments  </w:t>
      </w:r>
    </w:p>
    <w:p w14:paraId="4D136E47" w14:textId="77777777" w:rsidR="001A2306" w:rsidRPr="00925811" w:rsidRDefault="001A2306" w:rsidP="001A2306">
      <w:pPr>
        <w:pStyle w:val="NumberedNormal"/>
      </w:pPr>
      <w:r w:rsidRPr="00925811">
        <w:t xml:space="preserve">The licensee must not charge a Margin in a Connection Charge that relates to any of its Connection Activities in an Excluded Market Segment of the Local Connections Market.  </w:t>
      </w:r>
    </w:p>
    <w:p w14:paraId="7D7A7307" w14:textId="77777777" w:rsidR="001A2306" w:rsidRPr="00925811" w:rsidRDefault="001A2306" w:rsidP="001A2306">
      <w:pPr>
        <w:pStyle w:val="Heading3"/>
      </w:pPr>
      <w:r w:rsidRPr="00925811">
        <w:t xml:space="preserve">Margins on Relevant Market Segments </w:t>
      </w:r>
    </w:p>
    <w:p w14:paraId="5D9BE08E" w14:textId="77777777" w:rsidR="001A2306" w:rsidRPr="00925811" w:rsidRDefault="001A2306" w:rsidP="001A2306">
      <w:pPr>
        <w:pStyle w:val="NumberedNormal"/>
      </w:pPr>
      <w:r w:rsidRPr="00925811">
        <w:t xml:space="preserve">This Part is subject to the provisions of Part C. </w:t>
      </w:r>
    </w:p>
    <w:p w14:paraId="4002A218" w14:textId="77777777" w:rsidR="001A2306" w:rsidRPr="00925811" w:rsidRDefault="001A2306" w:rsidP="001A2306">
      <w:pPr>
        <w:pStyle w:val="NumberedNormal"/>
      </w:pPr>
      <w:r w:rsidRPr="00925811">
        <w:t xml:space="preserve">Unless directed to do otherwise by the Authority, the licensee must charge a Margin of four per cent in a Connection Charge that relates to any of its Connection Activities in a Relevant Market Segment of the Local Connections Market where the Authority has determined that there is not effective competition. </w:t>
      </w:r>
    </w:p>
    <w:p w14:paraId="40114BE2" w14:textId="77777777" w:rsidR="001A2306" w:rsidRPr="00925811" w:rsidRDefault="001A2306" w:rsidP="001A2306">
      <w:pPr>
        <w:pStyle w:val="NumberedNormal"/>
      </w:pPr>
      <w:r w:rsidRPr="00925811">
        <w:t xml:space="preserve">The licensee may charge an Unregulated Margin in a Connection Charge that relates to any of its Connection Activities in Relevant Market Segment of the Local Connections Market where the Authority has determined that there is effective competition.  </w:t>
      </w:r>
    </w:p>
    <w:p w14:paraId="7298FCC8" w14:textId="77777777" w:rsidR="001A2306" w:rsidRPr="00925811" w:rsidRDefault="001A2306" w:rsidP="001A2306">
      <w:pPr>
        <w:pStyle w:val="Heading3"/>
      </w:pPr>
      <w:r w:rsidRPr="00925811">
        <w:t xml:space="preserve">Provisions where the Legal Requirements Test is not satisfied   </w:t>
      </w:r>
    </w:p>
    <w:p w14:paraId="72268322" w14:textId="77777777" w:rsidR="001A2306" w:rsidRPr="00925811" w:rsidRDefault="001A2306" w:rsidP="001A2306">
      <w:pPr>
        <w:pStyle w:val="NumberedNormal"/>
      </w:pPr>
      <w:r w:rsidRPr="00925811">
        <w:t xml:space="preserve">Where the Authority at any time determines that the Legal Requirements Test is not satisfied, it may: </w:t>
      </w:r>
    </w:p>
    <w:p w14:paraId="4A81A091" w14:textId="77777777" w:rsidR="001A2306" w:rsidRPr="00925811" w:rsidRDefault="001A2306" w:rsidP="001A2306">
      <w:pPr>
        <w:pStyle w:val="ListNormal"/>
        <w:tabs>
          <w:tab w:val="num" w:pos="879"/>
        </w:tabs>
      </w:pPr>
      <w:r w:rsidRPr="00925811">
        <w:t xml:space="preserve">issue a direction specifying the level of Margin that the licensee must charge in a Connection Charge that relates to any of its Connection Activities in Relevant Market Segments of the Local Connections Market in such cases and until such time as are specified in or determined under the direction; and  </w:t>
      </w:r>
    </w:p>
    <w:p w14:paraId="69F9C632" w14:textId="77777777" w:rsidR="001A2306" w:rsidRPr="00925811" w:rsidRDefault="001A2306" w:rsidP="001A2306">
      <w:pPr>
        <w:pStyle w:val="ListNormal"/>
        <w:tabs>
          <w:tab w:val="num" w:pos="879"/>
        </w:tabs>
      </w:pPr>
      <w:r w:rsidRPr="00925811">
        <w:t>issue to the licensee a Clawback Direction in accordance with paragraphs 9.10.9 to 9.10.16.</w:t>
      </w:r>
    </w:p>
    <w:p w14:paraId="2E355F1B" w14:textId="77777777" w:rsidR="001A2306" w:rsidRPr="00925811" w:rsidRDefault="001A2306" w:rsidP="001A2306">
      <w:pPr>
        <w:pStyle w:val="NumberedNormal"/>
      </w:pPr>
      <w:r w:rsidRPr="00925811">
        <w:t xml:space="preserve">A Clawback Direction must specify: </w:t>
      </w:r>
    </w:p>
    <w:p w14:paraId="508E5AB6" w14:textId="77777777" w:rsidR="001A2306" w:rsidRPr="00925811" w:rsidRDefault="001A2306" w:rsidP="001A2306">
      <w:pPr>
        <w:pStyle w:val="ListNormal"/>
        <w:tabs>
          <w:tab w:val="num" w:pos="879"/>
        </w:tabs>
      </w:pPr>
      <w:r w:rsidRPr="00925811">
        <w:t xml:space="preserve">the period of time to which it relates; and </w:t>
      </w:r>
    </w:p>
    <w:p w14:paraId="003AD209" w14:textId="77777777" w:rsidR="001A2306" w:rsidRPr="00925811" w:rsidRDefault="001A2306" w:rsidP="001A2306">
      <w:pPr>
        <w:pStyle w:val="ListNormal"/>
        <w:tabs>
          <w:tab w:val="num" w:pos="879"/>
        </w:tabs>
      </w:pPr>
      <w:r w:rsidRPr="00925811">
        <w:t xml:space="preserve"> the proportion of the Margin that the Authority requires the licensee to repay, which should be limited to the difference (which may not be less than zero) between the Unregulated Margin and the level of Margin specified by the Authority in the Clawback Direction. </w:t>
      </w:r>
    </w:p>
    <w:p w14:paraId="6B98558B" w14:textId="77777777" w:rsidR="001A2306" w:rsidRPr="00925811" w:rsidRDefault="001A2306" w:rsidP="001A2306">
      <w:pPr>
        <w:pStyle w:val="NumberedNormal"/>
      </w:pPr>
      <w:r w:rsidRPr="00925811">
        <w:t xml:space="preserve">The period of time referred to in paragraph 9.10.9(a) may not commence earlier than the date that the Authority determines to be the earliest date on which the Legal Requirements Test was not satisfied. </w:t>
      </w:r>
    </w:p>
    <w:p w14:paraId="4E16B121" w14:textId="77777777" w:rsidR="001A2306" w:rsidRPr="00925811" w:rsidRDefault="001A2306" w:rsidP="001A2306">
      <w:pPr>
        <w:pStyle w:val="NumberedNormal"/>
      </w:pPr>
      <w:r w:rsidRPr="00925811">
        <w:t xml:space="preserve">For the purposes of a Clawback Direction, a Margin is treated as having been charged during a period of time if it: </w:t>
      </w:r>
    </w:p>
    <w:p w14:paraId="57961BF9" w14:textId="77777777" w:rsidR="001A2306" w:rsidRPr="00925811" w:rsidRDefault="001A2306" w:rsidP="001A2306">
      <w:pPr>
        <w:pStyle w:val="ListNormal"/>
        <w:tabs>
          <w:tab w:val="num" w:pos="879"/>
        </w:tabs>
      </w:pPr>
      <w:r w:rsidRPr="00925811">
        <w:t xml:space="preserve">became due to the licensee under a connection agreement entered into during that period; and </w:t>
      </w:r>
    </w:p>
    <w:p w14:paraId="34BC0942" w14:textId="77777777" w:rsidR="001A2306" w:rsidRPr="00925811" w:rsidRDefault="001A2306" w:rsidP="001A2306">
      <w:pPr>
        <w:pStyle w:val="ListNormal"/>
        <w:tabs>
          <w:tab w:val="num" w:pos="879"/>
        </w:tabs>
      </w:pPr>
      <w:r w:rsidRPr="00925811">
        <w:t xml:space="preserve">was paid to and received by the licensee under that agreement. </w:t>
      </w:r>
    </w:p>
    <w:p w14:paraId="2CBBEEBC" w14:textId="77777777" w:rsidR="001A2306" w:rsidRPr="00925811" w:rsidRDefault="001A2306" w:rsidP="001A2306">
      <w:pPr>
        <w:pStyle w:val="NumberedNormal"/>
      </w:pPr>
      <w:r w:rsidRPr="00925811">
        <w:t xml:space="preserve">Where a Clawback Direction is issued the licensee must take all reasonable steps to: </w:t>
      </w:r>
    </w:p>
    <w:p w14:paraId="40C28042" w14:textId="77777777" w:rsidR="001A2306" w:rsidRPr="00925811" w:rsidRDefault="001A2306" w:rsidP="001A2306">
      <w:pPr>
        <w:pStyle w:val="ListNormal"/>
        <w:tabs>
          <w:tab w:val="num" w:pos="879"/>
        </w:tabs>
      </w:pPr>
      <w:r w:rsidRPr="00925811">
        <w:t xml:space="preserve">identify all those persons who were charged the Margin to which the Clawback Direction relates; and </w:t>
      </w:r>
    </w:p>
    <w:p w14:paraId="00BF3547" w14:textId="77777777" w:rsidR="001A2306" w:rsidRPr="00925811" w:rsidRDefault="001A2306" w:rsidP="001A2306">
      <w:pPr>
        <w:pStyle w:val="ListNormal"/>
        <w:tabs>
          <w:tab w:val="num" w:pos="879"/>
        </w:tabs>
      </w:pPr>
      <w:r w:rsidRPr="00925811">
        <w:t xml:space="preserve">repay to each such person, as soon as is practicable, a sum equivalent to the proportion of the Margin that that person paid to the licensee. </w:t>
      </w:r>
    </w:p>
    <w:p w14:paraId="426B9B57" w14:textId="77777777" w:rsidR="001A2306" w:rsidRPr="00925811" w:rsidRDefault="001A2306" w:rsidP="001A2306">
      <w:pPr>
        <w:pStyle w:val="NumberedNormal"/>
      </w:pPr>
      <w:r w:rsidRPr="00925811">
        <w:t>Where, within one year of the date of the Clawback Direction and despite having taken all reasonable steps to do so, the licensee has been unable to repay any sums under paragraph 9.10.12, it must notify the Authority of the aggregate amount of the sums remaining unpaid.</w:t>
      </w:r>
    </w:p>
    <w:p w14:paraId="35333B70" w14:textId="77777777" w:rsidR="001A2306" w:rsidRPr="00925811" w:rsidRDefault="001A2306" w:rsidP="001A2306">
      <w:pPr>
        <w:pStyle w:val="NumberedNormal"/>
      </w:pPr>
      <w:r w:rsidRPr="00925811">
        <w:t>The aggregate amount notified to the Authority constitutes the value of the AUM</w:t>
      </w:r>
      <w:r w:rsidRPr="00925811">
        <w:rPr>
          <w:rStyle w:val="Subscript"/>
        </w:rPr>
        <w:t>t</w:t>
      </w:r>
      <w:r w:rsidRPr="00925811">
        <w:t xml:space="preserve"> term for the purposes of Special Condition 5.1 (Total other revenue allowances).</w:t>
      </w:r>
    </w:p>
    <w:p w14:paraId="097C0D09" w14:textId="77777777" w:rsidR="001A2306" w:rsidRPr="00925811" w:rsidRDefault="001A2306" w:rsidP="001A2306">
      <w:pPr>
        <w:pStyle w:val="NumberedNormal"/>
      </w:pPr>
      <w:r w:rsidRPr="00925811">
        <w:t xml:space="preserve">Where a Margin became due to the licensee under a connection agreement entered into during a period of time specified in a Clawback Direction, but has not been paid to and received by the licensee at the date of the direction, the licensee must waive its right to recover such proportion of that Margin as is specified in the Clawback Direction. </w:t>
      </w:r>
    </w:p>
    <w:p w14:paraId="770CC179" w14:textId="77777777" w:rsidR="001A2306" w:rsidRPr="00925811" w:rsidRDefault="001A2306" w:rsidP="001A2306">
      <w:pPr>
        <w:pStyle w:val="NumberedNormal"/>
      </w:pPr>
      <w:r w:rsidRPr="00925811">
        <w:t xml:space="preserve">Before issuing a direction under this Part, the Authority must send to the licensee and publish on the Authority's Website: </w:t>
      </w:r>
    </w:p>
    <w:p w14:paraId="3F67296E" w14:textId="77777777" w:rsidR="001A2306" w:rsidRPr="00925811" w:rsidRDefault="001A2306" w:rsidP="001A2306">
      <w:pPr>
        <w:pStyle w:val="ListNormal"/>
        <w:tabs>
          <w:tab w:val="num" w:pos="879"/>
        </w:tabs>
      </w:pPr>
      <w:r w:rsidRPr="00925811">
        <w:t xml:space="preserve">the text of the proposed direction; </w:t>
      </w:r>
    </w:p>
    <w:p w14:paraId="73AD3F25" w14:textId="77777777" w:rsidR="001A2306" w:rsidRPr="00925811" w:rsidRDefault="001A2306" w:rsidP="001A2306">
      <w:pPr>
        <w:pStyle w:val="ListNormal"/>
        <w:tabs>
          <w:tab w:val="num" w:pos="879"/>
        </w:tabs>
      </w:pPr>
      <w:r w:rsidRPr="00925811">
        <w:t xml:space="preserve">the date on which the Authority intends the proposed direction to come into effect;  </w:t>
      </w:r>
    </w:p>
    <w:p w14:paraId="585C54A4" w14:textId="77777777" w:rsidR="001A2306" w:rsidRPr="00925811" w:rsidRDefault="001A2306" w:rsidP="001A2306">
      <w:pPr>
        <w:pStyle w:val="ListNormal"/>
        <w:tabs>
          <w:tab w:val="num" w:pos="879"/>
        </w:tabs>
      </w:pPr>
      <w:r w:rsidRPr="00925811">
        <w:t xml:space="preserve">the reasons why it proposes to issue the direction; and </w:t>
      </w:r>
    </w:p>
    <w:p w14:paraId="69280E7D" w14:textId="77777777" w:rsidR="001A2306" w:rsidRPr="00925811" w:rsidRDefault="001A2306" w:rsidP="001A2306">
      <w:pPr>
        <w:pStyle w:val="ListNormal"/>
        <w:tabs>
          <w:tab w:val="num" w:pos="879"/>
        </w:tabs>
      </w:pPr>
      <w:r w:rsidRPr="00925811">
        <w:t xml:space="preserve">a period during which representations may be made on the proposed direction, which must not be less than 28 days. </w:t>
      </w:r>
    </w:p>
    <w:p w14:paraId="40C0B55D" w14:textId="77777777" w:rsidR="001A2306" w:rsidRPr="00925811" w:rsidRDefault="001A2306" w:rsidP="001A2306">
      <w:pPr>
        <w:pStyle w:val="Heading3"/>
      </w:pPr>
      <w:r w:rsidRPr="00925811">
        <w:t xml:space="preserve">Local Connections Market Segments  </w:t>
      </w:r>
    </w:p>
    <w:p w14:paraId="3BFA9677" w14:textId="77777777" w:rsidR="001A2306" w:rsidRPr="00925811" w:rsidRDefault="001A2306" w:rsidP="001A2306">
      <w:pPr>
        <w:pStyle w:val="NumberedNormal"/>
      </w:pPr>
      <w:r w:rsidRPr="00925811">
        <w:t xml:space="preserve">In respect of Metered premises owned or occupied by Demand Customers, the following are Relevant Market Segments: </w:t>
      </w:r>
    </w:p>
    <w:p w14:paraId="176B195E" w14:textId="77777777" w:rsidR="001A2306" w:rsidRPr="00925811" w:rsidRDefault="001A2306" w:rsidP="001A2306">
      <w:pPr>
        <w:pStyle w:val="ListNormal"/>
        <w:tabs>
          <w:tab w:val="num" w:pos="879"/>
        </w:tabs>
      </w:pPr>
      <w:r w:rsidRPr="00925811">
        <w:t xml:space="preserve">Low Voltage work: low voltage Connection Activities involving only Low Voltage work, other than in respect of Excluded Market Segments;  </w:t>
      </w:r>
    </w:p>
    <w:p w14:paraId="02B8DF3A" w14:textId="77777777" w:rsidR="001A2306" w:rsidRPr="00925811" w:rsidRDefault="001A2306" w:rsidP="001A2306">
      <w:pPr>
        <w:pStyle w:val="ListNormal"/>
        <w:tabs>
          <w:tab w:val="num" w:pos="879"/>
        </w:tabs>
      </w:pPr>
      <w:r w:rsidRPr="00925811">
        <w:t xml:space="preserve">high voltage work: Low Voltage or high voltage Connection Activities involving high voltage work, including where that work is required in respect of Connection Activities within an Excluded Market Segment; </w:t>
      </w:r>
    </w:p>
    <w:p w14:paraId="095870C4" w14:textId="77777777" w:rsidR="001A2306" w:rsidRPr="00925811" w:rsidRDefault="001A2306" w:rsidP="001A2306">
      <w:pPr>
        <w:pStyle w:val="ListNormal"/>
        <w:tabs>
          <w:tab w:val="num" w:pos="879"/>
        </w:tabs>
      </w:pPr>
      <w:r w:rsidRPr="00925811">
        <w:t xml:space="preserve">high voltage and extra high voltage work: Low Voltage or high voltage Connection Activities involving extra high voltage work; and </w:t>
      </w:r>
    </w:p>
    <w:p w14:paraId="20EAC7A1" w14:textId="77777777" w:rsidR="001A2306" w:rsidRPr="00925811" w:rsidRDefault="001A2306" w:rsidP="001A2306">
      <w:pPr>
        <w:pStyle w:val="ListNormal"/>
        <w:tabs>
          <w:tab w:val="num" w:pos="879"/>
        </w:tabs>
      </w:pPr>
      <w:r w:rsidRPr="00925811">
        <w:t xml:space="preserve">extra high voltage work and above: extra high voltage work and 132kV Connection Activities. </w:t>
      </w:r>
    </w:p>
    <w:p w14:paraId="69F92D57" w14:textId="77777777" w:rsidR="001A2306" w:rsidRPr="00925811" w:rsidRDefault="001A2306" w:rsidP="001A2306">
      <w:pPr>
        <w:pStyle w:val="NumberedNormal"/>
      </w:pPr>
      <w:r w:rsidRPr="00925811">
        <w:t xml:space="preserve">In respect of Metered premises in which the connection involves the connection of Distributed Generation, the following are Relevant Market Segments: </w:t>
      </w:r>
    </w:p>
    <w:p w14:paraId="174D469A" w14:textId="77777777" w:rsidR="001A2306" w:rsidRPr="00925811" w:rsidRDefault="001A2306" w:rsidP="001A2306">
      <w:pPr>
        <w:pStyle w:val="ListNormal"/>
        <w:tabs>
          <w:tab w:val="num" w:pos="879"/>
        </w:tabs>
      </w:pPr>
      <w:r w:rsidRPr="00925811">
        <w:t xml:space="preserve">Low Voltage work: Low Voltage Connection Activities involving only Low Voltage work; and  </w:t>
      </w:r>
    </w:p>
    <w:p w14:paraId="0A9A319A" w14:textId="77777777" w:rsidR="001A2306" w:rsidRPr="00925811" w:rsidRDefault="001A2306" w:rsidP="001A2306">
      <w:pPr>
        <w:pStyle w:val="ListNormal"/>
        <w:tabs>
          <w:tab w:val="num" w:pos="879"/>
        </w:tabs>
      </w:pPr>
      <w:r w:rsidRPr="00925811">
        <w:t xml:space="preserve">high voltage and extra high voltage work: any Connection Activities involving work at high voltage or above.  </w:t>
      </w:r>
    </w:p>
    <w:p w14:paraId="586DA880" w14:textId="77777777" w:rsidR="001A2306" w:rsidRPr="00925811" w:rsidRDefault="001A2306" w:rsidP="001A2306">
      <w:pPr>
        <w:pStyle w:val="NumberedNormal"/>
      </w:pPr>
      <w:r w:rsidRPr="00925811">
        <w:t xml:space="preserve">In respect of Unmetered premises, the following are Relevant Market Segments: </w:t>
      </w:r>
    </w:p>
    <w:p w14:paraId="01E62240" w14:textId="77777777" w:rsidR="001A2306" w:rsidRPr="00925811" w:rsidRDefault="001A2306" w:rsidP="001A2306">
      <w:pPr>
        <w:pStyle w:val="ListNormal"/>
        <w:tabs>
          <w:tab w:val="num" w:pos="879"/>
        </w:tabs>
      </w:pPr>
      <w:r w:rsidRPr="00925811">
        <w:t xml:space="preserve">local authority work: new Connection Activities in respect of local authority premises;  </w:t>
      </w:r>
    </w:p>
    <w:p w14:paraId="74BCAC5E" w14:textId="77777777" w:rsidR="001A2306" w:rsidRPr="00925811" w:rsidRDefault="001A2306" w:rsidP="001A2306">
      <w:pPr>
        <w:pStyle w:val="ListNormal"/>
        <w:tabs>
          <w:tab w:val="num" w:pos="879"/>
        </w:tabs>
      </w:pPr>
      <w:r w:rsidRPr="00925811">
        <w:t>private finance initiative work: new Connection Activities under private finance initiatives; and</w:t>
      </w:r>
    </w:p>
    <w:p w14:paraId="052D780F" w14:textId="77777777" w:rsidR="001A2306" w:rsidRPr="00925811" w:rsidRDefault="001A2306" w:rsidP="001A2306">
      <w:pPr>
        <w:pStyle w:val="ListNormal"/>
        <w:tabs>
          <w:tab w:val="num" w:pos="879"/>
        </w:tabs>
      </w:pPr>
      <w:r w:rsidRPr="00925811">
        <w:t xml:space="preserve">other work: all other non-local authority and non-private finance initiative Unmetered connections work. </w:t>
      </w:r>
    </w:p>
    <w:p w14:paraId="3C637CD7" w14:textId="77777777" w:rsidR="001A2306" w:rsidRPr="00925811" w:rsidRDefault="001A2306" w:rsidP="001A2306">
      <w:pPr>
        <w:pStyle w:val="Heading3"/>
      </w:pPr>
      <w:r w:rsidRPr="00925811">
        <w:t xml:space="preserve">Excluded Relevant Market Segments </w:t>
      </w:r>
    </w:p>
    <w:p w14:paraId="4FB91015" w14:textId="77777777" w:rsidR="001A2306" w:rsidRPr="00925811" w:rsidRDefault="001A2306" w:rsidP="001A2306">
      <w:pPr>
        <w:pStyle w:val="NumberedNormal"/>
      </w:pPr>
      <w:r w:rsidRPr="00925811">
        <w:t xml:space="preserve">For the purposes of this condition, the Excluded Market Segment comprises the following market segments relating to Metered premises that are owned or occupied by Demand Customers:  </w:t>
      </w:r>
    </w:p>
    <w:p w14:paraId="09AAD684" w14:textId="77777777" w:rsidR="001A2306" w:rsidRPr="00925811" w:rsidRDefault="001A2306" w:rsidP="001A2306">
      <w:pPr>
        <w:pStyle w:val="ListNormal"/>
        <w:tabs>
          <w:tab w:val="num" w:pos="879"/>
        </w:tabs>
      </w:pPr>
      <w:r w:rsidRPr="00925811">
        <w:t>Excluded Market Segment 1: LVSSA connections; and</w:t>
      </w:r>
    </w:p>
    <w:p w14:paraId="79F4341B" w14:textId="77777777" w:rsidR="001A2306" w:rsidRPr="00925811" w:rsidRDefault="001A2306" w:rsidP="001A2306">
      <w:pPr>
        <w:pStyle w:val="ListNormal"/>
        <w:tabs>
          <w:tab w:val="num" w:pos="879"/>
        </w:tabs>
      </w:pPr>
      <w:r w:rsidRPr="00925811">
        <w:t>Excluded Market Segment 2: LVSSB connections.</w:t>
      </w:r>
    </w:p>
    <w:p w14:paraId="287FEBD1" w14:textId="77777777" w:rsidR="001A2306" w:rsidRPr="00925811" w:rsidRDefault="001A2306" w:rsidP="001A2306">
      <w:pPr>
        <w:pStyle w:val="Heading2"/>
      </w:pPr>
      <w:bookmarkStart w:id="392" w:name="_Toc115345251"/>
      <w:bookmarkStart w:id="393" w:name="_Toc121736168"/>
      <w:bookmarkStart w:id="394" w:name="_Toc126074453"/>
      <w:r w:rsidRPr="00925811">
        <w:t>Restriction on charges for the provision of Legacy Metering Equipment</w:t>
      </w:r>
      <w:bookmarkEnd w:id="392"/>
      <w:bookmarkEnd w:id="393"/>
      <w:bookmarkEnd w:id="394"/>
      <w:r w:rsidRPr="00925811">
        <w:t xml:space="preserve"> </w:t>
      </w:r>
    </w:p>
    <w:p w14:paraId="4E867C14" w14:textId="77777777" w:rsidR="001A2306" w:rsidRPr="00925811" w:rsidRDefault="001A2306" w:rsidP="001A2306">
      <w:pPr>
        <w:pStyle w:val="Heading3nonumbering"/>
      </w:pPr>
      <w:r w:rsidRPr="00925811">
        <w:t xml:space="preserve">Introduction </w:t>
      </w:r>
    </w:p>
    <w:p w14:paraId="1852EC3A" w14:textId="77777777" w:rsidR="001A2306" w:rsidRPr="00925811" w:rsidRDefault="001A2306" w:rsidP="001A2306">
      <w:pPr>
        <w:pStyle w:val="NumberedNormal"/>
      </w:pPr>
      <w:r w:rsidRPr="00925811">
        <w:t xml:space="preserve">The purpose of this condition is to establish the restrictions on charges for the provision of Legacy Metering Equipment and to set out the obligations of the licensee in respect of those restrictions. </w:t>
      </w:r>
    </w:p>
    <w:p w14:paraId="403D2232" w14:textId="77777777" w:rsidR="001A2306" w:rsidRPr="00925811" w:rsidRDefault="001A2306" w:rsidP="001A2306">
      <w:pPr>
        <w:pStyle w:val="Heading3"/>
      </w:pPr>
      <w:r w:rsidRPr="00925811">
        <w:t>Licensee’s obligation</w:t>
      </w:r>
    </w:p>
    <w:p w14:paraId="0455A9B1" w14:textId="77777777" w:rsidR="001A2306" w:rsidRPr="00925811" w:rsidRDefault="001A2306" w:rsidP="001A2306">
      <w:pPr>
        <w:pStyle w:val="NumberedNormal"/>
      </w:pPr>
      <w:r w:rsidRPr="00925811">
        <w:t xml:space="preserve">The licensee, in setting charges for the provision of Legacy Metering Equipment in accordance with Standard Condition 34 (Requirement to offer terms for the provision of Legacy Metering Equipment), must ensure that those charges for the relevant Regulatory Year do not exceed the limits imposed by Parts B to F. </w:t>
      </w:r>
    </w:p>
    <w:p w14:paraId="655B9063" w14:textId="77777777" w:rsidR="001A2306" w:rsidRPr="00925811" w:rsidRDefault="001A2306" w:rsidP="001A2306">
      <w:pPr>
        <w:pStyle w:val="Heading3"/>
      </w:pPr>
      <w:r w:rsidRPr="00925811">
        <w:t>Charges for Single-Phase Single-Rate Credit Electricity Meters</w:t>
      </w:r>
    </w:p>
    <w:p w14:paraId="04BF22CD" w14:textId="77777777" w:rsidR="001A2306" w:rsidRPr="00925811" w:rsidRDefault="001A2306" w:rsidP="001A2306">
      <w:pPr>
        <w:pStyle w:val="NumberedNormal"/>
      </w:pPr>
      <w:r w:rsidRPr="00925811">
        <w:t>The total charge set by the licensee in respect of the provision of a Single-Phase Single-Rate Credit Electricity Meter must at no time exceed the value derived from the following formula:</w:t>
      </w:r>
    </w:p>
    <w:p w14:paraId="33A6B71D" w14:textId="77777777" w:rsidR="001A2306" w:rsidRPr="00925811" w:rsidRDefault="00883AC9" w:rsidP="001A2306">
      <m:oMathPara>
        <m:oMath>
          <m:sSub>
            <m:sSubPr>
              <m:ctrlPr>
                <w:rPr>
                  <w:rFonts w:ascii="Cambria Math" w:hAnsi="Cambria Math"/>
                </w:rPr>
              </m:ctrlPr>
            </m:sSubPr>
            <m:e>
              <m:r>
                <w:rPr>
                  <w:rFonts w:ascii="Cambria Math" w:hAnsi="Cambria Math"/>
                </w:rPr>
                <m:t>SRCM</m:t>
              </m:r>
            </m:e>
            <m:sub>
              <m:r>
                <w:rPr>
                  <w:rFonts w:ascii="Cambria Math" w:hAnsi="Cambria Math"/>
                </w:rPr>
                <m:t>t</m:t>
              </m:r>
            </m:sub>
          </m:sSub>
          <m:r>
            <w:rPr>
              <w:rFonts w:ascii="Cambria Math" w:hAnsi="Cambria Math"/>
            </w:rPr>
            <m:t>=</m:t>
          </m:r>
          <m:r>
            <m:rPr>
              <m:sty m:val="p"/>
            </m:rPr>
            <w:rPr>
              <w:rFonts w:ascii="Cambria Math" w:hAnsi="Cambria Math"/>
            </w:rPr>
            <m:t>£1.12×</m:t>
          </m:r>
          <m:sSub>
            <m:sSubPr>
              <m:ctrlPr>
                <w:rPr>
                  <w:rFonts w:ascii="Cambria Math" w:hAnsi="Cambria Math"/>
                </w:rPr>
              </m:ctrlPr>
            </m:sSubPr>
            <m:e>
              <m:r>
                <w:rPr>
                  <w:rFonts w:ascii="Cambria Math" w:hAnsi="Cambria Math"/>
                </w:rPr>
                <m:t>PIT</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AF</m:t>
              </m:r>
            </m:e>
            <m:sub>
              <m:r>
                <w:rPr>
                  <w:rFonts w:ascii="Cambria Math" w:hAnsi="Cambria Math"/>
                </w:rPr>
                <m:t>t</m:t>
              </m:r>
            </m:sub>
          </m:sSub>
        </m:oMath>
      </m:oMathPara>
    </w:p>
    <w:p w14:paraId="1DCBA68F" w14:textId="77777777" w:rsidR="001A2306" w:rsidRPr="00925811" w:rsidRDefault="001A2306" w:rsidP="001A2306">
      <w:pPr>
        <w:pStyle w:val="FormulaDefinitions"/>
      </w:pPr>
      <w:r w:rsidRPr="00925811">
        <w:t xml:space="preserve">where: </w:t>
      </w:r>
    </w:p>
    <w:p w14:paraId="28C17951" w14:textId="77777777" w:rsidR="001A2306" w:rsidRPr="00925811" w:rsidRDefault="001A2306" w:rsidP="001A2306">
      <w:pPr>
        <w:pStyle w:val="FormulaDefinitions"/>
      </w:pPr>
      <w:r w:rsidRPr="00925811">
        <w:t>SRCM</w:t>
      </w:r>
      <w:r w:rsidRPr="00925811">
        <w:rPr>
          <w:rStyle w:val="Subscript"/>
        </w:rPr>
        <w:t>t</w:t>
      </w:r>
      <w:r w:rsidRPr="00925811">
        <w:tab/>
        <w:t>is the maximum amount that the licensee may charge for the provision of a Single-Phase Single-Rate Credit Electricity Meter;</w:t>
      </w:r>
    </w:p>
    <w:p w14:paraId="2157E933" w14:textId="77777777" w:rsidR="001A2306" w:rsidRPr="00925811" w:rsidRDefault="001A2306" w:rsidP="001A2306">
      <w:pPr>
        <w:pStyle w:val="FormulaDefinitions"/>
      </w:pPr>
      <w:r w:rsidRPr="00925811">
        <w:t>PIT</w:t>
      </w:r>
      <w:r w:rsidRPr="00925811">
        <w:rPr>
          <w:rStyle w:val="Subscript"/>
        </w:rPr>
        <w:t>t</w:t>
      </w:r>
      <w:r w:rsidRPr="00925811">
        <w:tab/>
        <w:t>is the price index adjustment derived in accordance with Part G; and</w:t>
      </w:r>
    </w:p>
    <w:p w14:paraId="449A1C06" w14:textId="77777777" w:rsidR="001A2306" w:rsidRPr="00925811" w:rsidRDefault="001A2306" w:rsidP="001A2306">
      <w:pPr>
        <w:pStyle w:val="FormulaDefinitions"/>
      </w:pPr>
      <w:r w:rsidRPr="00925811">
        <w:t>AF</w:t>
      </w:r>
      <w:r w:rsidRPr="00925811">
        <w:rPr>
          <w:rStyle w:val="Subscript"/>
        </w:rPr>
        <w:t>t</w:t>
      </w:r>
      <w:r w:rsidRPr="00925811">
        <w:tab/>
        <w:t>is the adjustment factor (if any) derived in accordance with Part H.</w:t>
      </w:r>
    </w:p>
    <w:p w14:paraId="6731EB7E" w14:textId="77777777" w:rsidR="001A2306" w:rsidRPr="00925811" w:rsidRDefault="001A2306" w:rsidP="001A2306">
      <w:pPr>
        <w:pStyle w:val="Heading3"/>
      </w:pPr>
      <w:r w:rsidRPr="00925811">
        <w:t>Charges for Single-Rate Token Prepayment Electricity Meters</w:t>
      </w:r>
    </w:p>
    <w:p w14:paraId="01242E66" w14:textId="77777777" w:rsidR="001A2306" w:rsidRPr="00925811" w:rsidRDefault="001A2306" w:rsidP="001A2306">
      <w:pPr>
        <w:pStyle w:val="NumberedNormal"/>
      </w:pPr>
      <w:r w:rsidRPr="00925811">
        <w:t>The total charge set by the licensee in respect of the provision of a Single-Rate Token Prepayment Electricity Meter must at no time exceed the value derived from the following formula:</w:t>
      </w:r>
    </w:p>
    <w:p w14:paraId="6414A890" w14:textId="77777777" w:rsidR="001A2306" w:rsidRPr="00925811" w:rsidRDefault="00883AC9" w:rsidP="001A2306">
      <m:oMathPara>
        <m:oMath>
          <m:sSub>
            <m:sSubPr>
              <m:ctrlPr>
                <w:rPr>
                  <w:rFonts w:ascii="Cambria Math" w:hAnsi="Cambria Math"/>
                </w:rPr>
              </m:ctrlPr>
            </m:sSubPr>
            <m:e>
              <m:r>
                <m:rPr>
                  <m:sty m:val="p"/>
                </m:rPr>
                <w:rPr>
                  <w:rFonts w:ascii="Cambria Math" w:hAnsi="Cambria Math"/>
                </w:rPr>
                <m:t>TPPM</m:t>
              </m:r>
            </m:e>
            <m:sub>
              <m:r>
                <m:rPr>
                  <m:sty m:val="p"/>
                </m:rPr>
                <w:rPr>
                  <w:rFonts w:ascii="Cambria Math" w:hAnsi="Cambria Math"/>
                </w:rPr>
                <m:t>t</m:t>
              </m:r>
            </m:sub>
          </m:sSub>
          <m:r>
            <m:rPr>
              <m:sty m:val="p"/>
            </m:rPr>
            <w:rPr>
              <w:rFonts w:ascii="Cambria Math" w:hAnsi="Cambria Math"/>
            </w:rPr>
            <m:t>=</m:t>
          </m:r>
          <m:d>
            <m:dPr>
              <m:ctrlPr>
                <w:rPr>
                  <w:rFonts w:ascii="Cambria Math" w:hAnsi="Cambria Math"/>
                </w:rPr>
              </m:ctrlPr>
            </m:dPr>
            <m:e>
              <m:d>
                <m:dPr>
                  <m:begChr m:val="["/>
                  <m:endChr m:val="]"/>
                  <m:ctrlPr>
                    <w:rPr>
                      <w:rFonts w:ascii="Cambria Math" w:hAnsi="Cambria Math"/>
                    </w:rPr>
                  </m:ctrlPr>
                </m:dPr>
                <m:e>
                  <m:d>
                    <m:dPr>
                      <m:ctrlPr>
                        <w:rPr>
                          <w:rFonts w:ascii="Cambria Math" w:hAnsi="Cambria Math"/>
                        </w:rPr>
                      </m:ctrlPr>
                    </m:dPr>
                    <m:e>
                      <m:f>
                        <m:fPr>
                          <m:ctrlPr>
                            <w:rPr>
                              <w:rFonts w:ascii="Cambria Math" w:hAnsi="Cambria Math"/>
                            </w:rPr>
                          </m:ctrlPr>
                        </m:fPr>
                        <m:num>
                          <m:r>
                            <m:rPr>
                              <m:sty m:val="p"/>
                            </m:rPr>
                            <w:rPr>
                              <w:rFonts w:ascii="Cambria Math" w:hAnsi="Cambria Math"/>
                            </w:rPr>
                            <m:t>TPPMAV</m:t>
                          </m:r>
                        </m:num>
                        <m:den>
                          <m:sSub>
                            <m:sSubPr>
                              <m:ctrlPr>
                                <w:rPr>
                                  <w:rFonts w:ascii="Cambria Math" w:hAnsi="Cambria Math"/>
                                </w:rPr>
                              </m:ctrlPr>
                            </m:sSubPr>
                            <m:e>
                              <m:r>
                                <m:rPr>
                                  <m:sty m:val="p"/>
                                </m:rPr>
                                <w:rPr>
                                  <w:rFonts w:ascii="Cambria Math" w:hAnsi="Cambria Math"/>
                                </w:rPr>
                                <m:t>LT</m:t>
                              </m:r>
                            </m:e>
                            <m:sub>
                              <m:r>
                                <m:rPr>
                                  <m:sty m:val="p"/>
                                </m:rPr>
                                <w:rPr>
                                  <w:rFonts w:ascii="Cambria Math" w:hAnsi="Cambria Math"/>
                                </w:rPr>
                                <m:t>t</m:t>
                              </m:r>
                            </m:sub>
                          </m:sSub>
                        </m:den>
                      </m:f>
                    </m:e>
                  </m:d>
                  <m:r>
                    <m:rPr>
                      <m:sty m:val="p"/>
                    </m:rPr>
                    <w:rPr>
                      <w:rFonts w:ascii="Cambria Math" w:hAnsi="Cambria Math"/>
                    </w:rPr>
                    <m:t xml:space="preserve"> × </m:t>
                  </m:r>
                  <m:d>
                    <m:dPr>
                      <m:begChr m:val="["/>
                      <m:endChr m:val="]"/>
                      <m:ctrlPr>
                        <w:rPr>
                          <w:rFonts w:ascii="Cambria Math" w:hAnsi="Cambria Math"/>
                        </w:rPr>
                      </m:ctrlPr>
                    </m:dPr>
                    <m:e>
                      <m:r>
                        <m:rPr>
                          <m:sty m:val="p"/>
                        </m:rPr>
                        <w:rPr>
                          <w:rFonts w:ascii="Cambria Math" w:hAnsi="Cambria Math"/>
                        </w:rPr>
                        <m:t>1+</m:t>
                      </m:r>
                      <m:d>
                        <m:dPr>
                          <m:begChr m:val="["/>
                          <m:endChr m:val="]"/>
                          <m:ctrlPr>
                            <w:rPr>
                              <w:rFonts w:ascii="Cambria Math" w:hAnsi="Cambria Math"/>
                            </w:rPr>
                          </m:ctrlPr>
                        </m:dPr>
                        <m:e>
                          <m:d>
                            <m:dPr>
                              <m:ctrlPr>
                                <w:rPr>
                                  <w:rFonts w:ascii="Cambria Math" w:hAnsi="Cambria Math"/>
                                </w:rPr>
                              </m:ctrlPr>
                            </m:dPr>
                            <m:e>
                              <m:r>
                                <m:rPr>
                                  <m:sty m:val="p"/>
                                </m:rPr>
                                <w:rPr>
                                  <w:rFonts w:ascii="Cambria Math" w:hAnsi="Cambria Math"/>
                                </w:rPr>
                                <m:t>1+</m:t>
                              </m:r>
                              <m:sSub>
                                <m:sSubPr>
                                  <m:ctrlPr>
                                    <w:rPr>
                                      <w:rFonts w:ascii="Cambria Math" w:hAnsi="Cambria Math"/>
                                    </w:rPr>
                                  </m:ctrlPr>
                                </m:sSubPr>
                                <m:e>
                                  <m:r>
                                    <m:rPr>
                                      <m:sty m:val="p"/>
                                    </m:rPr>
                                    <w:rPr>
                                      <w:rFonts w:ascii="Cambria Math" w:hAnsi="Cambria Math"/>
                                    </w:rPr>
                                    <m:t>LTW</m:t>
                                  </m:r>
                                </m:e>
                                <m:sub>
                                  <m:r>
                                    <m:rPr>
                                      <m:sty m:val="p"/>
                                    </m:rPr>
                                    <w:rPr>
                                      <w:rFonts w:ascii="Cambria Math" w:hAnsi="Cambria Math"/>
                                    </w:rPr>
                                    <m:t>t</m:t>
                                  </m:r>
                                </m:sub>
                              </m:sSub>
                            </m:e>
                          </m:d>
                          <m:r>
                            <m:rPr>
                              <m:sty m:val="p"/>
                            </m:rPr>
                            <w:rPr>
                              <w:rFonts w:ascii="Cambria Math" w:hAnsi="Cambria Math"/>
                            </w:rPr>
                            <m:t>×</m:t>
                          </m:r>
                          <m:d>
                            <m:dPr>
                              <m:ctrlPr>
                                <w:rPr>
                                  <w:rFonts w:ascii="Cambria Math" w:hAnsi="Cambria Math"/>
                                </w:rPr>
                              </m:ctrlPr>
                            </m:dPr>
                            <m:e>
                              <m:f>
                                <m:fPr>
                                  <m:ctrlPr>
                                    <w:rPr>
                                      <w:rFonts w:ascii="Cambria Math" w:hAnsi="Cambria Math"/>
                                    </w:rPr>
                                  </m:ctrlPr>
                                </m:fPr>
                                <m:num>
                                  <m:r>
                                    <m:rPr>
                                      <m:sty m:val="p"/>
                                    </m:rPr>
                                    <w:rPr>
                                      <w:rFonts w:ascii="Cambria Math" w:hAnsi="Cambria Math"/>
                                    </w:rPr>
                                    <m:t>6.9</m:t>
                                  </m:r>
                                </m:num>
                                <m:den>
                                  <m:r>
                                    <m:rPr>
                                      <m:sty m:val="p"/>
                                    </m:rPr>
                                    <w:rPr>
                                      <w:rFonts w:ascii="Cambria Math" w:hAnsi="Cambria Math"/>
                                    </w:rPr>
                                    <m:t>100</m:t>
                                  </m:r>
                                </m:den>
                              </m:f>
                              <m:r>
                                <m:rPr>
                                  <m:sty m:val="p"/>
                                </m:rPr>
                                <w:rPr>
                                  <w:rFonts w:ascii="Cambria Math" w:hAnsi="Cambria Math"/>
                                </w:rPr>
                                <m:t>-</m:t>
                              </m:r>
                              <m:f>
                                <m:fPr>
                                  <m:ctrlPr>
                                    <w:rPr>
                                      <w:rFonts w:ascii="Cambria Math" w:hAnsi="Cambria Math"/>
                                    </w:rPr>
                                  </m:ctrlPr>
                                </m:fPr>
                                <m:num>
                                  <m:r>
                                    <m:rPr>
                                      <m:sty m:val="p"/>
                                    </m:rPr>
                                    <w:rPr>
                                      <w:rFonts w:ascii="Cambria Math" w:hAnsi="Cambria Math"/>
                                    </w:rPr>
                                    <m:t>6.9</m:t>
                                  </m:r>
                                </m:num>
                                <m:den>
                                  <m:r>
                                    <m:rPr>
                                      <m:sty m:val="p"/>
                                    </m:rPr>
                                    <w:rPr>
                                      <w:rFonts w:ascii="Cambria Math" w:hAnsi="Cambria Math"/>
                                    </w:rPr>
                                    <m:t>200</m:t>
                                  </m:r>
                                </m:den>
                              </m:f>
                              <m:r>
                                <m:rPr>
                                  <m:sty m:val="p"/>
                                </m:rPr>
                                <w:rPr>
                                  <w:rFonts w:ascii="Cambria Math" w:hAnsi="Cambria Math"/>
                                </w:rPr>
                                <m:t>×</m:t>
                              </m:r>
                              <m:f>
                                <m:fPr>
                                  <m:ctrlPr>
                                    <w:rPr>
                                      <w:rFonts w:ascii="Cambria Math" w:hAnsi="Cambria Math"/>
                                    </w:rPr>
                                  </m:ctrlPr>
                                </m:fPr>
                                <m:num>
                                  <m:sSub>
                                    <m:sSubPr>
                                      <m:ctrlPr>
                                        <w:rPr>
                                          <w:rFonts w:ascii="Cambria Math" w:hAnsi="Cambria Math"/>
                                        </w:rPr>
                                      </m:ctrlPr>
                                    </m:sSubPr>
                                    <m:e>
                                      <m:r>
                                        <m:rPr>
                                          <m:sty m:val="p"/>
                                        </m:rPr>
                                        <w:rPr>
                                          <w:rFonts w:ascii="Cambria Math" w:hAnsi="Cambria Math"/>
                                        </w:rPr>
                                        <m:t>LTW</m:t>
                                      </m:r>
                                    </m:e>
                                    <m:sub>
                                      <m:r>
                                        <m:rPr>
                                          <m:sty m:val="p"/>
                                        </m:rPr>
                                        <w:rPr>
                                          <w:rFonts w:ascii="Cambria Math" w:hAnsi="Cambria Math"/>
                                        </w:rPr>
                                        <m:t>t</m:t>
                                      </m:r>
                                    </m:sub>
                                  </m:sSub>
                                </m:num>
                                <m:den>
                                  <m:sSub>
                                    <m:sSubPr>
                                      <m:ctrlPr>
                                        <w:rPr>
                                          <w:rFonts w:ascii="Cambria Math" w:hAnsi="Cambria Math"/>
                                        </w:rPr>
                                      </m:ctrlPr>
                                    </m:sSubPr>
                                    <m:e>
                                      <m:r>
                                        <m:rPr>
                                          <m:sty m:val="p"/>
                                        </m:rPr>
                                        <w:rPr>
                                          <w:rFonts w:ascii="Cambria Math" w:hAnsi="Cambria Math"/>
                                        </w:rPr>
                                        <m:t>LT</m:t>
                                      </m:r>
                                    </m:e>
                                    <m:sub>
                                      <m:r>
                                        <m:rPr>
                                          <m:sty m:val="p"/>
                                        </m:rPr>
                                        <w:rPr>
                                          <w:rFonts w:ascii="Cambria Math" w:hAnsi="Cambria Math"/>
                                        </w:rPr>
                                        <m:t>t</m:t>
                                      </m:r>
                                    </m:sub>
                                  </m:sSub>
                                </m:den>
                              </m:f>
                            </m:e>
                          </m:d>
                        </m:e>
                      </m:d>
                    </m:e>
                  </m:d>
                </m:e>
              </m:d>
              <m:r>
                <m:rPr>
                  <m:sty m:val="p"/>
                </m:rPr>
                <w:rPr>
                  <w:rFonts w:ascii="Cambria Math" w:hAnsi="Cambria Math"/>
                </w:rPr>
                <m:t>+£0.242</m:t>
              </m:r>
            </m:e>
          </m:d>
          <m:r>
            <m:rPr>
              <m:sty m:val="p"/>
            </m:rPr>
            <w:rPr>
              <w:rFonts w:ascii="Cambria Math" w:hAnsi="Cambria Math"/>
            </w:rPr>
            <m:t>×</m:t>
          </m:r>
          <m:sSub>
            <m:sSubPr>
              <m:ctrlPr>
                <w:rPr>
                  <w:rFonts w:ascii="Cambria Math" w:hAnsi="Cambria Math"/>
                </w:rPr>
              </m:ctrlPr>
            </m:sSubPr>
            <m:e>
              <m:r>
                <m:rPr>
                  <m:sty m:val="p"/>
                </m:rPr>
                <w:rPr>
                  <w:rFonts w:ascii="Cambria Math" w:hAnsi="Cambria Math"/>
                </w:rPr>
                <m:t>PIT</m:t>
              </m:r>
            </m:e>
            <m:sub>
              <m:r>
                <m:rPr>
                  <m:sty m:val="p"/>
                </m:rPr>
                <w:rPr>
                  <w:rFonts w:ascii="Cambria Math" w:hAnsi="Cambria Math"/>
                </w:rPr>
                <m:t>t</m:t>
              </m: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AF</m:t>
              </m:r>
            </m:e>
            <m:sub>
              <m:r>
                <m:rPr>
                  <m:sty m:val="p"/>
                </m:rPr>
                <w:rPr>
                  <w:rFonts w:ascii="Cambria Math" w:hAnsi="Cambria Math"/>
                </w:rPr>
                <m:t>t</m:t>
              </m:r>
            </m:sub>
          </m:sSub>
          <m:r>
            <m:rPr>
              <m:sty m:val="p"/>
            </m:rPr>
            <w:rPr>
              <w:rFonts w:ascii="Cambria Math" w:hAnsi="Cambria Math"/>
            </w:rPr>
            <m:t xml:space="preserve"> </m:t>
          </m:r>
        </m:oMath>
      </m:oMathPara>
    </w:p>
    <w:p w14:paraId="07938E49" w14:textId="77777777" w:rsidR="001A2306" w:rsidRPr="00925811" w:rsidRDefault="001A2306" w:rsidP="001A2306">
      <w:pPr>
        <w:pStyle w:val="FormulaDefinitions"/>
      </w:pPr>
      <w:r w:rsidRPr="00925811">
        <w:t>where:</w:t>
      </w:r>
    </w:p>
    <w:p w14:paraId="42C629A9" w14:textId="77777777" w:rsidR="001A2306" w:rsidRPr="00925811" w:rsidRDefault="001A2306" w:rsidP="001A2306">
      <w:pPr>
        <w:pStyle w:val="FormulaDefinitions"/>
      </w:pPr>
      <w:r w:rsidRPr="00925811">
        <w:t>TPPM</w:t>
      </w:r>
      <w:r w:rsidRPr="00925811">
        <w:rPr>
          <w:rStyle w:val="Subscript"/>
        </w:rPr>
        <w:t>t</w:t>
      </w:r>
      <w:r w:rsidRPr="00925811">
        <w:tab/>
        <w:t>is the maximum amount that the licensee may charge for the provision of a Single-Rate Token Prepayment Electricity Meter;</w:t>
      </w:r>
    </w:p>
    <w:p w14:paraId="47391980" w14:textId="77777777" w:rsidR="001A2306" w:rsidRPr="00925811" w:rsidRDefault="001A2306" w:rsidP="001A2306">
      <w:pPr>
        <w:pStyle w:val="FormulaDefinitions"/>
      </w:pPr>
      <w:r w:rsidRPr="00925811">
        <w:t>TPPMAV</w:t>
      </w:r>
      <w:r w:rsidRPr="00925811">
        <w:tab/>
        <w:t xml:space="preserve">means the modern equivalent asset value of a Single-Rate Token Prepayment Electricity Meter, and has the value of £59;              </w:t>
      </w:r>
    </w:p>
    <w:p w14:paraId="74942CEC" w14:textId="77777777" w:rsidR="001A2306" w:rsidRPr="00925811" w:rsidRDefault="001A2306" w:rsidP="001A2306">
      <w:pPr>
        <w:pStyle w:val="FormulaDefinitions"/>
      </w:pPr>
      <w:r w:rsidRPr="00925811">
        <w:t>LT</w:t>
      </w:r>
      <w:r w:rsidRPr="00925811">
        <w:rPr>
          <w:rStyle w:val="Subscript"/>
        </w:rPr>
        <w:t>t</w:t>
      </w:r>
      <w:r w:rsidRPr="00925811">
        <w:tab/>
        <w:t>is the current expected life (in years) of a Single-Rate Token Prepayment Electricity Meter, and has the value of 9.72;</w:t>
      </w:r>
    </w:p>
    <w:p w14:paraId="738C4960" w14:textId="77777777" w:rsidR="001A2306" w:rsidRPr="00925811" w:rsidRDefault="001A2306" w:rsidP="001A2306">
      <w:pPr>
        <w:pStyle w:val="FormulaDefinitions"/>
      </w:pPr>
      <w:r w:rsidRPr="00925811">
        <w:t>LTW</w:t>
      </w:r>
      <w:r w:rsidRPr="00925811">
        <w:rPr>
          <w:rStyle w:val="Subscript"/>
        </w:rPr>
        <w:t>t</w:t>
      </w:r>
      <w:r w:rsidRPr="00925811">
        <w:tab/>
        <w:t>is the value of LT</w:t>
      </w:r>
      <w:r w:rsidRPr="00925811">
        <w:rPr>
          <w:rStyle w:val="Subscript"/>
        </w:rPr>
        <w:t>t</w:t>
      </w:r>
      <w:r w:rsidRPr="00925811">
        <w:t xml:space="preserve"> rounded down to the nearest integer, and hence has the value of 9;</w:t>
      </w:r>
    </w:p>
    <w:p w14:paraId="67E7DA97" w14:textId="77777777" w:rsidR="001A2306" w:rsidRPr="00925811" w:rsidRDefault="001A2306" w:rsidP="001A2306">
      <w:pPr>
        <w:pStyle w:val="FormulaDefinitions"/>
      </w:pPr>
      <w:r w:rsidRPr="00925811">
        <w:t>PIT</w:t>
      </w:r>
      <w:r w:rsidRPr="00925811">
        <w:rPr>
          <w:rStyle w:val="Subscript"/>
        </w:rPr>
        <w:t>t</w:t>
      </w:r>
      <w:r w:rsidRPr="00925811">
        <w:tab/>
        <w:t xml:space="preserve">is the price index adjustment derived in accordance with Part G; and </w:t>
      </w:r>
    </w:p>
    <w:p w14:paraId="44B9B04B" w14:textId="77777777" w:rsidR="001A2306" w:rsidRPr="00925811" w:rsidRDefault="001A2306" w:rsidP="001A2306">
      <w:pPr>
        <w:pStyle w:val="FormulaDefinitions"/>
      </w:pPr>
      <w:r w:rsidRPr="00925811">
        <w:t>AF</w:t>
      </w:r>
      <w:r w:rsidRPr="00925811">
        <w:rPr>
          <w:rStyle w:val="Subscript"/>
        </w:rPr>
        <w:t>t</w:t>
      </w:r>
      <w:r w:rsidRPr="00925811">
        <w:tab/>
        <w:t>is the adjustment factor (if any), derived in accordance with Part H.</w:t>
      </w:r>
    </w:p>
    <w:p w14:paraId="22ACF421" w14:textId="77777777" w:rsidR="001A2306" w:rsidRPr="00925811" w:rsidRDefault="001A2306" w:rsidP="001A2306">
      <w:pPr>
        <w:pStyle w:val="Heading3"/>
      </w:pPr>
      <w:r w:rsidRPr="00925811">
        <w:t>Charges for Single-Rate Key Prepayment Electricity Meters</w:t>
      </w:r>
    </w:p>
    <w:p w14:paraId="601E6962" w14:textId="77777777" w:rsidR="001A2306" w:rsidRPr="00925811" w:rsidRDefault="001A2306" w:rsidP="001A2306">
      <w:pPr>
        <w:pStyle w:val="NumberedNormal"/>
      </w:pPr>
      <w:r w:rsidRPr="00925811">
        <w:t>The total charge set by the licensee in respect of the provision of a Single-Rate Key Prepayment Electricity Meter must at no time exceed the value derived from the following formula:</w:t>
      </w:r>
    </w:p>
    <w:p w14:paraId="09BDB4D0" w14:textId="77777777" w:rsidR="001A2306" w:rsidRPr="00925811" w:rsidRDefault="00883AC9" w:rsidP="001A2306">
      <m:oMathPara>
        <m:oMath>
          <m:sSub>
            <m:sSubPr>
              <m:ctrlPr>
                <w:rPr>
                  <w:rFonts w:ascii="Cambria Math" w:hAnsi="Cambria Math"/>
                </w:rPr>
              </m:ctrlPr>
            </m:sSubPr>
            <m:e>
              <m:r>
                <m:rPr>
                  <m:sty m:val="p"/>
                </m:rPr>
                <w:rPr>
                  <w:rFonts w:ascii="Cambria Math" w:hAnsi="Cambria Math"/>
                </w:rPr>
                <m:t>KPPM</m:t>
              </m:r>
            </m:e>
            <m:sub>
              <m:r>
                <m:rPr>
                  <m:sty m:val="p"/>
                </m:rPr>
                <w:rPr>
                  <w:rFonts w:ascii="Cambria Math" w:hAnsi="Cambria Math"/>
                </w:rPr>
                <m:t>t</m:t>
              </m:r>
            </m:sub>
          </m:sSub>
          <m:r>
            <m:rPr>
              <m:sty m:val="p"/>
            </m:rPr>
            <w:rPr>
              <w:rFonts w:ascii="Cambria Math" w:hAnsi="Cambria Math"/>
            </w:rPr>
            <m:t xml:space="preserve">= </m:t>
          </m:r>
          <m:d>
            <m:dPr>
              <m:ctrlPr>
                <w:rPr>
                  <w:rFonts w:ascii="Cambria Math" w:hAnsi="Cambria Math"/>
                </w:rPr>
              </m:ctrlPr>
            </m:dPr>
            <m:e>
              <m:d>
                <m:dPr>
                  <m:begChr m:val="["/>
                  <m:endChr m:val="]"/>
                  <m:ctrlPr>
                    <w:rPr>
                      <w:rFonts w:ascii="Cambria Math" w:hAnsi="Cambria Math"/>
                    </w:rPr>
                  </m:ctrlPr>
                </m:dPr>
                <m:e>
                  <m:d>
                    <m:dPr>
                      <m:ctrlPr>
                        <w:rPr>
                          <w:rFonts w:ascii="Cambria Math" w:hAnsi="Cambria Math"/>
                        </w:rPr>
                      </m:ctrlPr>
                    </m:dPr>
                    <m:e>
                      <m:f>
                        <m:fPr>
                          <m:ctrlPr>
                            <w:rPr>
                              <w:rFonts w:ascii="Cambria Math" w:hAnsi="Cambria Math"/>
                            </w:rPr>
                          </m:ctrlPr>
                        </m:fPr>
                        <m:num>
                          <m:r>
                            <m:rPr>
                              <m:sty m:val="p"/>
                            </m:rPr>
                            <w:rPr>
                              <w:rFonts w:ascii="Cambria Math" w:hAnsi="Cambria Math"/>
                            </w:rPr>
                            <m:t>KPPMAV</m:t>
                          </m:r>
                        </m:num>
                        <m:den>
                          <m:sSub>
                            <m:sSubPr>
                              <m:ctrlPr>
                                <w:rPr>
                                  <w:rFonts w:ascii="Cambria Math" w:hAnsi="Cambria Math"/>
                                </w:rPr>
                              </m:ctrlPr>
                            </m:sSubPr>
                            <m:e>
                              <m:r>
                                <m:rPr>
                                  <m:sty m:val="p"/>
                                </m:rPr>
                                <w:rPr>
                                  <w:rFonts w:ascii="Cambria Math" w:hAnsi="Cambria Math"/>
                                </w:rPr>
                                <m:t>LK</m:t>
                              </m:r>
                            </m:e>
                            <m:sub>
                              <m:r>
                                <m:rPr>
                                  <m:sty m:val="p"/>
                                </m:rPr>
                                <w:rPr>
                                  <w:rFonts w:ascii="Cambria Math" w:hAnsi="Cambria Math"/>
                                </w:rPr>
                                <m:t>t</m:t>
                              </m:r>
                            </m:sub>
                          </m:sSub>
                        </m:den>
                      </m:f>
                    </m:e>
                  </m:d>
                  <m:r>
                    <m:rPr>
                      <m:sty m:val="p"/>
                    </m:rPr>
                    <w:rPr>
                      <w:rFonts w:ascii="Cambria Math" w:hAnsi="Cambria Math"/>
                    </w:rPr>
                    <m:t>×</m:t>
                  </m:r>
                  <m:d>
                    <m:dPr>
                      <m:begChr m:val="["/>
                      <m:endChr m:val="]"/>
                      <m:ctrlPr>
                        <w:rPr>
                          <w:rFonts w:ascii="Cambria Math" w:hAnsi="Cambria Math"/>
                        </w:rPr>
                      </m:ctrlPr>
                    </m:dPr>
                    <m:e>
                      <m:r>
                        <m:rPr>
                          <m:sty m:val="p"/>
                        </m:rPr>
                        <w:rPr>
                          <w:rFonts w:ascii="Cambria Math" w:hAnsi="Cambria Math"/>
                        </w:rPr>
                        <m:t>1+</m:t>
                      </m:r>
                      <m:d>
                        <m:dPr>
                          <m:begChr m:val="["/>
                          <m:endChr m:val="]"/>
                          <m:ctrlPr>
                            <w:rPr>
                              <w:rFonts w:ascii="Cambria Math" w:hAnsi="Cambria Math"/>
                            </w:rPr>
                          </m:ctrlPr>
                        </m:dPr>
                        <m:e>
                          <m:d>
                            <m:dPr>
                              <m:ctrlPr>
                                <w:rPr>
                                  <w:rFonts w:ascii="Cambria Math" w:hAnsi="Cambria Math"/>
                                </w:rPr>
                              </m:ctrlPr>
                            </m:dPr>
                            <m:e>
                              <m:r>
                                <m:rPr>
                                  <m:sty m:val="p"/>
                                </m:rPr>
                                <w:rPr>
                                  <w:rFonts w:ascii="Cambria Math" w:hAnsi="Cambria Math"/>
                                </w:rPr>
                                <m:t>1+</m:t>
                              </m:r>
                              <m:sSub>
                                <m:sSubPr>
                                  <m:ctrlPr>
                                    <w:rPr>
                                      <w:rFonts w:ascii="Cambria Math" w:hAnsi="Cambria Math"/>
                                    </w:rPr>
                                  </m:ctrlPr>
                                </m:sSubPr>
                                <m:e>
                                  <m:r>
                                    <m:rPr>
                                      <m:sty m:val="p"/>
                                    </m:rPr>
                                    <w:rPr>
                                      <w:rFonts w:ascii="Cambria Math" w:hAnsi="Cambria Math"/>
                                    </w:rPr>
                                    <m:t>LKW</m:t>
                                  </m:r>
                                </m:e>
                                <m:sub>
                                  <m:r>
                                    <m:rPr>
                                      <m:sty m:val="p"/>
                                    </m:rPr>
                                    <w:rPr>
                                      <w:rFonts w:ascii="Cambria Math" w:hAnsi="Cambria Math"/>
                                    </w:rPr>
                                    <m:t>t</m:t>
                                  </m:r>
                                </m:sub>
                              </m:sSub>
                            </m:e>
                          </m:d>
                          <m:r>
                            <m:rPr>
                              <m:sty m:val="p"/>
                            </m:rPr>
                            <w:rPr>
                              <w:rFonts w:ascii="Cambria Math" w:hAnsi="Cambria Math"/>
                            </w:rPr>
                            <m:t>×</m:t>
                          </m:r>
                          <m:d>
                            <m:dPr>
                              <m:ctrlPr>
                                <w:rPr>
                                  <w:rFonts w:ascii="Cambria Math" w:hAnsi="Cambria Math"/>
                                </w:rPr>
                              </m:ctrlPr>
                            </m:dPr>
                            <m:e>
                              <m:f>
                                <m:fPr>
                                  <m:ctrlPr>
                                    <w:rPr>
                                      <w:rFonts w:ascii="Cambria Math" w:hAnsi="Cambria Math"/>
                                    </w:rPr>
                                  </m:ctrlPr>
                                </m:fPr>
                                <m:num>
                                  <m:r>
                                    <m:rPr>
                                      <m:sty m:val="p"/>
                                    </m:rPr>
                                    <w:rPr>
                                      <w:rFonts w:ascii="Cambria Math" w:hAnsi="Cambria Math"/>
                                    </w:rPr>
                                    <m:t>6.9</m:t>
                                  </m:r>
                                </m:num>
                                <m:den>
                                  <m:r>
                                    <m:rPr>
                                      <m:sty m:val="p"/>
                                    </m:rPr>
                                    <w:rPr>
                                      <w:rFonts w:ascii="Cambria Math" w:hAnsi="Cambria Math"/>
                                    </w:rPr>
                                    <m:t>100</m:t>
                                  </m:r>
                                </m:den>
                              </m:f>
                              <m:r>
                                <m:rPr>
                                  <m:sty m:val="p"/>
                                </m:rPr>
                                <w:rPr>
                                  <w:rFonts w:ascii="Cambria Math" w:hAnsi="Cambria Math"/>
                                </w:rPr>
                                <m:t xml:space="preserve">- </m:t>
                              </m:r>
                              <m:f>
                                <m:fPr>
                                  <m:ctrlPr>
                                    <w:rPr>
                                      <w:rFonts w:ascii="Cambria Math" w:hAnsi="Cambria Math"/>
                                    </w:rPr>
                                  </m:ctrlPr>
                                </m:fPr>
                                <m:num>
                                  <m:r>
                                    <m:rPr>
                                      <m:sty m:val="p"/>
                                    </m:rPr>
                                    <w:rPr>
                                      <w:rFonts w:ascii="Cambria Math" w:hAnsi="Cambria Math"/>
                                    </w:rPr>
                                    <m:t>6.9</m:t>
                                  </m:r>
                                </m:num>
                                <m:den>
                                  <m:r>
                                    <m:rPr>
                                      <m:sty m:val="p"/>
                                    </m:rPr>
                                    <w:rPr>
                                      <w:rFonts w:ascii="Cambria Math" w:hAnsi="Cambria Math"/>
                                    </w:rPr>
                                    <m:t>200</m:t>
                                  </m:r>
                                </m:den>
                              </m:f>
                              <m:r>
                                <m:rPr>
                                  <m:sty m:val="p"/>
                                </m:rPr>
                                <w:rPr>
                                  <w:rFonts w:ascii="Cambria Math" w:hAnsi="Cambria Math"/>
                                </w:rPr>
                                <m:t>×</m:t>
                              </m:r>
                              <m:f>
                                <m:fPr>
                                  <m:ctrlPr>
                                    <w:rPr>
                                      <w:rFonts w:ascii="Cambria Math" w:hAnsi="Cambria Math"/>
                                    </w:rPr>
                                  </m:ctrlPr>
                                </m:fPr>
                                <m:num>
                                  <m:sSub>
                                    <m:sSubPr>
                                      <m:ctrlPr>
                                        <w:rPr>
                                          <w:rFonts w:ascii="Cambria Math" w:hAnsi="Cambria Math"/>
                                        </w:rPr>
                                      </m:ctrlPr>
                                    </m:sSubPr>
                                    <m:e>
                                      <m:r>
                                        <m:rPr>
                                          <m:sty m:val="p"/>
                                        </m:rPr>
                                        <w:rPr>
                                          <w:rFonts w:ascii="Cambria Math" w:hAnsi="Cambria Math"/>
                                        </w:rPr>
                                        <m:t>LKW</m:t>
                                      </m:r>
                                    </m:e>
                                    <m:sub>
                                      <m:r>
                                        <m:rPr>
                                          <m:sty m:val="p"/>
                                        </m:rPr>
                                        <w:rPr>
                                          <w:rFonts w:ascii="Cambria Math" w:hAnsi="Cambria Math"/>
                                        </w:rPr>
                                        <m:t>t</m:t>
                                      </m:r>
                                    </m:sub>
                                  </m:sSub>
                                </m:num>
                                <m:den>
                                  <m:sSub>
                                    <m:sSubPr>
                                      <m:ctrlPr>
                                        <w:rPr>
                                          <w:rFonts w:ascii="Cambria Math" w:hAnsi="Cambria Math"/>
                                        </w:rPr>
                                      </m:ctrlPr>
                                    </m:sSubPr>
                                    <m:e>
                                      <m:r>
                                        <m:rPr>
                                          <m:sty m:val="p"/>
                                        </m:rPr>
                                        <w:rPr>
                                          <w:rFonts w:ascii="Cambria Math" w:hAnsi="Cambria Math"/>
                                        </w:rPr>
                                        <m:t>LK</m:t>
                                      </m:r>
                                    </m:e>
                                    <m:sub>
                                      <m:r>
                                        <m:rPr>
                                          <m:sty m:val="p"/>
                                        </m:rPr>
                                        <w:rPr>
                                          <w:rFonts w:ascii="Cambria Math" w:hAnsi="Cambria Math"/>
                                        </w:rPr>
                                        <m:t>t</m:t>
                                      </m:r>
                                    </m:sub>
                                  </m:sSub>
                                </m:den>
                              </m:f>
                            </m:e>
                          </m:d>
                        </m:e>
                      </m:d>
                    </m:e>
                  </m:d>
                </m:e>
              </m:d>
              <m:r>
                <m:rPr>
                  <m:sty m:val="p"/>
                </m:rPr>
                <w:rPr>
                  <w:rFonts w:ascii="Cambria Math" w:hAnsi="Cambria Math"/>
                </w:rPr>
                <m:t>+£0.242</m:t>
              </m:r>
            </m:e>
          </m:d>
          <m:r>
            <m:rPr>
              <m:sty m:val="p"/>
            </m:rPr>
            <w:rPr>
              <w:rFonts w:ascii="Cambria Math" w:hAnsi="Cambria Math"/>
            </w:rPr>
            <m:t>×</m:t>
          </m:r>
          <m:sSub>
            <m:sSubPr>
              <m:ctrlPr>
                <w:rPr>
                  <w:rFonts w:ascii="Cambria Math" w:hAnsi="Cambria Math"/>
                </w:rPr>
              </m:ctrlPr>
            </m:sSubPr>
            <m:e>
              <m:r>
                <m:rPr>
                  <m:sty m:val="p"/>
                </m:rPr>
                <w:rPr>
                  <w:rFonts w:ascii="Cambria Math" w:hAnsi="Cambria Math"/>
                </w:rPr>
                <m:t>PIT</m:t>
              </m:r>
            </m:e>
            <m:sub>
              <m:r>
                <m:rPr>
                  <m:sty m:val="p"/>
                </m:rPr>
                <w:rPr>
                  <w:rFonts w:ascii="Cambria Math" w:hAnsi="Cambria Math"/>
                </w:rPr>
                <m:t>t</m:t>
              </m: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AF</m:t>
              </m:r>
            </m:e>
            <m:sub>
              <m:r>
                <m:rPr>
                  <m:sty m:val="p"/>
                </m:rPr>
                <w:rPr>
                  <w:rFonts w:ascii="Cambria Math" w:hAnsi="Cambria Math"/>
                </w:rPr>
                <m:t>t</m:t>
              </m:r>
            </m:sub>
          </m:sSub>
        </m:oMath>
      </m:oMathPara>
    </w:p>
    <w:p w14:paraId="4DCE4BBB" w14:textId="77777777" w:rsidR="001A2306" w:rsidRPr="00925811" w:rsidRDefault="001A2306" w:rsidP="001A2306">
      <w:pPr>
        <w:pStyle w:val="FormulaDefinitions"/>
      </w:pPr>
      <w:r w:rsidRPr="00925811">
        <w:t>where:</w:t>
      </w:r>
    </w:p>
    <w:p w14:paraId="7E3C194D" w14:textId="77777777" w:rsidR="001A2306" w:rsidRPr="00925811" w:rsidRDefault="001A2306" w:rsidP="001A2306">
      <w:pPr>
        <w:pStyle w:val="FormulaDefinitions"/>
      </w:pPr>
      <w:r w:rsidRPr="00925811">
        <w:t>KPPM</w:t>
      </w:r>
      <w:r w:rsidRPr="00925811">
        <w:rPr>
          <w:rStyle w:val="Subscript"/>
        </w:rPr>
        <w:t>t</w:t>
      </w:r>
      <w:r w:rsidRPr="00925811">
        <w:tab/>
        <w:t>is the maximum amount that the licensee may charge for the provision of a Single-Rate Key Prepayment Electricity Meter;</w:t>
      </w:r>
    </w:p>
    <w:p w14:paraId="62A38D0A" w14:textId="77777777" w:rsidR="001A2306" w:rsidRPr="00925811" w:rsidRDefault="001A2306" w:rsidP="001A2306">
      <w:pPr>
        <w:pStyle w:val="FormulaDefinitions"/>
      </w:pPr>
      <w:r w:rsidRPr="00925811">
        <w:t>KPPMAV</w:t>
      </w:r>
      <w:r w:rsidRPr="00925811">
        <w:tab/>
        <w:t>means the modern equivalent asset value of a Single-Rate Key Prepayment Electricity Meter, and has the value of £60.31;</w:t>
      </w:r>
    </w:p>
    <w:p w14:paraId="3766B264" w14:textId="77777777" w:rsidR="001A2306" w:rsidRPr="00925811" w:rsidRDefault="001A2306" w:rsidP="001A2306">
      <w:pPr>
        <w:pStyle w:val="FormulaDefinitions"/>
      </w:pPr>
      <w:r w:rsidRPr="00925811">
        <w:t>LK</w:t>
      </w:r>
      <w:r w:rsidRPr="00925811">
        <w:rPr>
          <w:rStyle w:val="Subscript"/>
        </w:rPr>
        <w:t>t</w:t>
      </w:r>
      <w:r w:rsidRPr="00925811">
        <w:tab/>
        <w:t>is the current expected life (in years) of a Single-Rate Key Prepayment Electricity Meter, and has the value of 9.34;</w:t>
      </w:r>
    </w:p>
    <w:p w14:paraId="79D68688" w14:textId="77777777" w:rsidR="001A2306" w:rsidRPr="00925811" w:rsidRDefault="001A2306" w:rsidP="001A2306">
      <w:pPr>
        <w:pStyle w:val="FormulaDefinitions"/>
      </w:pPr>
      <w:r w:rsidRPr="00925811">
        <w:t>LKW</w:t>
      </w:r>
      <w:r w:rsidRPr="00925811">
        <w:rPr>
          <w:rStyle w:val="Subscript"/>
        </w:rPr>
        <w:t>t</w:t>
      </w:r>
      <w:r w:rsidRPr="00925811">
        <w:tab/>
        <w:t>is the value of LK</w:t>
      </w:r>
      <w:r w:rsidRPr="00925811">
        <w:rPr>
          <w:rStyle w:val="Subscript"/>
        </w:rPr>
        <w:t>t</w:t>
      </w:r>
      <w:r w:rsidRPr="00925811">
        <w:t xml:space="preserve"> rounded down to the nearest integer, and hence has the value of 9;</w:t>
      </w:r>
    </w:p>
    <w:p w14:paraId="35F4184D" w14:textId="77777777" w:rsidR="001A2306" w:rsidRPr="00925811" w:rsidRDefault="001A2306" w:rsidP="001A2306">
      <w:pPr>
        <w:pStyle w:val="FormulaDefinitions"/>
      </w:pPr>
      <w:r w:rsidRPr="00925811">
        <w:t>PIT</w:t>
      </w:r>
      <w:r w:rsidRPr="00925811">
        <w:rPr>
          <w:rStyle w:val="Subscript"/>
        </w:rPr>
        <w:t>t</w:t>
      </w:r>
      <w:r w:rsidRPr="00925811">
        <w:tab/>
        <w:t xml:space="preserve">is the price index adjustment derived in accordance with Part G; and </w:t>
      </w:r>
    </w:p>
    <w:p w14:paraId="7055166A" w14:textId="77777777" w:rsidR="001A2306" w:rsidRPr="00925811" w:rsidRDefault="001A2306" w:rsidP="001A2306">
      <w:pPr>
        <w:pStyle w:val="FormulaDefinitions"/>
      </w:pPr>
      <w:r w:rsidRPr="00925811">
        <w:t>AF</w:t>
      </w:r>
      <w:r w:rsidRPr="00925811">
        <w:rPr>
          <w:rStyle w:val="Subscript"/>
        </w:rPr>
        <w:t>t</w:t>
      </w:r>
      <w:r w:rsidRPr="00925811">
        <w:tab/>
        <w:t>is the adjustment factor (if any) derived in accordance with Part H.</w:t>
      </w:r>
    </w:p>
    <w:p w14:paraId="0B49D58D" w14:textId="77777777" w:rsidR="001A2306" w:rsidRPr="00925811" w:rsidRDefault="001A2306" w:rsidP="001A2306">
      <w:pPr>
        <w:pStyle w:val="Heading3"/>
      </w:pPr>
      <w:r w:rsidRPr="00925811">
        <w:t xml:space="preserve">Charges for Single-Rate Smartcard Prepayment Electricity Meters </w:t>
      </w:r>
    </w:p>
    <w:p w14:paraId="2A922B36" w14:textId="77777777" w:rsidR="001A2306" w:rsidRPr="00925811" w:rsidRDefault="001A2306" w:rsidP="001A2306">
      <w:pPr>
        <w:pStyle w:val="NumberedNormal"/>
      </w:pPr>
      <w:r w:rsidRPr="00925811">
        <w:t>The total charge set by the licensee in respect of the provision of a Single-Rate Smartcard Prepayment Electricity Meter must at no time exceed the value derived from the following formula:</w:t>
      </w:r>
    </w:p>
    <w:p w14:paraId="449077CE" w14:textId="77777777" w:rsidR="001A2306" w:rsidRPr="00925811" w:rsidRDefault="00883AC9" w:rsidP="001A2306">
      <m:oMathPara>
        <m:oMath>
          <m:sSub>
            <m:sSubPr>
              <m:ctrlPr>
                <w:rPr>
                  <w:rFonts w:ascii="Cambria Math" w:hAnsi="Cambria Math"/>
                </w:rPr>
              </m:ctrlPr>
            </m:sSubPr>
            <m:e>
              <m:r>
                <m:rPr>
                  <m:sty m:val="p"/>
                </m:rPr>
                <w:rPr>
                  <w:rFonts w:ascii="Cambria Math" w:hAnsi="Cambria Math"/>
                </w:rPr>
                <m:t>SPPM</m:t>
              </m:r>
            </m:e>
            <m:sub>
              <m:r>
                <m:rPr>
                  <m:sty m:val="p"/>
                </m:rPr>
                <w:rPr>
                  <w:rFonts w:ascii="Cambria Math" w:hAnsi="Cambria Math"/>
                </w:rPr>
                <m:t>t</m:t>
              </m:r>
            </m:sub>
          </m:sSub>
          <m:r>
            <m:rPr>
              <m:sty m:val="p"/>
            </m:rPr>
            <w:rPr>
              <w:rFonts w:ascii="Cambria Math" w:hAnsi="Cambria Math"/>
            </w:rPr>
            <m:t xml:space="preserve">= </m:t>
          </m:r>
          <m:d>
            <m:dPr>
              <m:ctrlPr>
                <w:rPr>
                  <w:rFonts w:ascii="Cambria Math" w:hAnsi="Cambria Math"/>
                </w:rPr>
              </m:ctrlPr>
            </m:dPr>
            <m:e>
              <m:d>
                <m:dPr>
                  <m:begChr m:val="["/>
                  <m:endChr m:val="]"/>
                  <m:ctrlPr>
                    <w:rPr>
                      <w:rFonts w:ascii="Cambria Math" w:hAnsi="Cambria Math"/>
                    </w:rPr>
                  </m:ctrlPr>
                </m:dPr>
                <m:e>
                  <m:d>
                    <m:dPr>
                      <m:ctrlPr>
                        <w:rPr>
                          <w:rFonts w:ascii="Cambria Math" w:hAnsi="Cambria Math"/>
                        </w:rPr>
                      </m:ctrlPr>
                    </m:dPr>
                    <m:e>
                      <m:f>
                        <m:fPr>
                          <m:ctrlPr>
                            <w:rPr>
                              <w:rFonts w:ascii="Cambria Math" w:hAnsi="Cambria Math"/>
                            </w:rPr>
                          </m:ctrlPr>
                        </m:fPr>
                        <m:num>
                          <m:r>
                            <m:rPr>
                              <m:sty m:val="p"/>
                            </m:rPr>
                            <w:rPr>
                              <w:rFonts w:ascii="Cambria Math" w:hAnsi="Cambria Math"/>
                            </w:rPr>
                            <m:t>SPPMAV</m:t>
                          </m:r>
                        </m:num>
                        <m:den>
                          <m:sSub>
                            <m:sSubPr>
                              <m:ctrlPr>
                                <w:rPr>
                                  <w:rFonts w:ascii="Cambria Math" w:hAnsi="Cambria Math"/>
                                </w:rPr>
                              </m:ctrlPr>
                            </m:sSubPr>
                            <m:e>
                              <m:r>
                                <m:rPr>
                                  <m:sty m:val="p"/>
                                </m:rPr>
                                <w:rPr>
                                  <w:rFonts w:ascii="Cambria Math" w:hAnsi="Cambria Math"/>
                                </w:rPr>
                                <m:t>LS</m:t>
                              </m:r>
                            </m:e>
                            <m:sub>
                              <m:r>
                                <m:rPr>
                                  <m:sty m:val="p"/>
                                </m:rPr>
                                <w:rPr>
                                  <w:rFonts w:ascii="Cambria Math" w:hAnsi="Cambria Math"/>
                                </w:rPr>
                                <m:t>t</m:t>
                              </m:r>
                            </m:sub>
                          </m:sSub>
                        </m:den>
                      </m:f>
                    </m:e>
                  </m:d>
                  <m:r>
                    <m:rPr>
                      <m:sty m:val="p"/>
                    </m:rPr>
                    <w:rPr>
                      <w:rFonts w:ascii="Cambria Math" w:hAnsi="Cambria Math"/>
                    </w:rPr>
                    <m:t>×</m:t>
                  </m:r>
                  <m:d>
                    <m:dPr>
                      <m:begChr m:val="["/>
                      <m:endChr m:val="]"/>
                      <m:ctrlPr>
                        <w:rPr>
                          <w:rFonts w:ascii="Cambria Math" w:hAnsi="Cambria Math"/>
                        </w:rPr>
                      </m:ctrlPr>
                    </m:dPr>
                    <m:e>
                      <m:r>
                        <m:rPr>
                          <m:sty m:val="p"/>
                        </m:rPr>
                        <w:rPr>
                          <w:rFonts w:ascii="Cambria Math" w:hAnsi="Cambria Math"/>
                        </w:rPr>
                        <m:t>1+</m:t>
                      </m:r>
                      <m:d>
                        <m:dPr>
                          <m:begChr m:val="["/>
                          <m:endChr m:val="]"/>
                          <m:ctrlPr>
                            <w:rPr>
                              <w:rFonts w:ascii="Cambria Math" w:hAnsi="Cambria Math"/>
                            </w:rPr>
                          </m:ctrlPr>
                        </m:dPr>
                        <m:e>
                          <m:d>
                            <m:dPr>
                              <m:ctrlPr>
                                <w:rPr>
                                  <w:rFonts w:ascii="Cambria Math" w:hAnsi="Cambria Math"/>
                                </w:rPr>
                              </m:ctrlPr>
                            </m:dPr>
                            <m:e>
                              <m:r>
                                <m:rPr>
                                  <m:sty m:val="p"/>
                                </m:rPr>
                                <w:rPr>
                                  <w:rFonts w:ascii="Cambria Math" w:hAnsi="Cambria Math"/>
                                </w:rPr>
                                <m:t>1+</m:t>
                              </m:r>
                              <m:sSub>
                                <m:sSubPr>
                                  <m:ctrlPr>
                                    <w:rPr>
                                      <w:rFonts w:ascii="Cambria Math" w:hAnsi="Cambria Math"/>
                                    </w:rPr>
                                  </m:ctrlPr>
                                </m:sSubPr>
                                <m:e>
                                  <m:r>
                                    <m:rPr>
                                      <m:sty m:val="p"/>
                                    </m:rPr>
                                    <w:rPr>
                                      <w:rFonts w:ascii="Cambria Math" w:hAnsi="Cambria Math"/>
                                    </w:rPr>
                                    <m:t>LSW</m:t>
                                  </m:r>
                                </m:e>
                                <m:sub>
                                  <m:r>
                                    <m:rPr>
                                      <m:sty m:val="p"/>
                                    </m:rPr>
                                    <w:rPr>
                                      <w:rFonts w:ascii="Cambria Math" w:hAnsi="Cambria Math"/>
                                    </w:rPr>
                                    <m:t>t</m:t>
                                  </m:r>
                                </m:sub>
                              </m:sSub>
                            </m:e>
                          </m:d>
                          <m:r>
                            <m:rPr>
                              <m:sty m:val="p"/>
                            </m:rPr>
                            <w:rPr>
                              <w:rFonts w:ascii="Cambria Math" w:hAnsi="Cambria Math"/>
                            </w:rPr>
                            <m:t>×</m:t>
                          </m:r>
                          <m:d>
                            <m:dPr>
                              <m:ctrlPr>
                                <w:rPr>
                                  <w:rFonts w:ascii="Cambria Math" w:hAnsi="Cambria Math"/>
                                </w:rPr>
                              </m:ctrlPr>
                            </m:dPr>
                            <m:e>
                              <m:f>
                                <m:fPr>
                                  <m:ctrlPr>
                                    <w:rPr>
                                      <w:rFonts w:ascii="Cambria Math" w:hAnsi="Cambria Math"/>
                                    </w:rPr>
                                  </m:ctrlPr>
                                </m:fPr>
                                <m:num>
                                  <m:r>
                                    <m:rPr>
                                      <m:sty m:val="p"/>
                                    </m:rPr>
                                    <w:rPr>
                                      <w:rFonts w:ascii="Cambria Math" w:hAnsi="Cambria Math"/>
                                    </w:rPr>
                                    <m:t>6.9</m:t>
                                  </m:r>
                                </m:num>
                                <m:den>
                                  <m:r>
                                    <m:rPr>
                                      <m:sty m:val="p"/>
                                    </m:rPr>
                                    <w:rPr>
                                      <w:rFonts w:ascii="Cambria Math" w:hAnsi="Cambria Math"/>
                                    </w:rPr>
                                    <m:t>100</m:t>
                                  </m:r>
                                </m:den>
                              </m:f>
                              <m:r>
                                <m:rPr>
                                  <m:sty m:val="p"/>
                                </m:rPr>
                                <w:rPr>
                                  <w:rFonts w:ascii="Cambria Math" w:hAnsi="Cambria Math"/>
                                </w:rPr>
                                <m:t>-</m:t>
                              </m:r>
                              <m:f>
                                <m:fPr>
                                  <m:ctrlPr>
                                    <w:rPr>
                                      <w:rFonts w:ascii="Cambria Math" w:hAnsi="Cambria Math"/>
                                    </w:rPr>
                                  </m:ctrlPr>
                                </m:fPr>
                                <m:num>
                                  <m:r>
                                    <m:rPr>
                                      <m:sty m:val="p"/>
                                    </m:rPr>
                                    <w:rPr>
                                      <w:rFonts w:ascii="Cambria Math" w:hAnsi="Cambria Math"/>
                                    </w:rPr>
                                    <m:t>6.9</m:t>
                                  </m:r>
                                </m:num>
                                <m:den>
                                  <m:r>
                                    <m:rPr>
                                      <m:sty m:val="p"/>
                                    </m:rPr>
                                    <w:rPr>
                                      <w:rFonts w:ascii="Cambria Math" w:hAnsi="Cambria Math"/>
                                    </w:rPr>
                                    <m:t>200</m:t>
                                  </m:r>
                                </m:den>
                              </m:f>
                              <m:r>
                                <m:rPr>
                                  <m:sty m:val="p"/>
                                </m:rPr>
                                <w:rPr>
                                  <w:rFonts w:ascii="Cambria Math" w:hAnsi="Cambria Math"/>
                                </w:rPr>
                                <m:t>×</m:t>
                              </m:r>
                              <m:f>
                                <m:fPr>
                                  <m:ctrlPr>
                                    <w:rPr>
                                      <w:rFonts w:ascii="Cambria Math" w:hAnsi="Cambria Math"/>
                                    </w:rPr>
                                  </m:ctrlPr>
                                </m:fPr>
                                <m:num>
                                  <m:sSub>
                                    <m:sSubPr>
                                      <m:ctrlPr>
                                        <w:rPr>
                                          <w:rFonts w:ascii="Cambria Math" w:hAnsi="Cambria Math"/>
                                        </w:rPr>
                                      </m:ctrlPr>
                                    </m:sSubPr>
                                    <m:e>
                                      <m:r>
                                        <m:rPr>
                                          <m:sty m:val="p"/>
                                        </m:rPr>
                                        <w:rPr>
                                          <w:rFonts w:ascii="Cambria Math" w:hAnsi="Cambria Math"/>
                                        </w:rPr>
                                        <m:t>LSW</m:t>
                                      </m:r>
                                    </m:e>
                                    <m:sub>
                                      <m:r>
                                        <m:rPr>
                                          <m:sty m:val="p"/>
                                        </m:rPr>
                                        <w:rPr>
                                          <w:rFonts w:ascii="Cambria Math" w:hAnsi="Cambria Math"/>
                                        </w:rPr>
                                        <m:t>t</m:t>
                                      </m:r>
                                    </m:sub>
                                  </m:sSub>
                                </m:num>
                                <m:den>
                                  <m:sSub>
                                    <m:sSubPr>
                                      <m:ctrlPr>
                                        <w:rPr>
                                          <w:rFonts w:ascii="Cambria Math" w:hAnsi="Cambria Math"/>
                                        </w:rPr>
                                      </m:ctrlPr>
                                    </m:sSubPr>
                                    <m:e>
                                      <m:r>
                                        <m:rPr>
                                          <m:sty m:val="p"/>
                                        </m:rPr>
                                        <w:rPr>
                                          <w:rFonts w:ascii="Cambria Math" w:hAnsi="Cambria Math"/>
                                        </w:rPr>
                                        <m:t>LS</m:t>
                                      </m:r>
                                    </m:e>
                                    <m:sub>
                                      <m:r>
                                        <m:rPr>
                                          <m:sty m:val="p"/>
                                        </m:rPr>
                                        <w:rPr>
                                          <w:rFonts w:ascii="Cambria Math" w:hAnsi="Cambria Math"/>
                                        </w:rPr>
                                        <m:t>t</m:t>
                                      </m:r>
                                    </m:sub>
                                  </m:sSub>
                                </m:den>
                              </m:f>
                            </m:e>
                          </m:d>
                        </m:e>
                      </m:d>
                    </m:e>
                  </m:d>
                </m:e>
              </m:d>
              <m:r>
                <m:rPr>
                  <m:sty m:val="p"/>
                </m:rPr>
                <w:rPr>
                  <w:rFonts w:ascii="Cambria Math" w:hAnsi="Cambria Math"/>
                </w:rPr>
                <m:t>+£0.242</m:t>
              </m:r>
            </m:e>
          </m:d>
          <m:r>
            <m:rPr>
              <m:sty m:val="p"/>
            </m:rPr>
            <w:rPr>
              <w:rFonts w:ascii="Cambria Math" w:hAnsi="Cambria Math"/>
            </w:rPr>
            <m:t>×</m:t>
          </m:r>
          <m:sSub>
            <m:sSubPr>
              <m:ctrlPr>
                <w:rPr>
                  <w:rFonts w:ascii="Cambria Math" w:hAnsi="Cambria Math"/>
                </w:rPr>
              </m:ctrlPr>
            </m:sSubPr>
            <m:e>
              <m:r>
                <m:rPr>
                  <m:sty m:val="p"/>
                </m:rPr>
                <w:rPr>
                  <w:rFonts w:ascii="Cambria Math" w:hAnsi="Cambria Math"/>
                </w:rPr>
                <m:t>PIT</m:t>
              </m:r>
            </m:e>
            <m:sub>
              <m:r>
                <m:rPr>
                  <m:sty m:val="p"/>
                </m:rPr>
                <w:rPr>
                  <w:rFonts w:ascii="Cambria Math" w:hAnsi="Cambria Math"/>
                </w:rPr>
                <m:t>t</m:t>
              </m: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AF</m:t>
              </m:r>
            </m:e>
            <m:sub>
              <m:r>
                <m:rPr>
                  <m:sty m:val="p"/>
                </m:rPr>
                <w:rPr>
                  <w:rFonts w:ascii="Cambria Math" w:hAnsi="Cambria Math"/>
                </w:rPr>
                <m:t>t</m:t>
              </m:r>
            </m:sub>
          </m:sSub>
        </m:oMath>
      </m:oMathPara>
    </w:p>
    <w:p w14:paraId="7550F4B9" w14:textId="77777777" w:rsidR="001A2306" w:rsidRPr="00925811" w:rsidRDefault="001A2306" w:rsidP="001A2306">
      <w:pPr>
        <w:pStyle w:val="FormulaDefinitions"/>
      </w:pPr>
      <w:r w:rsidRPr="00925811">
        <w:t xml:space="preserve">where: </w:t>
      </w:r>
    </w:p>
    <w:p w14:paraId="3DC943B6" w14:textId="77777777" w:rsidR="001A2306" w:rsidRPr="00925811" w:rsidRDefault="001A2306" w:rsidP="001A2306">
      <w:pPr>
        <w:pStyle w:val="FormulaDefinitions"/>
      </w:pPr>
      <w:r w:rsidRPr="00925811">
        <w:t>SPPM</w:t>
      </w:r>
      <w:r w:rsidRPr="00925811">
        <w:rPr>
          <w:rStyle w:val="Subscript"/>
        </w:rPr>
        <w:t>t</w:t>
      </w:r>
      <w:r w:rsidRPr="00925811">
        <w:tab/>
        <w:t>is the maximum amount that the licensee may charge for the provision of a Single-Rate Smartcard Prepayment Electricity Meter;</w:t>
      </w:r>
    </w:p>
    <w:p w14:paraId="6D37632C" w14:textId="77777777" w:rsidR="001A2306" w:rsidRPr="00925811" w:rsidRDefault="001A2306" w:rsidP="001A2306">
      <w:pPr>
        <w:pStyle w:val="FormulaDefinitions"/>
      </w:pPr>
      <w:r w:rsidRPr="00925811">
        <w:t>SPPMAV</w:t>
      </w:r>
      <w:r w:rsidRPr="00925811">
        <w:tab/>
        <w:t>means the modern equivalent asset value of a Single-Rate Smartcard Prepayment Electricity Meter, and has the value of £62.77;</w:t>
      </w:r>
    </w:p>
    <w:p w14:paraId="00E488D2" w14:textId="77777777" w:rsidR="001A2306" w:rsidRPr="00925811" w:rsidRDefault="001A2306" w:rsidP="001A2306">
      <w:pPr>
        <w:pStyle w:val="FormulaDefinitions"/>
      </w:pPr>
      <w:r w:rsidRPr="00925811">
        <w:t>LS</w:t>
      </w:r>
      <w:r w:rsidRPr="00925811">
        <w:rPr>
          <w:rStyle w:val="Subscript"/>
        </w:rPr>
        <w:t>t</w:t>
      </w:r>
      <w:r w:rsidRPr="00925811">
        <w:tab/>
        <w:t>is the current expected life (in years) of a Single-Rate Smartcard Prepayment Electricity Meter, and has the value of 7;</w:t>
      </w:r>
    </w:p>
    <w:p w14:paraId="5A61A140" w14:textId="77777777" w:rsidR="001A2306" w:rsidRPr="00925811" w:rsidRDefault="001A2306" w:rsidP="001A2306">
      <w:pPr>
        <w:pStyle w:val="FormulaDefinitions"/>
      </w:pPr>
      <w:r w:rsidRPr="00925811">
        <w:t>LSW</w:t>
      </w:r>
      <w:r w:rsidRPr="00925811">
        <w:rPr>
          <w:rStyle w:val="Subscript"/>
        </w:rPr>
        <w:t>t</w:t>
      </w:r>
      <w:r w:rsidRPr="00925811">
        <w:tab/>
        <w:t>is the value of LS</w:t>
      </w:r>
      <w:r w:rsidRPr="00925811">
        <w:rPr>
          <w:rStyle w:val="Subscript"/>
        </w:rPr>
        <w:t>t</w:t>
      </w:r>
      <w:r w:rsidRPr="00925811">
        <w:t xml:space="preserve"> rounded down to the nearest integer, and hence has the value of 7;</w:t>
      </w:r>
    </w:p>
    <w:p w14:paraId="6E740098" w14:textId="77777777" w:rsidR="001A2306" w:rsidRPr="00925811" w:rsidRDefault="001A2306" w:rsidP="001A2306">
      <w:pPr>
        <w:pStyle w:val="FormulaDefinitions"/>
      </w:pPr>
      <w:r w:rsidRPr="00925811">
        <w:t>PIT</w:t>
      </w:r>
      <w:r w:rsidRPr="00925811">
        <w:rPr>
          <w:rStyle w:val="Subscript"/>
        </w:rPr>
        <w:t>t</w:t>
      </w:r>
      <w:r w:rsidRPr="00925811">
        <w:tab/>
        <w:t>is the price index adjustment derived in accordance with Part G; and</w:t>
      </w:r>
    </w:p>
    <w:p w14:paraId="7347C58C" w14:textId="77777777" w:rsidR="001A2306" w:rsidRPr="00925811" w:rsidRDefault="001A2306" w:rsidP="001A2306">
      <w:pPr>
        <w:pStyle w:val="FormulaDefinitions"/>
      </w:pPr>
      <w:r w:rsidRPr="00925811">
        <w:t>AF</w:t>
      </w:r>
      <w:r w:rsidRPr="00925811">
        <w:rPr>
          <w:rStyle w:val="Subscript"/>
        </w:rPr>
        <w:t>t</w:t>
      </w:r>
      <w:r w:rsidRPr="00925811">
        <w:tab/>
        <w:t>is the adjustment factor (if any) derived in accordance with Part H.</w:t>
      </w:r>
    </w:p>
    <w:p w14:paraId="23726F4B" w14:textId="77777777" w:rsidR="001A2306" w:rsidRPr="00925811" w:rsidRDefault="001A2306" w:rsidP="001A2306">
      <w:pPr>
        <w:pStyle w:val="Heading3"/>
      </w:pPr>
      <w:r w:rsidRPr="00925811">
        <w:t xml:space="preserve">Charges for all other types of Electricity Meter provided under Standard Condition 34 </w:t>
      </w:r>
    </w:p>
    <w:p w14:paraId="78244538" w14:textId="77777777" w:rsidR="001A2306" w:rsidRPr="00925811" w:rsidRDefault="001A2306" w:rsidP="001A2306">
      <w:pPr>
        <w:pStyle w:val="NumberedNormal"/>
      </w:pPr>
      <w:r w:rsidRPr="00925811">
        <w:t xml:space="preserve">The total charge set by the licensee in respect of the provision under Standard Condition 34 of any type of Electricity Meter not provided for by Parts B to E must at no time exceed the value derived from the following formula:  </w:t>
      </w:r>
    </w:p>
    <w:p w14:paraId="22805F4B" w14:textId="77777777" w:rsidR="001A2306" w:rsidRPr="00925811" w:rsidRDefault="00883AC9" w:rsidP="001A2306">
      <w:pPr>
        <w:pStyle w:val="FormulaDefinitions"/>
      </w:pPr>
      <m:oMathPara>
        <m:oMathParaPr>
          <m:jc m:val="left"/>
        </m:oMathParaPr>
        <m:oMath>
          <m:sSub>
            <m:sSubPr>
              <m:ctrlPr>
                <w:rPr>
                  <w:rFonts w:ascii="Cambria Math" w:hAnsi="Cambria Math"/>
                </w:rPr>
              </m:ctrlPr>
            </m:sSubPr>
            <m:e>
              <m:r>
                <m:rPr>
                  <m:sty m:val="p"/>
                </m:rPr>
                <w:rPr>
                  <w:rFonts w:ascii="Cambria Math" w:hAnsi="Cambria Math"/>
                </w:rPr>
                <m:t>MAPPC</m:t>
              </m:r>
            </m:e>
            <m:sub>
              <m:r>
                <m:rPr>
                  <m:sty m:val="p"/>
                </m:rPr>
                <w:rPr>
                  <w:rFonts w:ascii="Cambria Math" w:hAnsi="Cambria Math"/>
                </w:rPr>
                <m:t>t</m:t>
              </m:r>
            </m:sub>
          </m:sSub>
          <m:r>
            <m:rPr>
              <m:sty m:val="p"/>
            </m:rPr>
            <w:rPr>
              <w:rFonts w:ascii="Cambria Math" w:hAnsi="Cambria Math"/>
            </w:rPr>
            <m:t xml:space="preserve">= </m:t>
          </m:r>
          <m:d>
            <m:dPr>
              <m:begChr m:val="["/>
              <m:endChr m:val="]"/>
              <m:ctrlPr>
                <w:rPr>
                  <w:rFonts w:ascii="Cambria Math" w:hAnsi="Cambria Math"/>
                </w:rPr>
              </m:ctrlPr>
            </m:dPr>
            <m:e>
              <m:f>
                <m:fPr>
                  <m:ctrlPr>
                    <w:rPr>
                      <w:rFonts w:ascii="Cambria Math" w:hAnsi="Cambria Math"/>
                    </w:rPr>
                  </m:ctrlPr>
                </m:fPr>
                <m:num>
                  <m:sSub>
                    <m:sSubPr>
                      <m:ctrlPr>
                        <w:rPr>
                          <w:rFonts w:ascii="Cambria Math" w:hAnsi="Cambria Math"/>
                        </w:rPr>
                      </m:ctrlPr>
                    </m:sSubPr>
                    <m:e>
                      <m:r>
                        <m:rPr>
                          <m:sty m:val="p"/>
                        </m:rPr>
                        <w:rPr>
                          <w:rFonts w:ascii="Cambria Math" w:hAnsi="Cambria Math"/>
                        </w:rPr>
                        <m:t>MEAP</m:t>
                      </m:r>
                    </m:e>
                    <m:sub>
                      <m:r>
                        <m:rPr>
                          <m:sty m:val="p"/>
                        </m:rPr>
                        <w:rPr>
                          <w:rFonts w:ascii="Cambria Math" w:hAnsi="Cambria Math"/>
                        </w:rPr>
                        <m:t>i</m:t>
                      </m:r>
                    </m:sub>
                  </m:sSub>
                </m:num>
                <m:den>
                  <m:sSub>
                    <m:sSubPr>
                      <m:ctrlPr>
                        <w:rPr>
                          <w:rFonts w:ascii="Cambria Math" w:hAnsi="Cambria Math"/>
                        </w:rPr>
                      </m:ctrlPr>
                    </m:sSubPr>
                    <m:e>
                      <m:r>
                        <m:rPr>
                          <m:sty m:val="p"/>
                        </m:rPr>
                        <w:rPr>
                          <w:rFonts w:ascii="Cambria Math" w:hAnsi="Cambria Math"/>
                        </w:rPr>
                        <m:t>ELA</m:t>
                      </m:r>
                    </m:e>
                    <m:sub>
                      <m:r>
                        <m:rPr>
                          <m:sty m:val="p"/>
                        </m:rPr>
                        <w:rPr>
                          <w:rFonts w:ascii="Cambria Math" w:hAnsi="Cambria Math"/>
                        </w:rPr>
                        <m:t>i</m:t>
                      </m:r>
                    </m:sub>
                  </m:sSub>
                </m:den>
              </m:f>
              <m:r>
                <m:rPr>
                  <m:sty m:val="p"/>
                </m:rPr>
                <w:rPr>
                  <w:rFonts w:ascii="Cambria Math" w:hAnsi="Cambria Math"/>
                </w:rPr>
                <m:t>+</m:t>
              </m:r>
              <m:sSub>
                <m:sSubPr>
                  <m:ctrlPr>
                    <w:rPr>
                      <w:rFonts w:ascii="Cambria Math" w:hAnsi="Cambria Math"/>
                    </w:rPr>
                  </m:ctrlPr>
                </m:sSubPr>
                <m:e>
                  <m:r>
                    <m:rPr>
                      <m:sty m:val="p"/>
                    </m:rPr>
                    <w:rPr>
                      <w:rFonts w:ascii="Cambria Math" w:hAnsi="Cambria Math"/>
                    </w:rPr>
                    <m:t>MEAP</m:t>
                  </m:r>
                </m:e>
                <m:sub>
                  <m:r>
                    <m:rPr>
                      <m:sty m:val="p"/>
                    </m:rPr>
                    <w:rPr>
                      <w:rFonts w:ascii="Cambria Math" w:hAnsi="Cambria Math"/>
                    </w:rPr>
                    <m:t xml:space="preserve">i </m:t>
                  </m:r>
                </m:sub>
              </m:sSub>
              <m:r>
                <m:rPr>
                  <m:sty m:val="p"/>
                </m:rPr>
                <w:rPr>
                  <w:rFonts w:ascii="Cambria Math" w:hAnsi="Cambria Math"/>
                </w:rPr>
                <m:t>×</m:t>
              </m:r>
              <m:f>
                <m:fPr>
                  <m:ctrlPr>
                    <w:rPr>
                      <w:rFonts w:ascii="Cambria Math" w:hAnsi="Cambria Math"/>
                    </w:rPr>
                  </m:ctrlPr>
                </m:fPr>
                <m:num>
                  <m:r>
                    <m:rPr>
                      <m:sty m:val="p"/>
                    </m:rPr>
                    <w:rPr>
                      <w:rFonts w:ascii="Cambria Math" w:hAnsi="Cambria Math"/>
                    </w:rPr>
                    <m:t>6.9</m:t>
                  </m:r>
                </m:num>
                <m:den>
                  <m:r>
                    <m:rPr>
                      <m:sty m:val="p"/>
                    </m:rPr>
                    <w:rPr>
                      <w:rFonts w:ascii="Cambria Math" w:hAnsi="Cambria Math"/>
                    </w:rPr>
                    <m:t>200</m:t>
                  </m:r>
                </m:den>
              </m:f>
              <m:r>
                <m:rPr>
                  <m:sty m:val="p"/>
                </m:rPr>
                <w:rPr>
                  <w:rFonts w:ascii="Cambria Math" w:hAnsi="Cambria Math"/>
                </w:rPr>
                <m:t>+0.242</m:t>
              </m:r>
            </m:e>
          </m:d>
          <m:r>
            <m:rPr>
              <m:sty m:val="p"/>
            </m:rPr>
            <w:rPr>
              <w:rFonts w:ascii="Cambria Math" w:hAnsi="Cambria Math"/>
            </w:rPr>
            <m:t>×</m:t>
          </m:r>
          <m:sSub>
            <m:sSubPr>
              <m:ctrlPr>
                <w:rPr>
                  <w:rFonts w:ascii="Cambria Math" w:hAnsi="Cambria Math"/>
                </w:rPr>
              </m:ctrlPr>
            </m:sSubPr>
            <m:e>
              <m:r>
                <m:rPr>
                  <m:sty m:val="p"/>
                </m:rPr>
                <w:rPr>
                  <w:rFonts w:ascii="Cambria Math" w:hAnsi="Cambria Math"/>
                </w:rPr>
                <m:t>PIT</m:t>
              </m:r>
            </m:e>
            <m:sub>
              <m:r>
                <m:rPr>
                  <m:sty m:val="p"/>
                </m:rPr>
                <w:rPr>
                  <w:rFonts w:ascii="Cambria Math" w:hAnsi="Cambria Math"/>
                </w:rPr>
                <m:t>t</m:t>
              </m: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AF</m:t>
              </m:r>
            </m:e>
            <m:sub>
              <m:r>
                <m:rPr>
                  <m:sty m:val="p"/>
                </m:rPr>
                <w:rPr>
                  <w:rFonts w:ascii="Cambria Math" w:hAnsi="Cambria Math"/>
                </w:rPr>
                <m:t>t</m:t>
              </m:r>
            </m:sub>
          </m:sSub>
        </m:oMath>
      </m:oMathPara>
    </w:p>
    <w:p w14:paraId="31D49418" w14:textId="77777777" w:rsidR="001A2306" w:rsidRPr="00925811" w:rsidRDefault="001A2306" w:rsidP="001A2306">
      <w:pPr>
        <w:pStyle w:val="FormulaDefinitions"/>
      </w:pPr>
      <w:r w:rsidRPr="00925811">
        <w:t>where:</w:t>
      </w:r>
    </w:p>
    <w:p w14:paraId="43421A03" w14:textId="77777777" w:rsidR="001A2306" w:rsidRPr="00925811" w:rsidRDefault="001A2306" w:rsidP="001A2306">
      <w:pPr>
        <w:pStyle w:val="FormulaDefinitions"/>
      </w:pPr>
      <w:r w:rsidRPr="00925811">
        <w:t>MAPPC</w:t>
      </w:r>
      <w:r w:rsidRPr="00925811">
        <w:rPr>
          <w:rStyle w:val="Subscript"/>
        </w:rPr>
        <w:t>t</w:t>
      </w:r>
      <w:r w:rsidRPr="00925811">
        <w:tab/>
        <w:t>is the maximum amount that the licensee may charge for the provision of a type of Electricity Meter not provided for by Parts B to E;</w:t>
      </w:r>
    </w:p>
    <w:p w14:paraId="59ECAEE5" w14:textId="77777777" w:rsidR="001A2306" w:rsidRPr="00925811" w:rsidRDefault="001A2306" w:rsidP="001A2306">
      <w:pPr>
        <w:pStyle w:val="FormulaDefinitions"/>
      </w:pPr>
      <w:r w:rsidRPr="00925811">
        <w:t>MEAP</w:t>
      </w:r>
      <w:r w:rsidRPr="00925811">
        <w:rPr>
          <w:rStyle w:val="Subscript"/>
        </w:rPr>
        <w:t>i</w:t>
      </w:r>
      <w:r w:rsidRPr="00925811">
        <w:tab/>
        <w:t>is the Modern Equivalent Asset Purchase Price of the Electricity Meter type i as at 1 June 2003 or the nearest determinable date after 1 June 2003;</w:t>
      </w:r>
    </w:p>
    <w:p w14:paraId="67FE5DCE" w14:textId="77777777" w:rsidR="001A2306" w:rsidRPr="00925811" w:rsidRDefault="001A2306" w:rsidP="001A2306">
      <w:pPr>
        <w:pStyle w:val="FormulaDefinitions"/>
      </w:pPr>
      <w:r w:rsidRPr="00925811">
        <w:t>ELA</w:t>
      </w:r>
      <w:r w:rsidRPr="00925811">
        <w:rPr>
          <w:rStyle w:val="Subscript"/>
        </w:rPr>
        <w:t>i</w:t>
      </w:r>
      <w:r w:rsidRPr="00925811">
        <w:tab/>
        <w:t>is the current expected economic life (in years) of the Electricity Meter type i;</w:t>
      </w:r>
    </w:p>
    <w:p w14:paraId="2461A724" w14:textId="77777777" w:rsidR="001A2306" w:rsidRPr="00925811" w:rsidRDefault="001A2306" w:rsidP="001A2306">
      <w:pPr>
        <w:pStyle w:val="FormulaDefinitions"/>
      </w:pPr>
      <w:r w:rsidRPr="00925811">
        <w:t>PIT</w:t>
      </w:r>
      <w:r w:rsidRPr="00925811">
        <w:rPr>
          <w:rStyle w:val="Subscript"/>
        </w:rPr>
        <w:t>t</w:t>
      </w:r>
      <w:r w:rsidRPr="00925811">
        <w:tab/>
        <w:t xml:space="preserve">is the price index adjustment derived in accordance with Part G; </w:t>
      </w:r>
    </w:p>
    <w:p w14:paraId="5155DADB" w14:textId="77777777" w:rsidR="001A2306" w:rsidRPr="00925811" w:rsidRDefault="001A2306" w:rsidP="001A2306">
      <w:pPr>
        <w:pStyle w:val="FormulaDefinitions"/>
      </w:pPr>
      <w:r w:rsidRPr="00925811">
        <w:t>AF</w:t>
      </w:r>
      <w:r w:rsidRPr="00925811">
        <w:rPr>
          <w:rStyle w:val="Subscript"/>
        </w:rPr>
        <w:t>t</w:t>
      </w:r>
      <w:r w:rsidRPr="00925811">
        <w:tab/>
        <w:t xml:space="preserve">is the adjustment factor (if any), derived in accordance with Part H; and </w:t>
      </w:r>
    </w:p>
    <w:p w14:paraId="65B9E809" w14:textId="77777777" w:rsidR="001A2306" w:rsidRPr="00925811" w:rsidRDefault="001A2306" w:rsidP="001A2306">
      <w:pPr>
        <w:pStyle w:val="FormulaDefinitions"/>
      </w:pPr>
      <w:r w:rsidRPr="00925811">
        <w:t>i</w:t>
      </w:r>
      <w:r w:rsidRPr="00925811">
        <w:tab/>
        <w:t>means an Electricity Meter of a type listed in paragraph 9.11.8 and not provided for by Parts B to E.</w:t>
      </w:r>
    </w:p>
    <w:p w14:paraId="2807915D" w14:textId="77777777" w:rsidR="001A2306" w:rsidRPr="00925811" w:rsidRDefault="001A2306" w:rsidP="001A2306">
      <w:pPr>
        <w:pStyle w:val="NumberedNormal"/>
      </w:pPr>
      <w:r w:rsidRPr="00925811">
        <w:t>The types of Electricity Meter (without limitation, and subject to the licensee’s right to subdivide any such type in order to facilitate cost-reflective charging) provided for by this condition are:</w:t>
      </w:r>
    </w:p>
    <w:p w14:paraId="45606C6F" w14:textId="77777777" w:rsidR="001A2306" w:rsidRPr="00925811" w:rsidRDefault="001A2306" w:rsidP="001A2306">
      <w:pPr>
        <w:pStyle w:val="ListNormal"/>
        <w:tabs>
          <w:tab w:val="num" w:pos="879"/>
        </w:tabs>
      </w:pPr>
      <w:r w:rsidRPr="00925811">
        <w:t>multi-rate single-phase credit Electricity Meters;</w:t>
      </w:r>
    </w:p>
    <w:p w14:paraId="1F2CBB63" w14:textId="77777777" w:rsidR="001A2306" w:rsidRPr="00925811" w:rsidRDefault="001A2306" w:rsidP="001A2306">
      <w:pPr>
        <w:pStyle w:val="ListNormal"/>
        <w:tabs>
          <w:tab w:val="num" w:pos="879"/>
        </w:tabs>
      </w:pPr>
      <w:r w:rsidRPr="00925811">
        <w:t>multi-rate single-phase prepayment Electricity Meters;</w:t>
      </w:r>
    </w:p>
    <w:p w14:paraId="121D8F5F" w14:textId="77777777" w:rsidR="001A2306" w:rsidRPr="00925811" w:rsidRDefault="001A2306" w:rsidP="001A2306">
      <w:pPr>
        <w:pStyle w:val="ListNormal"/>
        <w:tabs>
          <w:tab w:val="num" w:pos="879"/>
        </w:tabs>
      </w:pPr>
      <w:r w:rsidRPr="00925811">
        <w:t>poly-phase Single-Rate whole-current Electricity Meters;</w:t>
      </w:r>
    </w:p>
    <w:p w14:paraId="1311F127" w14:textId="77777777" w:rsidR="001A2306" w:rsidRPr="00925811" w:rsidRDefault="001A2306" w:rsidP="001A2306">
      <w:pPr>
        <w:pStyle w:val="ListNormal"/>
        <w:tabs>
          <w:tab w:val="num" w:pos="879"/>
        </w:tabs>
      </w:pPr>
      <w:r w:rsidRPr="00925811">
        <w:t>poly-phase multi-rate whole-current Electricity Meters; and</w:t>
      </w:r>
    </w:p>
    <w:p w14:paraId="325D1D24" w14:textId="77777777" w:rsidR="001A2306" w:rsidRPr="00925811" w:rsidRDefault="001A2306" w:rsidP="001A2306">
      <w:pPr>
        <w:pStyle w:val="ListNormal"/>
        <w:tabs>
          <w:tab w:val="num" w:pos="879"/>
        </w:tabs>
      </w:pPr>
      <w:r w:rsidRPr="00925811">
        <w:t>non-half-hourly current-transformer Electricity Meters.</w:t>
      </w:r>
    </w:p>
    <w:p w14:paraId="3933BBDB" w14:textId="77777777" w:rsidR="001A2306" w:rsidRPr="00925811" w:rsidRDefault="001A2306" w:rsidP="001A2306">
      <w:pPr>
        <w:pStyle w:val="Heading3"/>
      </w:pPr>
      <w:r w:rsidRPr="00925811">
        <w:t xml:space="preserve">Calculation of the price index adjustment </w:t>
      </w:r>
    </w:p>
    <w:p w14:paraId="10BA88DE" w14:textId="77777777" w:rsidR="001A2306" w:rsidRPr="00925811" w:rsidRDefault="001A2306" w:rsidP="001A2306">
      <w:pPr>
        <w:pStyle w:val="NumberedNormal"/>
      </w:pPr>
      <w:r w:rsidRPr="00925811">
        <w:t xml:space="preserve">For the purposes of Parts B to F the price index adjustment is calculated in accordance with the following formula: </w:t>
      </w:r>
    </w:p>
    <w:p w14:paraId="5F216AFD" w14:textId="77777777" w:rsidR="001A2306" w:rsidRPr="00925811" w:rsidRDefault="00883AC9" w:rsidP="001A2306">
      <m:oMathPara>
        <m:oMath>
          <m:sSub>
            <m:sSubPr>
              <m:ctrlPr>
                <w:rPr>
                  <w:rFonts w:ascii="Cambria Math" w:hAnsi="Cambria Math"/>
                </w:rPr>
              </m:ctrlPr>
            </m:sSubPr>
            <m:e>
              <m:r>
                <w:rPr>
                  <w:rFonts w:ascii="Cambria Math" w:hAnsi="Cambria Math"/>
                </w:rPr>
                <m:t>PIT</m:t>
              </m:r>
            </m:e>
            <m:sub>
              <m:r>
                <w:rPr>
                  <w:rFonts w:ascii="Cambria Math" w:hAnsi="Cambria Math"/>
                </w:rPr>
                <m:t>t</m:t>
              </m:r>
            </m:sub>
          </m:sSub>
          <m:r>
            <w:rPr>
              <w:rFonts w:ascii="Cambria Math" w:hAnsi="Cambria Math"/>
            </w:rPr>
            <m:t>=</m:t>
          </m:r>
          <m:d>
            <m:dPr>
              <m:ctrlPr>
                <w:rPr>
                  <w:rFonts w:ascii="Cambria Math" w:hAnsi="Cambria Math"/>
                </w:rPr>
              </m:ctrlPr>
            </m:dPr>
            <m:e>
              <m:r>
                <w:rPr>
                  <w:rFonts w:ascii="Cambria Math" w:hAnsi="Cambria Math"/>
                </w:rPr>
                <m:t>1+</m:t>
              </m:r>
              <m:f>
                <m:fPr>
                  <m:ctrlPr>
                    <w:rPr>
                      <w:rFonts w:ascii="Cambria Math" w:hAnsi="Cambria Math"/>
                    </w:rPr>
                  </m:ctrlPr>
                </m:fPr>
                <m:num>
                  <m:sSub>
                    <m:sSubPr>
                      <m:ctrlPr>
                        <w:rPr>
                          <w:rFonts w:ascii="Cambria Math" w:hAnsi="Cambria Math"/>
                        </w:rPr>
                      </m:ctrlPr>
                    </m:sSubPr>
                    <m:e>
                      <m:r>
                        <w:rPr>
                          <w:rFonts w:ascii="Cambria Math" w:hAnsi="Cambria Math"/>
                        </w:rPr>
                        <m:t>RPI</m:t>
                      </m:r>
                    </m:e>
                    <m:sub>
                      <m:r>
                        <w:rPr>
                          <w:rFonts w:ascii="Cambria Math" w:hAnsi="Cambria Math"/>
                        </w:rPr>
                        <m:t>t</m:t>
                      </m:r>
                    </m:sub>
                  </m:sSub>
                </m:num>
                <m:den>
                  <m:r>
                    <w:rPr>
                      <w:rFonts w:ascii="Cambria Math" w:hAnsi="Cambria Math"/>
                    </w:rPr>
                    <m:t>100</m:t>
                  </m:r>
                </m:den>
              </m:f>
            </m:e>
          </m:d>
          <m:r>
            <w:rPr>
              <w:rFonts w:ascii="Cambria Math" w:hAnsi="Cambria Math"/>
            </w:rPr>
            <m:t>×</m:t>
          </m:r>
          <m:sSub>
            <m:sSubPr>
              <m:ctrlPr>
                <w:rPr>
                  <w:rFonts w:ascii="Cambria Math" w:hAnsi="Cambria Math"/>
                </w:rPr>
              </m:ctrlPr>
            </m:sSubPr>
            <m:e>
              <m:r>
                <w:rPr>
                  <w:rFonts w:ascii="Cambria Math" w:hAnsi="Cambria Math"/>
                </w:rPr>
                <m:t>PIT</m:t>
              </m:r>
            </m:e>
            <m:sub>
              <m:r>
                <w:rPr>
                  <w:rFonts w:ascii="Cambria Math" w:hAnsi="Cambria Math"/>
                </w:rPr>
                <m:t>t-1</m:t>
              </m:r>
            </m:sub>
          </m:sSub>
        </m:oMath>
      </m:oMathPara>
    </w:p>
    <w:p w14:paraId="20124A8C" w14:textId="77777777" w:rsidR="001A2306" w:rsidRPr="00925811" w:rsidRDefault="001A2306" w:rsidP="001A2306">
      <w:pPr>
        <w:pStyle w:val="FormulaDefinitions"/>
      </w:pPr>
      <w:r w:rsidRPr="00925811">
        <w:t xml:space="preserve">where: </w:t>
      </w:r>
    </w:p>
    <w:p w14:paraId="78C2A024" w14:textId="77777777" w:rsidR="001A2306" w:rsidRPr="00925811" w:rsidRDefault="001A2306" w:rsidP="001A2306">
      <w:pPr>
        <w:pStyle w:val="FormulaDefinitions"/>
      </w:pPr>
      <w:r w:rsidRPr="00925811">
        <w:t>PIT</w:t>
      </w:r>
      <w:r w:rsidRPr="00925811">
        <w:rPr>
          <w:rStyle w:val="Subscript"/>
        </w:rPr>
        <w:t>t</w:t>
      </w:r>
      <w:r w:rsidRPr="00925811">
        <w:tab/>
        <w:t>has the value of 1 in the Regulatory Year beginning on 1 April 2002, and then in each subsequent Regulatory Year has the value derived from the formula itself; and</w:t>
      </w:r>
    </w:p>
    <w:p w14:paraId="5D8689A0" w14:textId="77777777" w:rsidR="001A2306" w:rsidRPr="00925811" w:rsidRDefault="001A2306" w:rsidP="001A2306">
      <w:pPr>
        <w:pStyle w:val="FormulaDefinitions"/>
      </w:pPr>
      <w:r w:rsidRPr="00925811">
        <w:t>RPI</w:t>
      </w:r>
      <w:r w:rsidRPr="00925811">
        <w:rPr>
          <w:rStyle w:val="Subscript"/>
        </w:rPr>
        <w:t>t</w:t>
      </w:r>
      <w:r w:rsidRPr="00925811">
        <w:tab/>
        <w:t xml:space="preserve">means the percentage change (whether positive or negative) between the arithmetic average of the Retail Prices Index numbers published or determined with respect to each of the six months from July to December (inclusive) in Regulatory Year </w:t>
      </w:r>
      <w:r w:rsidRPr="00925811">
        <w:rPr>
          <w:rStyle w:val="Subscript"/>
        </w:rPr>
        <w:t>t-2</w:t>
      </w:r>
      <w:r w:rsidRPr="00925811">
        <w:t xml:space="preserve"> and the arithmetic average of the Retail Prices Index numbers published or determined with respect to the same months in Regulatory Year t-1.</w:t>
      </w:r>
    </w:p>
    <w:p w14:paraId="0D5AA568" w14:textId="77777777" w:rsidR="001A2306" w:rsidRPr="00925811" w:rsidRDefault="001A2306" w:rsidP="001A2306">
      <w:pPr>
        <w:pStyle w:val="Heading3"/>
      </w:pPr>
      <w:r w:rsidRPr="00925811">
        <w:t>Determination and application of the adjustment factor (AF)</w:t>
      </w:r>
    </w:p>
    <w:p w14:paraId="698837EF" w14:textId="77777777" w:rsidR="001A2306" w:rsidRPr="00925811" w:rsidRDefault="001A2306" w:rsidP="001A2306">
      <w:pPr>
        <w:pStyle w:val="NumberedNormal"/>
      </w:pPr>
      <w:r w:rsidRPr="00925811">
        <w:t>This paragraph applies where the licensee considers that the expected asset life of a type of Electricity Meter specified in paragraph 9.11.11 has fallen below the level assumed for the purposes of establishing the relevant charge restriction under this condition because of a decision by an Electricity Supplier to replace the technology associated with that type of Electricity Meter with technology associated with another type of Electricity Meter specified in paragraph 9.11.11.</w:t>
      </w:r>
    </w:p>
    <w:p w14:paraId="29D6ABA9" w14:textId="77777777" w:rsidR="001A2306" w:rsidRPr="00925811" w:rsidRDefault="001A2306" w:rsidP="001A2306">
      <w:pPr>
        <w:pStyle w:val="NumberedNormal"/>
      </w:pPr>
      <w:r w:rsidRPr="00925811">
        <w:t>The types of Electricity Meter to which paragraph 9.11.10 refers are:</w:t>
      </w:r>
    </w:p>
    <w:p w14:paraId="2B843216" w14:textId="77777777" w:rsidR="001A2306" w:rsidRPr="00925811" w:rsidRDefault="001A2306" w:rsidP="001A2306">
      <w:pPr>
        <w:pStyle w:val="ListNormal"/>
        <w:tabs>
          <w:tab w:val="num" w:pos="879"/>
        </w:tabs>
      </w:pPr>
      <w:r w:rsidRPr="00925811">
        <w:t>a Token Prepayment Electricity Meter (whether Single-Rate or multi-rate);</w:t>
      </w:r>
    </w:p>
    <w:p w14:paraId="0982389B" w14:textId="77777777" w:rsidR="001A2306" w:rsidRPr="00925811" w:rsidRDefault="001A2306" w:rsidP="001A2306">
      <w:pPr>
        <w:pStyle w:val="ListNormal"/>
        <w:tabs>
          <w:tab w:val="num" w:pos="879"/>
        </w:tabs>
      </w:pPr>
      <w:r w:rsidRPr="00925811">
        <w:t xml:space="preserve">a Key Prepayment Electricity Meter (whether Single-Rate or multi-rate); </w:t>
      </w:r>
    </w:p>
    <w:p w14:paraId="63C25824" w14:textId="77777777" w:rsidR="001A2306" w:rsidRPr="00925811" w:rsidRDefault="001A2306" w:rsidP="001A2306">
      <w:pPr>
        <w:pStyle w:val="ListNormal"/>
        <w:tabs>
          <w:tab w:val="num" w:pos="879"/>
        </w:tabs>
      </w:pPr>
      <w:r w:rsidRPr="00925811">
        <w:t>a Smartcard Prepayment Electricity Meter (whether Single-Rate or multi-rate); and</w:t>
      </w:r>
    </w:p>
    <w:p w14:paraId="31BC4202" w14:textId="77777777" w:rsidR="001A2306" w:rsidRPr="00925811" w:rsidRDefault="001A2306" w:rsidP="001A2306">
      <w:pPr>
        <w:pStyle w:val="ListNormal"/>
        <w:tabs>
          <w:tab w:val="num" w:pos="879"/>
        </w:tabs>
      </w:pPr>
      <w:r w:rsidRPr="00925811">
        <w:t>a Single-Phase Single-Rate Credit Electricity Meter.</w:t>
      </w:r>
    </w:p>
    <w:p w14:paraId="1E3D13E8" w14:textId="77777777" w:rsidR="001A2306" w:rsidRPr="00925811" w:rsidRDefault="001A2306" w:rsidP="001A2306">
      <w:pPr>
        <w:pStyle w:val="NumberedNormal"/>
      </w:pPr>
      <w:r w:rsidRPr="00925811">
        <w:t>If paragraph 9.11.10 applies, the licensee may, by notice to the Authority, propose a relevant adjustment factor (AF</w:t>
      </w:r>
      <w:r w:rsidRPr="00925811">
        <w:rPr>
          <w:rStyle w:val="Subscript"/>
        </w:rPr>
        <w:t>t</w:t>
      </w:r>
      <w:r w:rsidRPr="00925811">
        <w:t>) to be applied uniformly to each of the formulae set out in Parts B to F in respect of the charging restrictions established by this condition.</w:t>
      </w:r>
    </w:p>
    <w:p w14:paraId="28316235" w14:textId="77777777" w:rsidR="001A2306" w:rsidRPr="00925811" w:rsidRDefault="001A2306" w:rsidP="001A2306">
      <w:pPr>
        <w:pStyle w:val="NumberedNormal"/>
      </w:pPr>
      <w:r w:rsidRPr="00925811">
        <w:t>A relevant adjustment factor is one which, in the licensee’s opinion, would have the effect of enabling the licensee to recover 30 per cent of the efficient costs incurred or likely to be incurred as a consequence of the Electricity Supplier’s decision to which paragraph 9.11.10 refers.</w:t>
      </w:r>
    </w:p>
    <w:p w14:paraId="09914434" w14:textId="77777777" w:rsidR="001A2306" w:rsidRPr="00925811" w:rsidRDefault="001A2306" w:rsidP="001A2306">
      <w:pPr>
        <w:pStyle w:val="NumberedNormal"/>
      </w:pPr>
      <w:r w:rsidRPr="00925811">
        <w:t>The notice served by the licensee under paragraph 9.11.12 must:</w:t>
      </w:r>
    </w:p>
    <w:p w14:paraId="24F2342B" w14:textId="77777777" w:rsidR="001A2306" w:rsidRPr="00925811" w:rsidRDefault="001A2306" w:rsidP="001A2306">
      <w:pPr>
        <w:pStyle w:val="ListNormal"/>
        <w:tabs>
          <w:tab w:val="num" w:pos="879"/>
        </w:tabs>
      </w:pPr>
      <w:r w:rsidRPr="00925811">
        <w:t>set out the basis (including by reference to the effects of the Electricity Supplier’s decision) on which the licensee has calculated the relevant adjustment factor; and</w:t>
      </w:r>
    </w:p>
    <w:p w14:paraId="7AC80EB7" w14:textId="77777777" w:rsidR="001A2306" w:rsidRPr="00925811" w:rsidRDefault="001A2306" w:rsidP="001A2306">
      <w:pPr>
        <w:pStyle w:val="ListNormal"/>
        <w:tabs>
          <w:tab w:val="num" w:pos="879"/>
        </w:tabs>
      </w:pPr>
      <w:r w:rsidRPr="00925811">
        <w:t xml:space="preserve">state both the start date and the end date of the period in respect of which the licensee seeks the Authority’s consent for the relevant adjustment to have effect. </w:t>
      </w:r>
    </w:p>
    <w:p w14:paraId="67E96C0D" w14:textId="77777777" w:rsidR="001A2306" w:rsidRPr="00925811" w:rsidRDefault="001A2306" w:rsidP="001A2306">
      <w:pPr>
        <w:pStyle w:val="NumberedNormal"/>
      </w:pPr>
      <w:r w:rsidRPr="00925811">
        <w:t>In giving that notice, the licensee must have regard to any relevant guidelines published by the Authority for the purposes of this condition.</w:t>
      </w:r>
    </w:p>
    <w:p w14:paraId="00E32C62" w14:textId="77777777" w:rsidR="001A2306" w:rsidRPr="00925811" w:rsidRDefault="001A2306" w:rsidP="001A2306">
      <w:pPr>
        <w:pStyle w:val="NumberedNormal"/>
      </w:pPr>
      <w:r w:rsidRPr="00925811">
        <w:t>The Authority may, within 28 days of receiving the notice from the licensee in accordance with this Part, determine both the relevant adjustment factor and the period during which that adjustment will apply in such manner as it considers appropriate, subject to paragraph 9.11.17.</w:t>
      </w:r>
    </w:p>
    <w:p w14:paraId="262A502B" w14:textId="77777777" w:rsidR="001A2306" w:rsidRPr="00925811" w:rsidRDefault="001A2306" w:rsidP="001A2306">
      <w:pPr>
        <w:pStyle w:val="NumberedNormal"/>
      </w:pPr>
      <w:r w:rsidRPr="00925811">
        <w:t>In making its determination, the Authority must:</w:t>
      </w:r>
    </w:p>
    <w:p w14:paraId="40524DAD" w14:textId="77777777" w:rsidR="001A2306" w:rsidRPr="00925811" w:rsidRDefault="001A2306" w:rsidP="001A2306">
      <w:pPr>
        <w:pStyle w:val="ListNormal"/>
        <w:tabs>
          <w:tab w:val="num" w:pos="879"/>
        </w:tabs>
      </w:pPr>
      <w:r w:rsidRPr="00925811">
        <w:t>consult with the licensee; and</w:t>
      </w:r>
    </w:p>
    <w:p w14:paraId="307AB2D6" w14:textId="77777777" w:rsidR="001A2306" w:rsidRPr="00925811" w:rsidRDefault="001A2306" w:rsidP="001A2306">
      <w:pPr>
        <w:pStyle w:val="ListNormal"/>
        <w:tabs>
          <w:tab w:val="num" w:pos="879"/>
        </w:tabs>
      </w:pPr>
      <w:r w:rsidRPr="00925811">
        <w:t>have particular regard both to the purposes of this condition and to any relevant guidelines published by the Authority under it.</w:t>
      </w:r>
    </w:p>
    <w:p w14:paraId="6E2B9AC0" w14:textId="77777777" w:rsidR="001A2306" w:rsidRPr="00925811" w:rsidRDefault="001A2306" w:rsidP="001A2306">
      <w:pPr>
        <w:pStyle w:val="NumberedNormal"/>
      </w:pPr>
      <w:r w:rsidRPr="00925811">
        <w:t xml:space="preserve">If the Authority has not determined the relevant adjustment factor within 28 days of receiving the licensee’s notice, and that notice has not been withdrawn, the licensee may apply the relevant adjustment factor in the manner specified in its notice. </w:t>
      </w:r>
    </w:p>
    <w:p w14:paraId="19DC9DE1" w14:textId="77777777" w:rsidR="001A2306" w:rsidRPr="00925811" w:rsidRDefault="001A2306" w:rsidP="001A2306">
      <w:pPr>
        <w:pStyle w:val="Heading2"/>
      </w:pPr>
      <w:bookmarkStart w:id="395" w:name="_Toc115345252"/>
      <w:bookmarkStart w:id="396" w:name="_Toc121736169"/>
      <w:bookmarkStart w:id="397" w:name="_Toc126074454"/>
      <w:r w:rsidRPr="00925811">
        <w:t>Charging outside the Distribution Services areas</w:t>
      </w:r>
      <w:bookmarkEnd w:id="395"/>
      <w:bookmarkEnd w:id="396"/>
      <w:bookmarkEnd w:id="397"/>
      <w:r w:rsidRPr="00925811">
        <w:t xml:space="preserve"> </w:t>
      </w:r>
    </w:p>
    <w:p w14:paraId="3FA18A65" w14:textId="77777777" w:rsidR="001A2306" w:rsidRPr="00925811" w:rsidRDefault="001A2306" w:rsidP="001A2306">
      <w:pPr>
        <w:pStyle w:val="Heading3nonumbering"/>
      </w:pPr>
      <w:r w:rsidRPr="00925811">
        <w:t xml:space="preserve">Introduction </w:t>
      </w:r>
    </w:p>
    <w:p w14:paraId="33470D5F" w14:textId="77777777" w:rsidR="001A2306" w:rsidRPr="00925811" w:rsidRDefault="001A2306" w:rsidP="001A2306">
      <w:pPr>
        <w:pStyle w:val="NumberedNormal"/>
      </w:pPr>
      <w:r w:rsidRPr="00925811">
        <w:t>The purpose of this condition is to impose requirements on the licensee only in relation to Out of Area Charges.</w:t>
      </w:r>
    </w:p>
    <w:p w14:paraId="47D8D6B2" w14:textId="77777777" w:rsidR="001A2306" w:rsidRPr="00925811" w:rsidRDefault="001A2306" w:rsidP="001A2306">
      <w:pPr>
        <w:pStyle w:val="Heading3"/>
      </w:pPr>
      <w:r w:rsidRPr="00925811">
        <w:t>Setting and restriction of Out of Area Charges</w:t>
      </w:r>
    </w:p>
    <w:p w14:paraId="64B134B1" w14:textId="77777777" w:rsidR="001A2306" w:rsidRPr="00925811" w:rsidRDefault="001A2306" w:rsidP="001A2306">
      <w:pPr>
        <w:pStyle w:val="NumberedNormal"/>
      </w:pPr>
      <w:r w:rsidRPr="00925811">
        <w:t xml:space="preserve">The licensee must make Out of Area Charges available, in accordance with the requirements of this condition, for the provision of Use of System to any Electricity Supplier that uses or wishes to use the licensee’s Distribution System to supply electricity to Domestic Customers at Domestic Premises outside the licensee’s Distribution Services area. </w:t>
      </w:r>
    </w:p>
    <w:p w14:paraId="7D3F55D2" w14:textId="77777777" w:rsidR="001A2306" w:rsidRPr="00925811" w:rsidRDefault="001A2306" w:rsidP="001A2306">
      <w:pPr>
        <w:pStyle w:val="NumberedNormal"/>
      </w:pPr>
      <w:r w:rsidRPr="00925811">
        <w:t>The licensee’s Out of Area Charges in relation to Domestic Customers may vary according to the Distribution Services area of the Electricity Distributor within which Domestic Premises are connected to the licensee’s Distribution System.</w:t>
      </w:r>
    </w:p>
    <w:p w14:paraId="01CC4C3C" w14:textId="77777777" w:rsidR="001A2306" w:rsidRPr="00925811" w:rsidRDefault="001A2306" w:rsidP="001A2306">
      <w:pPr>
        <w:pStyle w:val="NumberedNormal"/>
      </w:pPr>
      <w:r w:rsidRPr="00925811">
        <w:t xml:space="preserve">The licensee must set those Out of Area Charges so that, except with the Authority’s consent, the standing charge, unit rate, and any other component of the charges (taken together) does not exceed the Equivalent Charges.   </w:t>
      </w:r>
    </w:p>
    <w:p w14:paraId="15953F7D" w14:textId="77777777" w:rsidR="001A2306" w:rsidRPr="00925811" w:rsidRDefault="001A2306" w:rsidP="001A2306">
      <w:pPr>
        <w:pStyle w:val="Heading2"/>
      </w:pPr>
      <w:bookmarkStart w:id="398" w:name="_Toc121736170"/>
      <w:bookmarkStart w:id="399" w:name="_Toc126074455"/>
      <w:bookmarkStart w:id="400" w:name="_Toc115345253"/>
      <w:r w:rsidRPr="00925811">
        <w:t>Smart Optimisation Output</w:t>
      </w:r>
      <w:bookmarkEnd w:id="398"/>
      <w:bookmarkEnd w:id="399"/>
      <w:r w:rsidRPr="00925811">
        <w:t xml:space="preserve"> </w:t>
      </w:r>
    </w:p>
    <w:p w14:paraId="19B15FE7" w14:textId="77777777" w:rsidR="001A2306" w:rsidRPr="00925811" w:rsidRDefault="001A2306" w:rsidP="001A2306">
      <w:pPr>
        <w:pStyle w:val="Heading3nonumbering"/>
      </w:pPr>
      <w:r w:rsidRPr="00925811">
        <w:t xml:space="preserve">Introduction </w:t>
      </w:r>
    </w:p>
    <w:p w14:paraId="44B8E1F5" w14:textId="77777777" w:rsidR="001A2306" w:rsidRPr="00925811" w:rsidRDefault="001A2306" w:rsidP="001A2306">
      <w:pPr>
        <w:pStyle w:val="NumberedNormal"/>
      </w:pPr>
      <w:r w:rsidRPr="00925811">
        <w:t xml:space="preserve">The purpose of this condition is to set out obligations on the licensee to deliver the Smart Optimisation Output. </w:t>
      </w:r>
    </w:p>
    <w:p w14:paraId="03C140F6" w14:textId="77777777" w:rsidR="001A2306" w:rsidRPr="00925811" w:rsidRDefault="001A2306" w:rsidP="001A2306">
      <w:pPr>
        <w:pStyle w:val="NumberedNormal"/>
      </w:pPr>
      <w:r w:rsidRPr="00925811">
        <w:t xml:space="preserve">This condition also establishes the Smart Optimisation Output Guidance. </w:t>
      </w:r>
    </w:p>
    <w:p w14:paraId="27E5BF63" w14:textId="77777777" w:rsidR="001A2306" w:rsidRPr="00925811" w:rsidRDefault="001A2306" w:rsidP="001A2306">
      <w:pPr>
        <w:pStyle w:val="Heading3"/>
      </w:pPr>
      <w:r w:rsidRPr="00925811">
        <w:t xml:space="preserve">Requirement to deliver the Smart Optimisation Output </w:t>
      </w:r>
    </w:p>
    <w:p w14:paraId="33EBFE46" w14:textId="77777777" w:rsidR="001A2306" w:rsidRPr="00925811" w:rsidRDefault="001A2306" w:rsidP="001A2306">
      <w:pPr>
        <w:pStyle w:val="NumberedNormal"/>
      </w:pPr>
      <w:bookmarkStart w:id="401" w:name="_Ref120623295"/>
      <w:r w:rsidRPr="00925811">
        <w:t>The licensee must deliver the Smart Optimisation Output in accordance with the Smart Optimisation Output Guidance.</w:t>
      </w:r>
    </w:p>
    <w:p w14:paraId="7F869DF1" w14:textId="77777777" w:rsidR="001A2306" w:rsidRPr="00925811" w:rsidRDefault="001A2306" w:rsidP="001A2306">
      <w:pPr>
        <w:pStyle w:val="NumberedNormal"/>
      </w:pPr>
      <w:r w:rsidRPr="00925811">
        <w:t>The Smart Optimisation Output consists of:</w:t>
      </w:r>
      <w:bookmarkEnd w:id="401"/>
    </w:p>
    <w:p w14:paraId="6A661092" w14:textId="77777777" w:rsidR="001A2306" w:rsidRPr="00925811" w:rsidRDefault="001A2306" w:rsidP="001A2306">
      <w:pPr>
        <w:pStyle w:val="ListNormal"/>
        <w:tabs>
          <w:tab w:val="num" w:pos="879"/>
        </w:tabs>
      </w:pPr>
      <w:r w:rsidRPr="00925811">
        <w:t>a Collaboration Plan; and</w:t>
      </w:r>
    </w:p>
    <w:p w14:paraId="6896B223" w14:textId="77777777" w:rsidR="001A2306" w:rsidRPr="00925811" w:rsidRDefault="001A2306" w:rsidP="001A2306">
      <w:pPr>
        <w:pStyle w:val="ListNormal"/>
        <w:tabs>
          <w:tab w:val="num" w:pos="879"/>
        </w:tabs>
      </w:pPr>
      <w:r w:rsidRPr="00925811">
        <w:t>a System Visualisation Interface.</w:t>
      </w:r>
    </w:p>
    <w:p w14:paraId="783CE7A4" w14:textId="77777777" w:rsidR="001A2306" w:rsidRPr="00925811" w:rsidRDefault="001A2306" w:rsidP="001A2306">
      <w:pPr>
        <w:pStyle w:val="NumberedNormal"/>
      </w:pPr>
      <w:r w:rsidRPr="00925811">
        <w:t>The licensee must deliver the Collaboration Plan and System Visualisation Interface on, or before, the dates specified in the Smart Optimisation Output Guidance.</w:t>
      </w:r>
    </w:p>
    <w:p w14:paraId="538F733E" w14:textId="77777777" w:rsidR="001A2306" w:rsidRPr="00925811" w:rsidRDefault="001A2306" w:rsidP="001A2306">
      <w:pPr>
        <w:pStyle w:val="NumberedNormal"/>
      </w:pPr>
      <w:r w:rsidRPr="00925811">
        <w:t>The licensee must publish its Smart Optimisation Output, and any updates to the Smart Optimisation Output, on the licensee’s Website.</w:t>
      </w:r>
    </w:p>
    <w:p w14:paraId="4144E452" w14:textId="77777777" w:rsidR="001A2306" w:rsidRPr="00925811" w:rsidRDefault="001A2306" w:rsidP="001A2306">
      <w:pPr>
        <w:pStyle w:val="Heading3"/>
      </w:pPr>
      <w:r w:rsidRPr="00925811">
        <w:t xml:space="preserve">Smart Optimisation Output Guidance </w:t>
      </w:r>
    </w:p>
    <w:p w14:paraId="0AF7EC9E" w14:textId="77777777" w:rsidR="001A2306" w:rsidRPr="00925811" w:rsidRDefault="001A2306" w:rsidP="001A2306">
      <w:pPr>
        <w:pStyle w:val="NumberedNormal"/>
      </w:pPr>
      <w:r w:rsidRPr="00925811">
        <w:t xml:space="preserve">The Smart Optimisation Output Guidance may make provision about how the licensee must prepare its Smart Optimisation Output, including the following: </w:t>
      </w:r>
    </w:p>
    <w:p w14:paraId="643D202B" w14:textId="77777777" w:rsidR="001A2306" w:rsidRPr="00925811" w:rsidRDefault="001A2306" w:rsidP="001A2306">
      <w:pPr>
        <w:pStyle w:val="ListNormal"/>
        <w:tabs>
          <w:tab w:val="num" w:pos="879"/>
        </w:tabs>
      </w:pPr>
      <w:r w:rsidRPr="00925811">
        <w:t>the engagement the licensee is required to undertake with stakeholders to inform the development of its Smart Optimisation Output;</w:t>
      </w:r>
    </w:p>
    <w:p w14:paraId="1808095C" w14:textId="77777777" w:rsidR="001A2306" w:rsidRPr="00925811" w:rsidRDefault="001A2306" w:rsidP="001A2306">
      <w:pPr>
        <w:pStyle w:val="ListNormal"/>
        <w:tabs>
          <w:tab w:val="num" w:pos="879"/>
        </w:tabs>
      </w:pPr>
      <w:r w:rsidRPr="00925811">
        <w:t>what the licensee must include in its Collaboration Plan; and</w:t>
      </w:r>
    </w:p>
    <w:p w14:paraId="075BCBF1" w14:textId="77777777" w:rsidR="001A2306" w:rsidRPr="00925811" w:rsidRDefault="001A2306" w:rsidP="001A2306">
      <w:pPr>
        <w:pStyle w:val="ListNormal"/>
        <w:tabs>
          <w:tab w:val="num" w:pos="879"/>
        </w:tabs>
      </w:pPr>
      <w:r w:rsidRPr="00925811">
        <w:t>what the licensee must include in its System Visualisation Interface.</w:t>
      </w:r>
    </w:p>
    <w:p w14:paraId="67AB94E5" w14:textId="77777777" w:rsidR="001A2306" w:rsidRPr="00925811" w:rsidRDefault="001A2306" w:rsidP="001A2306">
      <w:pPr>
        <w:pStyle w:val="NumberedNormal"/>
      </w:pPr>
      <w:r w:rsidRPr="00925811">
        <w:t xml:space="preserve">The procedure for issuing and amending the Smart Optimisation Output Guidance is set out in Special Condition 1.3 (Common procedure). </w:t>
      </w:r>
    </w:p>
    <w:p w14:paraId="75066362" w14:textId="28C42F2C" w:rsidR="0017679E" w:rsidRPr="00925811" w:rsidRDefault="00C94127" w:rsidP="00C94127">
      <w:pPr>
        <w:pStyle w:val="Heading2"/>
      </w:pPr>
      <w:bookmarkStart w:id="402" w:name="_Toc121742163"/>
      <w:bookmarkStart w:id="403" w:name="_Toc126074456"/>
      <w:bookmarkEnd w:id="400"/>
      <w:r w:rsidRPr="00925811">
        <w:t>[Not used]</w:t>
      </w:r>
      <w:bookmarkEnd w:id="402"/>
      <w:bookmarkEnd w:id="403"/>
    </w:p>
    <w:sectPr w:rsidR="0017679E" w:rsidRPr="00925811" w:rsidSect="00FA7D2E">
      <w:headerReference w:type="even" r:id="rId12"/>
      <w:headerReference w:type="default" r:id="rId13"/>
      <w:footerReference w:type="even" r:id="rId14"/>
      <w:footerReference w:type="default" r:id="rId15"/>
      <w:headerReference w:type="first" r:id="rId16"/>
      <w:footerReference w:type="first" r:id="rId17"/>
      <w:pgSz w:w="11906" w:h="16838"/>
      <w:pgMar w:top="1440" w:right="1440" w:bottom="1440"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5DC4634" w14:textId="77777777" w:rsidR="00240C98" w:rsidRDefault="00240C98" w:rsidP="006B6BC9">
      <w:pPr>
        <w:spacing w:after="0" w:line="240" w:lineRule="auto"/>
      </w:pPr>
      <w:r>
        <w:separator/>
      </w:r>
    </w:p>
  </w:endnote>
  <w:endnote w:type="continuationSeparator" w:id="0">
    <w:p w14:paraId="44932DC3" w14:textId="77777777" w:rsidR="00240C98" w:rsidRDefault="00240C98" w:rsidP="006B6BC9">
      <w:pPr>
        <w:spacing w:after="0" w:line="240" w:lineRule="auto"/>
      </w:pPr>
      <w:r>
        <w:continuationSeparator/>
      </w:r>
    </w:p>
  </w:endnote>
  <w:endnote w:type="continuationNotice" w:id="1">
    <w:p w14:paraId="4B613E31" w14:textId="77777777" w:rsidR="00240C98" w:rsidRDefault="00240C9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B2AE89" w14:textId="7CDB8EC0" w:rsidR="00A50E64" w:rsidRDefault="004804A2">
    <w:pPr>
      <w:pStyle w:val="Footer"/>
    </w:pPr>
    <w:r>
      <w:rPr>
        <w:noProof/>
      </w:rPr>
      <mc:AlternateContent>
        <mc:Choice Requires="wps">
          <w:drawing>
            <wp:anchor distT="0" distB="0" distL="0" distR="0" simplePos="0" relativeHeight="251658241" behindDoc="0" locked="0" layoutInCell="1" allowOverlap="1" wp14:anchorId="0E006279" wp14:editId="3315915E">
              <wp:simplePos x="635" y="635"/>
              <wp:positionH relativeFrom="page">
                <wp:align>center</wp:align>
              </wp:positionH>
              <wp:positionV relativeFrom="page">
                <wp:align>bottom</wp:align>
              </wp:positionV>
              <wp:extent cx="1133475" cy="342900"/>
              <wp:effectExtent l="0" t="0" r="9525" b="0"/>
              <wp:wrapNone/>
              <wp:docPr id="1016368515" name="Text Box 2" descr="OFFICIAL-InternalOnly">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bwMode="auto">
                      <a:xfrm>
                        <a:off x="0" y="0"/>
                        <a:ext cx="1133475" cy="342900"/>
                      </a:xfrm>
                      <a:prstGeom prst="rect">
                        <a:avLst/>
                      </a:prstGeom>
                      <a:solidFill>
                        <a:srgbClr val="EDF1F3"/>
                      </a:solidFill>
                      <a:ln>
                        <a:noFill/>
                      </a:ln>
                    </wps:spPr>
                    <wps:txbx>
                      <w:txbxContent>
                        <w:p w14:paraId="199DBCCA" w14:textId="53605E7C" w:rsidR="004804A2" w:rsidRPr="004804A2" w:rsidRDefault="004804A2" w:rsidP="004804A2">
                          <w:pPr>
                            <w:spacing w:after="0"/>
                            <w:rPr>
                              <w:rFonts w:ascii="Calibri" w:eastAsia="Calibri" w:hAnsi="Calibri" w:cs="Calibri"/>
                              <w:noProof/>
                              <w:color w:val="000000"/>
                              <w:sz w:val="20"/>
                              <w:szCs w:val="20"/>
                            </w:rPr>
                          </w:pPr>
                          <w:r w:rsidRPr="004804A2">
                            <w:rPr>
                              <w:rFonts w:ascii="Calibri" w:eastAsia="Calibri" w:hAnsi="Calibri" w:cs="Calibri"/>
                              <w:noProof/>
                              <w:color w:val="000000"/>
                              <w:sz w:val="20"/>
                              <w:szCs w:val="20"/>
                            </w:rPr>
                            <w:t>OFFICIAL-InternalOnly</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0E006279" id="_x0000_t202" coordsize="21600,21600" o:spt="202" path="m,l,21600r21600,l21600,xe">
              <v:stroke joinstyle="miter"/>
              <v:path gradientshapeok="t" o:connecttype="rect"/>
            </v:shapetype>
            <v:shape id="Text Box 2" o:spid="_x0000_s1026" type="#_x0000_t202" alt="OFFICIAL-InternalOnly" style="position:absolute;margin-left:0;margin-top:0;width:89.25pt;height:27pt;z-index:251658241;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" fillcolor="#edf1f3" stroked="f">
              <v:textbox style="mso-fit-shape-to-text:t" inset="0,0,0,15pt">
                <w:txbxContent>
                  <w:p w14:paraId="199DBCCA" w14:textId="53605E7C" w:rsidR="004804A2" w:rsidRPr="004804A2" w:rsidRDefault="004804A2" w:rsidP="004804A2">
                    <w:pPr>
                      <w:spacing w:after="0"/>
                      <w:rPr>
                        <w:rFonts w:ascii="Calibri" w:eastAsia="Calibri" w:hAnsi="Calibri" w:cs="Calibri"/>
                        <w:noProof/>
                        <w:color w:val="000000"/>
                        <w:sz w:val="20"/>
                        <w:szCs w:val="20"/>
                      </w:rPr>
                    </w:pPr>
                    <w:r w:rsidRPr="004804A2">
                      <w:rPr>
                        <w:rFonts w:ascii="Calibri" w:eastAsia="Calibri" w:hAnsi="Calibri" w:cs="Calibri"/>
                        <w:noProof/>
                        <w:color w:val="000000"/>
                        <w:sz w:val="20"/>
                        <w:szCs w:val="20"/>
                      </w:rPr>
                      <w:t>OFFICIAL-InternalOnly</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FD1043" w14:textId="17505703" w:rsidR="0092760F" w:rsidRDefault="0092760F">
    <w:pPr>
      <w:pStyle w:val="Footer"/>
      <w:jc w:val="center"/>
    </w:pPr>
  </w:p>
  <w:sdt>
    <w:sdtPr>
      <w:id w:val="-169333929"/>
      <w:docPartObj>
        <w:docPartGallery w:val="Page Numbers (Bottom of Page)"/>
        <w:docPartUnique/>
      </w:docPartObj>
    </w:sdtPr>
    <w:sdtEndPr>
      <w:rPr>
        <w:noProof/>
      </w:rPr>
    </w:sdtEndPr>
    <w:sdtContent>
      <w:p w14:paraId="1943DA74" w14:textId="77777777" w:rsidR="0092760F" w:rsidRDefault="0092760F">
        <w:pPr>
          <w:pStyle w:val="Footer"/>
          <w:jc w:val="center"/>
        </w:pPr>
      </w:p>
      <w:p w14:paraId="0928D383" w14:textId="77777777" w:rsidR="0092760F" w:rsidRDefault="0092760F" w:rsidP="0092760F">
        <w:pPr>
          <w:pStyle w:val="Footer"/>
          <w:tabs>
            <w:tab w:val="right" w:pos="9072"/>
          </w:tabs>
          <w:ind w:right="-2"/>
          <w:rPr>
            <w:rFonts w:ascii="Times New Roman" w:hAnsi="Times New Roman" w:cs="Times New Roman"/>
            <w:sz w:val="18"/>
            <w:szCs w:val="18"/>
          </w:rPr>
        </w:pPr>
        <w:bookmarkStart w:id="404" w:name="_Hlk191808550"/>
        <w:bookmarkStart w:id="405" w:name="OLE_LINK5"/>
        <w:bookmarkStart w:id="406" w:name="_Hlk191810527"/>
        <w:r>
          <w:rPr>
            <w:sz w:val="18"/>
            <w:szCs w:val="18"/>
          </w:rPr>
          <w:t>Note: Consolidated conditions are not formal Public Register documents and should not be relied on.</w:t>
        </w:r>
      </w:p>
      <w:p w14:paraId="437C0885" w14:textId="3F741DB4" w:rsidR="0092760F" w:rsidRDefault="0092760F" w:rsidP="0092760F">
        <w:pPr>
          <w:pStyle w:val="Footer"/>
          <w:jc w:val="center"/>
          <w:rPr>
            <w:sz w:val="18"/>
            <w:szCs w:val="18"/>
          </w:rPr>
        </w:pPr>
        <w:r>
          <w:rPr>
            <w:sz w:val="18"/>
            <w:szCs w:val="18"/>
          </w:rPr>
          <w:t xml:space="preserve"> </w:t>
        </w:r>
        <w:r w:rsidRPr="00925811">
          <w:rPr>
            <w:sz w:val="18"/>
            <w:szCs w:val="18"/>
          </w:rPr>
          <w:t>Distribution Licen</w:t>
        </w:r>
        <w:r w:rsidR="00AB2144" w:rsidRPr="00925811">
          <w:rPr>
            <w:sz w:val="18"/>
            <w:szCs w:val="18"/>
          </w:rPr>
          <w:t>c</w:t>
        </w:r>
        <w:r w:rsidRPr="00925811">
          <w:rPr>
            <w:sz w:val="18"/>
            <w:szCs w:val="18"/>
          </w:rPr>
          <w:t xml:space="preserve">e (company number </w:t>
        </w:r>
        <w:r w:rsidR="006B0373" w:rsidRPr="00925811">
          <w:rPr>
            <w:sz w:val="18"/>
            <w:szCs w:val="18"/>
          </w:rPr>
          <w:t>2366985</w:t>
        </w:r>
        <w:r w:rsidRPr="00925811">
          <w:rPr>
            <w:sz w:val="18"/>
            <w:szCs w:val="18"/>
          </w:rPr>
          <w:t>): Special Conditions Consolidated –</w:t>
        </w:r>
        <w:bookmarkEnd w:id="404"/>
        <w:bookmarkEnd w:id="405"/>
        <w:bookmarkEnd w:id="406"/>
        <w:r w:rsidRPr="00925811">
          <w:rPr>
            <w:sz w:val="18"/>
            <w:szCs w:val="18"/>
          </w:rPr>
          <w:t xml:space="preserve">  </w:t>
        </w:r>
        <w:r w:rsidR="00A809BB">
          <w:rPr>
            <w:sz w:val="18"/>
            <w:szCs w:val="18"/>
          </w:rPr>
          <w:t xml:space="preserve">01 October </w:t>
        </w:r>
        <w:r w:rsidR="004D75AA" w:rsidRPr="00925811">
          <w:rPr>
            <w:sz w:val="18"/>
            <w:szCs w:val="18"/>
          </w:rPr>
          <w:t>2024</w:t>
        </w:r>
      </w:p>
      <w:p w14:paraId="691BF08C" w14:textId="1D00D1C4" w:rsidR="00413F39" w:rsidRDefault="00413F39" w:rsidP="0092760F">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60E19C7A" w14:textId="77777777" w:rsidR="00413F39" w:rsidRDefault="00413F3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5AB4E8" w14:textId="13983EE0" w:rsidR="00A50E64" w:rsidRDefault="004804A2">
    <w:pPr>
      <w:pStyle w:val="Footer"/>
    </w:pPr>
    <w:r>
      <w:rPr>
        <w:noProof/>
      </w:rPr>
      <mc:AlternateContent>
        <mc:Choice Requires="wps">
          <w:drawing>
            <wp:anchor distT="0" distB="0" distL="0" distR="0" simplePos="0" relativeHeight="251658242" behindDoc="0" locked="0" layoutInCell="1" allowOverlap="1" wp14:anchorId="52B0DCFC" wp14:editId="6AD7182E">
              <wp:simplePos x="635" y="635"/>
              <wp:positionH relativeFrom="page">
                <wp:align>center</wp:align>
              </wp:positionH>
              <wp:positionV relativeFrom="page">
                <wp:align>bottom</wp:align>
              </wp:positionV>
              <wp:extent cx="1133475" cy="342900"/>
              <wp:effectExtent l="0" t="0" r="9525" b="0"/>
              <wp:wrapNone/>
              <wp:docPr id="771992255" name="Text Box 1" descr="OFFICIAL-InternalOnly">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bwMode="auto">
                      <a:xfrm>
                        <a:off x="0" y="0"/>
                        <a:ext cx="1133475" cy="342900"/>
                      </a:xfrm>
                      <a:prstGeom prst="rect">
                        <a:avLst/>
                      </a:prstGeom>
                      <a:solidFill>
                        <a:srgbClr val="EDF1F3"/>
                      </a:solidFill>
                      <a:ln>
                        <a:noFill/>
                      </a:ln>
                    </wps:spPr>
                    <wps:txbx>
                      <w:txbxContent>
                        <w:p w14:paraId="19ED52EE" w14:textId="409337F9" w:rsidR="004804A2" w:rsidRPr="004804A2" w:rsidRDefault="004804A2" w:rsidP="004804A2">
                          <w:pPr>
                            <w:spacing w:after="0"/>
                            <w:rPr>
                              <w:rFonts w:ascii="Calibri" w:eastAsia="Calibri" w:hAnsi="Calibri" w:cs="Calibri"/>
                              <w:noProof/>
                              <w:color w:val="000000"/>
                              <w:sz w:val="20"/>
                              <w:szCs w:val="20"/>
                            </w:rPr>
                          </w:pPr>
                          <w:r w:rsidRPr="004804A2">
                            <w:rPr>
                              <w:rFonts w:ascii="Calibri" w:eastAsia="Calibri" w:hAnsi="Calibri" w:cs="Calibri"/>
                              <w:noProof/>
                              <w:color w:val="000000"/>
                              <w:sz w:val="20"/>
                              <w:szCs w:val="20"/>
                            </w:rPr>
                            <w:t>OFFICIAL-InternalOnly</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52B0DCFC" id="_x0000_t202" coordsize="21600,21600" o:spt="202" path="m,l,21600r21600,l21600,xe">
              <v:stroke joinstyle="miter"/>
              <v:path gradientshapeok="t" o:connecttype="rect"/>
            </v:shapetype>
            <v:shape id="Text Box 1" o:spid="_x0000_s1027" type="#_x0000_t202" alt="OFFICIAL-InternalOnly" style="position:absolute;margin-left:0;margin-top:0;width:89.25pt;height:27pt;z-index:251658242;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" fillcolor="#edf1f3" stroked="f">
              <v:textbox style="mso-fit-shape-to-text:t" inset="0,0,0,15pt">
                <w:txbxContent>
                  <w:p w14:paraId="19ED52EE" w14:textId="409337F9" w:rsidR="004804A2" w:rsidRPr="004804A2" w:rsidRDefault="004804A2" w:rsidP="004804A2">
                    <w:pPr>
                      <w:spacing w:after="0"/>
                      <w:rPr>
                        <w:rFonts w:ascii="Calibri" w:eastAsia="Calibri" w:hAnsi="Calibri" w:cs="Calibri"/>
                        <w:noProof/>
                        <w:color w:val="000000"/>
                        <w:sz w:val="20"/>
                        <w:szCs w:val="20"/>
                      </w:rPr>
                    </w:pPr>
                    <w:r w:rsidRPr="004804A2">
                      <w:rPr>
                        <w:rFonts w:ascii="Calibri" w:eastAsia="Calibri" w:hAnsi="Calibri" w:cs="Calibri"/>
                        <w:noProof/>
                        <w:color w:val="000000"/>
                        <w:sz w:val="20"/>
                        <w:szCs w:val="20"/>
                      </w:rPr>
                      <w:t>OFFICIAL-InternalOnly</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B87E3F1" w14:textId="77777777" w:rsidR="00240C98" w:rsidRDefault="00240C98" w:rsidP="006B6BC9">
      <w:pPr>
        <w:spacing w:after="0" w:line="240" w:lineRule="auto"/>
      </w:pPr>
      <w:r>
        <w:separator/>
      </w:r>
    </w:p>
  </w:footnote>
  <w:footnote w:type="continuationSeparator" w:id="0">
    <w:p w14:paraId="3D87479F" w14:textId="77777777" w:rsidR="00240C98" w:rsidRDefault="00240C98" w:rsidP="006B6BC9">
      <w:pPr>
        <w:spacing w:after="0" w:line="240" w:lineRule="auto"/>
      </w:pPr>
      <w:r>
        <w:continuationSeparator/>
      </w:r>
    </w:p>
  </w:footnote>
  <w:footnote w:type="continuationNotice" w:id="1">
    <w:p w14:paraId="10C0BDE1" w14:textId="77777777" w:rsidR="00240C98" w:rsidRDefault="00240C9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7EC852" w14:textId="77777777" w:rsidR="006E1C85" w:rsidRDefault="006E1C8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484568" w14:textId="77777777" w:rsidR="00AF0E73" w:rsidRPr="0062223B" w:rsidRDefault="00AF0E73" w:rsidP="0062223B">
    <w:pPr>
      <w:pStyle w:val="Header"/>
      <w:pBdr>
        <w:bottom w:val="none" w:sz="0" w:space="0" w:color="auto"/>
      </w:pBd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5037D5" w14:textId="77777777" w:rsidR="006E1C85" w:rsidRDefault="006E1C8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D"/>
    <w:multiLevelType w:val="singleLevel"/>
    <w:tmpl w:val="DA06ACDA"/>
    <w:lvl w:ilvl="0">
      <w:start w:val="1"/>
      <w:numFmt w:val="decimal"/>
      <w:pStyle w:val="ListNumber4"/>
      <w:lvlText w:val="%1."/>
      <w:lvlJc w:val="left"/>
      <w:pPr>
        <w:tabs>
          <w:tab w:val="num" w:pos="1209"/>
        </w:tabs>
        <w:ind w:left="1209" w:hanging="360"/>
      </w:pPr>
    </w:lvl>
  </w:abstractNum>
  <w:abstractNum w:abstractNumId="1" w15:restartNumberingAfterBreak="0">
    <w:nsid w:val="FFFFFF7F"/>
    <w:multiLevelType w:val="singleLevel"/>
    <w:tmpl w:val="CC8A5CB0"/>
    <w:lvl w:ilvl="0">
      <w:start w:val="1"/>
      <w:numFmt w:val="decimal"/>
      <w:pStyle w:val="ListNumber2"/>
      <w:lvlText w:val="%1."/>
      <w:lvlJc w:val="left"/>
      <w:pPr>
        <w:tabs>
          <w:tab w:val="num" w:pos="643"/>
        </w:tabs>
        <w:ind w:left="643" w:hanging="360"/>
      </w:pPr>
    </w:lvl>
  </w:abstractNum>
  <w:abstractNum w:abstractNumId="2" w15:restartNumberingAfterBreak="0">
    <w:nsid w:val="FFFFFF81"/>
    <w:multiLevelType w:val="singleLevel"/>
    <w:tmpl w:val="72A822FE"/>
    <w:lvl w:ilvl="0">
      <w:start w:val="1"/>
      <w:numFmt w:val="bullet"/>
      <w:pStyle w:val="ListBullet4"/>
      <w:lvlText w:val=""/>
      <w:lvlJc w:val="left"/>
      <w:pPr>
        <w:tabs>
          <w:tab w:val="num" w:pos="1209"/>
        </w:tabs>
        <w:ind w:left="1209" w:hanging="360"/>
      </w:pPr>
      <w:rPr>
        <w:rFonts w:ascii="Symbol" w:hAnsi="Symbol" w:hint="default"/>
      </w:rPr>
    </w:lvl>
  </w:abstractNum>
  <w:abstractNum w:abstractNumId="3" w15:restartNumberingAfterBreak="0">
    <w:nsid w:val="FFFFFF83"/>
    <w:multiLevelType w:val="singleLevel"/>
    <w:tmpl w:val="E5B60016"/>
    <w:lvl w:ilvl="0">
      <w:start w:val="1"/>
      <w:numFmt w:val="bullet"/>
      <w:pStyle w:val="ListBullet2"/>
      <w:lvlText w:val=""/>
      <w:lvlJc w:val="left"/>
      <w:pPr>
        <w:tabs>
          <w:tab w:val="num" w:pos="643"/>
        </w:tabs>
        <w:ind w:left="643" w:hanging="360"/>
      </w:pPr>
      <w:rPr>
        <w:rFonts w:ascii="Symbol" w:hAnsi="Symbol" w:hint="default"/>
      </w:rPr>
    </w:lvl>
  </w:abstractNum>
  <w:abstractNum w:abstractNumId="4" w15:restartNumberingAfterBreak="0">
    <w:nsid w:val="FFFFFF89"/>
    <w:multiLevelType w:val="singleLevel"/>
    <w:tmpl w:val="75301802"/>
    <w:lvl w:ilvl="0">
      <w:start w:val="1"/>
      <w:numFmt w:val="bullet"/>
      <w:pStyle w:val="ListBullet"/>
      <w:lvlText w:val=""/>
      <w:lvlJc w:val="left"/>
      <w:pPr>
        <w:tabs>
          <w:tab w:val="num" w:pos="360"/>
        </w:tabs>
        <w:ind w:left="360" w:hanging="360"/>
      </w:pPr>
      <w:rPr>
        <w:rFonts w:ascii="Symbol" w:hAnsi="Symbol" w:hint="default"/>
      </w:rPr>
    </w:lvl>
  </w:abstractNum>
  <w:abstractNum w:abstractNumId="5" w15:restartNumberingAfterBreak="0">
    <w:nsid w:val="00F72B5B"/>
    <w:multiLevelType w:val="multilevel"/>
    <w:tmpl w:val="0809001F"/>
    <w:name w:val="Numbered Paragraphs3"/>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36323A6"/>
    <w:multiLevelType w:val="multilevel"/>
    <w:tmpl w:val="1C44D1BE"/>
    <w:name w:val="Appendix Heading"/>
    <w:lvl w:ilvl="0">
      <w:start w:val="1"/>
      <w:numFmt w:val="decimal"/>
      <w:lvlText w:val="Appendix %1"/>
      <w:lvlJc w:val="left"/>
      <w:pPr>
        <w:ind w:left="0" w:firstLine="0"/>
      </w:pPr>
      <w:rPr>
        <w:rFonts w:hint="default"/>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1">
      <w:start w:val="1"/>
      <w:numFmt w:val="decimalZero"/>
      <w:isLgl/>
      <w:lvlText w:val="Section %1.%2"/>
      <w:lvlJc w:val="left"/>
      <w:pPr>
        <w:ind w:left="0" w:firstLine="0"/>
      </w:pPr>
      <w:rPr>
        <w:rFonts w:hint="default"/>
      </w:rPr>
    </w:lvl>
    <w:lvl w:ilvl="2">
      <w:start w:val="1"/>
      <w:numFmt w:val="lowerLetter"/>
      <w:lvlText w:val="(%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7" w15:restartNumberingAfterBreak="0">
    <w:nsid w:val="09D722D4"/>
    <w:multiLevelType w:val="multilevel"/>
    <w:tmpl w:val="2722A5B0"/>
    <w:styleLink w:val="Bullets"/>
    <w:lvl w:ilvl="0">
      <w:start w:val="1"/>
      <w:numFmt w:val="bullet"/>
      <w:lvlText w:val=""/>
      <w:lvlJc w:val="left"/>
      <w:pPr>
        <w:tabs>
          <w:tab w:val="num" w:pos="726"/>
        </w:tabs>
        <w:ind w:left="1077" w:hanging="357"/>
      </w:pPr>
      <w:rPr>
        <w:rFonts w:ascii="Symbol" w:hAnsi="Symbol" w:hint="default"/>
      </w:rPr>
    </w:lvl>
    <w:lvl w:ilvl="1">
      <w:start w:val="1"/>
      <w:numFmt w:val="none"/>
      <w:lvlText w:val="○"/>
      <w:lvlJc w:val="left"/>
      <w:pPr>
        <w:tabs>
          <w:tab w:val="num" w:pos="1077"/>
        </w:tabs>
        <w:ind w:left="1435" w:hanging="358"/>
      </w:pPr>
      <w:rPr>
        <w:rFonts w:hint="default"/>
      </w:rPr>
    </w:lvl>
    <w:lvl w:ilvl="2">
      <w:start w:val="1"/>
      <w:numFmt w:val="bullet"/>
      <w:lvlText w:val="▪"/>
      <w:lvlJc w:val="left"/>
      <w:pPr>
        <w:tabs>
          <w:tab w:val="num" w:pos="1435"/>
        </w:tabs>
        <w:ind w:left="1792" w:hanging="357"/>
      </w:pPr>
      <w:rPr>
        <w:rFonts w:ascii="Verdana" w:hAnsi="Verdana" w:hint="default"/>
      </w:rPr>
    </w:lvl>
    <w:lvl w:ilvl="3">
      <w:start w:val="1"/>
      <w:numFmt w:val="none"/>
      <w:lvlText w:val=""/>
      <w:lvlJc w:val="left"/>
      <w:pPr>
        <w:ind w:left="1440" w:hanging="36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8" w15:restartNumberingAfterBreak="0">
    <w:nsid w:val="19FA3419"/>
    <w:multiLevelType w:val="multilevel"/>
    <w:tmpl w:val="4D96F162"/>
    <w:styleLink w:val="LicenceNumbering"/>
    <w:lvl w:ilvl="0">
      <w:start w:val="1"/>
      <w:numFmt w:val="decimal"/>
      <w:pStyle w:val="Heading1"/>
      <w:suff w:val="space"/>
      <w:lvlText w:val="Chapter %1:"/>
      <w:lvlJc w:val="left"/>
      <w:pPr>
        <w:ind w:left="360" w:hanging="360"/>
      </w:pPr>
      <w:rPr>
        <w:rFonts w:hint="default"/>
      </w:rPr>
    </w:lvl>
    <w:lvl w:ilvl="1">
      <w:start w:val="1"/>
      <w:numFmt w:val="decimal"/>
      <w:pStyle w:val="Heading2"/>
      <w:suff w:val="space"/>
      <w:lvlText w:val="Special Condition %1.%2"/>
      <w:lvlJc w:val="left"/>
      <w:pPr>
        <w:ind w:left="0" w:firstLine="0"/>
      </w:pPr>
      <w:rPr>
        <w:rFonts w:hint="default"/>
      </w:rPr>
    </w:lvl>
    <w:lvl w:ilvl="2">
      <w:start w:val="1"/>
      <w:numFmt w:val="decimal"/>
      <w:pStyle w:val="NumberedNormal"/>
      <w:lvlText w:val="%1.%2.%3"/>
      <w:lvlJc w:val="left"/>
      <w:pPr>
        <w:ind w:left="879" w:hanging="879"/>
      </w:pPr>
      <w:rPr>
        <w:rFonts w:hint="default"/>
      </w:rPr>
    </w:lvl>
    <w:lvl w:ilvl="3">
      <w:start w:val="1"/>
      <w:numFmt w:val="lowerLetter"/>
      <w:pStyle w:val="ListNormal"/>
      <w:lvlText w:val="(%4)"/>
      <w:lvlJc w:val="left"/>
      <w:pPr>
        <w:tabs>
          <w:tab w:val="num" w:pos="879"/>
        </w:tabs>
        <w:ind w:left="1236" w:hanging="357"/>
      </w:pPr>
      <w:rPr>
        <w:rFonts w:hint="default"/>
      </w:rPr>
    </w:lvl>
    <w:lvl w:ilvl="4">
      <w:start w:val="1"/>
      <w:numFmt w:val="lowerRoman"/>
      <w:pStyle w:val="SublistNormal"/>
      <w:lvlText w:val="%5."/>
      <w:lvlJc w:val="left"/>
      <w:pPr>
        <w:ind w:left="1871" w:hanging="522"/>
      </w:pPr>
      <w:rPr>
        <w:rFonts w:hint="default"/>
      </w:rPr>
    </w:lvl>
    <w:lvl w:ilvl="5">
      <w:start w:val="1"/>
      <w:numFmt w:val="upperLetter"/>
      <w:lvlRestart w:val="2"/>
      <w:pStyle w:val="Heading3"/>
      <w:suff w:val="space"/>
      <w:lvlText w:val="Part %6:"/>
      <w:lvlJc w:val="left"/>
      <w:pPr>
        <w:ind w:left="0" w:firstLine="0"/>
      </w:pPr>
      <w:rPr>
        <w:rFonts w:hint="default"/>
      </w:rPr>
    </w:lvl>
    <w:lvl w:ilvl="6">
      <w:start w:val="1"/>
      <w:numFmt w:val="decimal"/>
      <w:lvlRestart w:val="2"/>
      <w:pStyle w:val="AppendixHeading"/>
      <w:suff w:val="nothing"/>
      <w:lvlText w:val="Appendix %7"/>
      <w:lvlJc w:val="left"/>
      <w:pPr>
        <w:ind w:left="357" w:hanging="357"/>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1ED16F2F"/>
    <w:multiLevelType w:val="multilevel"/>
    <w:tmpl w:val="7CD0A8C0"/>
    <w:name w:val="Heading Levels"/>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30CE1606"/>
    <w:multiLevelType w:val="multilevel"/>
    <w:tmpl w:val="0809001D"/>
    <w:name w:val="Numbered Paragraphs3222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32FD6197"/>
    <w:multiLevelType w:val="hybridMultilevel"/>
    <w:tmpl w:val="4F7CD4DC"/>
    <w:name w:val="Numbered Paragraphs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36C3151A"/>
    <w:multiLevelType w:val="multilevel"/>
    <w:tmpl w:val="08090023"/>
    <w:name w:val="Numbered Paragraphs3222"/>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3" w15:restartNumberingAfterBreak="0">
    <w:nsid w:val="435853AA"/>
    <w:multiLevelType w:val="multilevel"/>
    <w:tmpl w:val="26E0D906"/>
    <w:styleLink w:val="LettersList"/>
    <w:lvl w:ilvl="0">
      <w:start w:val="1"/>
      <w:numFmt w:val="lowerLetter"/>
      <w:lvlText w:val="(%1)"/>
      <w:lvlJc w:val="left"/>
      <w:pPr>
        <w:ind w:left="720" w:hanging="360"/>
      </w:pPr>
      <w:rPr>
        <w:rFonts w:hint="default"/>
      </w:rPr>
    </w:lvl>
    <w:lvl w:ilvl="1">
      <w:start w:val="1"/>
      <w:numFmt w:val="lowerRoman"/>
      <w:lvlText w:val="(%2)"/>
      <w:lvlJc w:val="left"/>
      <w:pPr>
        <w:ind w:left="1440" w:hanging="360"/>
      </w:pPr>
      <w:rPr>
        <w:rFonts w:hint="default"/>
      </w:rPr>
    </w:lvl>
    <w:lvl w:ilvl="2">
      <w:start w:val="1"/>
      <w:numFmt w:val="none"/>
      <w:lvlText w:val="%3"/>
      <w:lvlJc w:val="right"/>
      <w:pPr>
        <w:ind w:left="2160" w:hanging="180"/>
      </w:pPr>
      <w:rPr>
        <w:rFonts w:hint="default"/>
      </w:rPr>
    </w:lvl>
    <w:lvl w:ilvl="3">
      <w:start w:val="1"/>
      <w:numFmt w:val="none"/>
      <w:lvlText w:val="%4"/>
      <w:lvlJc w:val="left"/>
      <w:pPr>
        <w:ind w:left="2880" w:hanging="360"/>
      </w:pPr>
      <w:rPr>
        <w:rFonts w:hint="default"/>
      </w:rPr>
    </w:lvl>
    <w:lvl w:ilvl="4">
      <w:start w:val="1"/>
      <w:numFmt w:val="none"/>
      <w:lvlText w:val="%5"/>
      <w:lvlJc w:val="left"/>
      <w:pPr>
        <w:ind w:left="3600" w:hanging="360"/>
      </w:pPr>
      <w:rPr>
        <w:rFonts w:hint="default"/>
      </w:rPr>
    </w:lvl>
    <w:lvl w:ilvl="5">
      <w:start w:val="1"/>
      <w:numFmt w:val="none"/>
      <w:lvlText w:val="%6"/>
      <w:lvlJc w:val="right"/>
      <w:pPr>
        <w:ind w:left="4320" w:hanging="180"/>
      </w:pPr>
      <w:rPr>
        <w:rFonts w:hint="default"/>
      </w:rPr>
    </w:lvl>
    <w:lvl w:ilvl="6">
      <w:start w:val="1"/>
      <w:numFmt w:val="none"/>
      <w:lvlText w:val="%7"/>
      <w:lvlJc w:val="left"/>
      <w:pPr>
        <w:ind w:left="5040" w:hanging="360"/>
      </w:pPr>
      <w:rPr>
        <w:rFonts w:hint="default"/>
      </w:rPr>
    </w:lvl>
    <w:lvl w:ilvl="7">
      <w:start w:val="1"/>
      <w:numFmt w:val="none"/>
      <w:lvlText w:val="%8"/>
      <w:lvlJc w:val="left"/>
      <w:pPr>
        <w:ind w:left="5760" w:hanging="360"/>
      </w:pPr>
      <w:rPr>
        <w:rFonts w:hint="default"/>
      </w:rPr>
    </w:lvl>
    <w:lvl w:ilvl="8">
      <w:start w:val="1"/>
      <w:numFmt w:val="none"/>
      <w:lvlText w:val=""/>
      <w:lvlJc w:val="right"/>
      <w:pPr>
        <w:ind w:left="6480" w:hanging="180"/>
      </w:pPr>
      <w:rPr>
        <w:rFonts w:hint="default"/>
      </w:rPr>
    </w:lvl>
  </w:abstractNum>
  <w:abstractNum w:abstractNumId="14" w15:restartNumberingAfterBreak="0">
    <w:nsid w:val="4C4D6029"/>
    <w:multiLevelType w:val="multilevel"/>
    <w:tmpl w:val="0BF6160E"/>
    <w:styleLink w:val="1ai"/>
    <w:lvl w:ilvl="0">
      <w:start w:val="1"/>
      <w:numFmt w:val="decimal"/>
      <w:lvlText w:val="%1)"/>
      <w:lvlJc w:val="left"/>
      <w:pPr>
        <w:ind w:left="624" w:hanging="624"/>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505F20C6"/>
    <w:multiLevelType w:val="multilevel"/>
    <w:tmpl w:val="0809001F"/>
    <w:name w:val="Numbered Paragraphs32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570B11DD"/>
    <w:multiLevelType w:val="multilevel"/>
    <w:tmpl w:val="A370979C"/>
    <w:name w:val="Appendix Levels"/>
    <w:lvl w:ilvl="0">
      <w:start w:val="1"/>
      <w:numFmt w:val="none"/>
      <w:suff w:val="space"/>
      <w:lvlText w:val=""/>
      <w:lvlJc w:val="left"/>
      <w:pPr>
        <w:ind w:left="360" w:hanging="360"/>
      </w:pPr>
      <w:rPr>
        <w:rFonts w:hint="default"/>
      </w:rPr>
    </w:lvl>
    <w:lvl w:ilvl="1">
      <w:start w:val="1"/>
      <w:numFmt w:val="decimal"/>
      <w:suff w:val="space"/>
      <w:lvlText w:val="%11.%2."/>
      <w:lvlJc w:val="left"/>
      <w:pPr>
        <w:ind w:left="0" w:firstLine="0"/>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7" w15:restartNumberingAfterBreak="0">
    <w:nsid w:val="5CCB3475"/>
    <w:multiLevelType w:val="multilevel"/>
    <w:tmpl w:val="0809001D"/>
    <w:name w:val="Numbered Paragraphs"/>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5E2E5646"/>
    <w:multiLevelType w:val="multilevel"/>
    <w:tmpl w:val="0809001F"/>
    <w:name w:val="Numbered Paragraphs3222222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708447AA"/>
    <w:multiLevelType w:val="multilevel"/>
    <w:tmpl w:val="0809001D"/>
    <w:name w:val="Numbered Paragraphs322222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70E675E5"/>
    <w:multiLevelType w:val="multilevel"/>
    <w:tmpl w:val="0809001D"/>
    <w:name w:val="Numbered Paragraphs3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7C243DEB"/>
    <w:multiLevelType w:val="multilevel"/>
    <w:tmpl w:val="0809001F"/>
    <w:name w:val="Numbered Paragraphs32222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747067187">
    <w:abstractNumId w:val="8"/>
  </w:num>
  <w:num w:numId="2" w16cid:durableId="908154579">
    <w:abstractNumId w:val="4"/>
  </w:num>
  <w:num w:numId="3" w16cid:durableId="45616424">
    <w:abstractNumId w:val="2"/>
  </w:num>
  <w:num w:numId="4" w16cid:durableId="1938713018">
    <w:abstractNumId w:val="3"/>
  </w:num>
  <w:num w:numId="5" w16cid:durableId="1093555390">
    <w:abstractNumId w:val="1"/>
  </w:num>
  <w:num w:numId="6" w16cid:durableId="1108816599">
    <w:abstractNumId w:val="0"/>
  </w:num>
  <w:num w:numId="7" w16cid:durableId="1135179549">
    <w:abstractNumId w:val="14"/>
  </w:num>
  <w:num w:numId="8" w16cid:durableId="476148739">
    <w:abstractNumId w:val="7"/>
  </w:num>
  <w:num w:numId="9" w16cid:durableId="1745488953">
    <w:abstractNumId w:val="13"/>
  </w:num>
  <w:num w:numId="10" w16cid:durableId="1849783540">
    <w:abstractNumId w:val="8"/>
  </w:num>
  <w:num w:numId="11" w16cid:durableId="438989390">
    <w:abstractNumId w:val="8"/>
  </w:num>
  <w:num w:numId="12" w16cid:durableId="1723483014">
    <w:abstractNumId w:val="8"/>
  </w:num>
  <w:num w:numId="13" w16cid:durableId="1288582277">
    <w:abstractNumId w:val="8"/>
  </w:num>
  <w:num w:numId="14" w16cid:durableId="22808280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Dafydd Burton">
    <w15:presenceInfo w15:providerId="AD" w15:userId="S::Dafydd.Burton@ofgem.gov.uk::3afc04ac-ee30-4e3c-a454-5066ff04c594"/>
  </w15:person>
  <w15:person w15:author="Aoife McNally">
    <w15:presenceInfo w15:providerId="AD" w15:userId="S::Aoife.McNally@ofgem.gov.uk::46c7e1b5-41fd-4675-8bbb-2e0dda3e15a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trackRevisions/>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NzcwsDS0sLSwNDMzMDJT0lEKTi0uzszPAykwrAUA1+sQ7SwAAAA="/>
  </w:docVars>
  <w:rsids>
    <w:rsidRoot w:val="001A2306"/>
    <w:rsid w:val="00001FCC"/>
    <w:rsid w:val="00004AFD"/>
    <w:rsid w:val="00006132"/>
    <w:rsid w:val="00006CD4"/>
    <w:rsid w:val="000105A3"/>
    <w:rsid w:val="0001136A"/>
    <w:rsid w:val="000113FA"/>
    <w:rsid w:val="000120F5"/>
    <w:rsid w:val="00014DB5"/>
    <w:rsid w:val="0001585F"/>
    <w:rsid w:val="000176D8"/>
    <w:rsid w:val="00017A78"/>
    <w:rsid w:val="00020AFE"/>
    <w:rsid w:val="000216DB"/>
    <w:rsid w:val="00022F9C"/>
    <w:rsid w:val="00023573"/>
    <w:rsid w:val="0002374D"/>
    <w:rsid w:val="00025002"/>
    <w:rsid w:val="000262AA"/>
    <w:rsid w:val="00026C83"/>
    <w:rsid w:val="00027096"/>
    <w:rsid w:val="0003071C"/>
    <w:rsid w:val="00030A93"/>
    <w:rsid w:val="00031B8D"/>
    <w:rsid w:val="00032448"/>
    <w:rsid w:val="00033572"/>
    <w:rsid w:val="000339B4"/>
    <w:rsid w:val="00035BB3"/>
    <w:rsid w:val="000379A0"/>
    <w:rsid w:val="000401B0"/>
    <w:rsid w:val="00040883"/>
    <w:rsid w:val="00041D1E"/>
    <w:rsid w:val="00042723"/>
    <w:rsid w:val="000433F8"/>
    <w:rsid w:val="00044C1D"/>
    <w:rsid w:val="00045682"/>
    <w:rsid w:val="00045C74"/>
    <w:rsid w:val="00047403"/>
    <w:rsid w:val="00050994"/>
    <w:rsid w:val="0005219A"/>
    <w:rsid w:val="0005244C"/>
    <w:rsid w:val="00052AE9"/>
    <w:rsid w:val="00055BE7"/>
    <w:rsid w:val="0005655A"/>
    <w:rsid w:val="00057A38"/>
    <w:rsid w:val="000619E9"/>
    <w:rsid w:val="00064A8B"/>
    <w:rsid w:val="00067A82"/>
    <w:rsid w:val="00070DE0"/>
    <w:rsid w:val="000715D2"/>
    <w:rsid w:val="00073DEF"/>
    <w:rsid w:val="00074468"/>
    <w:rsid w:val="00075455"/>
    <w:rsid w:val="00075F45"/>
    <w:rsid w:val="00076A74"/>
    <w:rsid w:val="00083112"/>
    <w:rsid w:val="0008336A"/>
    <w:rsid w:val="00083BC7"/>
    <w:rsid w:val="00084510"/>
    <w:rsid w:val="00084EF5"/>
    <w:rsid w:val="000867B5"/>
    <w:rsid w:val="00086922"/>
    <w:rsid w:val="000904E4"/>
    <w:rsid w:val="00090713"/>
    <w:rsid w:val="00090720"/>
    <w:rsid w:val="0009179C"/>
    <w:rsid w:val="00092BDC"/>
    <w:rsid w:val="000940DE"/>
    <w:rsid w:val="00094D94"/>
    <w:rsid w:val="00095457"/>
    <w:rsid w:val="00095691"/>
    <w:rsid w:val="0009677E"/>
    <w:rsid w:val="000A39C3"/>
    <w:rsid w:val="000A3E46"/>
    <w:rsid w:val="000A4FAA"/>
    <w:rsid w:val="000A5BF7"/>
    <w:rsid w:val="000A62F3"/>
    <w:rsid w:val="000A7B9A"/>
    <w:rsid w:val="000B43B0"/>
    <w:rsid w:val="000B5963"/>
    <w:rsid w:val="000B61B4"/>
    <w:rsid w:val="000B6314"/>
    <w:rsid w:val="000B6D3A"/>
    <w:rsid w:val="000B761D"/>
    <w:rsid w:val="000C1883"/>
    <w:rsid w:val="000C2650"/>
    <w:rsid w:val="000C52B2"/>
    <w:rsid w:val="000C65D3"/>
    <w:rsid w:val="000C6A1C"/>
    <w:rsid w:val="000C7302"/>
    <w:rsid w:val="000D2600"/>
    <w:rsid w:val="000D2F23"/>
    <w:rsid w:val="000D2F87"/>
    <w:rsid w:val="000D551E"/>
    <w:rsid w:val="000E3254"/>
    <w:rsid w:val="000E3465"/>
    <w:rsid w:val="000E3EB2"/>
    <w:rsid w:val="000E797C"/>
    <w:rsid w:val="000F04B2"/>
    <w:rsid w:val="000F26BA"/>
    <w:rsid w:val="000F333C"/>
    <w:rsid w:val="000F3FD6"/>
    <w:rsid w:val="000F5025"/>
    <w:rsid w:val="000F5F7C"/>
    <w:rsid w:val="000F68BD"/>
    <w:rsid w:val="0010527F"/>
    <w:rsid w:val="001052DD"/>
    <w:rsid w:val="00106BE8"/>
    <w:rsid w:val="00107F23"/>
    <w:rsid w:val="00110575"/>
    <w:rsid w:val="0011253B"/>
    <w:rsid w:val="00112C5C"/>
    <w:rsid w:val="0011404A"/>
    <w:rsid w:val="00114777"/>
    <w:rsid w:val="00116702"/>
    <w:rsid w:val="00116C16"/>
    <w:rsid w:val="00123350"/>
    <w:rsid w:val="001238CF"/>
    <w:rsid w:val="00123A5D"/>
    <w:rsid w:val="00126254"/>
    <w:rsid w:val="00130CA8"/>
    <w:rsid w:val="00131E0F"/>
    <w:rsid w:val="00132864"/>
    <w:rsid w:val="00133289"/>
    <w:rsid w:val="001332E8"/>
    <w:rsid w:val="00133609"/>
    <w:rsid w:val="001341D3"/>
    <w:rsid w:val="00135426"/>
    <w:rsid w:val="00135990"/>
    <w:rsid w:val="00140769"/>
    <w:rsid w:val="00140774"/>
    <w:rsid w:val="00140994"/>
    <w:rsid w:val="00140AA1"/>
    <w:rsid w:val="00141540"/>
    <w:rsid w:val="00142297"/>
    <w:rsid w:val="001426E7"/>
    <w:rsid w:val="00142F17"/>
    <w:rsid w:val="0014486F"/>
    <w:rsid w:val="0014704D"/>
    <w:rsid w:val="001500CC"/>
    <w:rsid w:val="00152FE8"/>
    <w:rsid w:val="00153944"/>
    <w:rsid w:val="0015593F"/>
    <w:rsid w:val="0015685E"/>
    <w:rsid w:val="001578A8"/>
    <w:rsid w:val="00160830"/>
    <w:rsid w:val="00160989"/>
    <w:rsid w:val="001644D6"/>
    <w:rsid w:val="001648DE"/>
    <w:rsid w:val="001652A2"/>
    <w:rsid w:val="0016795C"/>
    <w:rsid w:val="00170855"/>
    <w:rsid w:val="00172162"/>
    <w:rsid w:val="0017655A"/>
    <w:rsid w:val="0017679E"/>
    <w:rsid w:val="00176AE1"/>
    <w:rsid w:val="001850A8"/>
    <w:rsid w:val="00187946"/>
    <w:rsid w:val="00187A39"/>
    <w:rsid w:val="00192815"/>
    <w:rsid w:val="00193368"/>
    <w:rsid w:val="00193A7C"/>
    <w:rsid w:val="001966C4"/>
    <w:rsid w:val="001A0E41"/>
    <w:rsid w:val="001A1C0E"/>
    <w:rsid w:val="001A2306"/>
    <w:rsid w:val="001A36EC"/>
    <w:rsid w:val="001A3B0F"/>
    <w:rsid w:val="001A4888"/>
    <w:rsid w:val="001A4C8E"/>
    <w:rsid w:val="001A5707"/>
    <w:rsid w:val="001A5790"/>
    <w:rsid w:val="001A588D"/>
    <w:rsid w:val="001A5AFF"/>
    <w:rsid w:val="001A6AFC"/>
    <w:rsid w:val="001B24BE"/>
    <w:rsid w:val="001B29F2"/>
    <w:rsid w:val="001B376E"/>
    <w:rsid w:val="001B5635"/>
    <w:rsid w:val="001B5944"/>
    <w:rsid w:val="001B69CA"/>
    <w:rsid w:val="001C045F"/>
    <w:rsid w:val="001C0B84"/>
    <w:rsid w:val="001C1128"/>
    <w:rsid w:val="001C3D68"/>
    <w:rsid w:val="001C6464"/>
    <w:rsid w:val="001C68D2"/>
    <w:rsid w:val="001D0D0D"/>
    <w:rsid w:val="001D1C69"/>
    <w:rsid w:val="001D20DD"/>
    <w:rsid w:val="001D22EE"/>
    <w:rsid w:val="001D256A"/>
    <w:rsid w:val="001D5FA5"/>
    <w:rsid w:val="001E20AA"/>
    <w:rsid w:val="001E4FBC"/>
    <w:rsid w:val="001F00DA"/>
    <w:rsid w:val="001F0294"/>
    <w:rsid w:val="001F478E"/>
    <w:rsid w:val="001F4DDD"/>
    <w:rsid w:val="001F54AA"/>
    <w:rsid w:val="001F6BA6"/>
    <w:rsid w:val="001F71C1"/>
    <w:rsid w:val="001F7285"/>
    <w:rsid w:val="00200281"/>
    <w:rsid w:val="00202272"/>
    <w:rsid w:val="00203858"/>
    <w:rsid w:val="00204CA4"/>
    <w:rsid w:val="002052FE"/>
    <w:rsid w:val="00213ACC"/>
    <w:rsid w:val="00213B9B"/>
    <w:rsid w:val="0021498C"/>
    <w:rsid w:val="00215FF8"/>
    <w:rsid w:val="0021641C"/>
    <w:rsid w:val="002165EA"/>
    <w:rsid w:val="00217E87"/>
    <w:rsid w:val="002206D4"/>
    <w:rsid w:val="00221777"/>
    <w:rsid w:val="00221C28"/>
    <w:rsid w:val="00224B17"/>
    <w:rsid w:val="00225D1F"/>
    <w:rsid w:val="00225F37"/>
    <w:rsid w:val="002276B6"/>
    <w:rsid w:val="0022787C"/>
    <w:rsid w:val="002308A9"/>
    <w:rsid w:val="00231BCC"/>
    <w:rsid w:val="002323E0"/>
    <w:rsid w:val="00232BE8"/>
    <w:rsid w:val="00232C9E"/>
    <w:rsid w:val="00232D9B"/>
    <w:rsid w:val="00232FEA"/>
    <w:rsid w:val="002340AE"/>
    <w:rsid w:val="002364FF"/>
    <w:rsid w:val="0023747B"/>
    <w:rsid w:val="002376D8"/>
    <w:rsid w:val="00237858"/>
    <w:rsid w:val="00240C98"/>
    <w:rsid w:val="00240D83"/>
    <w:rsid w:val="00242716"/>
    <w:rsid w:val="00243655"/>
    <w:rsid w:val="00245908"/>
    <w:rsid w:val="0024706E"/>
    <w:rsid w:val="0025055E"/>
    <w:rsid w:val="002522CF"/>
    <w:rsid w:val="002528D5"/>
    <w:rsid w:val="0025518D"/>
    <w:rsid w:val="00255220"/>
    <w:rsid w:val="002571CC"/>
    <w:rsid w:val="0026488B"/>
    <w:rsid w:val="00266437"/>
    <w:rsid w:val="00267320"/>
    <w:rsid w:val="00272B1F"/>
    <w:rsid w:val="00273F9F"/>
    <w:rsid w:val="002746D6"/>
    <w:rsid w:val="00274FBF"/>
    <w:rsid w:val="00275453"/>
    <w:rsid w:val="0027553F"/>
    <w:rsid w:val="00276747"/>
    <w:rsid w:val="002772CB"/>
    <w:rsid w:val="002779AF"/>
    <w:rsid w:val="00282788"/>
    <w:rsid w:val="002830B6"/>
    <w:rsid w:val="002831D7"/>
    <w:rsid w:val="00283E6A"/>
    <w:rsid w:val="00284D18"/>
    <w:rsid w:val="00290369"/>
    <w:rsid w:val="00291AFD"/>
    <w:rsid w:val="00292F74"/>
    <w:rsid w:val="00293718"/>
    <w:rsid w:val="00293742"/>
    <w:rsid w:val="002937D4"/>
    <w:rsid w:val="00295F4D"/>
    <w:rsid w:val="002A1B7B"/>
    <w:rsid w:val="002A25FE"/>
    <w:rsid w:val="002A3815"/>
    <w:rsid w:val="002A4404"/>
    <w:rsid w:val="002A45EF"/>
    <w:rsid w:val="002A4A80"/>
    <w:rsid w:val="002A4D42"/>
    <w:rsid w:val="002A78B6"/>
    <w:rsid w:val="002B1325"/>
    <w:rsid w:val="002B153D"/>
    <w:rsid w:val="002B44B4"/>
    <w:rsid w:val="002B4513"/>
    <w:rsid w:val="002B4AA7"/>
    <w:rsid w:val="002B5050"/>
    <w:rsid w:val="002B67A3"/>
    <w:rsid w:val="002B7460"/>
    <w:rsid w:val="002B7B1B"/>
    <w:rsid w:val="002B7E5D"/>
    <w:rsid w:val="002B7EED"/>
    <w:rsid w:val="002C2DAC"/>
    <w:rsid w:val="002C3AA1"/>
    <w:rsid w:val="002C4A00"/>
    <w:rsid w:val="002C4AC0"/>
    <w:rsid w:val="002C7DBA"/>
    <w:rsid w:val="002D13DF"/>
    <w:rsid w:val="002D23FE"/>
    <w:rsid w:val="002D2A29"/>
    <w:rsid w:val="002D34DE"/>
    <w:rsid w:val="002D4245"/>
    <w:rsid w:val="002D5280"/>
    <w:rsid w:val="002D724B"/>
    <w:rsid w:val="002E0F20"/>
    <w:rsid w:val="002E1153"/>
    <w:rsid w:val="002E141A"/>
    <w:rsid w:val="002E2353"/>
    <w:rsid w:val="002E344A"/>
    <w:rsid w:val="002E549D"/>
    <w:rsid w:val="002F18D4"/>
    <w:rsid w:val="002F2C18"/>
    <w:rsid w:val="002F3029"/>
    <w:rsid w:val="002F7D23"/>
    <w:rsid w:val="0030468C"/>
    <w:rsid w:val="00305B0D"/>
    <w:rsid w:val="00305FF4"/>
    <w:rsid w:val="00306DFD"/>
    <w:rsid w:val="00310149"/>
    <w:rsid w:val="00311164"/>
    <w:rsid w:val="00311512"/>
    <w:rsid w:val="00312248"/>
    <w:rsid w:val="003126BC"/>
    <w:rsid w:val="00314835"/>
    <w:rsid w:val="00317D90"/>
    <w:rsid w:val="00320366"/>
    <w:rsid w:val="00320568"/>
    <w:rsid w:val="00325305"/>
    <w:rsid w:val="00332B49"/>
    <w:rsid w:val="00332C91"/>
    <w:rsid w:val="00333D39"/>
    <w:rsid w:val="00334B3D"/>
    <w:rsid w:val="003356B2"/>
    <w:rsid w:val="0033605B"/>
    <w:rsid w:val="003402C4"/>
    <w:rsid w:val="003403A2"/>
    <w:rsid w:val="00340AE2"/>
    <w:rsid w:val="00340B89"/>
    <w:rsid w:val="00340E66"/>
    <w:rsid w:val="00341467"/>
    <w:rsid w:val="003431EE"/>
    <w:rsid w:val="003450C3"/>
    <w:rsid w:val="00345F4C"/>
    <w:rsid w:val="00346220"/>
    <w:rsid w:val="00347868"/>
    <w:rsid w:val="00350DDB"/>
    <w:rsid w:val="00351633"/>
    <w:rsid w:val="00353BED"/>
    <w:rsid w:val="003550F6"/>
    <w:rsid w:val="0035536D"/>
    <w:rsid w:val="00356592"/>
    <w:rsid w:val="00357014"/>
    <w:rsid w:val="003574F2"/>
    <w:rsid w:val="0036005B"/>
    <w:rsid w:val="0036179F"/>
    <w:rsid w:val="00361871"/>
    <w:rsid w:val="003634FD"/>
    <w:rsid w:val="0036456B"/>
    <w:rsid w:val="003645A9"/>
    <w:rsid w:val="003657D4"/>
    <w:rsid w:val="00366551"/>
    <w:rsid w:val="00366FC5"/>
    <w:rsid w:val="00366FED"/>
    <w:rsid w:val="00373151"/>
    <w:rsid w:val="00373164"/>
    <w:rsid w:val="003737CD"/>
    <w:rsid w:val="003739FD"/>
    <w:rsid w:val="00373DD2"/>
    <w:rsid w:val="003746CB"/>
    <w:rsid w:val="00375196"/>
    <w:rsid w:val="0037579E"/>
    <w:rsid w:val="00381703"/>
    <w:rsid w:val="00381B8D"/>
    <w:rsid w:val="00382084"/>
    <w:rsid w:val="00383514"/>
    <w:rsid w:val="00383D1C"/>
    <w:rsid w:val="00385FAC"/>
    <w:rsid w:val="00391997"/>
    <w:rsid w:val="0039238F"/>
    <w:rsid w:val="00392D26"/>
    <w:rsid w:val="00396AAC"/>
    <w:rsid w:val="00397E5D"/>
    <w:rsid w:val="003A03B9"/>
    <w:rsid w:val="003A057E"/>
    <w:rsid w:val="003A0ADC"/>
    <w:rsid w:val="003A2023"/>
    <w:rsid w:val="003A348A"/>
    <w:rsid w:val="003A3DFE"/>
    <w:rsid w:val="003A4654"/>
    <w:rsid w:val="003A4FC1"/>
    <w:rsid w:val="003A7D82"/>
    <w:rsid w:val="003A7DE2"/>
    <w:rsid w:val="003B0E10"/>
    <w:rsid w:val="003B2479"/>
    <w:rsid w:val="003B3129"/>
    <w:rsid w:val="003B3B57"/>
    <w:rsid w:val="003B5269"/>
    <w:rsid w:val="003C371A"/>
    <w:rsid w:val="003C3FD3"/>
    <w:rsid w:val="003C4887"/>
    <w:rsid w:val="003C4972"/>
    <w:rsid w:val="003C4FF6"/>
    <w:rsid w:val="003C7CC3"/>
    <w:rsid w:val="003D00CB"/>
    <w:rsid w:val="003D02C5"/>
    <w:rsid w:val="003D252B"/>
    <w:rsid w:val="003D2FF8"/>
    <w:rsid w:val="003D3DC0"/>
    <w:rsid w:val="003D6AAF"/>
    <w:rsid w:val="003D732B"/>
    <w:rsid w:val="003E111B"/>
    <w:rsid w:val="003E6B75"/>
    <w:rsid w:val="003E7344"/>
    <w:rsid w:val="003E743D"/>
    <w:rsid w:val="003F0A31"/>
    <w:rsid w:val="003F0C2E"/>
    <w:rsid w:val="003F16E7"/>
    <w:rsid w:val="003F1865"/>
    <w:rsid w:val="003F2F75"/>
    <w:rsid w:val="003F3E38"/>
    <w:rsid w:val="003F5FA0"/>
    <w:rsid w:val="003F6BC3"/>
    <w:rsid w:val="003F7672"/>
    <w:rsid w:val="00400580"/>
    <w:rsid w:val="00400872"/>
    <w:rsid w:val="00400903"/>
    <w:rsid w:val="00401077"/>
    <w:rsid w:val="00401B82"/>
    <w:rsid w:val="004020E5"/>
    <w:rsid w:val="004025CA"/>
    <w:rsid w:val="00402EDB"/>
    <w:rsid w:val="0040371D"/>
    <w:rsid w:val="00403FB7"/>
    <w:rsid w:val="004046C4"/>
    <w:rsid w:val="00405A31"/>
    <w:rsid w:val="004076D0"/>
    <w:rsid w:val="00413F39"/>
    <w:rsid w:val="00414B73"/>
    <w:rsid w:val="004216D1"/>
    <w:rsid w:val="00421BFA"/>
    <w:rsid w:val="0042565C"/>
    <w:rsid w:val="0042716C"/>
    <w:rsid w:val="00427CE6"/>
    <w:rsid w:val="00430488"/>
    <w:rsid w:val="00430D68"/>
    <w:rsid w:val="004312C0"/>
    <w:rsid w:val="00433336"/>
    <w:rsid w:val="00433376"/>
    <w:rsid w:val="004368BE"/>
    <w:rsid w:val="00436A5B"/>
    <w:rsid w:val="0043710D"/>
    <w:rsid w:val="00437E0A"/>
    <w:rsid w:val="00440225"/>
    <w:rsid w:val="00442123"/>
    <w:rsid w:val="00442E7B"/>
    <w:rsid w:val="00443D46"/>
    <w:rsid w:val="004459F9"/>
    <w:rsid w:val="00445B0B"/>
    <w:rsid w:val="00451F14"/>
    <w:rsid w:val="0045210B"/>
    <w:rsid w:val="004538ED"/>
    <w:rsid w:val="004554A1"/>
    <w:rsid w:val="00456B89"/>
    <w:rsid w:val="00457951"/>
    <w:rsid w:val="00460C67"/>
    <w:rsid w:val="00460CA8"/>
    <w:rsid w:val="00461E9D"/>
    <w:rsid w:val="00462EAF"/>
    <w:rsid w:val="0046389A"/>
    <w:rsid w:val="004645D1"/>
    <w:rsid w:val="0046545D"/>
    <w:rsid w:val="00465F05"/>
    <w:rsid w:val="0047018F"/>
    <w:rsid w:val="004733BC"/>
    <w:rsid w:val="0047426F"/>
    <w:rsid w:val="0047433A"/>
    <w:rsid w:val="00475A5C"/>
    <w:rsid w:val="00476A9B"/>
    <w:rsid w:val="00476AD1"/>
    <w:rsid w:val="004804A2"/>
    <w:rsid w:val="004829A1"/>
    <w:rsid w:val="004844A6"/>
    <w:rsid w:val="00484B62"/>
    <w:rsid w:val="00485601"/>
    <w:rsid w:val="0048597C"/>
    <w:rsid w:val="00485E75"/>
    <w:rsid w:val="00487137"/>
    <w:rsid w:val="0049179A"/>
    <w:rsid w:val="00493917"/>
    <w:rsid w:val="0049434E"/>
    <w:rsid w:val="0049464D"/>
    <w:rsid w:val="004A3090"/>
    <w:rsid w:val="004A40DA"/>
    <w:rsid w:val="004A4B0A"/>
    <w:rsid w:val="004A4BF4"/>
    <w:rsid w:val="004A54AA"/>
    <w:rsid w:val="004A6BBA"/>
    <w:rsid w:val="004A76D8"/>
    <w:rsid w:val="004B10AB"/>
    <w:rsid w:val="004B2E40"/>
    <w:rsid w:val="004B38F3"/>
    <w:rsid w:val="004B6144"/>
    <w:rsid w:val="004B62D1"/>
    <w:rsid w:val="004B691A"/>
    <w:rsid w:val="004C0946"/>
    <w:rsid w:val="004C0E9E"/>
    <w:rsid w:val="004C1796"/>
    <w:rsid w:val="004C1EED"/>
    <w:rsid w:val="004C2037"/>
    <w:rsid w:val="004C64AB"/>
    <w:rsid w:val="004C7EC3"/>
    <w:rsid w:val="004D098A"/>
    <w:rsid w:val="004D10AB"/>
    <w:rsid w:val="004D1435"/>
    <w:rsid w:val="004D1871"/>
    <w:rsid w:val="004D4646"/>
    <w:rsid w:val="004D5071"/>
    <w:rsid w:val="004D75AA"/>
    <w:rsid w:val="004D7AA7"/>
    <w:rsid w:val="004E02B1"/>
    <w:rsid w:val="004E0553"/>
    <w:rsid w:val="004E0EE5"/>
    <w:rsid w:val="004E16DB"/>
    <w:rsid w:val="004E3BDE"/>
    <w:rsid w:val="004E574A"/>
    <w:rsid w:val="004E6514"/>
    <w:rsid w:val="004E7695"/>
    <w:rsid w:val="004F2900"/>
    <w:rsid w:val="004F3676"/>
    <w:rsid w:val="004F3BFA"/>
    <w:rsid w:val="004F546B"/>
    <w:rsid w:val="004F6B81"/>
    <w:rsid w:val="004F7DBB"/>
    <w:rsid w:val="0050007A"/>
    <w:rsid w:val="00500341"/>
    <w:rsid w:val="0050200F"/>
    <w:rsid w:val="00502AFE"/>
    <w:rsid w:val="00502E19"/>
    <w:rsid w:val="00504B6B"/>
    <w:rsid w:val="00504E7F"/>
    <w:rsid w:val="00506859"/>
    <w:rsid w:val="00507199"/>
    <w:rsid w:val="00510F86"/>
    <w:rsid w:val="0051119B"/>
    <w:rsid w:val="00516844"/>
    <w:rsid w:val="0052042E"/>
    <w:rsid w:val="0052363A"/>
    <w:rsid w:val="00523D43"/>
    <w:rsid w:val="00524EC8"/>
    <w:rsid w:val="00525797"/>
    <w:rsid w:val="005305A6"/>
    <w:rsid w:val="00534B45"/>
    <w:rsid w:val="005353F7"/>
    <w:rsid w:val="005356EF"/>
    <w:rsid w:val="00536104"/>
    <w:rsid w:val="00536CEA"/>
    <w:rsid w:val="00537C64"/>
    <w:rsid w:val="005422D4"/>
    <w:rsid w:val="005441CF"/>
    <w:rsid w:val="00544F46"/>
    <w:rsid w:val="00547A5D"/>
    <w:rsid w:val="00550070"/>
    <w:rsid w:val="005510F1"/>
    <w:rsid w:val="00551756"/>
    <w:rsid w:val="00551828"/>
    <w:rsid w:val="00554557"/>
    <w:rsid w:val="00554CCC"/>
    <w:rsid w:val="00560289"/>
    <w:rsid w:val="00561488"/>
    <w:rsid w:val="00561ECE"/>
    <w:rsid w:val="00565F71"/>
    <w:rsid w:val="00566BD3"/>
    <w:rsid w:val="00571FA8"/>
    <w:rsid w:val="005725FC"/>
    <w:rsid w:val="00573DC3"/>
    <w:rsid w:val="00575F4A"/>
    <w:rsid w:val="005766BC"/>
    <w:rsid w:val="0057694D"/>
    <w:rsid w:val="00577C06"/>
    <w:rsid w:val="00577F4A"/>
    <w:rsid w:val="00581C5D"/>
    <w:rsid w:val="005821B8"/>
    <w:rsid w:val="005825CE"/>
    <w:rsid w:val="00582EE3"/>
    <w:rsid w:val="0058302A"/>
    <w:rsid w:val="005860D4"/>
    <w:rsid w:val="005874F6"/>
    <w:rsid w:val="00587767"/>
    <w:rsid w:val="00587A4C"/>
    <w:rsid w:val="0059428F"/>
    <w:rsid w:val="00595FCD"/>
    <w:rsid w:val="00597844"/>
    <w:rsid w:val="005A0786"/>
    <w:rsid w:val="005A0AC5"/>
    <w:rsid w:val="005A1D99"/>
    <w:rsid w:val="005A256B"/>
    <w:rsid w:val="005A6BAB"/>
    <w:rsid w:val="005B0728"/>
    <w:rsid w:val="005B2242"/>
    <w:rsid w:val="005B224E"/>
    <w:rsid w:val="005B5575"/>
    <w:rsid w:val="005B5BC8"/>
    <w:rsid w:val="005C0B2F"/>
    <w:rsid w:val="005C0D69"/>
    <w:rsid w:val="005C142C"/>
    <w:rsid w:val="005C1BC4"/>
    <w:rsid w:val="005C5EC6"/>
    <w:rsid w:val="005C749C"/>
    <w:rsid w:val="005C7F5E"/>
    <w:rsid w:val="005D179F"/>
    <w:rsid w:val="005D3B68"/>
    <w:rsid w:val="005D3C46"/>
    <w:rsid w:val="005D4EBE"/>
    <w:rsid w:val="005D4F95"/>
    <w:rsid w:val="005D73B2"/>
    <w:rsid w:val="005D7940"/>
    <w:rsid w:val="005E0223"/>
    <w:rsid w:val="005E0DF6"/>
    <w:rsid w:val="005E106C"/>
    <w:rsid w:val="005E2F52"/>
    <w:rsid w:val="005E3E79"/>
    <w:rsid w:val="005E40CD"/>
    <w:rsid w:val="005E4489"/>
    <w:rsid w:val="005F32C5"/>
    <w:rsid w:val="005F6780"/>
    <w:rsid w:val="00600DD9"/>
    <w:rsid w:val="00601B4A"/>
    <w:rsid w:val="00607795"/>
    <w:rsid w:val="00607895"/>
    <w:rsid w:val="006100FB"/>
    <w:rsid w:val="00610ED9"/>
    <w:rsid w:val="00611BBD"/>
    <w:rsid w:val="00612420"/>
    <w:rsid w:val="006133FC"/>
    <w:rsid w:val="006134EE"/>
    <w:rsid w:val="00613846"/>
    <w:rsid w:val="0061466C"/>
    <w:rsid w:val="0061478F"/>
    <w:rsid w:val="0062223B"/>
    <w:rsid w:val="00622333"/>
    <w:rsid w:val="00623443"/>
    <w:rsid w:val="006256D4"/>
    <w:rsid w:val="006263D1"/>
    <w:rsid w:val="006269C0"/>
    <w:rsid w:val="00630465"/>
    <w:rsid w:val="00630EBF"/>
    <w:rsid w:val="00631332"/>
    <w:rsid w:val="00631804"/>
    <w:rsid w:val="006331D6"/>
    <w:rsid w:val="00633248"/>
    <w:rsid w:val="006352FB"/>
    <w:rsid w:val="00635823"/>
    <w:rsid w:val="006362F1"/>
    <w:rsid w:val="0063637B"/>
    <w:rsid w:val="00636591"/>
    <w:rsid w:val="00637B4D"/>
    <w:rsid w:val="006418FD"/>
    <w:rsid w:val="0064252E"/>
    <w:rsid w:val="00645547"/>
    <w:rsid w:val="006503A0"/>
    <w:rsid w:val="00651050"/>
    <w:rsid w:val="00652E78"/>
    <w:rsid w:val="00653549"/>
    <w:rsid w:val="00654540"/>
    <w:rsid w:val="00657273"/>
    <w:rsid w:val="00662827"/>
    <w:rsid w:val="00662970"/>
    <w:rsid w:val="006632BB"/>
    <w:rsid w:val="00665BEE"/>
    <w:rsid w:val="00666F19"/>
    <w:rsid w:val="00672C5C"/>
    <w:rsid w:val="00675651"/>
    <w:rsid w:val="00675E72"/>
    <w:rsid w:val="00676CF7"/>
    <w:rsid w:val="0067760C"/>
    <w:rsid w:val="0067785C"/>
    <w:rsid w:val="00677895"/>
    <w:rsid w:val="006778CA"/>
    <w:rsid w:val="00680E43"/>
    <w:rsid w:val="00681E87"/>
    <w:rsid w:val="00686467"/>
    <w:rsid w:val="00687418"/>
    <w:rsid w:val="0069455C"/>
    <w:rsid w:val="00695694"/>
    <w:rsid w:val="00695A63"/>
    <w:rsid w:val="0069714B"/>
    <w:rsid w:val="006973ED"/>
    <w:rsid w:val="006A0C61"/>
    <w:rsid w:val="006A1CCD"/>
    <w:rsid w:val="006A2306"/>
    <w:rsid w:val="006A33B0"/>
    <w:rsid w:val="006A3A13"/>
    <w:rsid w:val="006A52F7"/>
    <w:rsid w:val="006A6428"/>
    <w:rsid w:val="006A74D0"/>
    <w:rsid w:val="006A7AC5"/>
    <w:rsid w:val="006B0373"/>
    <w:rsid w:val="006B0B9C"/>
    <w:rsid w:val="006B0FB2"/>
    <w:rsid w:val="006B23A7"/>
    <w:rsid w:val="006B27F4"/>
    <w:rsid w:val="006B4066"/>
    <w:rsid w:val="006B5503"/>
    <w:rsid w:val="006B5A9D"/>
    <w:rsid w:val="006B6BC9"/>
    <w:rsid w:val="006B7332"/>
    <w:rsid w:val="006B7908"/>
    <w:rsid w:val="006C22A9"/>
    <w:rsid w:val="006C2860"/>
    <w:rsid w:val="006C3F00"/>
    <w:rsid w:val="006C59B3"/>
    <w:rsid w:val="006C6A9C"/>
    <w:rsid w:val="006C7AA4"/>
    <w:rsid w:val="006C7E74"/>
    <w:rsid w:val="006D1FA3"/>
    <w:rsid w:val="006D3CB7"/>
    <w:rsid w:val="006D6870"/>
    <w:rsid w:val="006E0A85"/>
    <w:rsid w:val="006E1C85"/>
    <w:rsid w:val="006E3331"/>
    <w:rsid w:val="006E36E7"/>
    <w:rsid w:val="006E3A30"/>
    <w:rsid w:val="006E4763"/>
    <w:rsid w:val="006E5227"/>
    <w:rsid w:val="006E6ECB"/>
    <w:rsid w:val="006E6F8E"/>
    <w:rsid w:val="006E7257"/>
    <w:rsid w:val="006E75C8"/>
    <w:rsid w:val="006F179A"/>
    <w:rsid w:val="006F312C"/>
    <w:rsid w:val="006F57C0"/>
    <w:rsid w:val="006F6008"/>
    <w:rsid w:val="0070157D"/>
    <w:rsid w:val="00703897"/>
    <w:rsid w:val="00704F22"/>
    <w:rsid w:val="007057B7"/>
    <w:rsid w:val="007058D9"/>
    <w:rsid w:val="00705BD0"/>
    <w:rsid w:val="007069A7"/>
    <w:rsid w:val="0070740F"/>
    <w:rsid w:val="00710411"/>
    <w:rsid w:val="007105EB"/>
    <w:rsid w:val="007112A6"/>
    <w:rsid w:val="00711AA7"/>
    <w:rsid w:val="00712145"/>
    <w:rsid w:val="007123F0"/>
    <w:rsid w:val="007124E5"/>
    <w:rsid w:val="0071385C"/>
    <w:rsid w:val="00713E69"/>
    <w:rsid w:val="00714776"/>
    <w:rsid w:val="00715EF4"/>
    <w:rsid w:val="00716CF1"/>
    <w:rsid w:val="007172AC"/>
    <w:rsid w:val="0072070F"/>
    <w:rsid w:val="00720AEA"/>
    <w:rsid w:val="007212B2"/>
    <w:rsid w:val="00721C1F"/>
    <w:rsid w:val="00726520"/>
    <w:rsid w:val="00727D9C"/>
    <w:rsid w:val="00730BA8"/>
    <w:rsid w:val="0073126A"/>
    <w:rsid w:val="00733058"/>
    <w:rsid w:val="007338F5"/>
    <w:rsid w:val="00735C0B"/>
    <w:rsid w:val="00736239"/>
    <w:rsid w:val="00737EA4"/>
    <w:rsid w:val="0074003C"/>
    <w:rsid w:val="00742763"/>
    <w:rsid w:val="00742A8A"/>
    <w:rsid w:val="0075005D"/>
    <w:rsid w:val="00750EEC"/>
    <w:rsid w:val="00750F49"/>
    <w:rsid w:val="00755548"/>
    <w:rsid w:val="00755E35"/>
    <w:rsid w:val="00756614"/>
    <w:rsid w:val="007576C5"/>
    <w:rsid w:val="00760BF3"/>
    <w:rsid w:val="00760F88"/>
    <w:rsid w:val="007626F1"/>
    <w:rsid w:val="00764670"/>
    <w:rsid w:val="007648E8"/>
    <w:rsid w:val="00765D93"/>
    <w:rsid w:val="00766FEE"/>
    <w:rsid w:val="007676BA"/>
    <w:rsid w:val="0076776B"/>
    <w:rsid w:val="007706B5"/>
    <w:rsid w:val="00770E7F"/>
    <w:rsid w:val="0077565C"/>
    <w:rsid w:val="007757DD"/>
    <w:rsid w:val="00776967"/>
    <w:rsid w:val="007774A2"/>
    <w:rsid w:val="0077785D"/>
    <w:rsid w:val="007801D5"/>
    <w:rsid w:val="00781EF5"/>
    <w:rsid w:val="007836AD"/>
    <w:rsid w:val="00784D1A"/>
    <w:rsid w:val="007876A2"/>
    <w:rsid w:val="007913F0"/>
    <w:rsid w:val="00791B90"/>
    <w:rsid w:val="00792BD6"/>
    <w:rsid w:val="0079487C"/>
    <w:rsid w:val="00794BAE"/>
    <w:rsid w:val="00797322"/>
    <w:rsid w:val="0079743B"/>
    <w:rsid w:val="007A0340"/>
    <w:rsid w:val="007A1049"/>
    <w:rsid w:val="007A2000"/>
    <w:rsid w:val="007A356F"/>
    <w:rsid w:val="007A439D"/>
    <w:rsid w:val="007A4B89"/>
    <w:rsid w:val="007A60CB"/>
    <w:rsid w:val="007A75F4"/>
    <w:rsid w:val="007A7731"/>
    <w:rsid w:val="007A7FD9"/>
    <w:rsid w:val="007B04F8"/>
    <w:rsid w:val="007B3B8E"/>
    <w:rsid w:val="007B4413"/>
    <w:rsid w:val="007B68BF"/>
    <w:rsid w:val="007B7775"/>
    <w:rsid w:val="007C08A2"/>
    <w:rsid w:val="007C0DDD"/>
    <w:rsid w:val="007C4A0A"/>
    <w:rsid w:val="007C5125"/>
    <w:rsid w:val="007C5F43"/>
    <w:rsid w:val="007C6EAE"/>
    <w:rsid w:val="007D40AF"/>
    <w:rsid w:val="007D45E7"/>
    <w:rsid w:val="007D4E1B"/>
    <w:rsid w:val="007D5EE1"/>
    <w:rsid w:val="007D725C"/>
    <w:rsid w:val="007E25BB"/>
    <w:rsid w:val="007E2E47"/>
    <w:rsid w:val="007E34A9"/>
    <w:rsid w:val="007E453E"/>
    <w:rsid w:val="007E542A"/>
    <w:rsid w:val="007E6275"/>
    <w:rsid w:val="007E657F"/>
    <w:rsid w:val="007E7604"/>
    <w:rsid w:val="007F1285"/>
    <w:rsid w:val="007F16E6"/>
    <w:rsid w:val="007F1B9A"/>
    <w:rsid w:val="007F1BE5"/>
    <w:rsid w:val="007F2E8D"/>
    <w:rsid w:val="007F3AB2"/>
    <w:rsid w:val="007F429C"/>
    <w:rsid w:val="007F4D4F"/>
    <w:rsid w:val="007F69E8"/>
    <w:rsid w:val="007F762E"/>
    <w:rsid w:val="00801489"/>
    <w:rsid w:val="008033F5"/>
    <w:rsid w:val="008046E7"/>
    <w:rsid w:val="008046FB"/>
    <w:rsid w:val="00804DEF"/>
    <w:rsid w:val="008053AE"/>
    <w:rsid w:val="00805F7D"/>
    <w:rsid w:val="00806B29"/>
    <w:rsid w:val="00807977"/>
    <w:rsid w:val="00807BD2"/>
    <w:rsid w:val="00810C3A"/>
    <w:rsid w:val="00810F87"/>
    <w:rsid w:val="008116EF"/>
    <w:rsid w:val="008135A4"/>
    <w:rsid w:val="0081497C"/>
    <w:rsid w:val="00815207"/>
    <w:rsid w:val="00821F21"/>
    <w:rsid w:val="00822093"/>
    <w:rsid w:val="00822BFD"/>
    <w:rsid w:val="0082455D"/>
    <w:rsid w:val="00826468"/>
    <w:rsid w:val="0082764D"/>
    <w:rsid w:val="008325D6"/>
    <w:rsid w:val="0083442C"/>
    <w:rsid w:val="00835030"/>
    <w:rsid w:val="0083689B"/>
    <w:rsid w:val="00837C6A"/>
    <w:rsid w:val="00840A78"/>
    <w:rsid w:val="008411DE"/>
    <w:rsid w:val="00842DD8"/>
    <w:rsid w:val="00843BC2"/>
    <w:rsid w:val="00843E17"/>
    <w:rsid w:val="00843EB3"/>
    <w:rsid w:val="008441F9"/>
    <w:rsid w:val="00844864"/>
    <w:rsid w:val="0084631D"/>
    <w:rsid w:val="0084698B"/>
    <w:rsid w:val="00846E53"/>
    <w:rsid w:val="00854382"/>
    <w:rsid w:val="00854542"/>
    <w:rsid w:val="008561E7"/>
    <w:rsid w:val="00856931"/>
    <w:rsid w:val="00857ECB"/>
    <w:rsid w:val="00860B15"/>
    <w:rsid w:val="00860E49"/>
    <w:rsid w:val="008628B5"/>
    <w:rsid w:val="00862B2D"/>
    <w:rsid w:val="008635B9"/>
    <w:rsid w:val="00863DE8"/>
    <w:rsid w:val="00864859"/>
    <w:rsid w:val="0086526C"/>
    <w:rsid w:val="00866B4B"/>
    <w:rsid w:val="0087043A"/>
    <w:rsid w:val="00873997"/>
    <w:rsid w:val="00874637"/>
    <w:rsid w:val="00876039"/>
    <w:rsid w:val="00880526"/>
    <w:rsid w:val="00880FCD"/>
    <w:rsid w:val="00881D15"/>
    <w:rsid w:val="00882344"/>
    <w:rsid w:val="00882767"/>
    <w:rsid w:val="008831E2"/>
    <w:rsid w:val="00883AC9"/>
    <w:rsid w:val="0088467D"/>
    <w:rsid w:val="008860BA"/>
    <w:rsid w:val="00886FF1"/>
    <w:rsid w:val="00887BD1"/>
    <w:rsid w:val="00893BB5"/>
    <w:rsid w:val="00893C3E"/>
    <w:rsid w:val="00895731"/>
    <w:rsid w:val="00897BC6"/>
    <w:rsid w:val="00897CAD"/>
    <w:rsid w:val="008A01D8"/>
    <w:rsid w:val="008A19E6"/>
    <w:rsid w:val="008A3893"/>
    <w:rsid w:val="008A4899"/>
    <w:rsid w:val="008A527A"/>
    <w:rsid w:val="008B01CA"/>
    <w:rsid w:val="008B33DB"/>
    <w:rsid w:val="008B4075"/>
    <w:rsid w:val="008B47D5"/>
    <w:rsid w:val="008B4E6F"/>
    <w:rsid w:val="008B6C18"/>
    <w:rsid w:val="008B6F2B"/>
    <w:rsid w:val="008C1ADF"/>
    <w:rsid w:val="008C378B"/>
    <w:rsid w:val="008C45A5"/>
    <w:rsid w:val="008C52CC"/>
    <w:rsid w:val="008C61A5"/>
    <w:rsid w:val="008C6889"/>
    <w:rsid w:val="008C701D"/>
    <w:rsid w:val="008C7399"/>
    <w:rsid w:val="008D0FFA"/>
    <w:rsid w:val="008D2A71"/>
    <w:rsid w:val="008D2DB3"/>
    <w:rsid w:val="008D3344"/>
    <w:rsid w:val="008D3D79"/>
    <w:rsid w:val="008D6607"/>
    <w:rsid w:val="008D71CE"/>
    <w:rsid w:val="008E07B6"/>
    <w:rsid w:val="008E3BFD"/>
    <w:rsid w:val="008E50AA"/>
    <w:rsid w:val="008E5623"/>
    <w:rsid w:val="008E582E"/>
    <w:rsid w:val="008E5CDB"/>
    <w:rsid w:val="008E6543"/>
    <w:rsid w:val="008E7CDC"/>
    <w:rsid w:val="008F15F2"/>
    <w:rsid w:val="008F1F17"/>
    <w:rsid w:val="008F1FBC"/>
    <w:rsid w:val="008F2B3C"/>
    <w:rsid w:val="008F3BE0"/>
    <w:rsid w:val="008F3ECC"/>
    <w:rsid w:val="008F6798"/>
    <w:rsid w:val="008F7913"/>
    <w:rsid w:val="00902024"/>
    <w:rsid w:val="00904105"/>
    <w:rsid w:val="00904218"/>
    <w:rsid w:val="00904793"/>
    <w:rsid w:val="00904E4C"/>
    <w:rsid w:val="00906BAC"/>
    <w:rsid w:val="00906D44"/>
    <w:rsid w:val="009073C1"/>
    <w:rsid w:val="00910C5B"/>
    <w:rsid w:val="00910F2A"/>
    <w:rsid w:val="00911BB5"/>
    <w:rsid w:val="00912753"/>
    <w:rsid w:val="009133C1"/>
    <w:rsid w:val="0091346C"/>
    <w:rsid w:val="00914421"/>
    <w:rsid w:val="00915F74"/>
    <w:rsid w:val="00916065"/>
    <w:rsid w:val="00917371"/>
    <w:rsid w:val="009210EA"/>
    <w:rsid w:val="009219F4"/>
    <w:rsid w:val="00921E95"/>
    <w:rsid w:val="00924305"/>
    <w:rsid w:val="009251D2"/>
    <w:rsid w:val="00925681"/>
    <w:rsid w:val="00925811"/>
    <w:rsid w:val="00926B37"/>
    <w:rsid w:val="00926BAB"/>
    <w:rsid w:val="00926F13"/>
    <w:rsid w:val="0092760F"/>
    <w:rsid w:val="00927A37"/>
    <w:rsid w:val="009304E2"/>
    <w:rsid w:val="009333D8"/>
    <w:rsid w:val="009339B6"/>
    <w:rsid w:val="009346BD"/>
    <w:rsid w:val="009376B3"/>
    <w:rsid w:val="00940D9A"/>
    <w:rsid w:val="00941412"/>
    <w:rsid w:val="00942E2C"/>
    <w:rsid w:val="009437F9"/>
    <w:rsid w:val="00945A50"/>
    <w:rsid w:val="00950BF3"/>
    <w:rsid w:val="009557E0"/>
    <w:rsid w:val="009558D3"/>
    <w:rsid w:val="00955909"/>
    <w:rsid w:val="00955C98"/>
    <w:rsid w:val="009560F3"/>
    <w:rsid w:val="0095708F"/>
    <w:rsid w:val="0096041D"/>
    <w:rsid w:val="00961CD1"/>
    <w:rsid w:val="00962DA6"/>
    <w:rsid w:val="00963A4D"/>
    <w:rsid w:val="00967F54"/>
    <w:rsid w:val="00972693"/>
    <w:rsid w:val="00972B64"/>
    <w:rsid w:val="00973309"/>
    <w:rsid w:val="009749DB"/>
    <w:rsid w:val="00974A1D"/>
    <w:rsid w:val="009754CC"/>
    <w:rsid w:val="00976658"/>
    <w:rsid w:val="00982526"/>
    <w:rsid w:val="00982CA5"/>
    <w:rsid w:val="009835F8"/>
    <w:rsid w:val="00983EDD"/>
    <w:rsid w:val="0098467E"/>
    <w:rsid w:val="00986534"/>
    <w:rsid w:val="009917FB"/>
    <w:rsid w:val="00993690"/>
    <w:rsid w:val="00993694"/>
    <w:rsid w:val="009937BF"/>
    <w:rsid w:val="009941EE"/>
    <w:rsid w:val="009978E1"/>
    <w:rsid w:val="009A0533"/>
    <w:rsid w:val="009A07E2"/>
    <w:rsid w:val="009A0E77"/>
    <w:rsid w:val="009A10FC"/>
    <w:rsid w:val="009A12FB"/>
    <w:rsid w:val="009A1C69"/>
    <w:rsid w:val="009A2C66"/>
    <w:rsid w:val="009A36D2"/>
    <w:rsid w:val="009A405A"/>
    <w:rsid w:val="009A635D"/>
    <w:rsid w:val="009A7836"/>
    <w:rsid w:val="009B03A3"/>
    <w:rsid w:val="009B0649"/>
    <w:rsid w:val="009B3105"/>
    <w:rsid w:val="009B36FF"/>
    <w:rsid w:val="009B44B7"/>
    <w:rsid w:val="009B4DBB"/>
    <w:rsid w:val="009B5775"/>
    <w:rsid w:val="009B6370"/>
    <w:rsid w:val="009B7162"/>
    <w:rsid w:val="009B7781"/>
    <w:rsid w:val="009C01FF"/>
    <w:rsid w:val="009C0765"/>
    <w:rsid w:val="009C231D"/>
    <w:rsid w:val="009C26DA"/>
    <w:rsid w:val="009C6717"/>
    <w:rsid w:val="009C68E4"/>
    <w:rsid w:val="009C704A"/>
    <w:rsid w:val="009D0C2A"/>
    <w:rsid w:val="009D2F8F"/>
    <w:rsid w:val="009D36C8"/>
    <w:rsid w:val="009D4CEF"/>
    <w:rsid w:val="009D54B8"/>
    <w:rsid w:val="009D6E2E"/>
    <w:rsid w:val="009D74BE"/>
    <w:rsid w:val="009E1A79"/>
    <w:rsid w:val="009E1B5B"/>
    <w:rsid w:val="009E201E"/>
    <w:rsid w:val="009E3B16"/>
    <w:rsid w:val="009E4B58"/>
    <w:rsid w:val="009E5684"/>
    <w:rsid w:val="009E6A85"/>
    <w:rsid w:val="009E6CF0"/>
    <w:rsid w:val="009E7237"/>
    <w:rsid w:val="009E73A0"/>
    <w:rsid w:val="009E73F6"/>
    <w:rsid w:val="009F0B0B"/>
    <w:rsid w:val="009F0B20"/>
    <w:rsid w:val="009F1065"/>
    <w:rsid w:val="009F2AE9"/>
    <w:rsid w:val="009F488C"/>
    <w:rsid w:val="009F54C4"/>
    <w:rsid w:val="009F6375"/>
    <w:rsid w:val="009F6AAB"/>
    <w:rsid w:val="009F6D2B"/>
    <w:rsid w:val="009F7912"/>
    <w:rsid w:val="00A02A15"/>
    <w:rsid w:val="00A03F1D"/>
    <w:rsid w:val="00A03F2A"/>
    <w:rsid w:val="00A04137"/>
    <w:rsid w:val="00A0463A"/>
    <w:rsid w:val="00A05506"/>
    <w:rsid w:val="00A069EA"/>
    <w:rsid w:val="00A105ED"/>
    <w:rsid w:val="00A12A3B"/>
    <w:rsid w:val="00A1347E"/>
    <w:rsid w:val="00A13631"/>
    <w:rsid w:val="00A146DA"/>
    <w:rsid w:val="00A146F3"/>
    <w:rsid w:val="00A15769"/>
    <w:rsid w:val="00A1646E"/>
    <w:rsid w:val="00A16522"/>
    <w:rsid w:val="00A16AEB"/>
    <w:rsid w:val="00A17170"/>
    <w:rsid w:val="00A21091"/>
    <w:rsid w:val="00A21CA0"/>
    <w:rsid w:val="00A21CD7"/>
    <w:rsid w:val="00A27998"/>
    <w:rsid w:val="00A317BF"/>
    <w:rsid w:val="00A319E4"/>
    <w:rsid w:val="00A34AC0"/>
    <w:rsid w:val="00A3501C"/>
    <w:rsid w:val="00A3512C"/>
    <w:rsid w:val="00A35182"/>
    <w:rsid w:val="00A35654"/>
    <w:rsid w:val="00A35FBB"/>
    <w:rsid w:val="00A36835"/>
    <w:rsid w:val="00A40327"/>
    <w:rsid w:val="00A41899"/>
    <w:rsid w:val="00A42404"/>
    <w:rsid w:val="00A4248A"/>
    <w:rsid w:val="00A42B3C"/>
    <w:rsid w:val="00A4374D"/>
    <w:rsid w:val="00A43E4B"/>
    <w:rsid w:val="00A443D0"/>
    <w:rsid w:val="00A449DE"/>
    <w:rsid w:val="00A44A4D"/>
    <w:rsid w:val="00A50503"/>
    <w:rsid w:val="00A50E64"/>
    <w:rsid w:val="00A52B20"/>
    <w:rsid w:val="00A53204"/>
    <w:rsid w:val="00A55AE4"/>
    <w:rsid w:val="00A56E0F"/>
    <w:rsid w:val="00A61E37"/>
    <w:rsid w:val="00A61FAC"/>
    <w:rsid w:val="00A642FE"/>
    <w:rsid w:val="00A6499D"/>
    <w:rsid w:val="00A6522B"/>
    <w:rsid w:val="00A66358"/>
    <w:rsid w:val="00A72D1E"/>
    <w:rsid w:val="00A731CE"/>
    <w:rsid w:val="00A7325D"/>
    <w:rsid w:val="00A75C46"/>
    <w:rsid w:val="00A76C51"/>
    <w:rsid w:val="00A77EDE"/>
    <w:rsid w:val="00A809BB"/>
    <w:rsid w:val="00A84C20"/>
    <w:rsid w:val="00A86165"/>
    <w:rsid w:val="00A908C6"/>
    <w:rsid w:val="00A925FC"/>
    <w:rsid w:val="00A92C5A"/>
    <w:rsid w:val="00A92E6E"/>
    <w:rsid w:val="00A96922"/>
    <w:rsid w:val="00A97550"/>
    <w:rsid w:val="00AA04BC"/>
    <w:rsid w:val="00AA1423"/>
    <w:rsid w:val="00AA1F37"/>
    <w:rsid w:val="00AA5B94"/>
    <w:rsid w:val="00AA64CB"/>
    <w:rsid w:val="00AB2144"/>
    <w:rsid w:val="00AB44B4"/>
    <w:rsid w:val="00AB54BF"/>
    <w:rsid w:val="00AB67CE"/>
    <w:rsid w:val="00AB7635"/>
    <w:rsid w:val="00AB7886"/>
    <w:rsid w:val="00AC1245"/>
    <w:rsid w:val="00AC57BD"/>
    <w:rsid w:val="00AC5F29"/>
    <w:rsid w:val="00AC623C"/>
    <w:rsid w:val="00AC7788"/>
    <w:rsid w:val="00AC7F99"/>
    <w:rsid w:val="00AD0DDD"/>
    <w:rsid w:val="00AD2133"/>
    <w:rsid w:val="00AD296F"/>
    <w:rsid w:val="00AD3754"/>
    <w:rsid w:val="00AD55BF"/>
    <w:rsid w:val="00AD5C7C"/>
    <w:rsid w:val="00AE137C"/>
    <w:rsid w:val="00AE1DF0"/>
    <w:rsid w:val="00AE521C"/>
    <w:rsid w:val="00AE728A"/>
    <w:rsid w:val="00AF01DC"/>
    <w:rsid w:val="00AF0E73"/>
    <w:rsid w:val="00AF591E"/>
    <w:rsid w:val="00B017D5"/>
    <w:rsid w:val="00B03AD0"/>
    <w:rsid w:val="00B06101"/>
    <w:rsid w:val="00B10C18"/>
    <w:rsid w:val="00B11217"/>
    <w:rsid w:val="00B11439"/>
    <w:rsid w:val="00B1196F"/>
    <w:rsid w:val="00B15622"/>
    <w:rsid w:val="00B15837"/>
    <w:rsid w:val="00B17614"/>
    <w:rsid w:val="00B17FEE"/>
    <w:rsid w:val="00B2142C"/>
    <w:rsid w:val="00B2276D"/>
    <w:rsid w:val="00B2620E"/>
    <w:rsid w:val="00B269FD"/>
    <w:rsid w:val="00B26E4F"/>
    <w:rsid w:val="00B3051A"/>
    <w:rsid w:val="00B33762"/>
    <w:rsid w:val="00B3424A"/>
    <w:rsid w:val="00B3480C"/>
    <w:rsid w:val="00B3520F"/>
    <w:rsid w:val="00B408C8"/>
    <w:rsid w:val="00B40A2C"/>
    <w:rsid w:val="00B41541"/>
    <w:rsid w:val="00B43499"/>
    <w:rsid w:val="00B437BA"/>
    <w:rsid w:val="00B4473C"/>
    <w:rsid w:val="00B44DDD"/>
    <w:rsid w:val="00B452B4"/>
    <w:rsid w:val="00B475EB"/>
    <w:rsid w:val="00B524CC"/>
    <w:rsid w:val="00B527B9"/>
    <w:rsid w:val="00B568CD"/>
    <w:rsid w:val="00B60D3C"/>
    <w:rsid w:val="00B61525"/>
    <w:rsid w:val="00B66008"/>
    <w:rsid w:val="00B6612F"/>
    <w:rsid w:val="00B6791D"/>
    <w:rsid w:val="00B67EFC"/>
    <w:rsid w:val="00B82217"/>
    <w:rsid w:val="00B847CE"/>
    <w:rsid w:val="00B84EB1"/>
    <w:rsid w:val="00B908CD"/>
    <w:rsid w:val="00B91D22"/>
    <w:rsid w:val="00B974D1"/>
    <w:rsid w:val="00B97EC0"/>
    <w:rsid w:val="00BA0381"/>
    <w:rsid w:val="00BA4502"/>
    <w:rsid w:val="00BA4D3C"/>
    <w:rsid w:val="00BA546A"/>
    <w:rsid w:val="00BA6CC7"/>
    <w:rsid w:val="00BA7725"/>
    <w:rsid w:val="00BA7C17"/>
    <w:rsid w:val="00BA7CDB"/>
    <w:rsid w:val="00BA7D6F"/>
    <w:rsid w:val="00BB1153"/>
    <w:rsid w:val="00BB4960"/>
    <w:rsid w:val="00BB50B7"/>
    <w:rsid w:val="00BB5C33"/>
    <w:rsid w:val="00BB5E73"/>
    <w:rsid w:val="00BC02E0"/>
    <w:rsid w:val="00BC12FB"/>
    <w:rsid w:val="00BC2982"/>
    <w:rsid w:val="00BC422A"/>
    <w:rsid w:val="00BC527E"/>
    <w:rsid w:val="00BC69AD"/>
    <w:rsid w:val="00BC6FAB"/>
    <w:rsid w:val="00BC738B"/>
    <w:rsid w:val="00BD02A4"/>
    <w:rsid w:val="00BD1F13"/>
    <w:rsid w:val="00BD1F82"/>
    <w:rsid w:val="00BD20F5"/>
    <w:rsid w:val="00BD2A54"/>
    <w:rsid w:val="00BD324E"/>
    <w:rsid w:val="00BD3325"/>
    <w:rsid w:val="00BD4DD9"/>
    <w:rsid w:val="00BD5283"/>
    <w:rsid w:val="00BD562E"/>
    <w:rsid w:val="00BE007B"/>
    <w:rsid w:val="00BE2D35"/>
    <w:rsid w:val="00BE3392"/>
    <w:rsid w:val="00BE6CFD"/>
    <w:rsid w:val="00BE6F73"/>
    <w:rsid w:val="00BF0A3B"/>
    <w:rsid w:val="00BF4E2E"/>
    <w:rsid w:val="00BF60C3"/>
    <w:rsid w:val="00BF71B0"/>
    <w:rsid w:val="00C03460"/>
    <w:rsid w:val="00C053E7"/>
    <w:rsid w:val="00C074A4"/>
    <w:rsid w:val="00C10555"/>
    <w:rsid w:val="00C116FB"/>
    <w:rsid w:val="00C12E03"/>
    <w:rsid w:val="00C14A95"/>
    <w:rsid w:val="00C202C5"/>
    <w:rsid w:val="00C21A32"/>
    <w:rsid w:val="00C22F77"/>
    <w:rsid w:val="00C25B6F"/>
    <w:rsid w:val="00C275C5"/>
    <w:rsid w:val="00C30157"/>
    <w:rsid w:val="00C305CB"/>
    <w:rsid w:val="00C33199"/>
    <w:rsid w:val="00C33DC3"/>
    <w:rsid w:val="00C3515F"/>
    <w:rsid w:val="00C354C3"/>
    <w:rsid w:val="00C354E5"/>
    <w:rsid w:val="00C3591D"/>
    <w:rsid w:val="00C44EE4"/>
    <w:rsid w:val="00C45029"/>
    <w:rsid w:val="00C450C8"/>
    <w:rsid w:val="00C45465"/>
    <w:rsid w:val="00C46D51"/>
    <w:rsid w:val="00C50BA8"/>
    <w:rsid w:val="00C5147E"/>
    <w:rsid w:val="00C53854"/>
    <w:rsid w:val="00C53F67"/>
    <w:rsid w:val="00C54A5F"/>
    <w:rsid w:val="00C57DC6"/>
    <w:rsid w:val="00C63EB1"/>
    <w:rsid w:val="00C64249"/>
    <w:rsid w:val="00C67350"/>
    <w:rsid w:val="00C71DB3"/>
    <w:rsid w:val="00C73302"/>
    <w:rsid w:val="00C744C7"/>
    <w:rsid w:val="00C75D48"/>
    <w:rsid w:val="00C75D87"/>
    <w:rsid w:val="00C83315"/>
    <w:rsid w:val="00C850DD"/>
    <w:rsid w:val="00C90EE6"/>
    <w:rsid w:val="00C910E8"/>
    <w:rsid w:val="00C92581"/>
    <w:rsid w:val="00C93A89"/>
    <w:rsid w:val="00C94127"/>
    <w:rsid w:val="00C96ECE"/>
    <w:rsid w:val="00C975EC"/>
    <w:rsid w:val="00C97E3E"/>
    <w:rsid w:val="00CA3914"/>
    <w:rsid w:val="00CA4BB0"/>
    <w:rsid w:val="00CA7845"/>
    <w:rsid w:val="00CB0609"/>
    <w:rsid w:val="00CB0F64"/>
    <w:rsid w:val="00CB24A2"/>
    <w:rsid w:val="00CC0E1B"/>
    <w:rsid w:val="00CC18D2"/>
    <w:rsid w:val="00CC30FB"/>
    <w:rsid w:val="00CC3687"/>
    <w:rsid w:val="00CC626D"/>
    <w:rsid w:val="00CC643B"/>
    <w:rsid w:val="00CC6C40"/>
    <w:rsid w:val="00CC79F3"/>
    <w:rsid w:val="00CD0524"/>
    <w:rsid w:val="00CD1FAD"/>
    <w:rsid w:val="00CD2868"/>
    <w:rsid w:val="00CD49D9"/>
    <w:rsid w:val="00CD51B3"/>
    <w:rsid w:val="00CD68D5"/>
    <w:rsid w:val="00CD7B4C"/>
    <w:rsid w:val="00CE05AF"/>
    <w:rsid w:val="00CE2826"/>
    <w:rsid w:val="00CE64A2"/>
    <w:rsid w:val="00CE6841"/>
    <w:rsid w:val="00CE6CB4"/>
    <w:rsid w:val="00CE7DF7"/>
    <w:rsid w:val="00CF27F2"/>
    <w:rsid w:val="00CF32C2"/>
    <w:rsid w:val="00CF44DD"/>
    <w:rsid w:val="00CF498D"/>
    <w:rsid w:val="00CF6FBC"/>
    <w:rsid w:val="00CF6FDD"/>
    <w:rsid w:val="00D0245E"/>
    <w:rsid w:val="00D0370E"/>
    <w:rsid w:val="00D03A5D"/>
    <w:rsid w:val="00D03E9D"/>
    <w:rsid w:val="00D0443A"/>
    <w:rsid w:val="00D04FD8"/>
    <w:rsid w:val="00D06AA7"/>
    <w:rsid w:val="00D1146D"/>
    <w:rsid w:val="00D15D0F"/>
    <w:rsid w:val="00D160DE"/>
    <w:rsid w:val="00D16D72"/>
    <w:rsid w:val="00D20928"/>
    <w:rsid w:val="00D20F46"/>
    <w:rsid w:val="00D2165B"/>
    <w:rsid w:val="00D231EA"/>
    <w:rsid w:val="00D23716"/>
    <w:rsid w:val="00D23F1F"/>
    <w:rsid w:val="00D2491C"/>
    <w:rsid w:val="00D255DD"/>
    <w:rsid w:val="00D26DB6"/>
    <w:rsid w:val="00D27243"/>
    <w:rsid w:val="00D30786"/>
    <w:rsid w:val="00D30B19"/>
    <w:rsid w:val="00D3223A"/>
    <w:rsid w:val="00D32DB4"/>
    <w:rsid w:val="00D335FF"/>
    <w:rsid w:val="00D33C23"/>
    <w:rsid w:val="00D33E10"/>
    <w:rsid w:val="00D361F4"/>
    <w:rsid w:val="00D3698C"/>
    <w:rsid w:val="00D3701B"/>
    <w:rsid w:val="00D41FCF"/>
    <w:rsid w:val="00D42E40"/>
    <w:rsid w:val="00D44ABE"/>
    <w:rsid w:val="00D51D2D"/>
    <w:rsid w:val="00D5214A"/>
    <w:rsid w:val="00D52B06"/>
    <w:rsid w:val="00D571C2"/>
    <w:rsid w:val="00D6003E"/>
    <w:rsid w:val="00D619E1"/>
    <w:rsid w:val="00D61AEC"/>
    <w:rsid w:val="00D62F3B"/>
    <w:rsid w:val="00D63560"/>
    <w:rsid w:val="00D6609C"/>
    <w:rsid w:val="00D66C41"/>
    <w:rsid w:val="00D67656"/>
    <w:rsid w:val="00D713AA"/>
    <w:rsid w:val="00D7149B"/>
    <w:rsid w:val="00D72476"/>
    <w:rsid w:val="00D726F5"/>
    <w:rsid w:val="00D737E8"/>
    <w:rsid w:val="00D73F14"/>
    <w:rsid w:val="00D754DE"/>
    <w:rsid w:val="00D7786D"/>
    <w:rsid w:val="00D77A1B"/>
    <w:rsid w:val="00D80B63"/>
    <w:rsid w:val="00D816A7"/>
    <w:rsid w:val="00D816DF"/>
    <w:rsid w:val="00D848D8"/>
    <w:rsid w:val="00D8565B"/>
    <w:rsid w:val="00D857A5"/>
    <w:rsid w:val="00D861AF"/>
    <w:rsid w:val="00D861C3"/>
    <w:rsid w:val="00D87A30"/>
    <w:rsid w:val="00D87C08"/>
    <w:rsid w:val="00D907E5"/>
    <w:rsid w:val="00D908ED"/>
    <w:rsid w:val="00D91655"/>
    <w:rsid w:val="00D91F41"/>
    <w:rsid w:val="00D9245E"/>
    <w:rsid w:val="00D946F9"/>
    <w:rsid w:val="00D97D18"/>
    <w:rsid w:val="00DA15D1"/>
    <w:rsid w:val="00DA1DFF"/>
    <w:rsid w:val="00DA3788"/>
    <w:rsid w:val="00DA3FED"/>
    <w:rsid w:val="00DA578A"/>
    <w:rsid w:val="00DA70F8"/>
    <w:rsid w:val="00DA71E9"/>
    <w:rsid w:val="00DA7522"/>
    <w:rsid w:val="00DA7B00"/>
    <w:rsid w:val="00DB28DA"/>
    <w:rsid w:val="00DB4ACF"/>
    <w:rsid w:val="00DB758F"/>
    <w:rsid w:val="00DC1C2C"/>
    <w:rsid w:val="00DC1E0B"/>
    <w:rsid w:val="00DC4493"/>
    <w:rsid w:val="00DC4F45"/>
    <w:rsid w:val="00DC6EA0"/>
    <w:rsid w:val="00DC7282"/>
    <w:rsid w:val="00DC746B"/>
    <w:rsid w:val="00DC7AAD"/>
    <w:rsid w:val="00DD0278"/>
    <w:rsid w:val="00DD429B"/>
    <w:rsid w:val="00DD61DC"/>
    <w:rsid w:val="00DD777D"/>
    <w:rsid w:val="00DE0F2E"/>
    <w:rsid w:val="00DE1761"/>
    <w:rsid w:val="00DE1B73"/>
    <w:rsid w:val="00DE2E60"/>
    <w:rsid w:val="00DE366A"/>
    <w:rsid w:val="00DE7E8E"/>
    <w:rsid w:val="00DF4852"/>
    <w:rsid w:val="00DF53B2"/>
    <w:rsid w:val="00DF6F8F"/>
    <w:rsid w:val="00DF7FAA"/>
    <w:rsid w:val="00E019E1"/>
    <w:rsid w:val="00E0318B"/>
    <w:rsid w:val="00E03984"/>
    <w:rsid w:val="00E05C5F"/>
    <w:rsid w:val="00E0698B"/>
    <w:rsid w:val="00E06EBE"/>
    <w:rsid w:val="00E10321"/>
    <w:rsid w:val="00E13DDE"/>
    <w:rsid w:val="00E14ED2"/>
    <w:rsid w:val="00E161B1"/>
    <w:rsid w:val="00E16462"/>
    <w:rsid w:val="00E224DC"/>
    <w:rsid w:val="00E27D81"/>
    <w:rsid w:val="00E30E68"/>
    <w:rsid w:val="00E30FA2"/>
    <w:rsid w:val="00E31060"/>
    <w:rsid w:val="00E3194E"/>
    <w:rsid w:val="00E35C6A"/>
    <w:rsid w:val="00E36EFD"/>
    <w:rsid w:val="00E37BDF"/>
    <w:rsid w:val="00E37D75"/>
    <w:rsid w:val="00E43497"/>
    <w:rsid w:val="00E4494B"/>
    <w:rsid w:val="00E4610B"/>
    <w:rsid w:val="00E46AFD"/>
    <w:rsid w:val="00E47541"/>
    <w:rsid w:val="00E479C6"/>
    <w:rsid w:val="00E479DF"/>
    <w:rsid w:val="00E50976"/>
    <w:rsid w:val="00E510EE"/>
    <w:rsid w:val="00E512C7"/>
    <w:rsid w:val="00E51916"/>
    <w:rsid w:val="00E55722"/>
    <w:rsid w:val="00E55F06"/>
    <w:rsid w:val="00E570BC"/>
    <w:rsid w:val="00E60EFE"/>
    <w:rsid w:val="00E60F7E"/>
    <w:rsid w:val="00E61EDC"/>
    <w:rsid w:val="00E625FC"/>
    <w:rsid w:val="00E626E1"/>
    <w:rsid w:val="00E63EFE"/>
    <w:rsid w:val="00E655CC"/>
    <w:rsid w:val="00E67B82"/>
    <w:rsid w:val="00E71BEC"/>
    <w:rsid w:val="00E72DA3"/>
    <w:rsid w:val="00E737B2"/>
    <w:rsid w:val="00E7419C"/>
    <w:rsid w:val="00E75A19"/>
    <w:rsid w:val="00E802EB"/>
    <w:rsid w:val="00E804C7"/>
    <w:rsid w:val="00E804D5"/>
    <w:rsid w:val="00E81394"/>
    <w:rsid w:val="00E8238C"/>
    <w:rsid w:val="00E827AF"/>
    <w:rsid w:val="00E83462"/>
    <w:rsid w:val="00E84D2D"/>
    <w:rsid w:val="00E87497"/>
    <w:rsid w:val="00E87E78"/>
    <w:rsid w:val="00E91679"/>
    <w:rsid w:val="00E91B15"/>
    <w:rsid w:val="00E9226B"/>
    <w:rsid w:val="00E935CF"/>
    <w:rsid w:val="00E94385"/>
    <w:rsid w:val="00E94850"/>
    <w:rsid w:val="00E94A1F"/>
    <w:rsid w:val="00E95701"/>
    <w:rsid w:val="00E971AE"/>
    <w:rsid w:val="00E974E7"/>
    <w:rsid w:val="00EA1617"/>
    <w:rsid w:val="00EA2E98"/>
    <w:rsid w:val="00EA37C1"/>
    <w:rsid w:val="00EA4098"/>
    <w:rsid w:val="00EA483E"/>
    <w:rsid w:val="00EA4BFE"/>
    <w:rsid w:val="00EA7448"/>
    <w:rsid w:val="00EB08C4"/>
    <w:rsid w:val="00EB12F7"/>
    <w:rsid w:val="00EB61E1"/>
    <w:rsid w:val="00EB6217"/>
    <w:rsid w:val="00EB711A"/>
    <w:rsid w:val="00EB7FEE"/>
    <w:rsid w:val="00EC18DF"/>
    <w:rsid w:val="00EC3088"/>
    <w:rsid w:val="00EC3EF3"/>
    <w:rsid w:val="00EC445C"/>
    <w:rsid w:val="00EC4AB4"/>
    <w:rsid w:val="00EC6FEF"/>
    <w:rsid w:val="00EC78D6"/>
    <w:rsid w:val="00EC7F45"/>
    <w:rsid w:val="00ED0588"/>
    <w:rsid w:val="00ED3628"/>
    <w:rsid w:val="00ED3673"/>
    <w:rsid w:val="00ED39C8"/>
    <w:rsid w:val="00ED4DEA"/>
    <w:rsid w:val="00ED5566"/>
    <w:rsid w:val="00ED5F75"/>
    <w:rsid w:val="00EE19C8"/>
    <w:rsid w:val="00EE5361"/>
    <w:rsid w:val="00EE6935"/>
    <w:rsid w:val="00EF34FC"/>
    <w:rsid w:val="00EF458D"/>
    <w:rsid w:val="00EF6A36"/>
    <w:rsid w:val="00EF6C4A"/>
    <w:rsid w:val="00EF7A0F"/>
    <w:rsid w:val="00F006A1"/>
    <w:rsid w:val="00F02A79"/>
    <w:rsid w:val="00F03C8E"/>
    <w:rsid w:val="00F10DDD"/>
    <w:rsid w:val="00F1376A"/>
    <w:rsid w:val="00F14252"/>
    <w:rsid w:val="00F1533E"/>
    <w:rsid w:val="00F15E80"/>
    <w:rsid w:val="00F20087"/>
    <w:rsid w:val="00F23426"/>
    <w:rsid w:val="00F23913"/>
    <w:rsid w:val="00F23AED"/>
    <w:rsid w:val="00F23BB8"/>
    <w:rsid w:val="00F252E6"/>
    <w:rsid w:val="00F25BE5"/>
    <w:rsid w:val="00F26798"/>
    <w:rsid w:val="00F3037C"/>
    <w:rsid w:val="00F3401A"/>
    <w:rsid w:val="00F340B8"/>
    <w:rsid w:val="00F3504E"/>
    <w:rsid w:val="00F353DF"/>
    <w:rsid w:val="00F3682D"/>
    <w:rsid w:val="00F37552"/>
    <w:rsid w:val="00F414AE"/>
    <w:rsid w:val="00F41B4B"/>
    <w:rsid w:val="00F424A8"/>
    <w:rsid w:val="00F43080"/>
    <w:rsid w:val="00F433C6"/>
    <w:rsid w:val="00F439B0"/>
    <w:rsid w:val="00F43EE0"/>
    <w:rsid w:val="00F47B81"/>
    <w:rsid w:val="00F50100"/>
    <w:rsid w:val="00F504F2"/>
    <w:rsid w:val="00F52D5F"/>
    <w:rsid w:val="00F553AA"/>
    <w:rsid w:val="00F57179"/>
    <w:rsid w:val="00F60FF0"/>
    <w:rsid w:val="00F618F0"/>
    <w:rsid w:val="00F61B7F"/>
    <w:rsid w:val="00F63FFB"/>
    <w:rsid w:val="00F658F1"/>
    <w:rsid w:val="00F7001F"/>
    <w:rsid w:val="00F7244E"/>
    <w:rsid w:val="00F74015"/>
    <w:rsid w:val="00F74BA7"/>
    <w:rsid w:val="00F762C6"/>
    <w:rsid w:val="00F76D52"/>
    <w:rsid w:val="00F80401"/>
    <w:rsid w:val="00F80FA7"/>
    <w:rsid w:val="00F81E12"/>
    <w:rsid w:val="00F8203C"/>
    <w:rsid w:val="00F82DA5"/>
    <w:rsid w:val="00F82DD9"/>
    <w:rsid w:val="00F83AD7"/>
    <w:rsid w:val="00F8511F"/>
    <w:rsid w:val="00F85569"/>
    <w:rsid w:val="00F934ED"/>
    <w:rsid w:val="00F9353C"/>
    <w:rsid w:val="00F936CF"/>
    <w:rsid w:val="00F94C31"/>
    <w:rsid w:val="00F95A8F"/>
    <w:rsid w:val="00F9726B"/>
    <w:rsid w:val="00FA0ACF"/>
    <w:rsid w:val="00FA2B06"/>
    <w:rsid w:val="00FA355F"/>
    <w:rsid w:val="00FA501C"/>
    <w:rsid w:val="00FA59B0"/>
    <w:rsid w:val="00FA7D2E"/>
    <w:rsid w:val="00FB2590"/>
    <w:rsid w:val="00FB29B2"/>
    <w:rsid w:val="00FB5360"/>
    <w:rsid w:val="00FB7278"/>
    <w:rsid w:val="00FC49C6"/>
    <w:rsid w:val="00FC7B2F"/>
    <w:rsid w:val="00FD2336"/>
    <w:rsid w:val="00FD2FF7"/>
    <w:rsid w:val="00FD32A8"/>
    <w:rsid w:val="00FD36B9"/>
    <w:rsid w:val="00FD4853"/>
    <w:rsid w:val="00FD75E9"/>
    <w:rsid w:val="00FE1138"/>
    <w:rsid w:val="00FE3E74"/>
    <w:rsid w:val="00FE438A"/>
    <w:rsid w:val="00FE46DF"/>
    <w:rsid w:val="00FE4DE7"/>
    <w:rsid w:val="00FE51C0"/>
    <w:rsid w:val="00FE5E1B"/>
    <w:rsid w:val="00FF2CB7"/>
    <w:rsid w:val="00FF6943"/>
    <w:rsid w:val="00FF76B5"/>
    <w:rsid w:val="00FF7AC4"/>
    <w:rsid w:val="00FF7C24"/>
    <w:rsid w:val="00FF7C6E"/>
    <w:rsid w:val="5256B71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D3A392E"/>
  <w15:chartTrackingRefBased/>
  <w15:docId w15:val="{727A5D2A-B557-460F-A35E-1E3CE3DAFF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mbria" w:eastAsiaTheme="minorHAnsi" w:hAnsi="Cambria" w:cstheme="minorBidi"/>
        <w:sz w:val="24"/>
        <w:szCs w:val="24"/>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1" w:qFormat="1"/>
    <w:lsdException w:name="heading 1" w:uiPriority="8" w:qFormat="1"/>
    <w:lsdException w:name="heading 2" w:semiHidden="1" w:uiPriority="9" w:unhideWhenUsed="1" w:qFormat="1"/>
    <w:lsdException w:name="heading 3" w:uiPriority="9" w:qFormat="1"/>
    <w:lsdException w:name="heading 4" w:semiHidden="1" w:uiPriority="9" w:unhideWhenUsed="1"/>
    <w:lsdException w:name="heading 5" w:semiHidden="1" w:uiPriority="9" w:unhideWhenUsed="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semiHidden="1" w:uiPriority="31" w:unhideWhenUsed="1" w:qFormat="1"/>
    <w:lsdException w:name="Intense Reference" w:uiPriority="32"/>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2"/>
    <w:qFormat/>
    <w:rsid w:val="001A2306"/>
    <w:pPr>
      <w:tabs>
        <w:tab w:val="left" w:pos="879"/>
      </w:tabs>
    </w:pPr>
  </w:style>
  <w:style w:type="paragraph" w:styleId="Heading1">
    <w:name w:val="heading 1"/>
    <w:aliases w:val="Section Heading,LetHead1,MisHead1,Normalhead1,l1,Normal Heading 1,h1,1,Licence title - Heading 1"/>
    <w:next w:val="Heading2"/>
    <w:link w:val="Heading1Char"/>
    <w:uiPriority w:val="8"/>
    <w:qFormat/>
    <w:rsid w:val="001A2306"/>
    <w:pPr>
      <w:keepNext/>
      <w:keepLines/>
      <w:pageBreakBefore/>
      <w:numPr>
        <w:numId w:val="11"/>
      </w:numPr>
      <w:spacing w:before="240" w:after="240"/>
      <w:outlineLvl w:val="0"/>
    </w:pPr>
    <w:rPr>
      <w:rFonts w:ascii="Arial" w:eastAsiaTheme="majorEastAsia" w:hAnsi="Arial" w:cstheme="majorBidi"/>
      <w:b/>
      <w:sz w:val="36"/>
      <w:szCs w:val="32"/>
    </w:rPr>
  </w:style>
  <w:style w:type="paragraph" w:styleId="Heading2">
    <w:name w:val="heading 2"/>
    <w:aliases w:val="Sub-heading - Heading 2,Sub-Heading 1 - Bold"/>
    <w:next w:val="NumberedNormal"/>
    <w:link w:val="Heading2Char"/>
    <w:uiPriority w:val="9"/>
    <w:qFormat/>
    <w:rsid w:val="001A2306"/>
    <w:pPr>
      <w:keepNext/>
      <w:keepLines/>
      <w:numPr>
        <w:ilvl w:val="1"/>
        <w:numId w:val="11"/>
      </w:numPr>
      <w:spacing w:before="240" w:after="240"/>
      <w:outlineLvl w:val="1"/>
    </w:pPr>
    <w:rPr>
      <w:rFonts w:ascii="Arial" w:eastAsiaTheme="majorEastAsia" w:hAnsi="Arial" w:cstheme="majorBidi"/>
      <w:b/>
      <w:sz w:val="28"/>
      <w:szCs w:val="26"/>
    </w:rPr>
  </w:style>
  <w:style w:type="paragraph" w:styleId="Heading3">
    <w:name w:val="heading 3"/>
    <w:aliases w:val="Sub-heading 2 - Italic"/>
    <w:next w:val="NumberedNormal"/>
    <w:link w:val="Heading3Char"/>
    <w:uiPriority w:val="9"/>
    <w:qFormat/>
    <w:rsid w:val="001A2306"/>
    <w:pPr>
      <w:keepNext/>
      <w:keepLines/>
      <w:numPr>
        <w:ilvl w:val="5"/>
        <w:numId w:val="11"/>
      </w:numPr>
      <w:spacing w:before="160"/>
      <w:outlineLvl w:val="2"/>
    </w:pPr>
    <w:rPr>
      <w:rFonts w:ascii="Arial" w:eastAsiaTheme="majorEastAsia" w:hAnsi="Arial" w:cstheme="majorBidi"/>
      <w:b/>
    </w:rPr>
  </w:style>
  <w:style w:type="paragraph" w:styleId="Heading4">
    <w:name w:val="heading 4"/>
    <w:basedOn w:val="Normal"/>
    <w:next w:val="Normal"/>
    <w:link w:val="Heading4Char"/>
    <w:uiPriority w:val="9"/>
    <w:unhideWhenUsed/>
    <w:rsid w:val="001A2306"/>
    <w:pPr>
      <w:keepNext/>
      <w:keepLines/>
      <w:spacing w:before="40" w:after="120"/>
      <w:outlineLvl w:val="3"/>
    </w:pPr>
    <w:rPr>
      <w:rFonts w:eastAsiaTheme="majorEastAsia" w:cstheme="majorBidi"/>
      <w:iCs/>
      <w:u w:val="single"/>
    </w:rPr>
  </w:style>
  <w:style w:type="paragraph" w:styleId="Heading5">
    <w:name w:val="heading 5"/>
    <w:basedOn w:val="Normal"/>
    <w:next w:val="Normal"/>
    <w:link w:val="Heading5Char"/>
    <w:uiPriority w:val="9"/>
    <w:unhideWhenUsed/>
    <w:rsid w:val="001A2306"/>
    <w:pPr>
      <w:keepNext/>
      <w:keepLines/>
      <w:spacing w:before="40" w:after="120"/>
      <w:outlineLvl w:val="4"/>
    </w:pPr>
    <w:rPr>
      <w:rFonts w:eastAsiaTheme="majorEastAsia" w:cstheme="majorBidi"/>
      <w:i/>
    </w:rPr>
  </w:style>
  <w:style w:type="paragraph" w:styleId="Heading6">
    <w:name w:val="heading 6"/>
    <w:basedOn w:val="Normal"/>
    <w:next w:val="Normal"/>
    <w:link w:val="Heading6Char"/>
    <w:uiPriority w:val="9"/>
    <w:semiHidden/>
    <w:qFormat/>
    <w:rsid w:val="001A2306"/>
    <w:pPr>
      <w:keepNext/>
      <w:keepLines/>
      <w:spacing w:before="40" w:after="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qFormat/>
    <w:rsid w:val="001A2306"/>
    <w:pPr>
      <w:keepNext/>
      <w:keepLines/>
      <w:spacing w:before="40" w:after="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semiHidden/>
    <w:qFormat/>
    <w:rsid w:val="001A2306"/>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qFormat/>
    <w:rsid w:val="001A2306"/>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Section Heading Char,LetHead1 Char,MisHead1 Char,Normalhead1 Char,l1 Char,Normal Heading 1 Char,h1 Char,1 Char,Licence title - Heading 1 Char"/>
    <w:basedOn w:val="DefaultParagraphFont"/>
    <w:link w:val="Heading1"/>
    <w:uiPriority w:val="8"/>
    <w:rsid w:val="001A2306"/>
    <w:rPr>
      <w:rFonts w:ascii="Arial" w:eastAsiaTheme="majorEastAsia" w:hAnsi="Arial" w:cstheme="majorBidi"/>
      <w:b/>
      <w:sz w:val="36"/>
      <w:szCs w:val="32"/>
    </w:rPr>
  </w:style>
  <w:style w:type="character" w:customStyle="1" w:styleId="Heading2Char">
    <w:name w:val="Heading 2 Char"/>
    <w:aliases w:val="Sub-heading - Heading 2 Char,Sub-Heading 1 - Bold Char"/>
    <w:basedOn w:val="DefaultParagraphFont"/>
    <w:link w:val="Heading2"/>
    <w:uiPriority w:val="9"/>
    <w:rsid w:val="001A2306"/>
    <w:rPr>
      <w:rFonts w:ascii="Arial" w:eastAsiaTheme="majorEastAsia" w:hAnsi="Arial" w:cstheme="majorBidi"/>
      <w:b/>
      <w:sz w:val="28"/>
      <w:szCs w:val="26"/>
    </w:rPr>
  </w:style>
  <w:style w:type="paragraph" w:styleId="Title">
    <w:name w:val="Title"/>
    <w:basedOn w:val="Normal"/>
    <w:link w:val="TitleChar"/>
    <w:uiPriority w:val="11"/>
    <w:rsid w:val="001A2306"/>
    <w:pPr>
      <w:spacing w:after="0" w:line="480" w:lineRule="auto"/>
      <w:contextualSpacing/>
    </w:pPr>
    <w:rPr>
      <w:rFonts w:ascii="Arial" w:eastAsiaTheme="majorEastAsia" w:hAnsi="Arial" w:cstheme="majorBidi"/>
      <w:b/>
      <w:spacing w:val="-10"/>
      <w:kern w:val="28"/>
      <w:sz w:val="36"/>
      <w:szCs w:val="56"/>
    </w:rPr>
  </w:style>
  <w:style w:type="character" w:customStyle="1" w:styleId="TitleChar">
    <w:name w:val="Title Char"/>
    <w:basedOn w:val="DefaultParagraphFont"/>
    <w:link w:val="Title"/>
    <w:uiPriority w:val="11"/>
    <w:rsid w:val="001A2306"/>
    <w:rPr>
      <w:rFonts w:ascii="Arial" w:eastAsiaTheme="majorEastAsia" w:hAnsi="Arial" w:cstheme="majorBidi"/>
      <w:b/>
      <w:spacing w:val="-10"/>
      <w:kern w:val="28"/>
      <w:sz w:val="36"/>
      <w:szCs w:val="56"/>
    </w:rPr>
  </w:style>
  <w:style w:type="character" w:customStyle="1" w:styleId="Heading3Char">
    <w:name w:val="Heading 3 Char"/>
    <w:aliases w:val="Sub-heading 2 - Italic Char"/>
    <w:basedOn w:val="DefaultParagraphFont"/>
    <w:link w:val="Heading3"/>
    <w:uiPriority w:val="9"/>
    <w:rsid w:val="001A2306"/>
    <w:rPr>
      <w:rFonts w:ascii="Arial" w:eastAsiaTheme="majorEastAsia" w:hAnsi="Arial" w:cstheme="majorBidi"/>
      <w:b/>
    </w:rPr>
  </w:style>
  <w:style w:type="paragraph" w:styleId="Subtitle">
    <w:name w:val="Subtitle"/>
    <w:basedOn w:val="Normal"/>
    <w:next w:val="Normal"/>
    <w:link w:val="SubtitleChar"/>
    <w:uiPriority w:val="11"/>
    <w:rsid w:val="001A2306"/>
    <w:pPr>
      <w:numPr>
        <w:ilvl w:val="1"/>
      </w:numPr>
    </w:pPr>
    <w:rPr>
      <w:rFonts w:eastAsiaTheme="minorEastAsia"/>
      <w:b/>
      <w:spacing w:val="15"/>
    </w:rPr>
  </w:style>
  <w:style w:type="character" w:customStyle="1" w:styleId="SubtitleChar">
    <w:name w:val="Subtitle Char"/>
    <w:basedOn w:val="DefaultParagraphFont"/>
    <w:link w:val="Subtitle"/>
    <w:uiPriority w:val="11"/>
    <w:rsid w:val="001A2306"/>
    <w:rPr>
      <w:rFonts w:eastAsiaTheme="minorEastAsia"/>
      <w:b/>
      <w:spacing w:val="15"/>
    </w:rPr>
  </w:style>
  <w:style w:type="character" w:styleId="SubtleEmphasis">
    <w:name w:val="Subtle Emphasis"/>
    <w:basedOn w:val="DefaultParagraphFont"/>
    <w:uiPriority w:val="19"/>
    <w:semiHidden/>
    <w:rsid w:val="001A2306"/>
    <w:rPr>
      <w:i/>
      <w:iCs/>
      <w:color w:val="404040" w:themeColor="text1" w:themeTint="BF"/>
    </w:rPr>
  </w:style>
  <w:style w:type="paragraph" w:styleId="NoSpacing">
    <w:name w:val="No Spacing"/>
    <w:basedOn w:val="Normal"/>
    <w:uiPriority w:val="1"/>
    <w:semiHidden/>
    <w:qFormat/>
    <w:rsid w:val="001A2306"/>
    <w:pPr>
      <w:spacing w:after="0"/>
    </w:pPr>
  </w:style>
  <w:style w:type="character" w:styleId="Emphasis">
    <w:name w:val="Emphasis"/>
    <w:basedOn w:val="DefaultParagraphFont"/>
    <w:uiPriority w:val="20"/>
    <w:rsid w:val="001A2306"/>
    <w:rPr>
      <w:i/>
      <w:iCs/>
    </w:rPr>
  </w:style>
  <w:style w:type="character" w:customStyle="1" w:styleId="Heading4Char">
    <w:name w:val="Heading 4 Char"/>
    <w:basedOn w:val="DefaultParagraphFont"/>
    <w:link w:val="Heading4"/>
    <w:uiPriority w:val="9"/>
    <w:rsid w:val="001A2306"/>
    <w:rPr>
      <w:rFonts w:eastAsiaTheme="majorEastAsia" w:cstheme="majorBidi"/>
      <w:iCs/>
      <w:u w:val="single"/>
    </w:rPr>
  </w:style>
  <w:style w:type="character" w:customStyle="1" w:styleId="Heading5Char">
    <w:name w:val="Heading 5 Char"/>
    <w:basedOn w:val="DefaultParagraphFont"/>
    <w:link w:val="Heading5"/>
    <w:uiPriority w:val="9"/>
    <w:rsid w:val="001A2306"/>
    <w:rPr>
      <w:rFonts w:eastAsiaTheme="majorEastAsia" w:cstheme="majorBidi"/>
      <w:i/>
    </w:rPr>
  </w:style>
  <w:style w:type="paragraph" w:styleId="IntenseQuote">
    <w:name w:val="Intense Quote"/>
    <w:basedOn w:val="Normal"/>
    <w:next w:val="Normal"/>
    <w:link w:val="IntenseQuoteChar"/>
    <w:uiPriority w:val="30"/>
    <w:semiHidden/>
    <w:qFormat/>
    <w:rsid w:val="001A2306"/>
    <w:pPr>
      <w:spacing w:before="360" w:after="360"/>
      <w:ind w:left="864" w:right="864"/>
    </w:pPr>
    <w:rPr>
      <w:b/>
      <w:iCs/>
    </w:rPr>
  </w:style>
  <w:style w:type="character" w:customStyle="1" w:styleId="IntenseQuoteChar">
    <w:name w:val="Intense Quote Char"/>
    <w:basedOn w:val="DefaultParagraphFont"/>
    <w:link w:val="IntenseQuote"/>
    <w:uiPriority w:val="30"/>
    <w:semiHidden/>
    <w:rsid w:val="001A2306"/>
    <w:rPr>
      <w:b/>
      <w:iCs/>
    </w:rPr>
  </w:style>
  <w:style w:type="character" w:styleId="IntenseEmphasis">
    <w:name w:val="Intense Emphasis"/>
    <w:basedOn w:val="DefaultParagraphFont"/>
    <w:uiPriority w:val="21"/>
    <w:semiHidden/>
    <w:rsid w:val="001A2306"/>
    <w:rPr>
      <w:i/>
      <w:iCs/>
      <w:color w:val="auto"/>
    </w:rPr>
  </w:style>
  <w:style w:type="paragraph" w:styleId="Quote">
    <w:name w:val="Quote"/>
    <w:basedOn w:val="Normal"/>
    <w:next w:val="Normal"/>
    <w:link w:val="QuoteChar"/>
    <w:uiPriority w:val="29"/>
    <w:qFormat/>
    <w:rsid w:val="001A2306"/>
    <w:pPr>
      <w:spacing w:before="200"/>
      <w:ind w:left="862" w:right="862"/>
    </w:pPr>
    <w:rPr>
      <w:iCs/>
    </w:rPr>
  </w:style>
  <w:style w:type="character" w:customStyle="1" w:styleId="QuoteChar">
    <w:name w:val="Quote Char"/>
    <w:basedOn w:val="DefaultParagraphFont"/>
    <w:link w:val="Quote"/>
    <w:uiPriority w:val="29"/>
    <w:rsid w:val="001A2306"/>
    <w:rPr>
      <w:iCs/>
    </w:rPr>
  </w:style>
  <w:style w:type="character" w:styleId="IntenseReference">
    <w:name w:val="Intense Reference"/>
    <w:basedOn w:val="DefaultParagraphFont"/>
    <w:uiPriority w:val="32"/>
    <w:semiHidden/>
    <w:rsid w:val="001A2306"/>
    <w:rPr>
      <w:rFonts w:ascii="Verdana" w:hAnsi="Verdana"/>
      <w:b/>
      <w:bCs/>
      <w:smallCaps/>
      <w:color w:val="auto"/>
      <w:spacing w:val="5"/>
    </w:rPr>
  </w:style>
  <w:style w:type="character" w:styleId="BookTitle">
    <w:name w:val="Book Title"/>
    <w:basedOn w:val="DefaultParagraphFont"/>
    <w:uiPriority w:val="33"/>
    <w:semiHidden/>
    <w:qFormat/>
    <w:rsid w:val="001A2306"/>
    <w:rPr>
      <w:b/>
      <w:bCs/>
      <w:i/>
      <w:iCs/>
      <w:spacing w:val="5"/>
    </w:rPr>
  </w:style>
  <w:style w:type="table" w:styleId="TableGrid">
    <w:name w:val="Table Grid"/>
    <w:uiPriority w:val="39"/>
    <w:rsid w:val="001A2306"/>
    <w:pPr>
      <w:spacing w:after="0" w:line="240" w:lineRule="auto"/>
    </w:pPr>
    <w:rPr>
      <w:rFonts w:asciiTheme="minorHAnsi" w:hAnsiTheme="minorHAnsi"/>
      <w:sz w:val="20"/>
      <w:szCs w:val="20"/>
      <w:lang w:val="en-US" w:eastAsia="en-GB"/>
    </w:r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rPr>
      <w:jc w:val="center"/>
    </w:trPr>
    <w:tcPr>
      <w:shd w:val="clear" w:color="auto" w:fill="auto"/>
      <w:vAlign w:val="center"/>
    </w:tcPr>
    <w:tblStylePr w:type="firstRow">
      <w:rPr>
        <w:rFonts w:ascii="Cambria" w:hAnsi="Cambria"/>
        <w:b/>
        <w:color w:val="auto"/>
        <w:sz w:val="24"/>
      </w:rPr>
    </w:tblStylePr>
    <w:tblStylePr w:type="lastRow">
      <w:rPr>
        <w:b/>
      </w:rPr>
    </w:tblStylePr>
  </w:style>
  <w:style w:type="paragraph" w:styleId="Header">
    <w:name w:val="header"/>
    <w:basedOn w:val="Normal"/>
    <w:link w:val="HeaderChar"/>
    <w:uiPriority w:val="99"/>
    <w:unhideWhenUsed/>
    <w:rsid w:val="001A2306"/>
    <w:pPr>
      <w:pBdr>
        <w:bottom w:val="single" w:sz="4" w:space="1" w:color="F68220"/>
      </w:pBdr>
      <w:tabs>
        <w:tab w:val="center" w:pos="4513"/>
        <w:tab w:val="right" w:pos="9026"/>
      </w:tabs>
      <w:spacing w:after="0" w:line="240" w:lineRule="auto"/>
    </w:pPr>
    <w:rPr>
      <w:color w:val="54616C"/>
    </w:rPr>
  </w:style>
  <w:style w:type="character" w:customStyle="1" w:styleId="HeaderChar">
    <w:name w:val="Header Char"/>
    <w:basedOn w:val="DefaultParagraphFont"/>
    <w:link w:val="Header"/>
    <w:uiPriority w:val="99"/>
    <w:rsid w:val="001A2306"/>
    <w:rPr>
      <w:color w:val="54616C"/>
    </w:rPr>
  </w:style>
  <w:style w:type="paragraph" w:styleId="Footer">
    <w:name w:val="footer"/>
    <w:basedOn w:val="Normal"/>
    <w:link w:val="FooterChar"/>
    <w:uiPriority w:val="99"/>
    <w:unhideWhenUsed/>
    <w:rsid w:val="001A2306"/>
    <w:pPr>
      <w:tabs>
        <w:tab w:val="center" w:pos="4513"/>
        <w:tab w:val="right" w:pos="9026"/>
      </w:tabs>
      <w:spacing w:after="0" w:line="240" w:lineRule="auto"/>
    </w:pPr>
    <w:rPr>
      <w:color w:val="54616C"/>
      <w:sz w:val="16"/>
    </w:rPr>
  </w:style>
  <w:style w:type="character" w:customStyle="1" w:styleId="FooterChar">
    <w:name w:val="Footer Char"/>
    <w:basedOn w:val="DefaultParagraphFont"/>
    <w:link w:val="Footer"/>
    <w:uiPriority w:val="99"/>
    <w:rsid w:val="001A2306"/>
    <w:rPr>
      <w:color w:val="54616C"/>
      <w:sz w:val="16"/>
    </w:rPr>
  </w:style>
  <w:style w:type="table" w:styleId="TableGridLight">
    <w:name w:val="Grid Table Light"/>
    <w:basedOn w:val="TableNormal"/>
    <w:uiPriority w:val="40"/>
    <w:rsid w:val="001A2306"/>
    <w:pPr>
      <w:spacing w:after="0" w:line="240" w:lineRule="auto"/>
    </w:pPr>
    <w:rPr>
      <w:rFonts w:asciiTheme="minorHAnsi" w:hAnsiTheme="minorHAnsi"/>
    </w:rPr>
    <w:tblPr>
      <w:tblInd w:w="680" w:type="dxa"/>
      <w:tblCellMar>
        <w:left w:w="198" w:type="dxa"/>
        <w:bottom w:w="85" w:type="dxa"/>
        <w:right w:w="0" w:type="dxa"/>
      </w:tblCellMar>
    </w:tblPr>
    <w:tblStylePr w:type="firstRow">
      <w:rPr>
        <w:rFonts w:asciiTheme="minorHAnsi" w:hAnsiTheme="minorHAnsi"/>
      </w:rPr>
    </w:tblStylePr>
    <w:tblStylePr w:type="firstCol">
      <w:rPr>
        <w:b w:val="0"/>
        <w:i w:val="0"/>
      </w:rPr>
    </w:tblStylePr>
  </w:style>
  <w:style w:type="character" w:styleId="PlaceholderText">
    <w:name w:val="Placeholder Text"/>
    <w:basedOn w:val="DefaultParagraphFont"/>
    <w:uiPriority w:val="99"/>
    <w:semiHidden/>
    <w:rsid w:val="001A2306"/>
    <w:rPr>
      <w:color w:val="808080"/>
    </w:rPr>
  </w:style>
  <w:style w:type="character" w:styleId="Hyperlink">
    <w:name w:val="Hyperlink"/>
    <w:basedOn w:val="DefaultParagraphFont"/>
    <w:uiPriority w:val="99"/>
    <w:unhideWhenUsed/>
    <w:rsid w:val="001A2306"/>
    <w:rPr>
      <w:color w:val="191C9D"/>
      <w:u w:val="single"/>
    </w:rPr>
  </w:style>
  <w:style w:type="paragraph" w:styleId="TOCHeading">
    <w:name w:val="TOC Heading"/>
    <w:next w:val="Normal"/>
    <w:uiPriority w:val="39"/>
    <w:unhideWhenUsed/>
    <w:rsid w:val="001A2306"/>
    <w:pPr>
      <w:spacing w:before="40"/>
      <w:outlineLvl w:val="0"/>
    </w:pPr>
    <w:rPr>
      <w:rFonts w:ascii="Arial" w:eastAsiaTheme="majorEastAsia" w:hAnsi="Arial" w:cstheme="majorBidi"/>
      <w:b/>
      <w:sz w:val="36"/>
      <w:szCs w:val="32"/>
    </w:rPr>
  </w:style>
  <w:style w:type="paragraph" w:styleId="TOC1">
    <w:name w:val="toc 1"/>
    <w:basedOn w:val="Normal"/>
    <w:next w:val="Normal"/>
    <w:autoRedefine/>
    <w:uiPriority w:val="39"/>
    <w:unhideWhenUsed/>
    <w:rsid w:val="001A2306"/>
    <w:pPr>
      <w:tabs>
        <w:tab w:val="clear" w:pos="879"/>
        <w:tab w:val="right" w:pos="9015"/>
      </w:tabs>
      <w:spacing w:before="40" w:after="40"/>
      <w:ind w:left="680" w:right="567" w:hanging="680"/>
    </w:pPr>
    <w:rPr>
      <w:b/>
      <w:noProof/>
    </w:rPr>
  </w:style>
  <w:style w:type="paragraph" w:customStyle="1" w:styleId="Heading3nonumbering">
    <w:name w:val="Heading 3 (no numbering)"/>
    <w:next w:val="NumberedNormal"/>
    <w:uiPriority w:val="9"/>
    <w:qFormat/>
    <w:rsid w:val="001A2306"/>
    <w:pPr>
      <w:keepNext/>
      <w:keepLines/>
      <w:spacing w:before="160"/>
      <w:outlineLvl w:val="2"/>
    </w:pPr>
    <w:rPr>
      <w:rFonts w:ascii="Arial" w:eastAsiaTheme="majorEastAsia" w:hAnsi="Arial" w:cstheme="majorBidi"/>
      <w:b/>
      <w:szCs w:val="26"/>
    </w:rPr>
  </w:style>
  <w:style w:type="paragraph" w:styleId="Caption">
    <w:name w:val="caption"/>
    <w:basedOn w:val="Normal"/>
    <w:next w:val="Normal"/>
    <w:uiPriority w:val="10"/>
    <w:qFormat/>
    <w:rsid w:val="001A2306"/>
    <w:pPr>
      <w:keepNext/>
      <w:spacing w:before="200" w:after="200" w:line="240" w:lineRule="auto"/>
      <w:jc w:val="center"/>
    </w:pPr>
    <w:rPr>
      <w:b/>
      <w:iCs/>
      <w:szCs w:val="18"/>
    </w:rPr>
  </w:style>
  <w:style w:type="paragraph" w:styleId="TOC2">
    <w:name w:val="toc 2"/>
    <w:basedOn w:val="Normal"/>
    <w:next w:val="Normal"/>
    <w:autoRedefine/>
    <w:uiPriority w:val="39"/>
    <w:unhideWhenUsed/>
    <w:rsid w:val="001A2306"/>
    <w:pPr>
      <w:tabs>
        <w:tab w:val="clear" w:pos="879"/>
      </w:tabs>
      <w:spacing w:after="40"/>
      <w:ind w:left="255" w:right="567" w:hanging="57"/>
    </w:pPr>
  </w:style>
  <w:style w:type="paragraph" w:styleId="TOC3">
    <w:name w:val="toc 3"/>
    <w:basedOn w:val="Normal"/>
    <w:next w:val="Normal"/>
    <w:autoRedefine/>
    <w:uiPriority w:val="39"/>
    <w:unhideWhenUsed/>
    <w:rsid w:val="001A2306"/>
    <w:pPr>
      <w:spacing w:after="40"/>
      <w:ind w:left="460" w:right="567" w:hanging="57"/>
    </w:pPr>
  </w:style>
  <w:style w:type="paragraph" w:styleId="ListParagraph">
    <w:name w:val="List Paragraph"/>
    <w:basedOn w:val="Normal"/>
    <w:uiPriority w:val="34"/>
    <w:rsid w:val="001A2306"/>
    <w:pPr>
      <w:spacing w:after="120"/>
    </w:pPr>
  </w:style>
  <w:style w:type="paragraph" w:customStyle="1" w:styleId="AppendixHeading">
    <w:name w:val="Appendix Heading"/>
    <w:basedOn w:val="Heading3nonumbering"/>
    <w:next w:val="Normal"/>
    <w:uiPriority w:val="10"/>
    <w:qFormat/>
    <w:rsid w:val="001A2306"/>
    <w:pPr>
      <w:numPr>
        <w:ilvl w:val="6"/>
        <w:numId w:val="11"/>
      </w:numPr>
      <w:spacing w:before="240"/>
      <w:jc w:val="center"/>
    </w:pPr>
  </w:style>
  <w:style w:type="paragraph" w:styleId="FootnoteText">
    <w:name w:val="footnote text"/>
    <w:basedOn w:val="Normal"/>
    <w:link w:val="FootnoteTextChar"/>
    <w:uiPriority w:val="99"/>
    <w:rsid w:val="001A2306"/>
    <w:pPr>
      <w:spacing w:after="0" w:line="240" w:lineRule="auto"/>
    </w:pPr>
    <w:rPr>
      <w:sz w:val="16"/>
    </w:rPr>
  </w:style>
  <w:style w:type="character" w:customStyle="1" w:styleId="FootnoteTextChar">
    <w:name w:val="Footnote Text Char"/>
    <w:basedOn w:val="DefaultParagraphFont"/>
    <w:link w:val="FootnoteText"/>
    <w:uiPriority w:val="99"/>
    <w:rsid w:val="001A2306"/>
    <w:rPr>
      <w:sz w:val="16"/>
    </w:rPr>
  </w:style>
  <w:style w:type="character" w:styleId="FootnoteReference">
    <w:name w:val="footnote reference"/>
    <w:basedOn w:val="DefaultParagraphFont"/>
    <w:uiPriority w:val="99"/>
    <w:semiHidden/>
    <w:unhideWhenUsed/>
    <w:rsid w:val="001A2306"/>
    <w:rPr>
      <w:vertAlign w:val="superscript"/>
    </w:rPr>
  </w:style>
  <w:style w:type="paragraph" w:customStyle="1" w:styleId="NumberedNormal">
    <w:name w:val="Numbered Normal"/>
    <w:basedOn w:val="Normal"/>
    <w:qFormat/>
    <w:rsid w:val="001A2306"/>
    <w:pPr>
      <w:numPr>
        <w:ilvl w:val="2"/>
        <w:numId w:val="11"/>
      </w:numPr>
      <w:spacing w:before="160"/>
    </w:pPr>
  </w:style>
  <w:style w:type="character" w:customStyle="1" w:styleId="Heading6Char">
    <w:name w:val="Heading 6 Char"/>
    <w:basedOn w:val="DefaultParagraphFont"/>
    <w:link w:val="Heading6"/>
    <w:uiPriority w:val="9"/>
    <w:semiHidden/>
    <w:rsid w:val="001A2306"/>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uiPriority w:val="9"/>
    <w:semiHidden/>
    <w:rsid w:val="001A2306"/>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9"/>
    <w:semiHidden/>
    <w:rsid w:val="001A2306"/>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1A2306"/>
    <w:rPr>
      <w:rFonts w:asciiTheme="majorHAnsi" w:eastAsiaTheme="majorEastAsia" w:hAnsiTheme="majorHAnsi" w:cstheme="majorBidi"/>
      <w:i/>
      <w:iCs/>
      <w:color w:val="272727" w:themeColor="text1" w:themeTint="D8"/>
      <w:sz w:val="21"/>
      <w:szCs w:val="21"/>
    </w:rPr>
  </w:style>
  <w:style w:type="paragraph" w:styleId="TOC4">
    <w:name w:val="toc 4"/>
    <w:basedOn w:val="Normal"/>
    <w:next w:val="Normal"/>
    <w:autoRedefine/>
    <w:uiPriority w:val="39"/>
    <w:semiHidden/>
    <w:unhideWhenUsed/>
    <w:rsid w:val="001A2306"/>
    <w:pPr>
      <w:spacing w:after="100"/>
      <w:ind w:left="600"/>
    </w:pPr>
  </w:style>
  <w:style w:type="table" w:styleId="GridTable1Light-Accent3">
    <w:name w:val="Grid Table 1 Light Accent 3"/>
    <w:basedOn w:val="TableNormal"/>
    <w:uiPriority w:val="46"/>
    <w:rsid w:val="001A2306"/>
    <w:pPr>
      <w:spacing w:after="0" w:line="240" w:lineRule="auto"/>
    </w:pPr>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numbering" w:styleId="1ai">
    <w:name w:val="Outline List 1"/>
    <w:basedOn w:val="NoList"/>
    <w:uiPriority w:val="99"/>
    <w:semiHidden/>
    <w:unhideWhenUsed/>
    <w:rsid w:val="001A2306"/>
    <w:pPr>
      <w:numPr>
        <w:numId w:val="7"/>
      </w:numPr>
    </w:pPr>
  </w:style>
  <w:style w:type="numbering" w:customStyle="1" w:styleId="Bullets">
    <w:name w:val="Bullets"/>
    <w:basedOn w:val="NoList"/>
    <w:uiPriority w:val="99"/>
    <w:rsid w:val="001A2306"/>
    <w:pPr>
      <w:numPr>
        <w:numId w:val="8"/>
      </w:numPr>
    </w:pPr>
  </w:style>
  <w:style w:type="character" w:customStyle="1" w:styleId="StatconHighlight">
    <w:name w:val="Statcon Highlight"/>
    <w:basedOn w:val="DefaultParagraphFont"/>
    <w:uiPriority w:val="13"/>
    <w:qFormat/>
    <w:rsid w:val="001A2306"/>
    <w:rPr>
      <w:bdr w:val="none" w:sz="0" w:space="0" w:color="auto"/>
      <w:shd w:val="clear" w:color="auto" w:fill="FFFF00"/>
    </w:rPr>
  </w:style>
  <w:style w:type="character" w:customStyle="1" w:styleId="YellowHighlight">
    <w:name w:val="Yellow Highlight"/>
    <w:basedOn w:val="DefaultParagraphFont"/>
    <w:uiPriority w:val="23"/>
    <w:qFormat/>
    <w:rsid w:val="001A2306"/>
    <w:rPr>
      <w:bdr w:val="none" w:sz="0" w:space="0" w:color="auto"/>
      <w:shd w:val="clear" w:color="auto" w:fill="FFFF00"/>
    </w:rPr>
  </w:style>
  <w:style w:type="character" w:customStyle="1" w:styleId="Subscript">
    <w:name w:val="Subscript"/>
    <w:basedOn w:val="DefaultParagraphFont"/>
    <w:uiPriority w:val="19"/>
    <w:qFormat/>
    <w:rsid w:val="001A2306"/>
    <w:rPr>
      <w:vertAlign w:val="subscript"/>
    </w:rPr>
  </w:style>
  <w:style w:type="numbering" w:customStyle="1" w:styleId="LettersList">
    <w:name w:val="Letters List"/>
    <w:basedOn w:val="NoList"/>
    <w:uiPriority w:val="99"/>
    <w:rsid w:val="001A2306"/>
    <w:pPr>
      <w:numPr>
        <w:numId w:val="9"/>
      </w:numPr>
    </w:pPr>
  </w:style>
  <w:style w:type="numbering" w:customStyle="1" w:styleId="LicenceNumbering">
    <w:name w:val="Licence Numbering"/>
    <w:basedOn w:val="NoList"/>
    <w:uiPriority w:val="99"/>
    <w:rsid w:val="001A2306"/>
    <w:pPr>
      <w:numPr>
        <w:numId w:val="1"/>
      </w:numPr>
    </w:pPr>
  </w:style>
  <w:style w:type="paragraph" w:customStyle="1" w:styleId="ListNormal">
    <w:name w:val="List Normal"/>
    <w:basedOn w:val="Normal"/>
    <w:uiPriority w:val="1"/>
    <w:qFormat/>
    <w:rsid w:val="001A2306"/>
    <w:pPr>
      <w:numPr>
        <w:ilvl w:val="3"/>
        <w:numId w:val="11"/>
      </w:numPr>
      <w:tabs>
        <w:tab w:val="clear" w:pos="879"/>
      </w:tabs>
      <w:spacing w:after="80"/>
    </w:pPr>
  </w:style>
  <w:style w:type="paragraph" w:styleId="BalloonText">
    <w:name w:val="Balloon Text"/>
    <w:basedOn w:val="Normal"/>
    <w:link w:val="BalloonTextChar"/>
    <w:uiPriority w:val="99"/>
    <w:semiHidden/>
    <w:unhideWhenUsed/>
    <w:rsid w:val="001A230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A2306"/>
    <w:rPr>
      <w:rFonts w:ascii="Segoe UI" w:hAnsi="Segoe UI" w:cs="Segoe UI"/>
      <w:sz w:val="18"/>
      <w:szCs w:val="18"/>
    </w:rPr>
  </w:style>
  <w:style w:type="paragraph" w:customStyle="1" w:styleId="Equation">
    <w:name w:val="Equation"/>
    <w:basedOn w:val="Normal"/>
    <w:next w:val="Normal"/>
    <w:uiPriority w:val="17"/>
    <w:qFormat/>
    <w:rsid w:val="001A2306"/>
    <w:pPr>
      <w:spacing w:before="160"/>
      <w:jc w:val="center"/>
    </w:pPr>
    <w:rPr>
      <w:rFonts w:ascii="Cambria Math" w:eastAsiaTheme="minorEastAsia" w:hAnsi="Cambria Math"/>
      <w:i/>
    </w:rPr>
  </w:style>
  <w:style w:type="table" w:customStyle="1" w:styleId="AppendixTable">
    <w:name w:val="AppendixTable"/>
    <w:basedOn w:val="TableNormal"/>
    <w:uiPriority w:val="99"/>
    <w:rsid w:val="001A2306"/>
    <w:pPr>
      <w:spacing w:after="0" w:line="240" w:lineRule="auto"/>
    </w:p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57" w:type="dxa"/>
        <w:right w:w="28" w:type="dxa"/>
      </w:tblCellMar>
    </w:tblPr>
    <w:trPr>
      <w:jc w:val="center"/>
    </w:trPr>
    <w:tblStylePr w:type="firstRow">
      <w:pPr>
        <w:keepNext/>
        <w:keepLines/>
        <w:wordWrap/>
      </w:pPr>
      <w:rPr>
        <w:b/>
      </w:rPr>
      <w:tblPr/>
      <w:tcPr>
        <w:tcBorders>
          <w:top w:val="single" w:sz="4" w:space="0" w:color="auto"/>
          <w:left w:val="single" w:sz="4" w:space="0" w:color="auto"/>
          <w:bottom w:val="single" w:sz="4" w:space="0" w:color="auto"/>
          <w:right w:val="single" w:sz="4" w:space="0" w:color="auto"/>
          <w:insideH w:val="nil"/>
          <w:insideV w:val="single" w:sz="4" w:space="0" w:color="auto"/>
          <w:tl2br w:val="nil"/>
          <w:tr2bl w:val="nil"/>
        </w:tcBorders>
      </w:tcPr>
    </w:tblStylePr>
    <w:tblStylePr w:type="lastRow">
      <w:rPr>
        <w:b/>
      </w:rPr>
      <w:tblPr/>
      <w:tcPr>
        <w:tcBorders>
          <w:top w:val="single" w:sz="4" w:space="0" w:color="auto"/>
          <w:left w:val="single" w:sz="4" w:space="0" w:color="auto"/>
          <w:bottom w:val="single" w:sz="4" w:space="0" w:color="auto"/>
          <w:right w:val="single" w:sz="4" w:space="0" w:color="auto"/>
          <w:insideH w:val="nil"/>
          <w:insideV w:val="single" w:sz="4" w:space="0" w:color="auto"/>
          <w:tl2br w:val="nil"/>
          <w:tr2bl w:val="nil"/>
        </w:tcBorders>
      </w:tcPr>
    </w:tblStylePr>
  </w:style>
  <w:style w:type="paragraph" w:customStyle="1" w:styleId="FormulaDefinitions">
    <w:name w:val="Formula Definitions"/>
    <w:basedOn w:val="Normal"/>
    <w:uiPriority w:val="3"/>
    <w:qFormat/>
    <w:rsid w:val="001A2306"/>
    <w:pPr>
      <w:tabs>
        <w:tab w:val="left" w:pos="1758"/>
      </w:tabs>
      <w:ind w:left="1758" w:hanging="879"/>
    </w:pPr>
  </w:style>
  <w:style w:type="paragraph" w:customStyle="1" w:styleId="SublistNormal">
    <w:name w:val="Sublist Normal"/>
    <w:basedOn w:val="Normal"/>
    <w:next w:val="Normal"/>
    <w:uiPriority w:val="1"/>
    <w:qFormat/>
    <w:rsid w:val="001A2306"/>
    <w:pPr>
      <w:numPr>
        <w:ilvl w:val="4"/>
        <w:numId w:val="11"/>
      </w:numPr>
      <w:spacing w:after="60"/>
    </w:pPr>
  </w:style>
  <w:style w:type="paragraph" w:customStyle="1" w:styleId="ListIndentOnly">
    <w:name w:val="List Indent Only"/>
    <w:basedOn w:val="Normal"/>
    <w:uiPriority w:val="11"/>
    <w:qFormat/>
    <w:rsid w:val="001A2306"/>
    <w:pPr>
      <w:ind w:left="1236"/>
    </w:pPr>
  </w:style>
  <w:style w:type="paragraph" w:customStyle="1" w:styleId="SublistIndentOnly">
    <w:name w:val="Sublist Indent Only"/>
    <w:basedOn w:val="Normal"/>
    <w:uiPriority w:val="11"/>
    <w:qFormat/>
    <w:rsid w:val="001A2306"/>
    <w:pPr>
      <w:ind w:left="1871"/>
    </w:pPr>
  </w:style>
  <w:style w:type="paragraph" w:customStyle="1" w:styleId="NumberedIndentOnly">
    <w:name w:val="Numbered Indent Only"/>
    <w:basedOn w:val="Normal"/>
    <w:uiPriority w:val="11"/>
    <w:qFormat/>
    <w:rsid w:val="001A2306"/>
    <w:pPr>
      <w:ind w:left="879"/>
    </w:pPr>
  </w:style>
  <w:style w:type="paragraph" w:styleId="ListBullet">
    <w:name w:val="List Bullet"/>
    <w:basedOn w:val="Normal"/>
    <w:uiPriority w:val="99"/>
    <w:semiHidden/>
    <w:unhideWhenUsed/>
    <w:rsid w:val="001A2306"/>
    <w:pPr>
      <w:numPr>
        <w:numId w:val="2"/>
      </w:numPr>
      <w:tabs>
        <w:tab w:val="clear" w:pos="360"/>
      </w:tabs>
      <w:contextualSpacing/>
    </w:pPr>
    <w:rPr>
      <w:rFonts w:ascii="PMingLiU" w:hAnsi="PMingLiU"/>
    </w:rPr>
  </w:style>
  <w:style w:type="paragraph" w:styleId="ListBullet4">
    <w:name w:val="List Bullet 4"/>
    <w:basedOn w:val="Normal"/>
    <w:uiPriority w:val="99"/>
    <w:semiHidden/>
    <w:unhideWhenUsed/>
    <w:rsid w:val="001A2306"/>
    <w:pPr>
      <w:numPr>
        <w:numId w:val="3"/>
      </w:numPr>
      <w:tabs>
        <w:tab w:val="clear" w:pos="1209"/>
        <w:tab w:val="num" w:pos="360"/>
      </w:tabs>
      <w:contextualSpacing/>
    </w:pPr>
    <w:rPr>
      <w:rFonts w:ascii="PMingLiU" w:hAnsi="PMingLiU"/>
    </w:rPr>
  </w:style>
  <w:style w:type="paragraph" w:styleId="ListBullet2">
    <w:name w:val="List Bullet 2"/>
    <w:basedOn w:val="Normal"/>
    <w:uiPriority w:val="99"/>
    <w:semiHidden/>
    <w:unhideWhenUsed/>
    <w:rsid w:val="001A2306"/>
    <w:pPr>
      <w:numPr>
        <w:numId w:val="4"/>
      </w:numPr>
      <w:tabs>
        <w:tab w:val="clear" w:pos="643"/>
      </w:tabs>
      <w:contextualSpacing/>
    </w:pPr>
    <w:rPr>
      <w:rFonts w:ascii="PMingLiU" w:hAnsi="PMingLiU"/>
    </w:rPr>
  </w:style>
  <w:style w:type="paragraph" w:styleId="ListNumber2">
    <w:name w:val="List Number 2"/>
    <w:basedOn w:val="Normal"/>
    <w:uiPriority w:val="99"/>
    <w:semiHidden/>
    <w:unhideWhenUsed/>
    <w:rsid w:val="001A2306"/>
    <w:pPr>
      <w:numPr>
        <w:numId w:val="5"/>
      </w:numPr>
      <w:tabs>
        <w:tab w:val="clear" w:pos="643"/>
        <w:tab w:val="num" w:pos="1209"/>
      </w:tabs>
      <w:contextualSpacing/>
    </w:pPr>
  </w:style>
  <w:style w:type="paragraph" w:styleId="ListNumber4">
    <w:name w:val="List Number 4"/>
    <w:basedOn w:val="Normal"/>
    <w:uiPriority w:val="99"/>
    <w:semiHidden/>
    <w:unhideWhenUsed/>
    <w:rsid w:val="001A2306"/>
    <w:pPr>
      <w:numPr>
        <w:numId w:val="6"/>
      </w:numPr>
      <w:tabs>
        <w:tab w:val="clear" w:pos="1209"/>
        <w:tab w:val="num" w:pos="360"/>
      </w:tabs>
      <w:contextualSpacing/>
    </w:pPr>
  </w:style>
  <w:style w:type="paragraph" w:styleId="CommentText">
    <w:name w:val="annotation text"/>
    <w:basedOn w:val="Normal"/>
    <w:link w:val="CommentTextChar"/>
    <w:uiPriority w:val="99"/>
    <w:unhideWhenUsed/>
    <w:rsid w:val="001A2306"/>
    <w:pPr>
      <w:spacing w:after="80" w:line="240" w:lineRule="auto"/>
    </w:pPr>
    <w:rPr>
      <w:rFonts w:eastAsia="Calibri" w:cs="Times New Roman"/>
      <w:sz w:val="20"/>
    </w:rPr>
  </w:style>
  <w:style w:type="character" w:customStyle="1" w:styleId="CommentTextChar">
    <w:name w:val="Comment Text Char"/>
    <w:basedOn w:val="DefaultParagraphFont"/>
    <w:link w:val="CommentText"/>
    <w:uiPriority w:val="99"/>
    <w:rsid w:val="001A2306"/>
    <w:rPr>
      <w:rFonts w:eastAsia="Calibri" w:cs="Times New Roman"/>
      <w:sz w:val="20"/>
    </w:rPr>
  </w:style>
  <w:style w:type="character" w:styleId="CommentReference">
    <w:name w:val="annotation reference"/>
    <w:basedOn w:val="DefaultParagraphFont"/>
    <w:uiPriority w:val="99"/>
    <w:unhideWhenUsed/>
    <w:rsid w:val="001A2306"/>
    <w:rPr>
      <w:sz w:val="16"/>
      <w:szCs w:val="16"/>
    </w:rPr>
  </w:style>
  <w:style w:type="character" w:styleId="Mention">
    <w:name w:val="Mention"/>
    <w:basedOn w:val="DefaultParagraphFont"/>
    <w:uiPriority w:val="99"/>
    <w:unhideWhenUsed/>
    <w:rsid w:val="001A2306"/>
    <w:rPr>
      <w:color w:val="2B579A"/>
      <w:shd w:val="clear" w:color="auto" w:fill="E1DFDD"/>
    </w:rPr>
  </w:style>
  <w:style w:type="character" w:styleId="Strong">
    <w:name w:val="Strong"/>
    <w:basedOn w:val="DefaultParagraphFont"/>
    <w:uiPriority w:val="22"/>
    <w:qFormat/>
    <w:rsid w:val="001A2306"/>
    <w:rPr>
      <w:b/>
      <w:bCs/>
    </w:rPr>
  </w:style>
  <w:style w:type="paragraph" w:styleId="CommentSubject">
    <w:name w:val="annotation subject"/>
    <w:basedOn w:val="CommentText"/>
    <w:next w:val="CommentText"/>
    <w:link w:val="CommentSubjectChar"/>
    <w:uiPriority w:val="99"/>
    <w:semiHidden/>
    <w:unhideWhenUsed/>
    <w:rsid w:val="001A2306"/>
    <w:pPr>
      <w:spacing w:after="160"/>
    </w:pPr>
    <w:rPr>
      <w:rFonts w:eastAsiaTheme="minorHAnsi" w:cstheme="minorBidi"/>
      <w:b/>
      <w:bCs/>
      <w:szCs w:val="20"/>
    </w:rPr>
  </w:style>
  <w:style w:type="character" w:customStyle="1" w:styleId="CommentSubjectChar">
    <w:name w:val="Comment Subject Char"/>
    <w:basedOn w:val="CommentTextChar"/>
    <w:link w:val="CommentSubject"/>
    <w:uiPriority w:val="99"/>
    <w:semiHidden/>
    <w:rsid w:val="001A2306"/>
    <w:rPr>
      <w:rFonts w:eastAsia="Calibri" w:cs="Times New Roman"/>
      <w:b/>
      <w:bCs/>
      <w:sz w:val="20"/>
      <w:szCs w:val="20"/>
    </w:rPr>
  </w:style>
  <w:style w:type="paragraph" w:styleId="Revision">
    <w:name w:val="Revision"/>
    <w:hidden/>
    <w:uiPriority w:val="99"/>
    <w:semiHidden/>
    <w:rsid w:val="001A2306"/>
    <w:pPr>
      <w:spacing w:after="0" w:line="240" w:lineRule="auto"/>
    </w:pPr>
  </w:style>
  <w:style w:type="character" w:styleId="UnresolvedMention">
    <w:name w:val="Unresolved Mention"/>
    <w:basedOn w:val="DefaultParagraphFont"/>
    <w:uiPriority w:val="99"/>
    <w:unhideWhenUsed/>
    <w:rsid w:val="001A2306"/>
    <w:rPr>
      <w:color w:val="605E5C"/>
      <w:shd w:val="clear" w:color="auto" w:fill="E1DFDD"/>
    </w:rPr>
  </w:style>
  <w:style w:type="character" w:customStyle="1" w:styleId="ui-provider">
    <w:name w:val="ui-provider"/>
    <w:basedOn w:val="DefaultParagraphFont"/>
    <w:rsid w:val="00926B3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67195485">
      <w:bodyDiv w:val="1"/>
      <w:marLeft w:val="0"/>
      <w:marRight w:val="0"/>
      <w:marTop w:val="0"/>
      <w:marBottom w:val="0"/>
      <w:divBdr>
        <w:top w:val="none" w:sz="0" w:space="0" w:color="auto"/>
        <w:left w:val="none" w:sz="0" w:space="0" w:color="auto"/>
        <w:bottom w:val="none" w:sz="0" w:space="0" w:color="auto"/>
        <w:right w:val="none" w:sz="0" w:space="0" w:color="auto"/>
      </w:divBdr>
    </w:div>
    <w:div w:id="19771006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microsoft.com/office/2011/relationships/people" Target="peop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omasp\Downloads\Licence%20Template%20(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gem Licence">
      <a:majorFont>
        <a:latin typeface="Arial"/>
        <a:ea typeface=""/>
        <a:cs typeface=""/>
      </a:majorFont>
      <a:minorFont>
        <a:latin typeface="Cambri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xDef>
      <a:spPr bwMode="auto">
        <a:solidFill>
          <a:srgbClr val="EDF1F3"/>
        </a:solidFill>
        <a:ln w="9525">
          <a:noFill/>
          <a:miter lim="800000"/>
          <a:headEnd/>
          <a:tailEnd/>
        </a:ln>
      </a:spPr>
      <a:bodyPr rot="0" vert="horz" wrap="square" lIns="91440" tIns="45720" rIns="91440" bIns="45720" anchor="t" anchorCtr="0">
        <a:spAutoFit/>
      </a:bodyPr>
      <a:lst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lcf76f155ced4ddcb4097134ff3c332f xmlns="978a1c12-3ab7-471e-b134-e7ba3975f64f">
      <Terms xmlns="http://schemas.microsoft.com/office/infopath/2007/PartnerControls"/>
    </lcf76f155ced4ddcb4097134ff3c332f>
    <Publish xmlns="978a1c12-3ab7-471e-b134-e7ba3975f64f">false</Publish>
    <_ip_UnifiedCompliancePolicyProperties xmlns="http://schemas.microsoft.com/sharepoint/v3" xsi:nil="true"/>
    <Permission_x0020_to_x0020_publish xmlns="978a1c12-3ab7-471e-b134-e7ba3975f64f">false</Permission_x0020_to_x0020_publish>
    <TaxCatchAll xmlns="f35b5cbd-7b0b-4440-92cd-b510cab4ec67" xsi:nil="true"/>
    <SharedWithUsers xmlns="f35b5cbd-7b0b-4440-92cd-b510cab4ec67">
      <UserInfo>
        <DisplayName/>
        <AccountId xsi:nil="true"/>
        <AccountType/>
      </UserInfo>
    </SharedWithUser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3D6E278D99252B4B99C7589ABDD35CB5" ma:contentTypeVersion="22" ma:contentTypeDescription="Create a new document." ma:contentTypeScope="" ma:versionID="b1358d794b2d215b7d96cee75a82a7c9">
  <xsd:schema xmlns:xsd="http://www.w3.org/2001/XMLSchema" xmlns:xs="http://www.w3.org/2001/XMLSchema" xmlns:p="http://schemas.microsoft.com/office/2006/metadata/properties" xmlns:ns1="http://schemas.microsoft.com/sharepoint/v3" xmlns:ns2="978a1c12-3ab7-471e-b134-e7ba3975f64f" xmlns:ns3="f35b5cbd-7b0b-4440-92cd-b510cab4ec67" targetNamespace="http://schemas.microsoft.com/office/2006/metadata/properties" ma:root="true" ma:fieldsID="f9881aeec51f319d1e5288ffdacc4475" ns1:_="" ns2:_="" ns3:_="">
    <xsd:import namespace="http://schemas.microsoft.com/sharepoint/v3"/>
    <xsd:import namespace="978a1c12-3ab7-471e-b134-e7ba3975f64f"/>
    <xsd:import namespace="f35b5cbd-7b0b-4440-92cd-b510cab4ec6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1:_ip_UnifiedCompliancePolicyProperties" minOccurs="0"/>
                <xsd:element ref="ns1:_ip_UnifiedCompliancePolicyUIAction" minOccurs="0"/>
                <xsd:element ref="ns2:lcf76f155ced4ddcb4097134ff3c332f" minOccurs="0"/>
                <xsd:element ref="ns3:TaxCatchAll" minOccurs="0"/>
                <xsd:element ref="ns2:Permission_x0020_to_x0020_publish" minOccurs="0"/>
                <xsd:element ref="ns2:Publish" minOccurs="0"/>
                <xsd:element ref="ns2:MediaServiceObjectDetectorVersion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9" nillable="true" ma:displayName="Unified Compliance Policy Properties" ma:hidden="true" ma:internalName="_ip_UnifiedCompliancePolicyProperties">
      <xsd:simpleType>
        <xsd:restriction base="dms:Note"/>
      </xsd:simpleType>
    </xsd:element>
    <xsd:element name="_ip_UnifiedCompliancePolicyUIAction" ma:index="20"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78a1c12-3ab7-471e-b134-e7ba3975f6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f1db303c-1d0a-4523-bf11-6998614b3713" ma:termSetId="09814cd3-568e-fe90-9814-8d621ff8fb84" ma:anchorId="fba54fb3-c3e1-fe81-a776-ca4b69148c4d" ma:open="true" ma:isKeyword="false">
      <xsd:complexType>
        <xsd:sequence>
          <xsd:element ref="pc:Terms" minOccurs="0" maxOccurs="1"/>
        </xsd:sequence>
      </xsd:complexType>
    </xsd:element>
    <xsd:element name="Permission_x0020_to_x0020_publish" ma:index="24" nillable="true" ma:displayName="Permission to publish" ma:default="1" ma:internalName="Permission_x0020_to_x0020_publish">
      <xsd:simpleType>
        <xsd:restriction base="dms:Boolean"/>
      </xsd:simpleType>
    </xsd:element>
    <xsd:element name="Publish" ma:index="25" nillable="true" ma:displayName="Publish" ma:default="0" ma:internalName="Publish">
      <xsd:simpleType>
        <xsd:restriction base="dms:Boolean"/>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element name="MediaServiceLocation" ma:index="28"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35b5cbd-7b0b-4440-92cd-b510cab4ec67"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77a2cc27-9336-4350-bc0d-088c503e09fe}" ma:internalName="TaxCatchAll" ma:showField="CatchAllData" ma:web="f35b5cbd-7b0b-4440-92cd-b510cab4ec6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sisl xmlns:xsd="http://www.w3.org/2001/XMLSchema" xmlns:xsi="http://www.w3.org/2001/XMLSchema-instance" xmlns="http://www.boldonjames.com/2008/01/sie/internal/label" sislVersion="0" policy="973096ae-7329-4b3b-9368-47aeba6959e1" origin="userSelected">
  <element uid="id_classification_nonbusiness" value=""/>
</sisl>
</file>

<file path=customXml/itemProps1.xml><?xml version="1.0" encoding="utf-8"?>
<ds:datastoreItem xmlns:ds="http://schemas.openxmlformats.org/officeDocument/2006/customXml" ds:itemID="{53994D7D-BB9B-436F-95D6-1825E62CC644}">
  <ds:schemaRefs>
    <ds:schemaRef ds:uri="http://schemas.microsoft.com/office/2006/metadata/properties"/>
    <ds:schemaRef ds:uri="http://schemas.microsoft.com/office/infopath/2007/PartnerControls"/>
    <ds:schemaRef ds:uri="http://schemas.microsoft.com/sharepoint/v3"/>
    <ds:schemaRef ds:uri="978a1c12-3ab7-471e-b134-e7ba3975f64f"/>
    <ds:schemaRef ds:uri="f35b5cbd-7b0b-4440-92cd-b510cab4ec67"/>
  </ds:schemaRefs>
</ds:datastoreItem>
</file>

<file path=customXml/itemProps2.xml><?xml version="1.0" encoding="utf-8"?>
<ds:datastoreItem xmlns:ds="http://schemas.openxmlformats.org/officeDocument/2006/customXml" ds:itemID="{F3FA1277-14C9-4316-AD53-AEFB27C9B589}">
  <ds:schemaRefs>
    <ds:schemaRef ds:uri="http://schemas.microsoft.com/sharepoint/v3/contenttype/forms"/>
  </ds:schemaRefs>
</ds:datastoreItem>
</file>

<file path=customXml/itemProps3.xml><?xml version="1.0" encoding="utf-8"?>
<ds:datastoreItem xmlns:ds="http://schemas.openxmlformats.org/officeDocument/2006/customXml" ds:itemID="{ECD31DE9-DB97-403F-B12F-681A91177483}">
  <ds:schemaRefs>
    <ds:schemaRef ds:uri="http://schemas.openxmlformats.org/officeDocument/2006/bibliography"/>
  </ds:schemaRefs>
</ds:datastoreItem>
</file>

<file path=customXml/itemProps4.xml><?xml version="1.0" encoding="utf-8"?>
<ds:datastoreItem xmlns:ds="http://schemas.openxmlformats.org/officeDocument/2006/customXml" ds:itemID="{3D7D0E6D-4A69-4ADA-B103-34880483D59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978a1c12-3ab7-471e-b134-e7ba3975f64f"/>
    <ds:schemaRef ds:uri="f35b5cbd-7b0b-4440-92cd-b510cab4ec6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6243342D-5729-4B2B-89D4-E3B998B8CC9F}">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Licence Template (7)</Template>
  <TotalTime>0</TotalTime>
  <Pages>117</Pages>
  <Words>64372</Words>
  <Characters>366921</Characters>
  <Application>Microsoft Office Word</Application>
  <DocSecurity>4</DocSecurity>
  <Lines>3057</Lines>
  <Paragraphs>860</Paragraphs>
  <ScaleCrop>false</ScaleCrop>
  <HeadingPairs>
    <vt:vector size="2" baseType="variant">
      <vt:variant>
        <vt:lpstr>Title</vt:lpstr>
      </vt:variant>
      <vt:variant>
        <vt:i4>1</vt:i4>
      </vt:variant>
    </vt:vector>
  </HeadingPairs>
  <TitlesOfParts>
    <vt:vector size="1" baseType="lpstr">
      <vt:lpstr>National Grid Electricity Distribution (South Wales) plc Special Conditions</vt:lpstr>
    </vt:vector>
  </TitlesOfParts>
  <Company>Ofgem</Company>
  <LinksUpToDate>false</LinksUpToDate>
  <CharactersWithSpaces>430433</CharactersWithSpaces>
  <SharedDoc>false</SharedDoc>
  <HLinks>
    <vt:vector size="420" baseType="variant">
      <vt:variant>
        <vt:i4>1310772</vt:i4>
      </vt:variant>
      <vt:variant>
        <vt:i4>416</vt:i4>
      </vt:variant>
      <vt:variant>
        <vt:i4>0</vt:i4>
      </vt:variant>
      <vt:variant>
        <vt:i4>5</vt:i4>
      </vt:variant>
      <vt:variant>
        <vt:lpwstr/>
      </vt:variant>
      <vt:variant>
        <vt:lpwstr>_Toc126074456</vt:lpwstr>
      </vt:variant>
      <vt:variant>
        <vt:i4>1310772</vt:i4>
      </vt:variant>
      <vt:variant>
        <vt:i4>410</vt:i4>
      </vt:variant>
      <vt:variant>
        <vt:i4>0</vt:i4>
      </vt:variant>
      <vt:variant>
        <vt:i4>5</vt:i4>
      </vt:variant>
      <vt:variant>
        <vt:lpwstr/>
      </vt:variant>
      <vt:variant>
        <vt:lpwstr>_Toc126074455</vt:lpwstr>
      </vt:variant>
      <vt:variant>
        <vt:i4>1310772</vt:i4>
      </vt:variant>
      <vt:variant>
        <vt:i4>404</vt:i4>
      </vt:variant>
      <vt:variant>
        <vt:i4>0</vt:i4>
      </vt:variant>
      <vt:variant>
        <vt:i4>5</vt:i4>
      </vt:variant>
      <vt:variant>
        <vt:lpwstr/>
      </vt:variant>
      <vt:variant>
        <vt:lpwstr>_Toc126074454</vt:lpwstr>
      </vt:variant>
      <vt:variant>
        <vt:i4>1310772</vt:i4>
      </vt:variant>
      <vt:variant>
        <vt:i4>398</vt:i4>
      </vt:variant>
      <vt:variant>
        <vt:i4>0</vt:i4>
      </vt:variant>
      <vt:variant>
        <vt:i4>5</vt:i4>
      </vt:variant>
      <vt:variant>
        <vt:lpwstr/>
      </vt:variant>
      <vt:variant>
        <vt:lpwstr>_Toc126074453</vt:lpwstr>
      </vt:variant>
      <vt:variant>
        <vt:i4>1310772</vt:i4>
      </vt:variant>
      <vt:variant>
        <vt:i4>392</vt:i4>
      </vt:variant>
      <vt:variant>
        <vt:i4>0</vt:i4>
      </vt:variant>
      <vt:variant>
        <vt:i4>5</vt:i4>
      </vt:variant>
      <vt:variant>
        <vt:lpwstr/>
      </vt:variant>
      <vt:variant>
        <vt:lpwstr>_Toc126074452</vt:lpwstr>
      </vt:variant>
      <vt:variant>
        <vt:i4>1310772</vt:i4>
      </vt:variant>
      <vt:variant>
        <vt:i4>386</vt:i4>
      </vt:variant>
      <vt:variant>
        <vt:i4>0</vt:i4>
      </vt:variant>
      <vt:variant>
        <vt:i4>5</vt:i4>
      </vt:variant>
      <vt:variant>
        <vt:lpwstr/>
      </vt:variant>
      <vt:variant>
        <vt:lpwstr>_Toc126074451</vt:lpwstr>
      </vt:variant>
      <vt:variant>
        <vt:i4>1310772</vt:i4>
      </vt:variant>
      <vt:variant>
        <vt:i4>380</vt:i4>
      </vt:variant>
      <vt:variant>
        <vt:i4>0</vt:i4>
      </vt:variant>
      <vt:variant>
        <vt:i4>5</vt:i4>
      </vt:variant>
      <vt:variant>
        <vt:lpwstr/>
      </vt:variant>
      <vt:variant>
        <vt:lpwstr>_Toc126074450</vt:lpwstr>
      </vt:variant>
      <vt:variant>
        <vt:i4>1376308</vt:i4>
      </vt:variant>
      <vt:variant>
        <vt:i4>374</vt:i4>
      </vt:variant>
      <vt:variant>
        <vt:i4>0</vt:i4>
      </vt:variant>
      <vt:variant>
        <vt:i4>5</vt:i4>
      </vt:variant>
      <vt:variant>
        <vt:lpwstr/>
      </vt:variant>
      <vt:variant>
        <vt:lpwstr>_Toc126074449</vt:lpwstr>
      </vt:variant>
      <vt:variant>
        <vt:i4>1376308</vt:i4>
      </vt:variant>
      <vt:variant>
        <vt:i4>368</vt:i4>
      </vt:variant>
      <vt:variant>
        <vt:i4>0</vt:i4>
      </vt:variant>
      <vt:variant>
        <vt:i4>5</vt:i4>
      </vt:variant>
      <vt:variant>
        <vt:lpwstr/>
      </vt:variant>
      <vt:variant>
        <vt:lpwstr>_Toc126074448</vt:lpwstr>
      </vt:variant>
      <vt:variant>
        <vt:i4>1376308</vt:i4>
      </vt:variant>
      <vt:variant>
        <vt:i4>362</vt:i4>
      </vt:variant>
      <vt:variant>
        <vt:i4>0</vt:i4>
      </vt:variant>
      <vt:variant>
        <vt:i4>5</vt:i4>
      </vt:variant>
      <vt:variant>
        <vt:lpwstr/>
      </vt:variant>
      <vt:variant>
        <vt:lpwstr>_Toc126074447</vt:lpwstr>
      </vt:variant>
      <vt:variant>
        <vt:i4>1376308</vt:i4>
      </vt:variant>
      <vt:variant>
        <vt:i4>356</vt:i4>
      </vt:variant>
      <vt:variant>
        <vt:i4>0</vt:i4>
      </vt:variant>
      <vt:variant>
        <vt:i4>5</vt:i4>
      </vt:variant>
      <vt:variant>
        <vt:lpwstr/>
      </vt:variant>
      <vt:variant>
        <vt:lpwstr>_Toc126074446</vt:lpwstr>
      </vt:variant>
      <vt:variant>
        <vt:i4>1376308</vt:i4>
      </vt:variant>
      <vt:variant>
        <vt:i4>350</vt:i4>
      </vt:variant>
      <vt:variant>
        <vt:i4>0</vt:i4>
      </vt:variant>
      <vt:variant>
        <vt:i4>5</vt:i4>
      </vt:variant>
      <vt:variant>
        <vt:lpwstr/>
      </vt:variant>
      <vt:variant>
        <vt:lpwstr>_Toc126074445</vt:lpwstr>
      </vt:variant>
      <vt:variant>
        <vt:i4>1376308</vt:i4>
      </vt:variant>
      <vt:variant>
        <vt:i4>344</vt:i4>
      </vt:variant>
      <vt:variant>
        <vt:i4>0</vt:i4>
      </vt:variant>
      <vt:variant>
        <vt:i4>5</vt:i4>
      </vt:variant>
      <vt:variant>
        <vt:lpwstr/>
      </vt:variant>
      <vt:variant>
        <vt:lpwstr>_Toc126074444</vt:lpwstr>
      </vt:variant>
      <vt:variant>
        <vt:i4>1376308</vt:i4>
      </vt:variant>
      <vt:variant>
        <vt:i4>338</vt:i4>
      </vt:variant>
      <vt:variant>
        <vt:i4>0</vt:i4>
      </vt:variant>
      <vt:variant>
        <vt:i4>5</vt:i4>
      </vt:variant>
      <vt:variant>
        <vt:lpwstr/>
      </vt:variant>
      <vt:variant>
        <vt:lpwstr>_Toc126074443</vt:lpwstr>
      </vt:variant>
      <vt:variant>
        <vt:i4>1376308</vt:i4>
      </vt:variant>
      <vt:variant>
        <vt:i4>332</vt:i4>
      </vt:variant>
      <vt:variant>
        <vt:i4>0</vt:i4>
      </vt:variant>
      <vt:variant>
        <vt:i4>5</vt:i4>
      </vt:variant>
      <vt:variant>
        <vt:lpwstr/>
      </vt:variant>
      <vt:variant>
        <vt:lpwstr>_Toc126074442</vt:lpwstr>
      </vt:variant>
      <vt:variant>
        <vt:i4>1376308</vt:i4>
      </vt:variant>
      <vt:variant>
        <vt:i4>326</vt:i4>
      </vt:variant>
      <vt:variant>
        <vt:i4>0</vt:i4>
      </vt:variant>
      <vt:variant>
        <vt:i4>5</vt:i4>
      </vt:variant>
      <vt:variant>
        <vt:lpwstr/>
      </vt:variant>
      <vt:variant>
        <vt:lpwstr>_Toc126074441</vt:lpwstr>
      </vt:variant>
      <vt:variant>
        <vt:i4>1376308</vt:i4>
      </vt:variant>
      <vt:variant>
        <vt:i4>320</vt:i4>
      </vt:variant>
      <vt:variant>
        <vt:i4>0</vt:i4>
      </vt:variant>
      <vt:variant>
        <vt:i4>5</vt:i4>
      </vt:variant>
      <vt:variant>
        <vt:lpwstr/>
      </vt:variant>
      <vt:variant>
        <vt:lpwstr>_Toc126074440</vt:lpwstr>
      </vt:variant>
      <vt:variant>
        <vt:i4>1179700</vt:i4>
      </vt:variant>
      <vt:variant>
        <vt:i4>314</vt:i4>
      </vt:variant>
      <vt:variant>
        <vt:i4>0</vt:i4>
      </vt:variant>
      <vt:variant>
        <vt:i4>5</vt:i4>
      </vt:variant>
      <vt:variant>
        <vt:lpwstr/>
      </vt:variant>
      <vt:variant>
        <vt:lpwstr>_Toc126074439</vt:lpwstr>
      </vt:variant>
      <vt:variant>
        <vt:i4>1179700</vt:i4>
      </vt:variant>
      <vt:variant>
        <vt:i4>308</vt:i4>
      </vt:variant>
      <vt:variant>
        <vt:i4>0</vt:i4>
      </vt:variant>
      <vt:variant>
        <vt:i4>5</vt:i4>
      </vt:variant>
      <vt:variant>
        <vt:lpwstr/>
      </vt:variant>
      <vt:variant>
        <vt:lpwstr>_Toc126074438</vt:lpwstr>
      </vt:variant>
      <vt:variant>
        <vt:i4>1179700</vt:i4>
      </vt:variant>
      <vt:variant>
        <vt:i4>302</vt:i4>
      </vt:variant>
      <vt:variant>
        <vt:i4>0</vt:i4>
      </vt:variant>
      <vt:variant>
        <vt:i4>5</vt:i4>
      </vt:variant>
      <vt:variant>
        <vt:lpwstr/>
      </vt:variant>
      <vt:variant>
        <vt:lpwstr>_Toc126074437</vt:lpwstr>
      </vt:variant>
      <vt:variant>
        <vt:i4>1179700</vt:i4>
      </vt:variant>
      <vt:variant>
        <vt:i4>296</vt:i4>
      </vt:variant>
      <vt:variant>
        <vt:i4>0</vt:i4>
      </vt:variant>
      <vt:variant>
        <vt:i4>5</vt:i4>
      </vt:variant>
      <vt:variant>
        <vt:lpwstr/>
      </vt:variant>
      <vt:variant>
        <vt:lpwstr>_Toc126074436</vt:lpwstr>
      </vt:variant>
      <vt:variant>
        <vt:i4>1179700</vt:i4>
      </vt:variant>
      <vt:variant>
        <vt:i4>290</vt:i4>
      </vt:variant>
      <vt:variant>
        <vt:i4>0</vt:i4>
      </vt:variant>
      <vt:variant>
        <vt:i4>5</vt:i4>
      </vt:variant>
      <vt:variant>
        <vt:lpwstr/>
      </vt:variant>
      <vt:variant>
        <vt:lpwstr>_Toc126074435</vt:lpwstr>
      </vt:variant>
      <vt:variant>
        <vt:i4>1179700</vt:i4>
      </vt:variant>
      <vt:variant>
        <vt:i4>284</vt:i4>
      </vt:variant>
      <vt:variant>
        <vt:i4>0</vt:i4>
      </vt:variant>
      <vt:variant>
        <vt:i4>5</vt:i4>
      </vt:variant>
      <vt:variant>
        <vt:lpwstr/>
      </vt:variant>
      <vt:variant>
        <vt:lpwstr>_Toc126074434</vt:lpwstr>
      </vt:variant>
      <vt:variant>
        <vt:i4>1179700</vt:i4>
      </vt:variant>
      <vt:variant>
        <vt:i4>278</vt:i4>
      </vt:variant>
      <vt:variant>
        <vt:i4>0</vt:i4>
      </vt:variant>
      <vt:variant>
        <vt:i4>5</vt:i4>
      </vt:variant>
      <vt:variant>
        <vt:lpwstr/>
      </vt:variant>
      <vt:variant>
        <vt:lpwstr>_Toc126074433</vt:lpwstr>
      </vt:variant>
      <vt:variant>
        <vt:i4>1179700</vt:i4>
      </vt:variant>
      <vt:variant>
        <vt:i4>272</vt:i4>
      </vt:variant>
      <vt:variant>
        <vt:i4>0</vt:i4>
      </vt:variant>
      <vt:variant>
        <vt:i4>5</vt:i4>
      </vt:variant>
      <vt:variant>
        <vt:lpwstr/>
      </vt:variant>
      <vt:variant>
        <vt:lpwstr>_Toc126074432</vt:lpwstr>
      </vt:variant>
      <vt:variant>
        <vt:i4>1179700</vt:i4>
      </vt:variant>
      <vt:variant>
        <vt:i4>266</vt:i4>
      </vt:variant>
      <vt:variant>
        <vt:i4>0</vt:i4>
      </vt:variant>
      <vt:variant>
        <vt:i4>5</vt:i4>
      </vt:variant>
      <vt:variant>
        <vt:lpwstr/>
      </vt:variant>
      <vt:variant>
        <vt:lpwstr>_Toc126074431</vt:lpwstr>
      </vt:variant>
      <vt:variant>
        <vt:i4>1179700</vt:i4>
      </vt:variant>
      <vt:variant>
        <vt:i4>260</vt:i4>
      </vt:variant>
      <vt:variant>
        <vt:i4>0</vt:i4>
      </vt:variant>
      <vt:variant>
        <vt:i4>5</vt:i4>
      </vt:variant>
      <vt:variant>
        <vt:lpwstr/>
      </vt:variant>
      <vt:variant>
        <vt:lpwstr>_Toc126074430</vt:lpwstr>
      </vt:variant>
      <vt:variant>
        <vt:i4>1245236</vt:i4>
      </vt:variant>
      <vt:variant>
        <vt:i4>254</vt:i4>
      </vt:variant>
      <vt:variant>
        <vt:i4>0</vt:i4>
      </vt:variant>
      <vt:variant>
        <vt:i4>5</vt:i4>
      </vt:variant>
      <vt:variant>
        <vt:lpwstr/>
      </vt:variant>
      <vt:variant>
        <vt:lpwstr>_Toc126074429</vt:lpwstr>
      </vt:variant>
      <vt:variant>
        <vt:i4>1245236</vt:i4>
      </vt:variant>
      <vt:variant>
        <vt:i4>248</vt:i4>
      </vt:variant>
      <vt:variant>
        <vt:i4>0</vt:i4>
      </vt:variant>
      <vt:variant>
        <vt:i4>5</vt:i4>
      </vt:variant>
      <vt:variant>
        <vt:lpwstr/>
      </vt:variant>
      <vt:variant>
        <vt:lpwstr>_Toc126074428</vt:lpwstr>
      </vt:variant>
      <vt:variant>
        <vt:i4>1245236</vt:i4>
      </vt:variant>
      <vt:variant>
        <vt:i4>242</vt:i4>
      </vt:variant>
      <vt:variant>
        <vt:i4>0</vt:i4>
      </vt:variant>
      <vt:variant>
        <vt:i4>5</vt:i4>
      </vt:variant>
      <vt:variant>
        <vt:lpwstr/>
      </vt:variant>
      <vt:variant>
        <vt:lpwstr>_Toc126074427</vt:lpwstr>
      </vt:variant>
      <vt:variant>
        <vt:i4>1245236</vt:i4>
      </vt:variant>
      <vt:variant>
        <vt:i4>236</vt:i4>
      </vt:variant>
      <vt:variant>
        <vt:i4>0</vt:i4>
      </vt:variant>
      <vt:variant>
        <vt:i4>5</vt:i4>
      </vt:variant>
      <vt:variant>
        <vt:lpwstr/>
      </vt:variant>
      <vt:variant>
        <vt:lpwstr>_Toc126074426</vt:lpwstr>
      </vt:variant>
      <vt:variant>
        <vt:i4>1245236</vt:i4>
      </vt:variant>
      <vt:variant>
        <vt:i4>230</vt:i4>
      </vt:variant>
      <vt:variant>
        <vt:i4>0</vt:i4>
      </vt:variant>
      <vt:variant>
        <vt:i4>5</vt:i4>
      </vt:variant>
      <vt:variant>
        <vt:lpwstr/>
      </vt:variant>
      <vt:variant>
        <vt:lpwstr>_Toc126074425</vt:lpwstr>
      </vt:variant>
      <vt:variant>
        <vt:i4>1245236</vt:i4>
      </vt:variant>
      <vt:variant>
        <vt:i4>224</vt:i4>
      </vt:variant>
      <vt:variant>
        <vt:i4>0</vt:i4>
      </vt:variant>
      <vt:variant>
        <vt:i4>5</vt:i4>
      </vt:variant>
      <vt:variant>
        <vt:lpwstr/>
      </vt:variant>
      <vt:variant>
        <vt:lpwstr>_Toc126074424</vt:lpwstr>
      </vt:variant>
      <vt:variant>
        <vt:i4>1245236</vt:i4>
      </vt:variant>
      <vt:variant>
        <vt:i4>218</vt:i4>
      </vt:variant>
      <vt:variant>
        <vt:i4>0</vt:i4>
      </vt:variant>
      <vt:variant>
        <vt:i4>5</vt:i4>
      </vt:variant>
      <vt:variant>
        <vt:lpwstr/>
      </vt:variant>
      <vt:variant>
        <vt:lpwstr>_Toc126074423</vt:lpwstr>
      </vt:variant>
      <vt:variant>
        <vt:i4>1245236</vt:i4>
      </vt:variant>
      <vt:variant>
        <vt:i4>212</vt:i4>
      </vt:variant>
      <vt:variant>
        <vt:i4>0</vt:i4>
      </vt:variant>
      <vt:variant>
        <vt:i4>5</vt:i4>
      </vt:variant>
      <vt:variant>
        <vt:lpwstr/>
      </vt:variant>
      <vt:variant>
        <vt:lpwstr>_Toc126074422</vt:lpwstr>
      </vt:variant>
      <vt:variant>
        <vt:i4>1245236</vt:i4>
      </vt:variant>
      <vt:variant>
        <vt:i4>206</vt:i4>
      </vt:variant>
      <vt:variant>
        <vt:i4>0</vt:i4>
      </vt:variant>
      <vt:variant>
        <vt:i4>5</vt:i4>
      </vt:variant>
      <vt:variant>
        <vt:lpwstr/>
      </vt:variant>
      <vt:variant>
        <vt:lpwstr>_Toc126074421</vt:lpwstr>
      </vt:variant>
      <vt:variant>
        <vt:i4>1245236</vt:i4>
      </vt:variant>
      <vt:variant>
        <vt:i4>200</vt:i4>
      </vt:variant>
      <vt:variant>
        <vt:i4>0</vt:i4>
      </vt:variant>
      <vt:variant>
        <vt:i4>5</vt:i4>
      </vt:variant>
      <vt:variant>
        <vt:lpwstr/>
      </vt:variant>
      <vt:variant>
        <vt:lpwstr>_Toc126074420</vt:lpwstr>
      </vt:variant>
      <vt:variant>
        <vt:i4>1048628</vt:i4>
      </vt:variant>
      <vt:variant>
        <vt:i4>194</vt:i4>
      </vt:variant>
      <vt:variant>
        <vt:i4>0</vt:i4>
      </vt:variant>
      <vt:variant>
        <vt:i4>5</vt:i4>
      </vt:variant>
      <vt:variant>
        <vt:lpwstr/>
      </vt:variant>
      <vt:variant>
        <vt:lpwstr>_Toc126074419</vt:lpwstr>
      </vt:variant>
      <vt:variant>
        <vt:i4>1048628</vt:i4>
      </vt:variant>
      <vt:variant>
        <vt:i4>188</vt:i4>
      </vt:variant>
      <vt:variant>
        <vt:i4>0</vt:i4>
      </vt:variant>
      <vt:variant>
        <vt:i4>5</vt:i4>
      </vt:variant>
      <vt:variant>
        <vt:lpwstr/>
      </vt:variant>
      <vt:variant>
        <vt:lpwstr>_Toc126074418</vt:lpwstr>
      </vt:variant>
      <vt:variant>
        <vt:i4>1048628</vt:i4>
      </vt:variant>
      <vt:variant>
        <vt:i4>182</vt:i4>
      </vt:variant>
      <vt:variant>
        <vt:i4>0</vt:i4>
      </vt:variant>
      <vt:variant>
        <vt:i4>5</vt:i4>
      </vt:variant>
      <vt:variant>
        <vt:lpwstr/>
      </vt:variant>
      <vt:variant>
        <vt:lpwstr>_Toc126074417</vt:lpwstr>
      </vt:variant>
      <vt:variant>
        <vt:i4>1048628</vt:i4>
      </vt:variant>
      <vt:variant>
        <vt:i4>176</vt:i4>
      </vt:variant>
      <vt:variant>
        <vt:i4>0</vt:i4>
      </vt:variant>
      <vt:variant>
        <vt:i4>5</vt:i4>
      </vt:variant>
      <vt:variant>
        <vt:lpwstr/>
      </vt:variant>
      <vt:variant>
        <vt:lpwstr>_Toc126074416</vt:lpwstr>
      </vt:variant>
      <vt:variant>
        <vt:i4>1048628</vt:i4>
      </vt:variant>
      <vt:variant>
        <vt:i4>170</vt:i4>
      </vt:variant>
      <vt:variant>
        <vt:i4>0</vt:i4>
      </vt:variant>
      <vt:variant>
        <vt:i4>5</vt:i4>
      </vt:variant>
      <vt:variant>
        <vt:lpwstr/>
      </vt:variant>
      <vt:variant>
        <vt:lpwstr>_Toc126074415</vt:lpwstr>
      </vt:variant>
      <vt:variant>
        <vt:i4>1048628</vt:i4>
      </vt:variant>
      <vt:variant>
        <vt:i4>164</vt:i4>
      </vt:variant>
      <vt:variant>
        <vt:i4>0</vt:i4>
      </vt:variant>
      <vt:variant>
        <vt:i4>5</vt:i4>
      </vt:variant>
      <vt:variant>
        <vt:lpwstr/>
      </vt:variant>
      <vt:variant>
        <vt:lpwstr>_Toc126074414</vt:lpwstr>
      </vt:variant>
      <vt:variant>
        <vt:i4>1048628</vt:i4>
      </vt:variant>
      <vt:variant>
        <vt:i4>158</vt:i4>
      </vt:variant>
      <vt:variant>
        <vt:i4>0</vt:i4>
      </vt:variant>
      <vt:variant>
        <vt:i4>5</vt:i4>
      </vt:variant>
      <vt:variant>
        <vt:lpwstr/>
      </vt:variant>
      <vt:variant>
        <vt:lpwstr>_Toc126074413</vt:lpwstr>
      </vt:variant>
      <vt:variant>
        <vt:i4>1048628</vt:i4>
      </vt:variant>
      <vt:variant>
        <vt:i4>152</vt:i4>
      </vt:variant>
      <vt:variant>
        <vt:i4>0</vt:i4>
      </vt:variant>
      <vt:variant>
        <vt:i4>5</vt:i4>
      </vt:variant>
      <vt:variant>
        <vt:lpwstr/>
      </vt:variant>
      <vt:variant>
        <vt:lpwstr>_Toc126074412</vt:lpwstr>
      </vt:variant>
      <vt:variant>
        <vt:i4>1048628</vt:i4>
      </vt:variant>
      <vt:variant>
        <vt:i4>146</vt:i4>
      </vt:variant>
      <vt:variant>
        <vt:i4>0</vt:i4>
      </vt:variant>
      <vt:variant>
        <vt:i4>5</vt:i4>
      </vt:variant>
      <vt:variant>
        <vt:lpwstr/>
      </vt:variant>
      <vt:variant>
        <vt:lpwstr>_Toc126074411</vt:lpwstr>
      </vt:variant>
      <vt:variant>
        <vt:i4>1048628</vt:i4>
      </vt:variant>
      <vt:variant>
        <vt:i4>140</vt:i4>
      </vt:variant>
      <vt:variant>
        <vt:i4>0</vt:i4>
      </vt:variant>
      <vt:variant>
        <vt:i4>5</vt:i4>
      </vt:variant>
      <vt:variant>
        <vt:lpwstr/>
      </vt:variant>
      <vt:variant>
        <vt:lpwstr>_Toc126074410</vt:lpwstr>
      </vt:variant>
      <vt:variant>
        <vt:i4>1114164</vt:i4>
      </vt:variant>
      <vt:variant>
        <vt:i4>134</vt:i4>
      </vt:variant>
      <vt:variant>
        <vt:i4>0</vt:i4>
      </vt:variant>
      <vt:variant>
        <vt:i4>5</vt:i4>
      </vt:variant>
      <vt:variant>
        <vt:lpwstr/>
      </vt:variant>
      <vt:variant>
        <vt:lpwstr>_Toc126074409</vt:lpwstr>
      </vt:variant>
      <vt:variant>
        <vt:i4>1114164</vt:i4>
      </vt:variant>
      <vt:variant>
        <vt:i4>128</vt:i4>
      </vt:variant>
      <vt:variant>
        <vt:i4>0</vt:i4>
      </vt:variant>
      <vt:variant>
        <vt:i4>5</vt:i4>
      </vt:variant>
      <vt:variant>
        <vt:lpwstr/>
      </vt:variant>
      <vt:variant>
        <vt:lpwstr>_Toc126074408</vt:lpwstr>
      </vt:variant>
      <vt:variant>
        <vt:i4>1114164</vt:i4>
      </vt:variant>
      <vt:variant>
        <vt:i4>122</vt:i4>
      </vt:variant>
      <vt:variant>
        <vt:i4>0</vt:i4>
      </vt:variant>
      <vt:variant>
        <vt:i4>5</vt:i4>
      </vt:variant>
      <vt:variant>
        <vt:lpwstr/>
      </vt:variant>
      <vt:variant>
        <vt:lpwstr>_Toc126074407</vt:lpwstr>
      </vt:variant>
      <vt:variant>
        <vt:i4>1114164</vt:i4>
      </vt:variant>
      <vt:variant>
        <vt:i4>116</vt:i4>
      </vt:variant>
      <vt:variant>
        <vt:i4>0</vt:i4>
      </vt:variant>
      <vt:variant>
        <vt:i4>5</vt:i4>
      </vt:variant>
      <vt:variant>
        <vt:lpwstr/>
      </vt:variant>
      <vt:variant>
        <vt:lpwstr>_Toc126074406</vt:lpwstr>
      </vt:variant>
      <vt:variant>
        <vt:i4>1114164</vt:i4>
      </vt:variant>
      <vt:variant>
        <vt:i4>110</vt:i4>
      </vt:variant>
      <vt:variant>
        <vt:i4>0</vt:i4>
      </vt:variant>
      <vt:variant>
        <vt:i4>5</vt:i4>
      </vt:variant>
      <vt:variant>
        <vt:lpwstr/>
      </vt:variant>
      <vt:variant>
        <vt:lpwstr>_Toc126074405</vt:lpwstr>
      </vt:variant>
      <vt:variant>
        <vt:i4>1114164</vt:i4>
      </vt:variant>
      <vt:variant>
        <vt:i4>104</vt:i4>
      </vt:variant>
      <vt:variant>
        <vt:i4>0</vt:i4>
      </vt:variant>
      <vt:variant>
        <vt:i4>5</vt:i4>
      </vt:variant>
      <vt:variant>
        <vt:lpwstr/>
      </vt:variant>
      <vt:variant>
        <vt:lpwstr>_Toc126074404</vt:lpwstr>
      </vt:variant>
      <vt:variant>
        <vt:i4>1114164</vt:i4>
      </vt:variant>
      <vt:variant>
        <vt:i4>98</vt:i4>
      </vt:variant>
      <vt:variant>
        <vt:i4>0</vt:i4>
      </vt:variant>
      <vt:variant>
        <vt:i4>5</vt:i4>
      </vt:variant>
      <vt:variant>
        <vt:lpwstr/>
      </vt:variant>
      <vt:variant>
        <vt:lpwstr>_Toc126074403</vt:lpwstr>
      </vt:variant>
      <vt:variant>
        <vt:i4>1114164</vt:i4>
      </vt:variant>
      <vt:variant>
        <vt:i4>92</vt:i4>
      </vt:variant>
      <vt:variant>
        <vt:i4>0</vt:i4>
      </vt:variant>
      <vt:variant>
        <vt:i4>5</vt:i4>
      </vt:variant>
      <vt:variant>
        <vt:lpwstr/>
      </vt:variant>
      <vt:variant>
        <vt:lpwstr>_Toc126074402</vt:lpwstr>
      </vt:variant>
      <vt:variant>
        <vt:i4>1114164</vt:i4>
      </vt:variant>
      <vt:variant>
        <vt:i4>86</vt:i4>
      </vt:variant>
      <vt:variant>
        <vt:i4>0</vt:i4>
      </vt:variant>
      <vt:variant>
        <vt:i4>5</vt:i4>
      </vt:variant>
      <vt:variant>
        <vt:lpwstr/>
      </vt:variant>
      <vt:variant>
        <vt:lpwstr>_Toc126074401</vt:lpwstr>
      </vt:variant>
      <vt:variant>
        <vt:i4>1114164</vt:i4>
      </vt:variant>
      <vt:variant>
        <vt:i4>80</vt:i4>
      </vt:variant>
      <vt:variant>
        <vt:i4>0</vt:i4>
      </vt:variant>
      <vt:variant>
        <vt:i4>5</vt:i4>
      </vt:variant>
      <vt:variant>
        <vt:lpwstr/>
      </vt:variant>
      <vt:variant>
        <vt:lpwstr>_Toc126074400</vt:lpwstr>
      </vt:variant>
      <vt:variant>
        <vt:i4>1572915</vt:i4>
      </vt:variant>
      <vt:variant>
        <vt:i4>74</vt:i4>
      </vt:variant>
      <vt:variant>
        <vt:i4>0</vt:i4>
      </vt:variant>
      <vt:variant>
        <vt:i4>5</vt:i4>
      </vt:variant>
      <vt:variant>
        <vt:lpwstr/>
      </vt:variant>
      <vt:variant>
        <vt:lpwstr>_Toc126074399</vt:lpwstr>
      </vt:variant>
      <vt:variant>
        <vt:i4>1572915</vt:i4>
      </vt:variant>
      <vt:variant>
        <vt:i4>68</vt:i4>
      </vt:variant>
      <vt:variant>
        <vt:i4>0</vt:i4>
      </vt:variant>
      <vt:variant>
        <vt:i4>5</vt:i4>
      </vt:variant>
      <vt:variant>
        <vt:lpwstr/>
      </vt:variant>
      <vt:variant>
        <vt:lpwstr>_Toc126074398</vt:lpwstr>
      </vt:variant>
      <vt:variant>
        <vt:i4>1572915</vt:i4>
      </vt:variant>
      <vt:variant>
        <vt:i4>62</vt:i4>
      </vt:variant>
      <vt:variant>
        <vt:i4>0</vt:i4>
      </vt:variant>
      <vt:variant>
        <vt:i4>5</vt:i4>
      </vt:variant>
      <vt:variant>
        <vt:lpwstr/>
      </vt:variant>
      <vt:variant>
        <vt:lpwstr>_Toc126074397</vt:lpwstr>
      </vt:variant>
      <vt:variant>
        <vt:i4>1572915</vt:i4>
      </vt:variant>
      <vt:variant>
        <vt:i4>56</vt:i4>
      </vt:variant>
      <vt:variant>
        <vt:i4>0</vt:i4>
      </vt:variant>
      <vt:variant>
        <vt:i4>5</vt:i4>
      </vt:variant>
      <vt:variant>
        <vt:lpwstr/>
      </vt:variant>
      <vt:variant>
        <vt:lpwstr>_Toc126074396</vt:lpwstr>
      </vt:variant>
      <vt:variant>
        <vt:i4>1572915</vt:i4>
      </vt:variant>
      <vt:variant>
        <vt:i4>50</vt:i4>
      </vt:variant>
      <vt:variant>
        <vt:i4>0</vt:i4>
      </vt:variant>
      <vt:variant>
        <vt:i4>5</vt:i4>
      </vt:variant>
      <vt:variant>
        <vt:lpwstr/>
      </vt:variant>
      <vt:variant>
        <vt:lpwstr>_Toc126074395</vt:lpwstr>
      </vt:variant>
      <vt:variant>
        <vt:i4>1572915</vt:i4>
      </vt:variant>
      <vt:variant>
        <vt:i4>44</vt:i4>
      </vt:variant>
      <vt:variant>
        <vt:i4>0</vt:i4>
      </vt:variant>
      <vt:variant>
        <vt:i4>5</vt:i4>
      </vt:variant>
      <vt:variant>
        <vt:lpwstr/>
      </vt:variant>
      <vt:variant>
        <vt:lpwstr>_Toc126074394</vt:lpwstr>
      </vt:variant>
      <vt:variant>
        <vt:i4>1572915</vt:i4>
      </vt:variant>
      <vt:variant>
        <vt:i4>38</vt:i4>
      </vt:variant>
      <vt:variant>
        <vt:i4>0</vt:i4>
      </vt:variant>
      <vt:variant>
        <vt:i4>5</vt:i4>
      </vt:variant>
      <vt:variant>
        <vt:lpwstr/>
      </vt:variant>
      <vt:variant>
        <vt:lpwstr>_Toc126074393</vt:lpwstr>
      </vt:variant>
      <vt:variant>
        <vt:i4>1572915</vt:i4>
      </vt:variant>
      <vt:variant>
        <vt:i4>32</vt:i4>
      </vt:variant>
      <vt:variant>
        <vt:i4>0</vt:i4>
      </vt:variant>
      <vt:variant>
        <vt:i4>5</vt:i4>
      </vt:variant>
      <vt:variant>
        <vt:lpwstr/>
      </vt:variant>
      <vt:variant>
        <vt:lpwstr>_Toc126074392</vt:lpwstr>
      </vt:variant>
      <vt:variant>
        <vt:i4>1572915</vt:i4>
      </vt:variant>
      <vt:variant>
        <vt:i4>26</vt:i4>
      </vt:variant>
      <vt:variant>
        <vt:i4>0</vt:i4>
      </vt:variant>
      <vt:variant>
        <vt:i4>5</vt:i4>
      </vt:variant>
      <vt:variant>
        <vt:lpwstr/>
      </vt:variant>
      <vt:variant>
        <vt:lpwstr>_Toc126074391</vt:lpwstr>
      </vt:variant>
      <vt:variant>
        <vt:i4>1572915</vt:i4>
      </vt:variant>
      <vt:variant>
        <vt:i4>20</vt:i4>
      </vt:variant>
      <vt:variant>
        <vt:i4>0</vt:i4>
      </vt:variant>
      <vt:variant>
        <vt:i4>5</vt:i4>
      </vt:variant>
      <vt:variant>
        <vt:lpwstr/>
      </vt:variant>
      <vt:variant>
        <vt:lpwstr>_Toc126074390</vt:lpwstr>
      </vt:variant>
      <vt:variant>
        <vt:i4>1638451</vt:i4>
      </vt:variant>
      <vt:variant>
        <vt:i4>14</vt:i4>
      </vt:variant>
      <vt:variant>
        <vt:i4>0</vt:i4>
      </vt:variant>
      <vt:variant>
        <vt:i4>5</vt:i4>
      </vt:variant>
      <vt:variant>
        <vt:lpwstr/>
      </vt:variant>
      <vt:variant>
        <vt:lpwstr>_Toc126074389</vt:lpwstr>
      </vt:variant>
      <vt:variant>
        <vt:i4>1638451</vt:i4>
      </vt:variant>
      <vt:variant>
        <vt:i4>8</vt:i4>
      </vt:variant>
      <vt:variant>
        <vt:i4>0</vt:i4>
      </vt:variant>
      <vt:variant>
        <vt:i4>5</vt:i4>
      </vt:variant>
      <vt:variant>
        <vt:lpwstr/>
      </vt:variant>
      <vt:variant>
        <vt:lpwstr>_Toc126074388</vt:lpwstr>
      </vt:variant>
      <vt:variant>
        <vt:i4>1638451</vt:i4>
      </vt:variant>
      <vt:variant>
        <vt:i4>2</vt:i4>
      </vt:variant>
      <vt:variant>
        <vt:i4>0</vt:i4>
      </vt:variant>
      <vt:variant>
        <vt:i4>5</vt:i4>
      </vt:variant>
      <vt:variant>
        <vt:lpwstr/>
      </vt:variant>
      <vt:variant>
        <vt:lpwstr>_Toc126074387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National Grid Electricity Distribution (South Wales) plc Special Conditions</dc:title>
  <dc:subject/>
  <dc:creator>Peter Lomas</dc:creator>
  <cp:keywords/>
  <dc:description/>
  <cp:lastModifiedBy>Tamar Sleven</cp:lastModifiedBy>
  <cp:revision>2</cp:revision>
  <cp:lastPrinted>2024-08-22T15:42:00Z</cp:lastPrinted>
  <dcterms:created xsi:type="dcterms:W3CDTF">2024-11-25T11:53:00Z</dcterms:created>
  <dcterms:modified xsi:type="dcterms:W3CDTF">2024-11-25T11:53:00Z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3c5e6aa9-4026-49f5-b3e4-e5ed190e2e8d</vt:lpwstr>
  </property>
  <property fmtid="{D5CDD505-2E9C-101B-9397-08002B2CF9AE}" pid="3" name="bjSaver">
    <vt:lpwstr>RwYhLYqPYZcpWQeTtyJbO4R+egLOOotA</vt:lpwstr>
  </property>
  <property fmtid="{D5CDD505-2E9C-101B-9397-08002B2CF9AE}" pid="4" name="bjDocumentSecurityLabel">
    <vt:lpwstr>OFFICIAL</vt:lpwstr>
  </property>
  <property fmtid="{D5CDD505-2E9C-101B-9397-08002B2CF9AE}" pid="5" name="ContentTypeId">
    <vt:lpwstr>0x0101003D6E278D99252B4B99C7589ABDD35CB5</vt:lpwstr>
  </property>
  <property fmtid="{D5CDD505-2E9C-101B-9397-08002B2CF9AE}" pid="6" name="bjDocumentLabelXML">
    <vt:lpwstr>&lt;?xml version="1.0" encoding="us-ascii"?&gt;&lt;sisl xmlns:xsd="http://www.w3.org/2001/XMLSchema" xmlns:xsi="http://www.w3.org/2001/XMLSchema-instance" sislVersion="0" policy="973096ae-7329-4b3b-9368-47aeba6959e1" origin="userSelected" xmlns="http://www.boldonj</vt:lpwstr>
  </property>
  <property fmtid="{D5CDD505-2E9C-101B-9397-08002B2CF9AE}" pid="7" name="bjDocumentLabelXML-0">
    <vt:lpwstr>ames.com/2008/01/sie/internal/label"&gt;&lt;element uid="id_classification_nonbusiness" value="" /&gt;&lt;/sisl&gt;</vt:lpwstr>
  </property>
  <property fmtid="{D5CDD505-2E9C-101B-9397-08002B2CF9AE}" pid="8" name="bjClsUserRVM">
    <vt:lpwstr>[]</vt:lpwstr>
  </property>
  <property fmtid="{D5CDD505-2E9C-101B-9397-08002B2CF9AE}" pid="9" name="MediaServiceImageTags">
    <vt:lpwstr/>
  </property>
  <property fmtid="{D5CDD505-2E9C-101B-9397-08002B2CF9AE}" pid="10" name="Publish">
    <vt:bool>false</vt:bool>
  </property>
  <property fmtid="{D5CDD505-2E9C-101B-9397-08002B2CF9AE}" pid="11" name="Permission to publish">
    <vt:bool>false</vt:bool>
  </property>
  <property fmtid="{D5CDD505-2E9C-101B-9397-08002B2CF9AE}" pid="12" name="Order">
    <vt:r8>7700</vt:r8>
  </property>
  <property fmtid="{D5CDD505-2E9C-101B-9397-08002B2CF9AE}" pid="13" name="Sector">
    <vt:lpwstr>Electricity Distribution</vt:lpwstr>
  </property>
  <property fmtid="{D5CDD505-2E9C-101B-9397-08002B2CF9AE}" pid="14" name="xd_Signature">
    <vt:bool>false</vt:bool>
  </property>
  <property fmtid="{D5CDD505-2E9C-101B-9397-08002B2CF9AE}" pid="15" name="xd_ProgID">
    <vt:lpwstr/>
  </property>
  <property fmtid="{D5CDD505-2E9C-101B-9397-08002B2CF9AE}" pid="16" name="Condition Type">
    <vt:lpwstr>Special</vt:lpwstr>
  </property>
  <property fmtid="{D5CDD505-2E9C-101B-9397-08002B2CF9AE}" pid="17" name="ComplianceAssetId">
    <vt:lpwstr/>
  </property>
  <property fmtid="{D5CDD505-2E9C-101B-9397-08002B2CF9AE}" pid="18" name="TemplateUrl">
    <vt:lpwstr/>
  </property>
  <property fmtid="{D5CDD505-2E9C-101B-9397-08002B2CF9AE}" pid="19" name="_ExtendedDescription">
    <vt:lpwstr/>
  </property>
  <property fmtid="{D5CDD505-2E9C-101B-9397-08002B2CF9AE}" pid="20" name="TriggerFlowInfo">
    <vt:lpwstr/>
  </property>
  <property fmtid="{D5CDD505-2E9C-101B-9397-08002B2CF9AE}" pid="21" name="ClassificationContentMarkingFooterShapeIds">
    <vt:lpwstr>2e03aabf,3c948d83,631e7185</vt:lpwstr>
  </property>
  <property fmtid="{D5CDD505-2E9C-101B-9397-08002B2CF9AE}" pid="22" name="ClassificationContentMarkingFooterFontProps">
    <vt:lpwstr>#000000,10,Calibri</vt:lpwstr>
  </property>
  <property fmtid="{D5CDD505-2E9C-101B-9397-08002B2CF9AE}" pid="23" name="ClassificationContentMarkingFooterText">
    <vt:lpwstr>OFFICIAL-InternalOnly</vt:lpwstr>
  </property>
  <property fmtid="{D5CDD505-2E9C-101B-9397-08002B2CF9AE}" pid="24" name="MSIP_Label_7b67b050-2e12-4c1b-9cc6-12fcbcc0bbf7_Enabled">
    <vt:lpwstr>true</vt:lpwstr>
  </property>
  <property fmtid="{D5CDD505-2E9C-101B-9397-08002B2CF9AE}" pid="25" name="MSIP_Label_7b67b050-2e12-4c1b-9cc6-12fcbcc0bbf7_SetDate">
    <vt:lpwstr>2024-11-25T11:53:17Z</vt:lpwstr>
  </property>
  <property fmtid="{D5CDD505-2E9C-101B-9397-08002B2CF9AE}" pid="26" name="MSIP_Label_7b67b050-2e12-4c1b-9cc6-12fcbcc0bbf7_Method">
    <vt:lpwstr>Privileged</vt:lpwstr>
  </property>
  <property fmtid="{D5CDD505-2E9C-101B-9397-08002B2CF9AE}" pid="27" name="MSIP_Label_7b67b050-2e12-4c1b-9cc6-12fcbcc0bbf7_Name">
    <vt:lpwstr>All</vt:lpwstr>
  </property>
  <property fmtid="{D5CDD505-2E9C-101B-9397-08002B2CF9AE}" pid="28" name="MSIP_Label_7b67b050-2e12-4c1b-9cc6-12fcbcc0bbf7_SiteId">
    <vt:lpwstr>185562ad-39bc-4840-8e40-be6216340c52</vt:lpwstr>
  </property>
  <property fmtid="{D5CDD505-2E9C-101B-9397-08002B2CF9AE}" pid="29" name="MSIP_Label_7b67b050-2e12-4c1b-9cc6-12fcbcc0bbf7_ActionId">
    <vt:lpwstr>8c4eb3e4-ddd0-43c6-9504-220866ea3883</vt:lpwstr>
  </property>
  <property fmtid="{D5CDD505-2E9C-101B-9397-08002B2CF9AE}" pid="30" name="MSIP_Label_7b67b050-2e12-4c1b-9cc6-12fcbcc0bbf7_ContentBits">
    <vt:lpwstr>2</vt:lpwstr>
  </property>
</Properties>
</file>